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6142AA99" w:rsidR="0092613E" w:rsidRPr="00901A33" w:rsidRDefault="0092613E" w:rsidP="00CB1486">
      <w:pPr>
        <w:pStyle w:val="40"/>
        <w:spacing w:before="0"/>
        <w:ind w:left="0" w:firstLine="0"/>
        <w:rPr>
          <w:b/>
          <w:bCs/>
          <w:u w:val="single"/>
          <w:rtl/>
          <w:lang w:eastAsia="en-US"/>
        </w:rPr>
      </w:pPr>
      <w:bookmarkStart w:id="0" w:name="_GoBack"/>
      <w:bookmarkEnd w:id="0"/>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CB1486" w:rsidRPr="00901A33">
        <w:rPr>
          <w:rFonts w:hint="cs"/>
          <w:b/>
          <w:bCs/>
          <w:u w:val="single"/>
          <w:rtl/>
          <w:lang w:eastAsia="en-US"/>
        </w:rPr>
        <w:t>____</w:t>
      </w:r>
      <w:r w:rsidRPr="00901A33">
        <w:rPr>
          <w:rFonts w:hint="cs"/>
          <w:b/>
          <w:bCs/>
          <w:u w:val="single"/>
          <w:rtl/>
          <w:lang w:eastAsia="en-US"/>
        </w:rPr>
        <w:t>______</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77777777" w:rsidR="0092613E" w:rsidRPr="00901A33" w:rsidRDefault="0092613E"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14:paraId="0CE8C23E" w14:textId="77777777" w:rsidR="00CD659C" w:rsidRPr="00901A33" w:rsidRDefault="00CD659C" w:rsidP="00442D58">
      <w:pPr>
        <w:pStyle w:val="40"/>
        <w:spacing w:before="0"/>
        <w:rPr>
          <w:rtl/>
        </w:rPr>
      </w:pPr>
      <w:r w:rsidRPr="00901A33">
        <w:rPr>
          <w:b/>
          <w:bCs/>
          <w:rtl/>
        </w:rPr>
        <w:tab/>
      </w:r>
      <w:r w:rsidRPr="00901A33">
        <w:rPr>
          <w:rFonts w:hint="cs"/>
          <w:b/>
          <w:bCs/>
          <w:rtl/>
        </w:rPr>
        <w:tab/>
      </w:r>
      <w:r w:rsidRPr="00901A33">
        <w:rPr>
          <w:rFonts w:hint="cs"/>
          <w:b/>
          <w:bCs/>
          <w:rtl/>
        </w:rPr>
        <w:tab/>
      </w:r>
      <w:r w:rsidRPr="00901A33">
        <w:rPr>
          <w:b/>
          <w:bCs/>
          <w:rtl/>
        </w:rPr>
        <w:tab/>
      </w:r>
      <w:r w:rsidRPr="00901A33">
        <w:rPr>
          <w:rFonts w:hint="cs"/>
          <w:rtl/>
        </w:rPr>
        <w:t xml:space="preserve">מרחוב </w:t>
      </w:r>
      <w:r w:rsidR="001907C8" w:rsidRPr="00901A33">
        <w:rPr>
          <w:rFonts w:hint="cs"/>
          <w:rtl/>
        </w:rPr>
        <w:t>החיש 7, ירושלים</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77777777"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התובע</w:t>
      </w:r>
    </w:p>
    <w:p w14:paraId="6FD20508" w14:textId="77777777" w:rsidR="0092613E" w:rsidRPr="00901A33" w:rsidRDefault="0092613E" w:rsidP="00442D58">
      <w:pPr>
        <w:pStyle w:val="40"/>
        <w:spacing w:before="0"/>
        <w:ind w:left="0" w:firstLine="0"/>
        <w:rPr>
          <w:rtl/>
          <w:lang w:eastAsia="en-US"/>
        </w:rPr>
      </w:pPr>
    </w:p>
    <w:p w14:paraId="6717F605" w14:textId="77777777" w:rsidR="0092613E" w:rsidRPr="00901A33"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נ  ג  ד -</w:t>
      </w:r>
    </w:p>
    <w:p w14:paraId="1D46103C" w14:textId="77777777" w:rsidR="0092613E" w:rsidRPr="00901A33" w:rsidRDefault="0092613E" w:rsidP="00442D58">
      <w:pPr>
        <w:pStyle w:val="40"/>
        <w:spacing w:before="0"/>
        <w:ind w:left="0" w:firstLine="0"/>
        <w:rPr>
          <w:rtl/>
          <w:lang w:eastAsia="en-US"/>
        </w:rPr>
      </w:pPr>
    </w:p>
    <w:p w14:paraId="23E98F49" w14:textId="77777777" w:rsidR="0092613E" w:rsidRPr="00901A33" w:rsidRDefault="0092613E" w:rsidP="00442D58">
      <w:pPr>
        <w:pStyle w:val="40"/>
        <w:spacing w:before="0"/>
        <w:ind w:left="0" w:firstLine="0"/>
        <w:rPr>
          <w:lang w:eastAsia="en-US"/>
        </w:rPr>
      </w:pPr>
    </w:p>
    <w:p w14:paraId="54DFF780" w14:textId="74063125" w:rsidR="00917C45" w:rsidRDefault="00917C45" w:rsidP="00DA1833">
      <w:pPr>
        <w:pStyle w:val="40"/>
        <w:numPr>
          <w:ilvl w:val="0"/>
          <w:numId w:val="34"/>
        </w:numPr>
        <w:tabs>
          <w:tab w:val="clear" w:pos="942"/>
        </w:tabs>
        <w:spacing w:before="0"/>
        <w:rPr>
          <w:ins w:id="1" w:author="אופיר טל" w:date="2022-01-09T09:22:00Z"/>
          <w:highlight w:val="yellow"/>
        </w:rPr>
      </w:pPr>
      <w:r w:rsidRPr="00901A33">
        <w:rPr>
          <w:rFonts w:hint="eastAsia"/>
          <w:b/>
          <w:bCs/>
          <w:rtl/>
        </w:rPr>
        <w:t>נציב</w:t>
      </w:r>
      <w:ins w:id="2" w:author="Shimon" w:date="2022-01-06T22:42:00Z">
        <w:r w:rsidR="00CA1070">
          <w:rPr>
            <w:rFonts w:hint="cs"/>
            <w:b/>
            <w:bCs/>
            <w:rtl/>
          </w:rPr>
          <w:t xml:space="preserve"> </w:t>
        </w:r>
      </w:ins>
      <w:del w:id="3" w:author="Shimon" w:date="2021-12-15T00:26:00Z">
        <w:r w:rsidRPr="00901A33" w:rsidDel="006D2989">
          <w:rPr>
            <w:rFonts w:hint="eastAsia"/>
            <w:b/>
            <w:bCs/>
            <w:rtl/>
          </w:rPr>
          <w:delText>ות</w:delText>
        </w:r>
        <w:r w:rsidRPr="00901A33" w:rsidDel="006D2989">
          <w:rPr>
            <w:b/>
            <w:bCs/>
            <w:rtl/>
          </w:rPr>
          <w:delText xml:space="preserve"> </w:delText>
        </w:r>
      </w:del>
      <w:r w:rsidRPr="00901A33">
        <w:rPr>
          <w:b/>
          <w:bCs/>
          <w:rtl/>
        </w:rPr>
        <w:t xml:space="preserve">שירות המדינה </w:t>
      </w:r>
      <w:ins w:id="4" w:author="Shimon" w:date="2021-12-27T16:10:00Z">
        <w:del w:id="5" w:author="אופיר טל" w:date="2022-01-09T09:22:00Z">
          <w:r w:rsidR="00244DB0" w:rsidRPr="00244DB0" w:rsidDel="0069718D">
            <w:rPr>
              <w:rFonts w:hint="eastAsia"/>
              <w:highlight w:val="yellow"/>
              <w:rtl/>
              <w:rPrChange w:id="6" w:author="Shimon" w:date="2021-12-27T16:12:00Z">
                <w:rPr>
                  <w:rFonts w:hint="eastAsia"/>
                  <w:b/>
                  <w:bCs/>
                  <w:rtl/>
                </w:rPr>
              </w:rPrChange>
            </w:rPr>
            <w:delText>מאחר</w:delText>
          </w:r>
        </w:del>
      </w:ins>
      <w:ins w:id="7" w:author="Shimon" w:date="2021-12-27T16:12:00Z">
        <w:del w:id="8" w:author="אופיר טל" w:date="2022-01-09T09:22:00Z">
          <w:r w:rsidR="00244DB0" w:rsidDel="0069718D">
            <w:rPr>
              <w:rFonts w:hint="cs"/>
              <w:highlight w:val="yellow"/>
              <w:rtl/>
            </w:rPr>
            <w:delText>,</w:delText>
          </w:r>
        </w:del>
      </w:ins>
      <w:ins w:id="9" w:author="Shimon" w:date="2021-12-27T16:10:00Z">
        <w:del w:id="10" w:author="אופיר טל" w:date="2022-01-09T09:22:00Z">
          <w:r w:rsidR="00244DB0" w:rsidRPr="00244DB0" w:rsidDel="0069718D">
            <w:rPr>
              <w:highlight w:val="yellow"/>
              <w:rtl/>
              <w:rPrChange w:id="11" w:author="Shimon" w:date="2021-12-27T16:12:00Z">
                <w:rPr>
                  <w:b/>
                  <w:bCs/>
                  <w:rtl/>
                </w:rPr>
              </w:rPrChange>
            </w:rPr>
            <w:delText xml:space="preserve"> והחוזה נחתם עם נציב השרות –</w:delText>
          </w:r>
          <w:r w:rsidR="00244DB0" w:rsidRPr="00244DB0" w:rsidDel="0069718D">
            <w:rPr>
              <w:rFonts w:hint="eastAsia"/>
              <w:highlight w:val="yellow"/>
              <w:rtl/>
              <w:rPrChange w:id="12" w:author="Shimon" w:date="2021-12-27T16:12:00Z">
                <w:rPr>
                  <w:rFonts w:hint="eastAsia"/>
                  <w:b/>
                  <w:bCs/>
                  <w:rtl/>
                </w:rPr>
              </w:rPrChange>
            </w:rPr>
            <w:delText>בשם</w:delText>
          </w:r>
          <w:r w:rsidR="00244DB0" w:rsidRPr="00244DB0" w:rsidDel="0069718D">
            <w:rPr>
              <w:highlight w:val="yellow"/>
              <w:rtl/>
              <w:rPrChange w:id="13" w:author="Shimon" w:date="2021-12-27T16:12:00Z">
                <w:rPr>
                  <w:b/>
                  <w:bCs/>
                  <w:rtl/>
                </w:rPr>
              </w:rPrChange>
            </w:rPr>
            <w:delText xml:space="preserve"> </w:delText>
          </w:r>
          <w:r w:rsidR="00244DB0" w:rsidRPr="00244DB0" w:rsidDel="0069718D">
            <w:rPr>
              <w:rFonts w:hint="eastAsia"/>
              <w:highlight w:val="yellow"/>
              <w:rtl/>
              <w:rPrChange w:id="14" w:author="Shimon" w:date="2021-12-27T16:12:00Z">
                <w:rPr>
                  <w:rFonts w:hint="eastAsia"/>
                  <w:b/>
                  <w:bCs/>
                  <w:rtl/>
                </w:rPr>
              </w:rPrChange>
            </w:rPr>
            <w:delText>ממשלת</w:delText>
          </w:r>
          <w:r w:rsidR="00244DB0" w:rsidRPr="00244DB0" w:rsidDel="0069718D">
            <w:rPr>
              <w:highlight w:val="yellow"/>
              <w:rtl/>
              <w:rPrChange w:id="15" w:author="Shimon" w:date="2021-12-27T16:12:00Z">
                <w:rPr>
                  <w:b/>
                  <w:bCs/>
                  <w:rtl/>
                </w:rPr>
              </w:rPrChange>
            </w:rPr>
            <w:delText xml:space="preserve"> </w:delText>
          </w:r>
          <w:r w:rsidR="00244DB0" w:rsidRPr="00244DB0" w:rsidDel="0069718D">
            <w:rPr>
              <w:rFonts w:hint="eastAsia"/>
              <w:highlight w:val="yellow"/>
              <w:rtl/>
              <w:rPrChange w:id="16" w:author="Shimon" w:date="2021-12-27T16:12:00Z">
                <w:rPr>
                  <w:rFonts w:hint="eastAsia"/>
                  <w:b/>
                  <w:bCs/>
                  <w:rtl/>
                </w:rPr>
              </w:rPrChange>
            </w:rPr>
            <w:delText>ישראל</w:delText>
          </w:r>
        </w:del>
      </w:ins>
      <w:ins w:id="17" w:author="Shimon" w:date="2021-12-27T16:13:00Z">
        <w:del w:id="18" w:author="אופיר טל" w:date="2022-01-09T09:22:00Z">
          <w:r w:rsidR="00244DB0" w:rsidDel="0069718D">
            <w:rPr>
              <w:rFonts w:hint="cs"/>
              <w:highlight w:val="yellow"/>
              <w:rtl/>
            </w:rPr>
            <w:delText>-</w:delText>
          </w:r>
        </w:del>
      </w:ins>
      <w:ins w:id="19" w:author="Shimon" w:date="2021-12-27T16:10:00Z">
        <w:del w:id="20" w:author="אופיר טל" w:date="2022-01-09T09:22:00Z">
          <w:r w:rsidR="00244DB0" w:rsidRPr="00244DB0" w:rsidDel="0069718D">
            <w:rPr>
              <w:highlight w:val="yellow"/>
              <w:rtl/>
              <w:rPrChange w:id="21" w:author="Shimon" w:date="2021-12-27T16:12:00Z">
                <w:rPr>
                  <w:b/>
                  <w:bCs/>
                  <w:rtl/>
                </w:rPr>
              </w:rPrChange>
            </w:rPr>
            <w:delText xml:space="preserve"> </w:delText>
          </w:r>
        </w:del>
      </w:ins>
      <w:ins w:id="22" w:author="Shimon" w:date="2021-12-27T16:13:00Z">
        <w:del w:id="23" w:author="אופיר טל" w:date="2022-01-09T09:22:00Z">
          <w:r w:rsidR="00244DB0" w:rsidRPr="002167E9" w:rsidDel="0069718D">
            <w:rPr>
              <w:rFonts w:hint="cs"/>
              <w:highlight w:val="yellow"/>
              <w:rtl/>
            </w:rPr>
            <w:delText>והתביעה ממ</w:delText>
          </w:r>
        </w:del>
      </w:ins>
      <w:ins w:id="24" w:author="Shimon" w:date="2022-01-02T10:30:00Z">
        <w:del w:id="25" w:author="אופיר טל" w:date="2022-01-09T09:22:00Z">
          <w:r w:rsidR="00DA1833" w:rsidDel="0069718D">
            <w:rPr>
              <w:rFonts w:hint="cs"/>
              <w:highlight w:val="yellow"/>
              <w:rtl/>
            </w:rPr>
            <w:delText>ו</w:delText>
          </w:r>
        </w:del>
      </w:ins>
      <w:ins w:id="26" w:author="Shimon" w:date="2021-12-27T16:13:00Z">
        <w:del w:id="27" w:author="אופיר טל" w:date="2022-01-09T09:22:00Z">
          <w:r w:rsidR="00244DB0" w:rsidRPr="002167E9" w:rsidDel="0069718D">
            <w:rPr>
              <w:rFonts w:hint="cs"/>
              <w:highlight w:val="yellow"/>
              <w:rtl/>
            </w:rPr>
            <w:delText>קדת</w:delText>
          </w:r>
        </w:del>
      </w:ins>
      <w:ins w:id="28" w:author="Shimon" w:date="2022-01-02T10:30:00Z">
        <w:del w:id="29" w:author="אופיר טל" w:date="2022-01-09T09:22:00Z">
          <w:r w:rsidR="00DA1833" w:rsidDel="0069718D">
            <w:rPr>
              <w:rFonts w:hint="cs"/>
              <w:highlight w:val="yellow"/>
              <w:rtl/>
            </w:rPr>
            <w:delText xml:space="preserve"> בעיקר</w:delText>
          </w:r>
        </w:del>
      </w:ins>
      <w:ins w:id="30" w:author="Shimon" w:date="2021-12-27T16:13:00Z">
        <w:del w:id="31" w:author="אופיר טל" w:date="2022-01-09T09:22:00Z">
          <w:r w:rsidR="00244DB0" w:rsidRPr="002167E9" w:rsidDel="0069718D">
            <w:rPr>
              <w:rFonts w:hint="cs"/>
              <w:highlight w:val="yellow"/>
              <w:rtl/>
            </w:rPr>
            <w:delText xml:space="preserve"> נגד הנחיות הנציב</w:delText>
          </w:r>
          <w:r w:rsidR="00244DB0" w:rsidDel="0069718D">
            <w:rPr>
              <w:rFonts w:hint="cs"/>
              <w:highlight w:val="yellow"/>
              <w:rtl/>
            </w:rPr>
            <w:delText xml:space="preserve">, </w:delText>
          </w:r>
        </w:del>
      </w:ins>
      <w:ins w:id="32" w:author="Shimon" w:date="2021-12-27T16:10:00Z">
        <w:del w:id="33" w:author="אופיר טל" w:date="2022-01-09T09:22:00Z">
          <w:r w:rsidR="00244DB0" w:rsidRPr="00244DB0" w:rsidDel="0069718D">
            <w:rPr>
              <w:rFonts w:hint="eastAsia"/>
              <w:highlight w:val="yellow"/>
              <w:rtl/>
              <w:rPrChange w:id="34" w:author="Shimon" w:date="2021-12-27T16:12:00Z">
                <w:rPr>
                  <w:rFonts w:hint="eastAsia"/>
                  <w:b/>
                  <w:bCs/>
                  <w:rtl/>
                </w:rPr>
              </w:rPrChange>
            </w:rPr>
            <w:delText>האם</w:delText>
          </w:r>
          <w:r w:rsidR="00244DB0" w:rsidRPr="00244DB0" w:rsidDel="0069718D">
            <w:rPr>
              <w:highlight w:val="yellow"/>
              <w:rtl/>
              <w:rPrChange w:id="35" w:author="Shimon" w:date="2021-12-27T16:12:00Z">
                <w:rPr>
                  <w:b/>
                  <w:bCs/>
                  <w:rtl/>
                </w:rPr>
              </w:rPrChange>
            </w:rPr>
            <w:delText xml:space="preserve"> </w:delText>
          </w:r>
        </w:del>
      </w:ins>
      <w:ins w:id="36" w:author="Shimon" w:date="2021-12-27T16:11:00Z">
        <w:del w:id="37" w:author="אופיר טל" w:date="2022-01-09T09:22:00Z">
          <w:r w:rsidR="00244DB0" w:rsidRPr="00244DB0" w:rsidDel="0069718D">
            <w:rPr>
              <w:rFonts w:hint="eastAsia"/>
              <w:highlight w:val="yellow"/>
              <w:rtl/>
              <w:rPrChange w:id="38" w:author="Shimon" w:date="2021-12-27T16:12:00Z">
                <w:rPr>
                  <w:rFonts w:hint="eastAsia"/>
                  <w:b/>
                  <w:bCs/>
                  <w:rtl/>
                </w:rPr>
              </w:rPrChange>
            </w:rPr>
            <w:delText>לא</w:delText>
          </w:r>
          <w:r w:rsidR="00244DB0" w:rsidRPr="00244DB0" w:rsidDel="0069718D">
            <w:rPr>
              <w:highlight w:val="yellow"/>
              <w:rtl/>
              <w:rPrChange w:id="39" w:author="Shimon" w:date="2021-12-27T16:12:00Z">
                <w:rPr>
                  <w:b/>
                  <w:bCs/>
                  <w:rtl/>
                </w:rPr>
              </w:rPrChange>
            </w:rPr>
            <w:delText xml:space="preserve"> </w:delText>
          </w:r>
          <w:r w:rsidR="00244DB0" w:rsidRPr="00244DB0" w:rsidDel="0069718D">
            <w:rPr>
              <w:rFonts w:hint="eastAsia"/>
              <w:highlight w:val="yellow"/>
              <w:rtl/>
              <w:rPrChange w:id="40" w:author="Shimon" w:date="2021-12-27T16:12:00Z">
                <w:rPr>
                  <w:rFonts w:hint="eastAsia"/>
                  <w:b/>
                  <w:bCs/>
                  <w:rtl/>
                </w:rPr>
              </w:rPrChange>
            </w:rPr>
            <w:delText>עדיף</w:delText>
          </w:r>
          <w:r w:rsidR="00244DB0" w:rsidRPr="00244DB0" w:rsidDel="0069718D">
            <w:rPr>
              <w:highlight w:val="yellow"/>
              <w:rtl/>
              <w:rPrChange w:id="41" w:author="Shimon" w:date="2021-12-27T16:12:00Z">
                <w:rPr>
                  <w:b/>
                  <w:bCs/>
                  <w:rtl/>
                </w:rPr>
              </w:rPrChange>
            </w:rPr>
            <w:delText xml:space="preserve"> </w:delText>
          </w:r>
          <w:r w:rsidR="00244DB0" w:rsidRPr="00244DB0" w:rsidDel="0069718D">
            <w:rPr>
              <w:rFonts w:hint="eastAsia"/>
              <w:highlight w:val="yellow"/>
              <w:rtl/>
              <w:rPrChange w:id="42" w:author="Shimon" w:date="2021-12-27T16:12:00Z">
                <w:rPr>
                  <w:rFonts w:hint="eastAsia"/>
                  <w:b/>
                  <w:bCs/>
                  <w:rtl/>
                </w:rPr>
              </w:rPrChange>
            </w:rPr>
            <w:delText>להעביר</w:delText>
          </w:r>
          <w:r w:rsidR="00244DB0" w:rsidRPr="00244DB0" w:rsidDel="0069718D">
            <w:rPr>
              <w:highlight w:val="yellow"/>
              <w:rtl/>
              <w:rPrChange w:id="43" w:author="Shimon" w:date="2021-12-27T16:12:00Z">
                <w:rPr>
                  <w:b/>
                  <w:bCs/>
                  <w:rtl/>
                </w:rPr>
              </w:rPrChange>
            </w:rPr>
            <w:delText xml:space="preserve"> </w:delText>
          </w:r>
          <w:r w:rsidR="00244DB0" w:rsidRPr="00244DB0" w:rsidDel="0069718D">
            <w:rPr>
              <w:rFonts w:hint="eastAsia"/>
              <w:highlight w:val="yellow"/>
              <w:rtl/>
              <w:rPrChange w:id="44" w:author="Shimon" w:date="2021-12-27T16:12:00Z">
                <w:rPr>
                  <w:rFonts w:hint="eastAsia"/>
                  <w:b/>
                  <w:bCs/>
                  <w:rtl/>
                </w:rPr>
              </w:rPrChange>
            </w:rPr>
            <w:delText>את</w:delText>
          </w:r>
          <w:r w:rsidR="00244DB0" w:rsidRPr="00244DB0" w:rsidDel="0069718D">
            <w:rPr>
              <w:highlight w:val="yellow"/>
              <w:rtl/>
              <w:rPrChange w:id="45" w:author="Shimon" w:date="2021-12-27T16:12:00Z">
                <w:rPr>
                  <w:b/>
                  <w:bCs/>
                  <w:rtl/>
                </w:rPr>
              </w:rPrChange>
            </w:rPr>
            <w:delText xml:space="preserve"> "מדינת </w:delText>
          </w:r>
          <w:r w:rsidR="00244DB0" w:rsidRPr="00244DB0" w:rsidDel="0069718D">
            <w:rPr>
              <w:rFonts w:hint="eastAsia"/>
              <w:highlight w:val="yellow"/>
              <w:rtl/>
              <w:rPrChange w:id="46" w:author="Shimon" w:date="2021-12-27T16:12:00Z">
                <w:rPr>
                  <w:rFonts w:hint="eastAsia"/>
                  <w:b/>
                  <w:bCs/>
                  <w:rtl/>
                </w:rPr>
              </w:rPrChange>
            </w:rPr>
            <w:delText>ישראל</w:delText>
          </w:r>
        </w:del>
      </w:ins>
      <w:ins w:id="47" w:author="Shimon" w:date="2021-12-27T16:12:00Z">
        <w:del w:id="48" w:author="אופיר טל" w:date="2022-01-09T09:22:00Z">
          <w:r w:rsidR="00244DB0" w:rsidRPr="00244DB0" w:rsidDel="0069718D">
            <w:rPr>
              <w:highlight w:val="yellow"/>
              <w:rtl/>
              <w:rPrChange w:id="49" w:author="Shimon" w:date="2021-12-27T16:12:00Z">
                <w:rPr>
                  <w:b/>
                  <w:bCs/>
                  <w:rtl/>
                </w:rPr>
              </w:rPrChange>
            </w:rPr>
            <w:delText xml:space="preserve">" </w:delText>
          </w:r>
          <w:r w:rsidR="00244DB0" w:rsidRPr="00244DB0" w:rsidDel="0069718D">
            <w:rPr>
              <w:rFonts w:hint="eastAsia"/>
              <w:highlight w:val="yellow"/>
              <w:rtl/>
              <w:rPrChange w:id="50" w:author="Shimon" w:date="2021-12-27T16:12:00Z">
                <w:rPr>
                  <w:rFonts w:hint="eastAsia"/>
                  <w:b/>
                  <w:bCs/>
                  <w:rtl/>
                </w:rPr>
              </w:rPrChange>
            </w:rPr>
            <w:delText>מנתבעת</w:delText>
          </w:r>
          <w:r w:rsidR="00244DB0" w:rsidRPr="00244DB0" w:rsidDel="0069718D">
            <w:rPr>
              <w:highlight w:val="yellow"/>
              <w:rtl/>
              <w:rPrChange w:id="51" w:author="Shimon" w:date="2021-12-27T16:12:00Z">
                <w:rPr>
                  <w:b/>
                  <w:bCs/>
                  <w:rtl/>
                </w:rPr>
              </w:rPrChange>
            </w:rPr>
            <w:delText xml:space="preserve"> 2(האוצר) </w:delText>
          </w:r>
          <w:r w:rsidR="00244DB0" w:rsidRPr="00244DB0" w:rsidDel="0069718D">
            <w:rPr>
              <w:rFonts w:hint="eastAsia"/>
              <w:highlight w:val="yellow"/>
              <w:rtl/>
              <w:rPrChange w:id="52" w:author="Shimon" w:date="2021-12-27T16:12:00Z">
                <w:rPr>
                  <w:rFonts w:hint="eastAsia"/>
                  <w:b/>
                  <w:bCs/>
                  <w:rtl/>
                </w:rPr>
              </w:rPrChange>
            </w:rPr>
            <w:delText>לנתבעת</w:delText>
          </w:r>
          <w:r w:rsidR="00244DB0" w:rsidRPr="00244DB0" w:rsidDel="0069718D">
            <w:rPr>
              <w:highlight w:val="yellow"/>
              <w:rtl/>
              <w:rPrChange w:id="53" w:author="Shimon" w:date="2021-12-27T16:12:00Z">
                <w:rPr>
                  <w:b/>
                  <w:bCs/>
                  <w:rtl/>
                </w:rPr>
              </w:rPrChange>
            </w:rPr>
            <w:delText xml:space="preserve"> 1?</w:delText>
          </w:r>
        </w:del>
      </w:ins>
      <w:ins w:id="54" w:author="Shimon" w:date="2021-12-27T16:21:00Z">
        <w:del w:id="55" w:author="אופיר טל" w:date="2022-01-09T09:22:00Z">
          <w:r w:rsidR="00C3316D" w:rsidDel="0069718D">
            <w:rPr>
              <w:rFonts w:hint="cs"/>
              <w:b/>
              <w:bCs/>
              <w:rtl/>
            </w:rPr>
            <w:delText xml:space="preserve"> </w:delText>
          </w:r>
        </w:del>
      </w:ins>
      <w:ins w:id="56" w:author="Shimon" w:date="2021-12-27T16:23:00Z">
        <w:del w:id="57" w:author="אופיר טל" w:date="2022-01-09T09:22:00Z">
          <w:r w:rsidR="00C3316D" w:rsidRPr="00C3316D" w:rsidDel="0069718D">
            <w:rPr>
              <w:rFonts w:hint="eastAsia"/>
              <w:highlight w:val="yellow"/>
              <w:rtl/>
              <w:rPrChange w:id="58" w:author="Shimon" w:date="2021-12-27T16:23:00Z">
                <w:rPr>
                  <w:rFonts w:hint="eastAsia"/>
                  <w:b/>
                  <w:bCs/>
                  <w:rtl/>
                </w:rPr>
              </w:rPrChange>
            </w:rPr>
            <w:delText>זה</w:delText>
          </w:r>
        </w:del>
      </w:ins>
      <w:ins w:id="59" w:author="Shimon" w:date="2021-12-27T16:22:00Z">
        <w:del w:id="60" w:author="אופיר טל" w:date="2022-01-09T09:22:00Z">
          <w:r w:rsidR="00C3316D" w:rsidRPr="00C3316D" w:rsidDel="0069718D">
            <w:rPr>
              <w:highlight w:val="yellow"/>
              <w:rtl/>
              <w:rPrChange w:id="61" w:author="Shimon" w:date="2021-12-27T16:23:00Z">
                <w:rPr>
                  <w:b/>
                  <w:bCs/>
                  <w:rtl/>
                </w:rPr>
              </w:rPrChange>
            </w:rPr>
            <w:delText xml:space="preserve"> גם תואם לטיעון שהמדינה</w:delText>
          </w:r>
        </w:del>
      </w:ins>
      <w:ins w:id="62" w:author="Shimon" w:date="2022-01-02T10:30:00Z">
        <w:del w:id="63" w:author="אופיר טל" w:date="2022-01-09T09:22:00Z">
          <w:r w:rsidR="00DA1833" w:rsidDel="0069718D">
            <w:rPr>
              <w:rFonts w:hint="cs"/>
              <w:highlight w:val="yellow"/>
              <w:rtl/>
            </w:rPr>
            <w:delText xml:space="preserve">  (</w:delText>
          </w:r>
        </w:del>
      </w:ins>
      <w:ins w:id="64" w:author="Shimon" w:date="2022-01-02T10:31:00Z">
        <w:del w:id="65" w:author="אופיר טל" w:date="2022-01-09T09:22:00Z">
          <w:r w:rsidR="00DA1833" w:rsidDel="0069718D">
            <w:rPr>
              <w:rFonts w:hint="cs"/>
              <w:highlight w:val="yellow"/>
              <w:rtl/>
            </w:rPr>
            <w:delText>הנציבות)</w:delText>
          </w:r>
        </w:del>
      </w:ins>
      <w:ins w:id="66" w:author="Shimon" w:date="2021-12-27T16:22:00Z">
        <w:del w:id="67" w:author="אופיר טל" w:date="2022-01-09T09:22:00Z">
          <w:r w:rsidR="00C3316D" w:rsidRPr="00C3316D" w:rsidDel="0069718D">
            <w:rPr>
              <w:highlight w:val="yellow"/>
              <w:rtl/>
              <w:rPrChange w:id="68" w:author="Shimon" w:date="2021-12-27T16:23:00Z">
                <w:rPr>
                  <w:b/>
                  <w:bCs/>
                  <w:rtl/>
                </w:rPr>
              </w:rPrChange>
            </w:rPr>
            <w:delText xml:space="preserve"> יזמה את הפסקת העס</w:delText>
          </w:r>
        </w:del>
      </w:ins>
      <w:ins w:id="69" w:author="Shimon" w:date="2021-12-27T16:24:00Z">
        <w:del w:id="70" w:author="אופיר טל" w:date="2022-01-09T09:22:00Z">
          <w:r w:rsidR="00C3316D" w:rsidDel="0069718D">
            <w:rPr>
              <w:rFonts w:hint="cs"/>
              <w:highlight w:val="yellow"/>
              <w:rtl/>
            </w:rPr>
            <w:delText>ק</w:delText>
          </w:r>
        </w:del>
      </w:ins>
      <w:ins w:id="71" w:author="Shimon" w:date="2021-12-27T16:22:00Z">
        <w:del w:id="72" w:author="אופיר טל" w:date="2022-01-09T09:22:00Z">
          <w:r w:rsidR="00C3316D" w:rsidRPr="00C3316D" w:rsidDel="0069718D">
            <w:rPr>
              <w:rFonts w:hint="eastAsia"/>
              <w:highlight w:val="yellow"/>
              <w:rtl/>
              <w:rPrChange w:id="73" w:author="Shimon" w:date="2021-12-27T16:23:00Z">
                <w:rPr>
                  <w:rFonts w:hint="eastAsia"/>
                  <w:b/>
                  <w:bCs/>
                  <w:rtl/>
                </w:rPr>
              </w:rPrChange>
            </w:rPr>
            <w:delText>ה</w:delText>
          </w:r>
          <w:r w:rsidR="00C3316D" w:rsidRPr="00C3316D" w:rsidDel="0069718D">
            <w:rPr>
              <w:highlight w:val="yellow"/>
              <w:rtl/>
              <w:rPrChange w:id="74" w:author="Shimon" w:date="2021-12-27T16:23:00Z">
                <w:rPr>
                  <w:b/>
                  <w:bCs/>
                  <w:rtl/>
                </w:rPr>
              </w:rPrChange>
            </w:rPr>
            <w:delText xml:space="preserve"> בכתב מינוי וחתמה על ח</w:delText>
          </w:r>
        </w:del>
      </w:ins>
      <w:ins w:id="75" w:author="Shimon" w:date="2022-01-02T10:31:00Z">
        <w:del w:id="76" w:author="אופיר טל" w:date="2022-01-09T09:22:00Z">
          <w:r w:rsidR="00DA1833" w:rsidDel="0069718D">
            <w:rPr>
              <w:rFonts w:hint="cs"/>
              <w:highlight w:val="yellow"/>
              <w:rtl/>
            </w:rPr>
            <w:delText>ן</w:delText>
          </w:r>
        </w:del>
      </w:ins>
      <w:ins w:id="77" w:author="Shimon" w:date="2021-12-27T16:22:00Z">
        <w:del w:id="78" w:author="אופיר טל" w:date="2022-01-09T09:22:00Z">
          <w:r w:rsidR="00C3316D" w:rsidRPr="00C3316D" w:rsidDel="0069718D">
            <w:rPr>
              <w:highlight w:val="yellow"/>
              <w:rtl/>
              <w:rPrChange w:id="79" w:author="Shimon" w:date="2021-12-27T16:23:00Z">
                <w:rPr>
                  <w:b/>
                  <w:bCs/>
                  <w:rtl/>
                </w:rPr>
              </w:rPrChange>
            </w:rPr>
            <w:delText xml:space="preserve">זה הבכירים. </w:delText>
          </w:r>
        </w:del>
      </w:ins>
      <w:ins w:id="80" w:author="Shimon" w:date="2021-12-27T16:23:00Z">
        <w:del w:id="81" w:author="אופיר טל" w:date="2022-01-09T09:22:00Z">
          <w:r w:rsidR="00C3316D" w:rsidRPr="00C3316D" w:rsidDel="0069718D">
            <w:rPr>
              <w:rFonts w:hint="eastAsia"/>
              <w:highlight w:val="yellow"/>
              <w:rtl/>
              <w:rPrChange w:id="82" w:author="Shimon" w:date="2021-12-27T16:23:00Z">
                <w:rPr>
                  <w:rFonts w:hint="eastAsia"/>
                  <w:b/>
                  <w:bCs/>
                  <w:rtl/>
                </w:rPr>
              </w:rPrChange>
            </w:rPr>
            <w:delText>ר</w:delText>
          </w:r>
          <w:r w:rsidR="00C3316D" w:rsidRPr="00C3316D" w:rsidDel="0069718D">
            <w:rPr>
              <w:highlight w:val="yellow"/>
              <w:rtl/>
              <w:rPrChange w:id="83" w:author="Shimon" w:date="2021-12-27T16:23:00Z">
                <w:rPr>
                  <w:b/>
                  <w:bCs/>
                  <w:rtl/>
                </w:rPr>
              </w:rPrChange>
            </w:rPr>
            <w:delText xml:space="preserve">' </w:delText>
          </w:r>
          <w:r w:rsidR="00C3316D" w:rsidRPr="00C3316D" w:rsidDel="0069718D">
            <w:rPr>
              <w:rFonts w:hint="eastAsia"/>
              <w:highlight w:val="yellow"/>
              <w:rtl/>
              <w:rPrChange w:id="84" w:author="Shimon" w:date="2021-12-27T16:23:00Z">
                <w:rPr>
                  <w:rFonts w:hint="eastAsia"/>
                  <w:b/>
                  <w:bCs/>
                  <w:rtl/>
                </w:rPr>
              </w:rPrChange>
            </w:rPr>
            <w:delText>לדוגמ</w:delText>
          </w:r>
        </w:del>
      </w:ins>
      <w:ins w:id="85" w:author="Shimon" w:date="2021-12-27T16:24:00Z">
        <w:del w:id="86" w:author="אופיר טל" w:date="2022-01-09T09:22:00Z">
          <w:r w:rsidR="00C3316D" w:rsidDel="0069718D">
            <w:rPr>
              <w:rFonts w:hint="cs"/>
              <w:highlight w:val="yellow"/>
              <w:rtl/>
            </w:rPr>
            <w:delText>א</w:delText>
          </w:r>
        </w:del>
      </w:ins>
      <w:ins w:id="87" w:author="Shimon" w:date="2021-12-27T16:23:00Z">
        <w:del w:id="88" w:author="אופיר טל" w:date="2022-01-09T09:22:00Z">
          <w:r w:rsidR="00C3316D" w:rsidRPr="00C3316D" w:rsidDel="0069718D">
            <w:rPr>
              <w:highlight w:val="yellow"/>
              <w:rtl/>
              <w:rPrChange w:id="89" w:author="Shimon" w:date="2021-12-27T16:23:00Z">
                <w:rPr>
                  <w:b/>
                  <w:bCs/>
                  <w:rtl/>
                </w:rPr>
              </w:rPrChange>
            </w:rPr>
            <w:delText xml:space="preserve"> סעיף 9 בכתב בתביעה</w:delText>
          </w:r>
        </w:del>
      </w:ins>
      <w:ins w:id="90" w:author="Shimon" w:date="2021-12-27T16:24:00Z">
        <w:del w:id="91" w:author="אופיר טל" w:date="2022-01-09T09:22:00Z">
          <w:r w:rsidR="00C3316D" w:rsidDel="0069718D">
            <w:rPr>
              <w:rFonts w:hint="cs"/>
              <w:highlight w:val="yellow"/>
              <w:rtl/>
            </w:rPr>
            <w:delText xml:space="preserve"> וכן הטיעונים כמו ב</w:delText>
          </w:r>
        </w:del>
      </w:ins>
      <w:ins w:id="92" w:author="Shimon" w:date="2021-12-27T16:32:00Z">
        <w:del w:id="93" w:author="אופיר טל" w:date="2022-01-09T09:22:00Z">
          <w:r w:rsidR="00B95C16" w:rsidDel="0069718D">
            <w:rPr>
              <w:rFonts w:hint="cs"/>
              <w:highlight w:val="yellow"/>
              <w:rtl/>
            </w:rPr>
            <w:delText>סיפא של סעי</w:delText>
          </w:r>
        </w:del>
      </w:ins>
      <w:ins w:id="94" w:author="Shimon" w:date="2021-12-27T16:33:00Z">
        <w:del w:id="95" w:author="אופיר טל" w:date="2022-01-09T09:22:00Z">
          <w:r w:rsidR="00B95C16" w:rsidDel="0069718D">
            <w:rPr>
              <w:rFonts w:hint="cs"/>
              <w:highlight w:val="yellow"/>
              <w:rtl/>
            </w:rPr>
            <w:delText xml:space="preserve">ף </w:delText>
          </w:r>
        </w:del>
      </w:ins>
      <w:ins w:id="96" w:author="Shimon" w:date="2021-12-27T16:32:00Z">
        <w:del w:id="97" w:author="אופיר טל" w:date="2022-01-09T09:22:00Z">
          <w:r w:rsidR="00B95C16" w:rsidDel="0069718D">
            <w:rPr>
              <w:rFonts w:hint="cs"/>
              <w:highlight w:val="yellow"/>
              <w:rtl/>
            </w:rPr>
            <w:delText>21</w:delText>
          </w:r>
        </w:del>
      </w:ins>
      <w:ins w:id="98" w:author="Shimon" w:date="2021-12-27T16:23:00Z">
        <w:del w:id="99" w:author="אופיר טל" w:date="2022-01-09T09:22:00Z">
          <w:r w:rsidR="00C3316D" w:rsidRPr="00C3316D" w:rsidDel="0069718D">
            <w:rPr>
              <w:highlight w:val="yellow"/>
              <w:rtl/>
              <w:rPrChange w:id="100" w:author="Shimon" w:date="2021-12-27T16:23:00Z">
                <w:rPr>
                  <w:b/>
                  <w:bCs/>
                  <w:rtl/>
                </w:rPr>
              </w:rPrChange>
            </w:rPr>
            <w:delText>)</w:delText>
          </w:r>
        </w:del>
      </w:ins>
    </w:p>
    <w:p w14:paraId="6BA76272" w14:textId="77777777" w:rsidR="0069718D" w:rsidRPr="00683FA6" w:rsidRDefault="0069718D">
      <w:pPr>
        <w:pStyle w:val="40"/>
        <w:tabs>
          <w:tab w:val="clear" w:pos="942"/>
        </w:tabs>
        <w:spacing w:before="0"/>
        <w:ind w:left="2610" w:firstLine="0"/>
        <w:rPr>
          <w:ins w:id="101" w:author="אופיר טל" w:date="2022-01-09T09:22:00Z"/>
          <w:highlight w:val="green"/>
          <w:rtl/>
        </w:rPr>
        <w:pPrChange w:id="102" w:author="אופיר טל" w:date="2022-01-09T09:22:00Z">
          <w:pPr>
            <w:pStyle w:val="40"/>
            <w:numPr>
              <w:numId w:val="34"/>
            </w:numPr>
            <w:tabs>
              <w:tab w:val="clear" w:pos="942"/>
            </w:tabs>
            <w:spacing w:before="0"/>
            <w:ind w:left="2610" w:hanging="360"/>
          </w:pPr>
        </w:pPrChange>
      </w:pPr>
      <w:ins w:id="103" w:author="אופיר טל" w:date="2022-01-09T09:22:00Z">
        <w:r w:rsidRPr="00261D98">
          <w:rPr>
            <w:rFonts w:hint="cs"/>
            <w:highlight w:val="green"/>
            <w:rtl/>
          </w:rPr>
          <w:t>חסר כל משמעות, וגם לא בדיוק תואם את החלטת בית הדין הארצי על המתווה לתיקון התביעה</w:t>
        </w:r>
      </w:ins>
    </w:p>
    <w:p w14:paraId="2C985952" w14:textId="77777777" w:rsidR="0069718D" w:rsidRPr="00C3316D" w:rsidRDefault="0069718D">
      <w:pPr>
        <w:pStyle w:val="40"/>
        <w:tabs>
          <w:tab w:val="clear" w:pos="942"/>
        </w:tabs>
        <w:spacing w:before="0"/>
        <w:ind w:left="2250" w:firstLine="0"/>
        <w:rPr>
          <w:highlight w:val="yellow"/>
          <w:rtl/>
          <w:rPrChange w:id="104" w:author="Shimon" w:date="2021-12-27T16:23:00Z">
            <w:rPr>
              <w:b/>
              <w:bCs/>
              <w:rtl/>
            </w:rPr>
          </w:rPrChange>
        </w:rPr>
        <w:pPrChange w:id="105" w:author="אופיר טל" w:date="2022-01-09T09:22:00Z">
          <w:pPr>
            <w:pStyle w:val="40"/>
            <w:numPr>
              <w:numId w:val="34"/>
            </w:numPr>
            <w:tabs>
              <w:tab w:val="clear" w:pos="942"/>
            </w:tabs>
            <w:spacing w:before="0"/>
            <w:ind w:left="2610" w:hanging="360"/>
          </w:pPr>
        </w:pPrChange>
      </w:pPr>
    </w:p>
    <w:p w14:paraId="522AB3EB" w14:textId="11F95847" w:rsidR="001907C8" w:rsidRPr="00901A33" w:rsidRDefault="001907C8" w:rsidP="00917C45">
      <w:pPr>
        <w:pStyle w:val="40"/>
        <w:numPr>
          <w:ilvl w:val="0"/>
          <w:numId w:val="34"/>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337F2F">
      <w:pPr>
        <w:pStyle w:val="40"/>
        <w:numPr>
          <w:ilvl w:val="0"/>
          <w:numId w:val="34"/>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7777777" w:rsidR="00B67D7A" w:rsidRPr="00901A33" w:rsidRDefault="00B67D7A" w:rsidP="00442D58">
      <w:pPr>
        <w:pStyle w:val="40"/>
        <w:tabs>
          <w:tab w:val="clear" w:pos="942"/>
        </w:tabs>
        <w:spacing w:before="0"/>
        <w:ind w:left="2250" w:firstLine="0"/>
        <w:rPr>
          <w:rtl/>
        </w:rPr>
      </w:pPr>
      <w:r w:rsidRPr="00901A33">
        <w:rPr>
          <w:rFonts w:hint="cs"/>
          <w:rtl/>
        </w:rPr>
        <w:t>מעלות דפנה, ירושלים</w:t>
      </w:r>
    </w:p>
    <w:p w14:paraId="086FB2C6" w14:textId="2E67E0E9"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Pr="00901A33">
        <w:rPr>
          <w:rFonts w:hint="cs"/>
          <w:rtl/>
          <w:lang w:eastAsia="en-US"/>
        </w:rPr>
        <w:tab/>
        <w:t xml:space="preserve">                  </w:t>
      </w:r>
      <w:r w:rsidRPr="00901A33">
        <w:rPr>
          <w:rFonts w:hint="cs"/>
          <w:b/>
          <w:bCs/>
          <w:u w:val="single"/>
          <w:rtl/>
          <w:lang w:eastAsia="en-US"/>
        </w:rPr>
        <w:t>הנתבע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Default="0092613E" w:rsidP="00442D58">
      <w:pPr>
        <w:pStyle w:val="10"/>
        <w:jc w:val="both"/>
        <w:rPr>
          <w:sz w:val="24"/>
          <w:rtl/>
          <w:lang w:eastAsia="en-US"/>
        </w:rPr>
      </w:pPr>
    </w:p>
    <w:p w14:paraId="1976AA6E" w14:textId="77777777" w:rsidR="0062518C" w:rsidRPr="00901A33" w:rsidRDefault="0062518C" w:rsidP="00442D58">
      <w:pPr>
        <w:pStyle w:val="10"/>
        <w:jc w:val="both"/>
        <w:rPr>
          <w:sz w:val="24"/>
          <w:rtl/>
          <w:lang w:eastAsia="en-US"/>
        </w:rPr>
      </w:pPr>
    </w:p>
    <w:p w14:paraId="2B30C6B3" w14:textId="3DB65584" w:rsidR="00742FEB" w:rsidRPr="00CC317C" w:rsidRDefault="00946A22" w:rsidP="00926F04">
      <w:pPr>
        <w:pStyle w:val="10"/>
        <w:spacing w:after="120" w:line="320" w:lineRule="exact"/>
        <w:ind w:left="476" w:hanging="425"/>
        <w:rPr>
          <w:b/>
          <w:bCs/>
          <w:rtl/>
        </w:rPr>
      </w:pPr>
      <w:r w:rsidRPr="00CC317C">
        <w:rPr>
          <w:rFonts w:hint="eastAsia"/>
          <w:b/>
          <w:bCs/>
          <w:rtl/>
        </w:rPr>
        <w:t>עילות</w:t>
      </w:r>
      <w:r w:rsidRPr="00CC317C">
        <w:rPr>
          <w:b/>
          <w:bCs/>
          <w:rtl/>
        </w:rPr>
        <w:t xml:space="preserve"> התביעה: </w:t>
      </w:r>
      <w:r w:rsidRPr="00CC317C">
        <w:rPr>
          <w:rFonts w:hint="eastAsia"/>
          <w:b/>
          <w:bCs/>
          <w:rtl/>
        </w:rPr>
        <w:t>גימלאות</w:t>
      </w:r>
      <w:r w:rsidR="001A415A" w:rsidRPr="00CC317C">
        <w:rPr>
          <w:b/>
          <w:bCs/>
          <w:rtl/>
        </w:rPr>
        <w:t xml:space="preserve"> (הצהרתי וכספי)</w:t>
      </w:r>
      <w:r w:rsidRPr="00CC317C">
        <w:rPr>
          <w:b/>
          <w:bCs/>
          <w:rtl/>
        </w:rPr>
        <w:t xml:space="preserve">, </w:t>
      </w:r>
      <w:r w:rsidRPr="00CC317C">
        <w:rPr>
          <w:rFonts w:hint="eastAsia"/>
          <w:b/>
          <w:bCs/>
          <w:rtl/>
        </w:rPr>
        <w:t>פיטורים</w:t>
      </w:r>
      <w:r w:rsidRPr="00CC317C">
        <w:rPr>
          <w:b/>
          <w:bCs/>
          <w:rtl/>
        </w:rPr>
        <w:t xml:space="preserve"> </w:t>
      </w:r>
      <w:r w:rsidRPr="00CC317C">
        <w:rPr>
          <w:rFonts w:hint="eastAsia"/>
          <w:b/>
          <w:bCs/>
          <w:rtl/>
        </w:rPr>
        <w:t>שלא</w:t>
      </w:r>
      <w:r w:rsidRPr="00CC317C">
        <w:rPr>
          <w:b/>
          <w:bCs/>
          <w:rtl/>
        </w:rPr>
        <w:t xml:space="preserve"> </w:t>
      </w:r>
      <w:r w:rsidRPr="00CC317C">
        <w:rPr>
          <w:rFonts w:hint="eastAsia"/>
          <w:b/>
          <w:bCs/>
          <w:rtl/>
        </w:rPr>
        <w:t>כדין</w:t>
      </w:r>
      <w:r w:rsidRPr="00CC317C">
        <w:rPr>
          <w:b/>
          <w:bCs/>
          <w:rtl/>
        </w:rPr>
        <w:t xml:space="preserve">, </w:t>
      </w:r>
      <w:r w:rsidRPr="00CC317C">
        <w:rPr>
          <w:rFonts w:hint="eastAsia"/>
          <w:b/>
          <w:bCs/>
          <w:rtl/>
        </w:rPr>
        <w:t>זכויות</w:t>
      </w:r>
      <w:r w:rsidRPr="00CC317C">
        <w:rPr>
          <w:b/>
          <w:bCs/>
          <w:rtl/>
        </w:rPr>
        <w:t xml:space="preserve"> </w:t>
      </w:r>
      <w:r w:rsidRPr="00CC317C">
        <w:rPr>
          <w:rFonts w:hint="eastAsia"/>
          <w:b/>
          <w:bCs/>
          <w:rtl/>
        </w:rPr>
        <w:t>סוציאליות</w:t>
      </w:r>
    </w:p>
    <w:p w14:paraId="09437ACD" w14:textId="57712702" w:rsidR="00742FEB" w:rsidRPr="00CC317C" w:rsidRDefault="00CC350F" w:rsidP="00F01D59">
      <w:pPr>
        <w:pStyle w:val="10"/>
        <w:spacing w:line="320" w:lineRule="exact"/>
        <w:ind w:left="1700" w:hanging="1649"/>
        <w:rPr>
          <w:b/>
          <w:bCs/>
          <w:rtl/>
        </w:rPr>
      </w:pPr>
      <w:r w:rsidRPr="00CC317C">
        <w:rPr>
          <w:rFonts w:hint="eastAsia"/>
          <w:b/>
          <w:bCs/>
          <w:rtl/>
        </w:rPr>
        <w:t>סכו</w:t>
      </w:r>
      <w:r w:rsidR="001A415A" w:rsidRPr="00CC317C">
        <w:rPr>
          <w:rFonts w:hint="eastAsia"/>
          <w:b/>
          <w:bCs/>
          <w:rtl/>
        </w:rPr>
        <w:t>מי</w:t>
      </w:r>
      <w:r w:rsidRPr="00CC317C">
        <w:rPr>
          <w:b/>
          <w:bCs/>
          <w:rtl/>
        </w:rPr>
        <w:t xml:space="preserve"> התביעה:</w:t>
      </w:r>
      <w:r w:rsidRPr="00CC317C">
        <w:rPr>
          <w:b/>
          <w:bCs/>
          <w:rtl/>
        </w:rPr>
        <w:tab/>
      </w:r>
      <w:r w:rsidR="00211F05" w:rsidRPr="00A35B76">
        <w:rPr>
          <w:b/>
          <w:bCs/>
          <w:highlight w:val="yellow"/>
          <w:rtl/>
          <w:rPrChange w:id="106" w:author="אופיר טל" w:date="2021-12-14T15:34:00Z">
            <w:rPr>
              <w:b/>
              <w:bCs/>
              <w:rtl/>
            </w:rPr>
          </w:rPrChange>
        </w:rPr>
        <w:t>1,</w:t>
      </w:r>
      <w:r w:rsidR="00F01D59" w:rsidRPr="00A35B76">
        <w:rPr>
          <w:b/>
          <w:bCs/>
          <w:highlight w:val="yellow"/>
          <w:rtl/>
          <w:rPrChange w:id="107" w:author="אופיר טל" w:date="2021-12-14T15:34:00Z">
            <w:rPr>
              <w:b/>
              <w:bCs/>
              <w:rtl/>
            </w:rPr>
          </w:rPrChange>
        </w:rPr>
        <w:t>303,692</w:t>
      </w:r>
      <w:r w:rsidRPr="00A35B76">
        <w:rPr>
          <w:b/>
          <w:bCs/>
          <w:highlight w:val="yellow"/>
          <w:rtl/>
          <w:rPrChange w:id="108" w:author="אופיר טל" w:date="2021-12-14T15:34:00Z">
            <w:rPr>
              <w:b/>
              <w:bCs/>
              <w:rtl/>
            </w:rPr>
          </w:rPrChange>
        </w:rPr>
        <w:t xml:space="preserve"> ₪</w:t>
      </w:r>
      <w:r w:rsidRPr="00CC317C">
        <w:rPr>
          <w:b/>
          <w:bCs/>
          <w:rtl/>
        </w:rPr>
        <w:t xml:space="preserve"> </w:t>
      </w:r>
      <w:r w:rsidR="00211F05" w:rsidRPr="00CC317C">
        <w:rPr>
          <w:rFonts w:hint="eastAsia"/>
          <w:b/>
          <w:bCs/>
          <w:rtl/>
        </w:rPr>
        <w:t>הפרשי</w:t>
      </w:r>
      <w:r w:rsidR="00211F05" w:rsidRPr="00CC317C">
        <w:rPr>
          <w:b/>
          <w:bCs/>
          <w:rtl/>
        </w:rPr>
        <w:t xml:space="preserve"> </w:t>
      </w:r>
      <w:r w:rsidR="001A415A" w:rsidRPr="00CC317C">
        <w:rPr>
          <w:rFonts w:hint="eastAsia"/>
          <w:b/>
          <w:bCs/>
          <w:rtl/>
        </w:rPr>
        <w:t>שכר</w:t>
      </w:r>
      <w:r w:rsidR="001A415A" w:rsidRPr="00CC317C">
        <w:rPr>
          <w:b/>
          <w:bCs/>
          <w:rtl/>
        </w:rPr>
        <w:t xml:space="preserve"> </w:t>
      </w:r>
      <w:r w:rsidR="00211F05" w:rsidRPr="00CC317C">
        <w:rPr>
          <w:rFonts w:hint="eastAsia"/>
          <w:b/>
          <w:bCs/>
          <w:rtl/>
        </w:rPr>
        <w:t>ופנסיה</w:t>
      </w:r>
      <w:r w:rsidR="00211F05" w:rsidRPr="00CC317C">
        <w:rPr>
          <w:b/>
          <w:bCs/>
          <w:rtl/>
        </w:rPr>
        <w:t xml:space="preserve"> </w:t>
      </w:r>
      <w:r w:rsidR="001A415A" w:rsidRPr="00CC317C">
        <w:rPr>
          <w:b/>
          <w:bCs/>
          <w:rtl/>
        </w:rPr>
        <w:t>(פטור);</w:t>
      </w:r>
      <w:r w:rsidR="00DC34C3" w:rsidRPr="00CC317C">
        <w:rPr>
          <w:b/>
          <w:bCs/>
          <w:rtl/>
        </w:rPr>
        <w:t xml:space="preserve"> </w:t>
      </w:r>
    </w:p>
    <w:p w14:paraId="770E78CA" w14:textId="59F06292" w:rsidR="001A415A" w:rsidRPr="00901A33" w:rsidRDefault="001A415A" w:rsidP="00926F04">
      <w:pPr>
        <w:pStyle w:val="10"/>
        <w:spacing w:line="320" w:lineRule="exact"/>
        <w:ind w:left="1700" w:hanging="1649"/>
        <w:rPr>
          <w:b/>
          <w:bCs/>
          <w:rtl/>
        </w:rPr>
      </w:pPr>
      <w:r w:rsidRPr="00CC317C">
        <w:rPr>
          <w:b/>
          <w:bCs/>
          <w:rtl/>
        </w:rPr>
        <w:tab/>
      </w:r>
      <w:del w:id="109" w:author="אביה שקורי" w:date="2021-12-01T10:46:00Z">
        <w:r w:rsidRPr="00CC317C" w:rsidDel="00741C1E">
          <w:rPr>
            <w:b/>
            <w:bCs/>
            <w:rtl/>
          </w:rPr>
          <w:delText>300,000</w:delText>
        </w:r>
      </w:del>
      <w:ins w:id="110" w:author="אביה שקורי" w:date="2021-12-01T10:46:00Z">
        <w:r w:rsidR="00741C1E" w:rsidRPr="00CC317C">
          <w:rPr>
            <w:b/>
            <w:bCs/>
            <w:rtl/>
            <w:rPrChange w:id="111" w:author="אופיר טל" w:date="2021-12-14T10:42:00Z">
              <w:rPr>
                <w:b/>
                <w:bCs/>
                <w:highlight w:val="yellow"/>
                <w:rtl/>
              </w:rPr>
            </w:rPrChange>
          </w:rPr>
          <w:t>150,000</w:t>
        </w:r>
      </w:ins>
      <w:r w:rsidRPr="00CC317C">
        <w:rPr>
          <w:b/>
          <w:bCs/>
          <w:rtl/>
        </w:rPr>
        <w:t xml:space="preserve"> </w:t>
      </w:r>
      <w:r w:rsidRPr="00CC317C">
        <w:rPr>
          <w:rFonts w:hint="eastAsia"/>
          <w:b/>
          <w:bCs/>
          <w:rtl/>
        </w:rPr>
        <w:t>₪</w:t>
      </w:r>
      <w:r w:rsidRPr="00CC317C">
        <w:rPr>
          <w:b/>
          <w:bCs/>
          <w:rtl/>
        </w:rPr>
        <w:t xml:space="preserve"> </w:t>
      </w:r>
      <w:r w:rsidRPr="00CC317C">
        <w:rPr>
          <w:rFonts w:hint="eastAsia"/>
          <w:b/>
          <w:bCs/>
          <w:rtl/>
        </w:rPr>
        <w:t>פיצוי</w:t>
      </w:r>
      <w:r w:rsidRPr="00CC317C">
        <w:rPr>
          <w:b/>
          <w:bCs/>
          <w:rtl/>
        </w:rPr>
        <w:t xml:space="preserve"> </w:t>
      </w:r>
      <w:r w:rsidRPr="00CC317C">
        <w:rPr>
          <w:rFonts w:hint="eastAsia"/>
          <w:b/>
          <w:bCs/>
          <w:rtl/>
        </w:rPr>
        <w:t>בגין</w:t>
      </w:r>
      <w:r w:rsidRPr="00CC317C">
        <w:rPr>
          <w:b/>
          <w:bCs/>
          <w:rtl/>
        </w:rPr>
        <w:t xml:space="preserve"> </w:t>
      </w:r>
      <w:r w:rsidRPr="00CC317C">
        <w:rPr>
          <w:rFonts w:hint="eastAsia"/>
          <w:b/>
          <w:bCs/>
          <w:rtl/>
        </w:rPr>
        <w:t>נזק</w:t>
      </w:r>
      <w:r w:rsidRPr="00CC317C">
        <w:rPr>
          <w:b/>
          <w:bCs/>
          <w:rtl/>
        </w:rPr>
        <w:t xml:space="preserve"> </w:t>
      </w:r>
      <w:r w:rsidRPr="00A35B76">
        <w:rPr>
          <w:rFonts w:hint="eastAsia"/>
          <w:b/>
          <w:bCs/>
          <w:rtl/>
        </w:rPr>
        <w:t>לא</w:t>
      </w:r>
      <w:r w:rsidRPr="00CC317C">
        <w:rPr>
          <w:b/>
          <w:bCs/>
          <w:rtl/>
        </w:rPr>
        <w:t xml:space="preserve"> </w:t>
      </w:r>
      <w:r w:rsidRPr="00CC317C">
        <w:rPr>
          <w:rFonts w:hint="eastAsia"/>
          <w:b/>
          <w:bCs/>
          <w:rtl/>
        </w:rPr>
        <w:t>ממוני</w:t>
      </w:r>
      <w:r w:rsidRPr="00CC317C">
        <w:rPr>
          <w:b/>
          <w:bCs/>
          <w:rtl/>
        </w:rPr>
        <w:t>.</w:t>
      </w:r>
    </w:p>
    <w:p w14:paraId="7333A0DF" w14:textId="293BA8E2"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r w:rsidRPr="00901A33">
        <w:rPr>
          <w:b/>
          <w:bCs/>
          <w:rtl/>
        </w:rPr>
        <w:tab/>
      </w:r>
    </w:p>
    <w:p w14:paraId="7CCABFAB" w14:textId="77777777" w:rsidR="00CB1486" w:rsidRPr="00901A33" w:rsidRDefault="00CB1486" w:rsidP="00442D58">
      <w:pPr>
        <w:pStyle w:val="10"/>
        <w:spacing w:line="320" w:lineRule="exact"/>
        <w:ind w:left="476" w:hanging="425"/>
        <w:rPr>
          <w:rtl/>
        </w:rPr>
      </w:pPr>
    </w:p>
    <w:p w14:paraId="092801FA" w14:textId="1155ACE9" w:rsidR="009B48BB" w:rsidRPr="00901A33" w:rsidRDefault="00946A22" w:rsidP="000904E5">
      <w:pPr>
        <w:pStyle w:val="10"/>
        <w:spacing w:after="120" w:line="360" w:lineRule="auto"/>
        <w:ind w:left="720" w:hanging="669"/>
        <w:jc w:val="center"/>
        <w:rPr>
          <w:b/>
          <w:bCs/>
          <w:sz w:val="36"/>
          <w:szCs w:val="36"/>
          <w:u w:val="single"/>
          <w:rtl/>
        </w:rPr>
      </w:pPr>
      <w:r w:rsidRPr="00901A33">
        <w:rPr>
          <w:rFonts w:hint="cs"/>
          <w:b/>
          <w:bCs/>
          <w:sz w:val="36"/>
          <w:szCs w:val="36"/>
          <w:u w:val="single"/>
          <w:rtl/>
        </w:rPr>
        <w:t>כתב תביעה</w:t>
      </w:r>
      <w:ins w:id="112" w:author="אופיר טל" w:date="2021-11-30T12:47:00Z">
        <w:r w:rsidR="00492DFD">
          <w:rPr>
            <w:rFonts w:hint="cs"/>
            <w:b/>
            <w:bCs/>
            <w:sz w:val="36"/>
            <w:szCs w:val="36"/>
            <w:u w:val="single"/>
            <w:rtl/>
          </w:rPr>
          <w:t xml:space="preserve"> מתוקן</w:t>
        </w:r>
      </w:ins>
    </w:p>
    <w:p w14:paraId="4180BB54" w14:textId="320BE789" w:rsidR="00F76678" w:rsidDel="008C3CE1" w:rsidRDefault="001907C8" w:rsidP="00F76678">
      <w:pPr>
        <w:tabs>
          <w:tab w:val="left" w:pos="26"/>
        </w:tabs>
        <w:spacing w:after="240" w:line="360" w:lineRule="auto"/>
        <w:jc w:val="both"/>
        <w:rPr>
          <w:del w:id="113" w:author="אביה שקורי" w:date="2021-12-02T09:55:00Z"/>
          <w:rFonts w:cs="David"/>
          <w:rtl/>
        </w:rPr>
      </w:pPr>
      <w:del w:id="114" w:author="אביה שקורי" w:date="2021-12-02T09:55:00Z">
        <w:r w:rsidRPr="00901A33" w:rsidDel="008C3CE1">
          <w:rPr>
            <w:rFonts w:cs="David" w:hint="cs"/>
            <w:rtl/>
          </w:rPr>
          <w:delText>התובע</w:delText>
        </w:r>
        <w:r w:rsidR="0092613E" w:rsidRPr="00901A33" w:rsidDel="008C3CE1">
          <w:rPr>
            <w:rFonts w:cs="David" w:hint="cs"/>
            <w:rtl/>
          </w:rPr>
          <w:delText xml:space="preserve"> </w:delText>
        </w:r>
        <w:r w:rsidRPr="00901A33" w:rsidDel="008C3CE1">
          <w:rPr>
            <w:rFonts w:cs="David" w:hint="cs"/>
            <w:rtl/>
          </w:rPr>
          <w:delText>מתכבד להגיש תביעתו ויהיה מיוצג</w:delText>
        </w:r>
        <w:r w:rsidR="0092613E" w:rsidRPr="00901A33" w:rsidDel="008C3CE1">
          <w:rPr>
            <w:rFonts w:cs="David" w:hint="cs"/>
            <w:rtl/>
          </w:rPr>
          <w:delText xml:space="preserve"> כאמור לעיל. </w:delText>
        </w:r>
        <w:r w:rsidR="00E5176E" w:rsidRPr="00901A33" w:rsidDel="008C3CE1">
          <w:rPr>
            <w:rFonts w:cs="David" w:hint="cs"/>
            <w:rtl/>
          </w:rPr>
          <w:delText xml:space="preserve">בקליפת אגוז ייאמר כי תביעה זו באה לעולם לאחר </w:delText>
        </w:r>
        <w:r w:rsidR="00926F04" w:rsidRPr="00901A33" w:rsidDel="008C3CE1">
          <w:rPr>
            <w:rFonts w:cs="David" w:hint="cs"/>
            <w:rtl/>
          </w:rPr>
          <w:delText xml:space="preserve">שנתבעת 2 </w:delText>
        </w:r>
        <w:r w:rsidR="00E5176E" w:rsidRPr="00901A33" w:rsidDel="008C3CE1">
          <w:rPr>
            <w:rFonts w:cs="David" w:hint="cs"/>
            <w:rtl/>
          </w:rPr>
          <w:delText>(להלן: "הנתבעת")</w:delText>
        </w:r>
        <w:r w:rsidR="00636C6A" w:rsidRPr="00901A33" w:rsidDel="008C3CE1">
          <w:rPr>
            <w:rFonts w:cs="David" w:hint="cs"/>
            <w:rtl/>
          </w:rPr>
          <w:delText xml:space="preserve"> </w:delText>
        </w:r>
        <w:r w:rsidR="00E5176E" w:rsidRPr="00901A33" w:rsidDel="008C3CE1">
          <w:rPr>
            <w:rFonts w:cs="David" w:hint="cs"/>
            <w:rtl/>
          </w:rPr>
          <w:delText xml:space="preserve">פיטרה את התובע מעבודתו, </w:delText>
        </w:r>
        <w:r w:rsidR="00F76678" w:rsidDel="008C3CE1">
          <w:rPr>
            <w:rFonts w:cs="David" w:hint="cs"/>
            <w:b/>
            <w:bCs/>
            <w:rtl/>
          </w:rPr>
          <w:delText>בהודעת דואר אלקטרוני</w:delText>
        </w:r>
        <w:r w:rsidR="00F76678" w:rsidDel="008C3CE1">
          <w:rPr>
            <w:rFonts w:cs="David" w:hint="cs"/>
            <w:rtl/>
          </w:rPr>
          <w:delText>,</w:delText>
        </w:r>
        <w:r w:rsidR="00E5176E" w:rsidRPr="00901A33" w:rsidDel="008C3CE1">
          <w:rPr>
            <w:rFonts w:cs="David" w:hint="cs"/>
            <w:rtl/>
          </w:rPr>
          <w:delText xml:space="preserve"> </w:delText>
        </w:r>
        <w:r w:rsidR="00E5176E" w:rsidRPr="00F76678" w:rsidDel="008C3CE1">
          <w:rPr>
            <w:rFonts w:cs="David" w:hint="cs"/>
            <w:b/>
            <w:bCs/>
            <w:rtl/>
          </w:rPr>
          <w:delText>ב</w:delText>
        </w:r>
        <w:r w:rsidR="00F76678" w:rsidDel="008C3CE1">
          <w:rPr>
            <w:rFonts w:cs="David" w:hint="cs"/>
            <w:b/>
            <w:bCs/>
            <w:rtl/>
          </w:rPr>
          <w:delText xml:space="preserve">מהלך </w:delText>
        </w:r>
        <w:r w:rsidR="00E5176E" w:rsidRPr="00F76678" w:rsidDel="008C3CE1">
          <w:rPr>
            <w:rFonts w:cs="David" w:hint="cs"/>
            <w:b/>
            <w:bCs/>
            <w:rtl/>
          </w:rPr>
          <w:delText>תקופת העסקתו בחוזה קצוב בזמן</w:delText>
        </w:r>
        <w:r w:rsidR="00E5176E" w:rsidRPr="00901A33" w:rsidDel="008C3CE1">
          <w:rPr>
            <w:rFonts w:cs="David" w:hint="cs"/>
            <w:rtl/>
          </w:rPr>
          <w:delText xml:space="preserve">. </w:delText>
        </w:r>
        <w:r w:rsidR="00926F04" w:rsidRPr="00901A33" w:rsidDel="008C3CE1">
          <w:rPr>
            <w:rFonts w:cs="David" w:hint="cs"/>
            <w:rtl/>
          </w:rPr>
          <w:delText>זאת לאחר כעשרים ושתיים שנות עבודה בחוזה בכירים, שקדמו להן עשרים שנות עבודה ב</w:delText>
        </w:r>
        <w:r w:rsidR="00E948FB" w:rsidDel="008C3CE1">
          <w:rPr>
            <w:rFonts w:cs="David" w:hint="cs"/>
            <w:rtl/>
          </w:rPr>
          <w:delText>כתב מינוי (</w:delText>
        </w:r>
        <w:r w:rsidR="00926F04" w:rsidRPr="00901A33" w:rsidDel="008C3CE1">
          <w:rPr>
            <w:rFonts w:cs="David" w:hint="cs"/>
            <w:rtl/>
          </w:rPr>
          <w:delText xml:space="preserve">דירוג </w:delText>
        </w:r>
        <w:r w:rsidR="00926F04" w:rsidRPr="00901A33" w:rsidDel="008C3CE1">
          <w:rPr>
            <w:rFonts w:cs="David"/>
            <w:rtl/>
          </w:rPr>
          <w:delText>–</w:delText>
        </w:r>
        <w:r w:rsidR="00926F04" w:rsidRPr="00901A33" w:rsidDel="008C3CE1">
          <w:rPr>
            <w:rFonts w:cs="David" w:hint="cs"/>
            <w:rtl/>
          </w:rPr>
          <w:delText xml:space="preserve"> דרגה</w:delText>
        </w:r>
        <w:r w:rsidR="00E948FB" w:rsidDel="008C3CE1">
          <w:rPr>
            <w:rFonts w:cs="David" w:hint="cs"/>
            <w:rtl/>
          </w:rPr>
          <w:delText>)</w:delText>
        </w:r>
        <w:r w:rsidR="00926F04" w:rsidRPr="00901A33" w:rsidDel="008C3CE1">
          <w:rPr>
            <w:rFonts w:cs="David" w:hint="cs"/>
            <w:rtl/>
          </w:rPr>
          <w:delText>.</w:delText>
        </w:r>
        <w:r w:rsidR="00F76678" w:rsidDel="008C3CE1">
          <w:rPr>
            <w:rFonts w:cs="David" w:hint="cs"/>
            <w:rtl/>
          </w:rPr>
          <w:delText xml:space="preserve"> </w:delText>
        </w:r>
        <w:r w:rsidR="00E5176E" w:rsidRPr="00901A33" w:rsidDel="008C3CE1">
          <w:rPr>
            <w:rFonts w:cs="David" w:hint="cs"/>
            <w:rtl/>
          </w:rPr>
          <w:delText xml:space="preserve">אם בכך לא די, הרי שהנתבעות </w:delText>
        </w:r>
        <w:r w:rsidR="00E5176E" w:rsidRPr="00F76678" w:rsidDel="008C3CE1">
          <w:rPr>
            <w:rFonts w:cs="David" w:hint="cs"/>
            <w:b/>
            <w:bCs/>
            <w:rtl/>
          </w:rPr>
          <w:delText xml:space="preserve">קבעו את גימלתו של התובע </w:delText>
        </w:r>
        <w:r w:rsidR="00F76678" w:rsidRPr="00F76678" w:rsidDel="008C3CE1">
          <w:rPr>
            <w:rFonts w:cs="David" w:hint="cs"/>
            <w:b/>
            <w:bCs/>
            <w:rtl/>
          </w:rPr>
          <w:delText>בניגוד</w:delText>
        </w:r>
        <w:r w:rsidR="00E5176E" w:rsidRPr="00F76678" w:rsidDel="008C3CE1">
          <w:rPr>
            <w:rFonts w:cs="David" w:hint="cs"/>
            <w:b/>
            <w:bCs/>
            <w:rtl/>
          </w:rPr>
          <w:delText xml:space="preserve"> להוראות ההסכם </w:delText>
        </w:r>
        <w:r w:rsidR="00F76678" w:rsidDel="008C3CE1">
          <w:rPr>
            <w:rFonts w:cs="David" w:hint="cs"/>
            <w:b/>
            <w:bCs/>
            <w:rtl/>
          </w:rPr>
          <w:delText>האחיד עליו הוחתם התובע,</w:delText>
        </w:r>
        <w:r w:rsidR="00E5176E" w:rsidRPr="00F76678" w:rsidDel="008C3CE1">
          <w:rPr>
            <w:rFonts w:cs="David" w:hint="cs"/>
            <w:b/>
            <w:bCs/>
            <w:rtl/>
          </w:rPr>
          <w:delText xml:space="preserve"> ופגעו בו פגיעה כלכלית משמעותית</w:delText>
        </w:r>
        <w:r w:rsidR="00E5176E" w:rsidRPr="00901A33" w:rsidDel="008C3CE1">
          <w:rPr>
            <w:rFonts w:cs="David" w:hint="cs"/>
            <w:rtl/>
          </w:rPr>
          <w:delText xml:space="preserve">. </w:delText>
        </w:r>
      </w:del>
    </w:p>
    <w:p w14:paraId="2D0A90C8" w14:textId="61ADE94D" w:rsidR="008C3CE1" w:rsidDel="00F3140D" w:rsidRDefault="00F76678" w:rsidP="00F76678">
      <w:pPr>
        <w:tabs>
          <w:tab w:val="left" w:pos="26"/>
        </w:tabs>
        <w:spacing w:after="240" w:line="360" w:lineRule="auto"/>
        <w:jc w:val="both"/>
        <w:rPr>
          <w:ins w:id="115" w:author="אביה שקורי" w:date="2021-12-02T09:55:00Z"/>
          <w:del w:id="116" w:author="אופיר טל" w:date="2021-12-14T11:40:00Z"/>
          <w:rFonts w:cs="David"/>
          <w:rtl/>
        </w:rPr>
      </w:pPr>
      <w:del w:id="117" w:author="אביה שקורי" w:date="2021-12-02T09:55:00Z">
        <w:r w:rsidDel="008C3CE1">
          <w:rPr>
            <w:rFonts w:cs="David" w:hint="cs"/>
            <w:rtl/>
          </w:rPr>
          <w:delText xml:space="preserve">לאחר שכשלו </w:delText>
        </w:r>
        <w:r w:rsidR="00E5176E" w:rsidRPr="00901A33" w:rsidDel="008C3CE1">
          <w:rPr>
            <w:rFonts w:cs="David" w:hint="cs"/>
            <w:rtl/>
          </w:rPr>
          <w:delText xml:space="preserve">כל ניסיונותיו של התובע להסדיר את העניין מחוץ לכתלי בית הדין, מוגשת התביעה. </w:delText>
        </w:r>
      </w:del>
    </w:p>
    <w:p w14:paraId="2B6F6B72" w14:textId="119B12D2" w:rsidR="008C3CE1" w:rsidRPr="008C3CE1" w:rsidRDefault="008C3CE1">
      <w:pPr>
        <w:tabs>
          <w:tab w:val="left" w:pos="26"/>
        </w:tabs>
        <w:spacing w:after="240" w:line="360" w:lineRule="auto"/>
        <w:jc w:val="both"/>
        <w:rPr>
          <w:ins w:id="118" w:author="אביה שקורי" w:date="2021-12-02T09:55:00Z"/>
          <w:rFonts w:cs="David"/>
          <w:rtl/>
          <w:rPrChange w:id="119" w:author="אביה שקורי" w:date="2021-12-02T09:55:00Z">
            <w:rPr>
              <w:ins w:id="120" w:author="אביה שקורי" w:date="2021-12-02T09:55:00Z"/>
              <w:rtl/>
            </w:rPr>
          </w:rPrChange>
        </w:rPr>
        <w:pPrChange w:id="121" w:author="אופיר טל" w:date="2021-12-14T11:40:00Z">
          <w:pPr/>
        </w:pPrChange>
      </w:pPr>
      <w:ins w:id="122" w:author="אביה שקורי" w:date="2021-12-02T09:55:00Z">
        <w:r w:rsidRPr="008C3CE1">
          <w:rPr>
            <w:rFonts w:cs="David" w:hint="eastAsia"/>
            <w:rtl/>
            <w:rPrChange w:id="123" w:author="אביה שקורי" w:date="2021-12-02T09:55:00Z">
              <w:rPr>
                <w:rFonts w:hint="eastAsia"/>
                <w:rtl/>
              </w:rPr>
            </w:rPrChange>
          </w:rPr>
          <w:t>בהתאם</w:t>
        </w:r>
        <w:r w:rsidRPr="008C3CE1">
          <w:rPr>
            <w:rFonts w:cs="David"/>
            <w:rtl/>
            <w:rPrChange w:id="124" w:author="אביה שקורי" w:date="2021-12-02T09:55:00Z">
              <w:rPr>
                <w:rtl/>
              </w:rPr>
            </w:rPrChange>
          </w:rPr>
          <w:t xml:space="preserve"> </w:t>
        </w:r>
      </w:ins>
      <w:ins w:id="125" w:author="אופיר טל" w:date="2022-01-09T09:23:00Z">
        <w:r w:rsidR="0069718D" w:rsidRPr="00BA0BBC">
          <w:rPr>
            <w:rFonts w:cs="David" w:hint="eastAsia"/>
            <w:highlight w:val="green"/>
            <w:rtl/>
            <w:rPrChange w:id="126" w:author="אופיר טל" w:date="2022-01-09T09:48:00Z">
              <w:rPr>
                <w:rFonts w:cs="David" w:hint="eastAsia"/>
                <w:rtl/>
              </w:rPr>
            </w:rPrChange>
          </w:rPr>
          <w:t>לפסק</w:t>
        </w:r>
        <w:r w:rsidR="0069718D" w:rsidRPr="00BA0BBC">
          <w:rPr>
            <w:rFonts w:cs="David"/>
            <w:highlight w:val="green"/>
            <w:rtl/>
            <w:rPrChange w:id="127" w:author="אופיר טל" w:date="2022-01-09T09:48:00Z">
              <w:rPr>
                <w:rFonts w:cs="David"/>
                <w:rtl/>
              </w:rPr>
            </w:rPrChange>
          </w:rPr>
          <w:t xml:space="preserve"> </w:t>
        </w:r>
        <w:r w:rsidR="0069718D" w:rsidRPr="00BA0BBC">
          <w:rPr>
            <w:rFonts w:cs="David" w:hint="eastAsia"/>
            <w:highlight w:val="green"/>
            <w:rtl/>
            <w:rPrChange w:id="128" w:author="אופיר טל" w:date="2022-01-09T09:48:00Z">
              <w:rPr>
                <w:rFonts w:cs="David" w:hint="eastAsia"/>
                <w:rtl/>
              </w:rPr>
            </w:rPrChange>
          </w:rPr>
          <w:t>דינו</w:t>
        </w:r>
        <w:r w:rsidR="0069718D" w:rsidRPr="00BA0BBC">
          <w:rPr>
            <w:rFonts w:cs="David"/>
            <w:highlight w:val="green"/>
            <w:rtl/>
            <w:rPrChange w:id="129" w:author="אופיר טל" w:date="2022-01-09T09:48:00Z">
              <w:rPr>
                <w:rFonts w:cs="David"/>
                <w:rtl/>
              </w:rPr>
            </w:rPrChange>
          </w:rPr>
          <w:t xml:space="preserve"> </w:t>
        </w:r>
        <w:r w:rsidR="0069718D" w:rsidRPr="00BA0BBC">
          <w:rPr>
            <w:rFonts w:cs="David" w:hint="eastAsia"/>
            <w:highlight w:val="green"/>
            <w:rtl/>
            <w:rPrChange w:id="130" w:author="אופיר טל" w:date="2022-01-09T09:48:00Z">
              <w:rPr>
                <w:rFonts w:cs="David" w:hint="eastAsia"/>
                <w:rtl/>
              </w:rPr>
            </w:rPrChange>
          </w:rPr>
          <w:t>של</w:t>
        </w:r>
        <w:r w:rsidR="0069718D" w:rsidRPr="00BA0BBC">
          <w:rPr>
            <w:rFonts w:cs="David"/>
            <w:highlight w:val="green"/>
            <w:rtl/>
            <w:rPrChange w:id="131" w:author="אופיר טל" w:date="2022-01-09T09:48:00Z">
              <w:rPr>
                <w:rFonts w:cs="David"/>
                <w:rtl/>
              </w:rPr>
            </w:rPrChange>
          </w:rPr>
          <w:t xml:space="preserve"> </w:t>
        </w:r>
        <w:r w:rsidR="0069718D" w:rsidRPr="00BA0BBC">
          <w:rPr>
            <w:rFonts w:cs="David" w:hint="eastAsia"/>
            <w:highlight w:val="green"/>
            <w:rtl/>
            <w:rPrChange w:id="132" w:author="אופיר טל" w:date="2022-01-09T09:48:00Z">
              <w:rPr>
                <w:rFonts w:cs="David" w:hint="eastAsia"/>
                <w:rtl/>
              </w:rPr>
            </w:rPrChange>
          </w:rPr>
          <w:t>בית</w:t>
        </w:r>
        <w:r w:rsidR="0069718D" w:rsidRPr="00BA0BBC">
          <w:rPr>
            <w:rFonts w:cs="David"/>
            <w:highlight w:val="green"/>
            <w:rtl/>
            <w:rPrChange w:id="133" w:author="אופיר טל" w:date="2022-01-09T09:48:00Z">
              <w:rPr>
                <w:rFonts w:cs="David"/>
                <w:rtl/>
              </w:rPr>
            </w:rPrChange>
          </w:rPr>
          <w:t xml:space="preserve"> </w:t>
        </w:r>
        <w:r w:rsidR="0069718D" w:rsidRPr="00BA0BBC">
          <w:rPr>
            <w:rFonts w:cs="David" w:hint="eastAsia"/>
            <w:highlight w:val="green"/>
            <w:rtl/>
            <w:rPrChange w:id="134" w:author="אופיר טל" w:date="2022-01-09T09:48:00Z">
              <w:rPr>
                <w:rFonts w:cs="David" w:hint="eastAsia"/>
                <w:rtl/>
              </w:rPr>
            </w:rPrChange>
          </w:rPr>
          <w:t>הדין</w:t>
        </w:r>
        <w:r w:rsidR="0069718D" w:rsidRPr="00BA0BBC">
          <w:rPr>
            <w:rFonts w:cs="David"/>
            <w:highlight w:val="green"/>
            <w:rtl/>
            <w:rPrChange w:id="135" w:author="אופיר טל" w:date="2022-01-09T09:48:00Z">
              <w:rPr>
                <w:rFonts w:cs="David"/>
                <w:rtl/>
              </w:rPr>
            </w:rPrChange>
          </w:rPr>
          <w:t xml:space="preserve"> </w:t>
        </w:r>
        <w:r w:rsidR="0069718D" w:rsidRPr="00BA0BBC">
          <w:rPr>
            <w:rFonts w:cs="David" w:hint="eastAsia"/>
            <w:highlight w:val="green"/>
            <w:rtl/>
            <w:rPrChange w:id="136" w:author="אופיר טל" w:date="2022-01-09T09:48:00Z">
              <w:rPr>
                <w:rFonts w:cs="David" w:hint="eastAsia"/>
                <w:rtl/>
              </w:rPr>
            </w:rPrChange>
          </w:rPr>
          <w:t>הארצי</w:t>
        </w:r>
        <w:r w:rsidR="0069718D" w:rsidRPr="00BA0BBC">
          <w:rPr>
            <w:rFonts w:cs="David"/>
            <w:highlight w:val="green"/>
            <w:rtl/>
            <w:rPrChange w:id="137" w:author="אופיר טל" w:date="2022-01-09T09:48:00Z">
              <w:rPr>
                <w:rFonts w:cs="David"/>
                <w:rtl/>
              </w:rPr>
            </w:rPrChange>
          </w:rPr>
          <w:t xml:space="preserve"> </w:t>
        </w:r>
        <w:r w:rsidR="0069718D" w:rsidRPr="00BA0BBC">
          <w:rPr>
            <w:rFonts w:cs="David" w:hint="eastAsia"/>
            <w:highlight w:val="green"/>
            <w:rtl/>
            <w:rPrChange w:id="138" w:author="אופיר טל" w:date="2022-01-09T09:48:00Z">
              <w:rPr>
                <w:rFonts w:cs="David" w:hint="eastAsia"/>
                <w:rtl/>
              </w:rPr>
            </w:rPrChange>
          </w:rPr>
          <w:t>לעבודה</w:t>
        </w:r>
        <w:r w:rsidR="0069718D" w:rsidRPr="00683FA6">
          <w:rPr>
            <w:rFonts w:cs="David"/>
            <w:rtl/>
          </w:rPr>
          <w:t xml:space="preserve"> </w:t>
        </w:r>
        <w:r w:rsidR="0069718D">
          <w:rPr>
            <w:rFonts w:cs="David" w:hint="cs"/>
            <w:rtl/>
          </w:rPr>
          <w:t>ו</w:t>
        </w:r>
      </w:ins>
      <w:ins w:id="139" w:author="אביה שקורי" w:date="2021-12-02T09:55:00Z">
        <w:r w:rsidRPr="008C3CE1">
          <w:rPr>
            <w:rFonts w:cs="David"/>
            <w:rtl/>
            <w:rPrChange w:id="140" w:author="אביה שקורי" w:date="2021-12-02T09:55:00Z">
              <w:rPr>
                <w:rtl/>
              </w:rPr>
            </w:rPrChange>
          </w:rPr>
          <w:t>להחלט</w:t>
        </w:r>
      </w:ins>
      <w:ins w:id="141" w:author="אופיר טל" w:date="2021-12-14T14:04:00Z">
        <w:r w:rsidR="00B86B04">
          <w:rPr>
            <w:rFonts w:cs="David" w:hint="cs"/>
            <w:rtl/>
          </w:rPr>
          <w:t>ו</w:t>
        </w:r>
      </w:ins>
      <w:ins w:id="142" w:author="אביה שקורי" w:date="2021-12-02T09:55:00Z">
        <w:r w:rsidRPr="008C3CE1">
          <w:rPr>
            <w:rFonts w:cs="David"/>
            <w:rtl/>
            <w:rPrChange w:id="143" w:author="אביה שקורי" w:date="2021-12-02T09:55:00Z">
              <w:rPr>
                <w:rtl/>
              </w:rPr>
            </w:rPrChange>
          </w:rPr>
          <w:t xml:space="preserve">ת בית הדין </w:t>
        </w:r>
      </w:ins>
      <w:ins w:id="144" w:author="Shimon" w:date="2022-01-06T22:43:00Z">
        <w:del w:id="145" w:author="אופיר טל" w:date="2022-01-09T09:23:00Z">
          <w:r w:rsidR="00CA1070" w:rsidDel="0069718D">
            <w:rPr>
              <w:rFonts w:cs="David" w:hint="cs"/>
              <w:rtl/>
            </w:rPr>
            <w:delText xml:space="preserve">הארצי </w:delText>
          </w:r>
        </w:del>
      </w:ins>
      <w:ins w:id="146" w:author="אופיר טל" w:date="2021-12-14T11:40:00Z">
        <w:r w:rsidR="00F3140D">
          <w:rPr>
            <w:rFonts w:cs="David" w:hint="cs"/>
            <w:rtl/>
          </w:rPr>
          <w:t xml:space="preserve">הנכבד </w:t>
        </w:r>
      </w:ins>
      <w:ins w:id="147" w:author="אביה שקורי" w:date="2021-12-02T09:55:00Z">
        <w:r w:rsidRPr="008C3CE1">
          <w:rPr>
            <w:rFonts w:cs="David"/>
            <w:rtl/>
            <w:rPrChange w:id="148" w:author="אביה שקורי" w:date="2021-12-02T09:55:00Z">
              <w:rPr>
                <w:rtl/>
              </w:rPr>
            </w:rPrChange>
          </w:rPr>
          <w:t>מיום 12 באוקטובר 2021</w:t>
        </w:r>
      </w:ins>
      <w:ins w:id="149" w:author="אופיר טל" w:date="2021-12-14T14:04:00Z">
        <w:r w:rsidR="00B86B04">
          <w:rPr>
            <w:rFonts w:cs="David" w:hint="cs"/>
            <w:rtl/>
          </w:rPr>
          <w:t xml:space="preserve"> </w:t>
        </w:r>
        <w:r w:rsidR="00B86B04" w:rsidRPr="00B86B04">
          <w:rPr>
            <w:rFonts w:cs="David" w:hint="eastAsia"/>
            <w:highlight w:val="yellow"/>
            <w:rtl/>
            <w:rPrChange w:id="150" w:author="אופיר טל" w:date="2021-12-14T14:04:00Z">
              <w:rPr>
                <w:rFonts w:cs="David" w:hint="eastAsia"/>
                <w:rtl/>
              </w:rPr>
            </w:rPrChange>
          </w:rPr>
          <w:t>ומיום</w:t>
        </w:r>
        <w:r w:rsidR="00B86B04" w:rsidRPr="00B86B04">
          <w:rPr>
            <w:rFonts w:cs="David"/>
            <w:highlight w:val="yellow"/>
            <w:rtl/>
            <w:rPrChange w:id="151" w:author="אופיר טל" w:date="2021-12-14T14:04:00Z">
              <w:rPr>
                <w:rFonts w:cs="David"/>
                <w:rtl/>
              </w:rPr>
            </w:rPrChange>
          </w:rPr>
          <w:t xml:space="preserve"> _____</w:t>
        </w:r>
      </w:ins>
      <w:ins w:id="152" w:author="אביה שקורי" w:date="2021-12-02T09:55:00Z">
        <w:r w:rsidRPr="00B86B04">
          <w:rPr>
            <w:rFonts w:cs="David"/>
            <w:highlight w:val="yellow"/>
            <w:rtl/>
            <w:rPrChange w:id="153" w:author="אופיר טל" w:date="2021-12-14T14:04:00Z">
              <w:rPr>
                <w:rtl/>
              </w:rPr>
            </w:rPrChange>
          </w:rPr>
          <w:t>,</w:t>
        </w:r>
        <w:r w:rsidRPr="008C3CE1">
          <w:rPr>
            <w:rFonts w:cs="David"/>
            <w:rtl/>
            <w:rPrChange w:id="154" w:author="אביה שקורי" w:date="2021-12-02T09:55:00Z">
              <w:rPr>
                <w:rtl/>
              </w:rPr>
            </w:rPrChange>
          </w:rPr>
          <w:t xml:space="preserve"> התובע מתכבד להגיש כתב תביעה מתוקן זה ויהיה מיוצג כאמור לעיל. </w:t>
        </w:r>
      </w:ins>
    </w:p>
    <w:p w14:paraId="1427AD7E" w14:textId="35AD3097" w:rsidR="007444B4" w:rsidDel="00BF4B78" w:rsidRDefault="008C3CE1">
      <w:pPr>
        <w:tabs>
          <w:tab w:val="left" w:pos="26"/>
        </w:tabs>
        <w:spacing w:after="240" w:line="360" w:lineRule="auto"/>
        <w:jc w:val="both"/>
        <w:rPr>
          <w:ins w:id="155" w:author="אביה שקורי" w:date="2021-12-08T09:21:00Z"/>
          <w:del w:id="156" w:author="אופיר טל" w:date="2021-12-14T12:26:00Z"/>
          <w:rFonts w:cs="David"/>
          <w:rtl/>
        </w:rPr>
      </w:pPr>
      <w:ins w:id="157" w:author="אביה שקורי" w:date="2021-12-02T09:55:00Z">
        <w:r w:rsidRPr="00BA0BBC">
          <w:rPr>
            <w:rFonts w:cs="David" w:hint="eastAsia"/>
            <w:highlight w:val="green"/>
            <w:rtl/>
            <w:rPrChange w:id="158" w:author="אופיר טל" w:date="2022-01-09T09:48:00Z">
              <w:rPr>
                <w:rFonts w:hint="eastAsia"/>
                <w:rtl/>
              </w:rPr>
            </w:rPrChange>
          </w:rPr>
          <w:t>במס</w:t>
        </w:r>
        <w:del w:id="159" w:author="אופיר טל" w:date="2022-01-09T09:47:00Z">
          <w:r w:rsidRPr="00BA0BBC" w:rsidDel="002E5E84">
            <w:rPr>
              <w:rFonts w:cs="David" w:hint="eastAsia"/>
              <w:highlight w:val="green"/>
              <w:rtl/>
              <w:rPrChange w:id="160" w:author="אופיר טל" w:date="2022-01-09T09:48:00Z">
                <w:rPr>
                  <w:rFonts w:hint="eastAsia"/>
                  <w:rtl/>
                </w:rPr>
              </w:rPrChange>
            </w:rPr>
            <w:delText>י</w:delText>
          </w:r>
        </w:del>
      </w:ins>
      <w:ins w:id="161" w:author="אופיר טל" w:date="2022-01-09T09:47:00Z">
        <w:r w:rsidR="002E5E84" w:rsidRPr="00BA0BBC">
          <w:rPr>
            <w:rFonts w:cs="David" w:hint="eastAsia"/>
            <w:highlight w:val="green"/>
            <w:rtl/>
            <w:rPrChange w:id="162" w:author="אופיר טל" w:date="2022-01-09T09:48:00Z">
              <w:rPr>
                <w:rFonts w:cs="David" w:hint="eastAsia"/>
                <w:rtl/>
              </w:rPr>
            </w:rPrChange>
          </w:rPr>
          <w:t>ג</w:t>
        </w:r>
      </w:ins>
      <w:ins w:id="163" w:author="אביה שקורי" w:date="2021-12-02T09:55:00Z">
        <w:r w:rsidRPr="00BA0BBC">
          <w:rPr>
            <w:rFonts w:cs="David" w:hint="eastAsia"/>
            <w:highlight w:val="green"/>
            <w:rtl/>
            <w:rPrChange w:id="164" w:author="אופיר טל" w:date="2022-01-09T09:48:00Z">
              <w:rPr>
                <w:rFonts w:hint="eastAsia"/>
                <w:rtl/>
              </w:rPr>
            </w:rPrChange>
          </w:rPr>
          <w:t>רת</w:t>
        </w:r>
        <w:r w:rsidRPr="008C3CE1">
          <w:rPr>
            <w:rFonts w:cs="David"/>
            <w:rtl/>
            <w:rPrChange w:id="165" w:author="אביה שקורי" w:date="2021-12-02T09:55:00Z">
              <w:rPr>
                <w:rtl/>
              </w:rPr>
            </w:rPrChange>
          </w:rPr>
          <w:t xml:space="preserve"> </w:t>
        </w:r>
        <w:del w:id="166" w:author="אופיר טל" w:date="2021-12-14T13:02:00Z">
          <w:r w:rsidRPr="008C3CE1" w:rsidDel="008021A7">
            <w:rPr>
              <w:rFonts w:cs="David"/>
              <w:rtl/>
              <w:rPrChange w:id="167" w:author="אביה שקורי" w:date="2021-12-02T09:55:00Z">
                <w:rPr>
                  <w:rtl/>
                </w:rPr>
              </w:rPrChange>
            </w:rPr>
            <w:delText>תובענה זו</w:delText>
          </w:r>
        </w:del>
      </w:ins>
      <w:ins w:id="168" w:author="אופיר טל" w:date="2021-12-14T13:02:00Z">
        <w:r w:rsidR="008021A7">
          <w:rPr>
            <w:rFonts w:cs="David" w:hint="cs"/>
            <w:rtl/>
          </w:rPr>
          <w:t>כתב תביעה מתוקן זה</w:t>
        </w:r>
      </w:ins>
      <w:ins w:id="169" w:author="אביה שקורי" w:date="2021-12-02T09:55:00Z">
        <w:r w:rsidRPr="008C3CE1">
          <w:rPr>
            <w:rFonts w:cs="David"/>
            <w:rtl/>
            <w:rPrChange w:id="170" w:author="אביה שקורי" w:date="2021-12-02T09:55:00Z">
              <w:rPr>
                <w:rtl/>
              </w:rPr>
            </w:rPrChange>
          </w:rPr>
          <w:t>, מתבקש בית הדין הנכבד להורות לנתבעות לתקן א</w:t>
        </w:r>
        <w:r w:rsidRPr="007444B4">
          <w:rPr>
            <w:rFonts w:cs="David"/>
            <w:rtl/>
            <w:rPrChange w:id="171" w:author="אביה שקורי" w:date="2021-12-08T09:21:00Z">
              <w:rPr>
                <w:rtl/>
              </w:rPr>
            </w:rPrChange>
          </w:rPr>
          <w:t xml:space="preserve">ת </w:t>
        </w:r>
      </w:ins>
      <w:ins w:id="172" w:author="אביה שקורי" w:date="2021-12-08T09:19:00Z">
        <w:r w:rsidR="007444B4" w:rsidRPr="007444B4">
          <w:rPr>
            <w:rFonts w:cs="David" w:hint="cs"/>
            <w:rtl/>
          </w:rPr>
          <w:t>שי</w:t>
        </w:r>
      </w:ins>
      <w:ins w:id="173" w:author="אביה שקורי" w:date="2021-12-08T09:20:00Z">
        <w:r w:rsidR="007444B4" w:rsidRPr="00C03D84">
          <w:rPr>
            <w:rFonts w:cs="David" w:hint="cs"/>
            <w:rtl/>
          </w:rPr>
          <w:t>עור גמלתו של התובע</w:t>
        </w:r>
        <w:r w:rsidR="007444B4" w:rsidRPr="00D94196">
          <w:rPr>
            <w:rFonts w:cs="David" w:hint="cs"/>
            <w:rtl/>
          </w:rPr>
          <w:t xml:space="preserve">, </w:t>
        </w:r>
      </w:ins>
      <w:ins w:id="174" w:author="אופיר טל" w:date="2021-12-14T13:02:00Z">
        <w:r w:rsidR="008021A7">
          <w:rPr>
            <w:rFonts w:cs="David" w:hint="cs"/>
            <w:rtl/>
          </w:rPr>
          <w:t xml:space="preserve">הן בדרך של תיקון </w:t>
        </w:r>
      </w:ins>
      <w:ins w:id="175" w:author="אביה שקורי" w:date="2021-12-08T09:20:00Z">
        <w:r w:rsidR="007444B4" w:rsidRPr="00BC0D34">
          <w:rPr>
            <w:rFonts w:cs="David" w:hint="cs"/>
            <w:rtl/>
          </w:rPr>
          <w:t>נוסחת החישוב</w:t>
        </w:r>
        <w:r w:rsidR="007444B4" w:rsidRPr="00456768">
          <w:rPr>
            <w:rFonts w:cs="David" w:hint="cs"/>
            <w:rtl/>
          </w:rPr>
          <w:t xml:space="preserve"> </w:t>
        </w:r>
      </w:ins>
      <w:ins w:id="176" w:author="אביה שקורי" w:date="2021-12-08T09:21:00Z">
        <w:r w:rsidR="007444B4" w:rsidRPr="00587F6E">
          <w:rPr>
            <w:rFonts w:cs="David" w:hint="cs"/>
            <w:rtl/>
          </w:rPr>
          <w:t>לקביעת הגמל</w:t>
        </w:r>
        <w:r w:rsidR="007444B4">
          <w:rPr>
            <w:rFonts w:cs="David" w:hint="cs"/>
            <w:rtl/>
          </w:rPr>
          <w:t xml:space="preserve">ה </w:t>
        </w:r>
      </w:ins>
      <w:ins w:id="177" w:author="אביה שקורי" w:date="2021-12-08T09:20:00Z">
        <w:r w:rsidR="007444B4">
          <w:rPr>
            <w:rFonts w:cs="David" w:hint="cs"/>
            <w:rtl/>
          </w:rPr>
          <w:t>ו</w:t>
        </w:r>
      </w:ins>
      <w:ins w:id="178" w:author="אופיר טל" w:date="2021-12-14T13:02:00Z">
        <w:r w:rsidR="008021A7">
          <w:rPr>
            <w:rFonts w:cs="David" w:hint="cs"/>
            <w:rtl/>
          </w:rPr>
          <w:t xml:space="preserve">הן בהעלאת </w:t>
        </w:r>
      </w:ins>
      <w:ins w:id="179" w:author="אביה שקורי" w:date="2021-12-08T09:20:00Z">
        <w:r w:rsidR="007444B4">
          <w:rPr>
            <w:rFonts w:cs="David" w:hint="cs"/>
            <w:rtl/>
          </w:rPr>
          <w:t xml:space="preserve">דרגתו </w:t>
        </w:r>
      </w:ins>
      <w:ins w:id="180" w:author="אביה שקורי" w:date="2021-12-08T09:21:00Z">
        <w:r w:rsidR="007444B4">
          <w:rPr>
            <w:rFonts w:cs="David" w:hint="cs"/>
            <w:rtl/>
          </w:rPr>
          <w:t xml:space="preserve">של התובע </w:t>
        </w:r>
      </w:ins>
      <w:ins w:id="181" w:author="אביה שקורי" w:date="2021-12-08T09:20:00Z">
        <w:del w:id="182" w:author="אופיר טל" w:date="2021-12-14T13:02:00Z">
          <w:r w:rsidR="007444B4" w:rsidDel="008021A7">
            <w:rPr>
              <w:rFonts w:cs="David" w:hint="cs"/>
              <w:rtl/>
            </w:rPr>
            <w:delText>ב</w:delText>
          </w:r>
        </w:del>
      </w:ins>
      <w:ins w:id="183" w:author="אופיר טל" w:date="2021-12-14T13:02:00Z">
        <w:r w:rsidR="008021A7">
          <w:rPr>
            <w:rFonts w:cs="David" w:hint="cs"/>
            <w:rtl/>
          </w:rPr>
          <w:t>החל מ</w:t>
        </w:r>
      </w:ins>
      <w:ins w:id="184" w:author="אביה שקורי" w:date="2021-12-08T09:20:00Z">
        <w:del w:id="185" w:author="אופיר טל" w:date="2021-12-14T13:02:00Z">
          <w:r w:rsidR="007444B4" w:rsidDel="008021A7">
            <w:rPr>
              <w:rFonts w:cs="David" w:hint="cs"/>
              <w:rtl/>
            </w:rPr>
            <w:delText>עת</w:delText>
          </w:r>
        </w:del>
      </w:ins>
      <w:ins w:id="186" w:author="אופיר טל" w:date="2021-12-14T13:02:00Z">
        <w:r w:rsidR="008021A7">
          <w:rPr>
            <w:rFonts w:cs="David" w:hint="cs"/>
            <w:rtl/>
          </w:rPr>
          <w:t>מועד</w:t>
        </w:r>
      </w:ins>
      <w:ins w:id="187" w:author="אביה שקורי" w:date="2021-12-08T09:20:00Z">
        <w:r w:rsidR="007444B4">
          <w:rPr>
            <w:rFonts w:cs="David" w:hint="cs"/>
            <w:rtl/>
          </w:rPr>
          <w:t xml:space="preserve"> פרישתו</w:t>
        </w:r>
      </w:ins>
      <w:ins w:id="188" w:author="אביה שקורי" w:date="2021-12-08T09:21:00Z">
        <w:r w:rsidR="007444B4">
          <w:rPr>
            <w:rFonts w:cs="David" w:hint="cs"/>
            <w:rtl/>
          </w:rPr>
          <w:t xml:space="preserve">. </w:t>
        </w:r>
      </w:ins>
    </w:p>
    <w:p w14:paraId="6C79B2AD" w14:textId="03030113" w:rsidR="008C3CE1" w:rsidRPr="008C3CE1" w:rsidRDefault="007444B4">
      <w:pPr>
        <w:tabs>
          <w:tab w:val="left" w:pos="26"/>
        </w:tabs>
        <w:spacing w:after="240" w:line="360" w:lineRule="auto"/>
        <w:jc w:val="both"/>
        <w:rPr>
          <w:ins w:id="189" w:author="אביה שקורי" w:date="2021-12-02T09:55:00Z"/>
          <w:rFonts w:cs="David"/>
          <w:rtl/>
          <w:rPrChange w:id="190" w:author="אביה שקורי" w:date="2021-12-02T09:55:00Z">
            <w:rPr>
              <w:ins w:id="191" w:author="אביה שקורי" w:date="2021-12-02T09:55:00Z"/>
              <w:rtl/>
            </w:rPr>
          </w:rPrChange>
        </w:rPr>
        <w:pPrChange w:id="192" w:author="אופיר טל" w:date="2021-12-14T13:03:00Z">
          <w:pPr/>
        </w:pPrChange>
      </w:pPr>
      <w:ins w:id="193" w:author="אביה שקורי" w:date="2021-12-08T09:21:00Z">
        <w:del w:id="194" w:author="אופיר טל" w:date="2021-12-14T13:03:00Z">
          <w:r w:rsidDel="008021A7">
            <w:rPr>
              <w:rFonts w:cs="David" w:hint="cs"/>
              <w:rtl/>
            </w:rPr>
            <w:delText>זאת</w:delText>
          </w:r>
        </w:del>
      </w:ins>
      <w:ins w:id="195" w:author="אביה שקורי" w:date="2021-12-08T09:20:00Z">
        <w:del w:id="196" w:author="אופיר טל" w:date="2021-12-14T13:03:00Z">
          <w:r w:rsidDel="008021A7">
            <w:rPr>
              <w:rFonts w:cs="David" w:hint="cs"/>
              <w:rtl/>
            </w:rPr>
            <w:delText xml:space="preserve"> </w:delText>
          </w:r>
        </w:del>
      </w:ins>
      <w:ins w:id="197" w:author="אביה שקורי" w:date="2021-12-02T14:17:00Z">
        <w:del w:id="198" w:author="אופיר טל" w:date="2021-12-14T13:03:00Z">
          <w:r w:rsidR="00D82939" w:rsidDel="008021A7">
            <w:rPr>
              <w:rFonts w:cs="David" w:hint="cs"/>
              <w:rtl/>
            </w:rPr>
            <w:delText>מ</w:delText>
          </w:r>
        </w:del>
      </w:ins>
      <w:ins w:id="199" w:author="אביה שקורי" w:date="2021-12-02T09:55:00Z">
        <w:del w:id="200" w:author="אופיר טל" w:date="2021-12-14T13:03:00Z">
          <w:r w:rsidR="008C3CE1" w:rsidRPr="008C3CE1" w:rsidDel="008021A7">
            <w:rPr>
              <w:rFonts w:cs="David" w:hint="eastAsia"/>
              <w:rtl/>
              <w:rPrChange w:id="201" w:author="אביה שקורי" w:date="2021-12-02T09:55:00Z">
                <w:rPr>
                  <w:rFonts w:hint="eastAsia"/>
                  <w:rtl/>
                </w:rPr>
              </w:rPrChange>
            </w:rPr>
            <w:delText>אחר</w:delText>
          </w:r>
        </w:del>
      </w:ins>
      <w:ins w:id="202" w:author="אביה שקורי" w:date="2021-12-08T09:18:00Z">
        <w:del w:id="203" w:author="אופיר טל" w:date="2021-12-14T13:03:00Z">
          <w:r w:rsidDel="008021A7">
            <w:rPr>
              <w:rFonts w:cs="David" w:hint="cs"/>
              <w:rtl/>
            </w:rPr>
            <w:delText xml:space="preserve"> </w:delText>
          </w:r>
        </w:del>
      </w:ins>
      <w:ins w:id="204" w:author="אביה שקורי" w:date="2021-12-08T09:21:00Z">
        <w:del w:id="205" w:author="אופיר טל" w:date="2021-12-09T09:34:00Z">
          <w:r w:rsidDel="00EC04F3">
            <w:rPr>
              <w:rFonts w:cs="David" w:hint="cs"/>
              <w:rtl/>
            </w:rPr>
            <w:delText>ו</w:delText>
          </w:r>
        </w:del>
      </w:ins>
      <w:ins w:id="206" w:author="אביה שקורי" w:date="2021-12-02T09:55:00Z">
        <w:del w:id="207" w:author="אופיר טל" w:date="2021-12-14T13:03:00Z">
          <w:r w:rsidR="008C3CE1" w:rsidRPr="008C3CE1" w:rsidDel="008021A7">
            <w:rPr>
              <w:rFonts w:cs="David"/>
              <w:rtl/>
              <w:rPrChange w:id="208" w:author="אביה שקורי" w:date="2021-12-02T09:55:00Z">
                <w:rPr>
                  <w:rtl/>
                </w:rPr>
              </w:rPrChange>
            </w:rPr>
            <w:delText xml:space="preserve">קביעת </w:delText>
          </w:r>
        </w:del>
      </w:ins>
      <w:ins w:id="209" w:author="אביה שקורי" w:date="2021-12-08T09:17:00Z">
        <w:del w:id="210" w:author="אופיר טל" w:date="2021-12-14T13:03:00Z">
          <w:r w:rsidRPr="007444B4" w:rsidDel="008021A7">
            <w:rPr>
              <w:rFonts w:cs="David" w:hint="cs"/>
              <w:rtl/>
            </w:rPr>
            <w:delText>גמלתו</w:delText>
          </w:r>
        </w:del>
      </w:ins>
      <w:ins w:id="211" w:author="אביה שקורי" w:date="2021-12-02T09:55:00Z">
        <w:del w:id="212" w:author="אופיר טל" w:date="2021-12-14T13:03:00Z">
          <w:r w:rsidR="008C3CE1" w:rsidRPr="008C3CE1" w:rsidDel="008021A7">
            <w:rPr>
              <w:rFonts w:cs="David"/>
              <w:rtl/>
              <w:rPrChange w:id="213" w:author="אביה שקורי" w:date="2021-12-02T09:55:00Z">
                <w:rPr>
                  <w:rtl/>
                </w:rPr>
              </w:rPrChange>
            </w:rPr>
            <w:delText xml:space="preserve"> הייתה מנוגדת להוראות ההסכם האחיד עליו הוחתם. בנוסף</w:delText>
          </w:r>
        </w:del>
      </w:ins>
      <w:ins w:id="214" w:author="אופיר טל" w:date="2021-12-14T13:03:00Z">
        <w:r w:rsidR="008021A7">
          <w:rPr>
            <w:rFonts w:cs="David" w:hint="cs"/>
            <w:rtl/>
          </w:rPr>
          <w:t>כמו כן יתבקש בית הדין הנכבד</w:t>
        </w:r>
      </w:ins>
      <w:ins w:id="215" w:author="אביה שקורי" w:date="2021-12-02T09:55:00Z">
        <w:r w:rsidR="008C3CE1" w:rsidRPr="008C3CE1">
          <w:rPr>
            <w:rFonts w:cs="David"/>
            <w:rtl/>
            <w:rPrChange w:id="216" w:author="אביה שקורי" w:date="2021-12-02T09:55:00Z">
              <w:rPr>
                <w:rtl/>
              </w:rPr>
            </w:rPrChange>
          </w:rPr>
          <w:t xml:space="preserve"> </w:t>
        </w:r>
      </w:ins>
      <w:ins w:id="217" w:author="אופיר טל" w:date="2021-12-14T13:03:00Z">
        <w:r w:rsidR="008021A7">
          <w:rPr>
            <w:rFonts w:cs="David" w:hint="cs"/>
            <w:rtl/>
          </w:rPr>
          <w:t>להורות לנתבעות לפצות את התובע</w:t>
        </w:r>
      </w:ins>
      <w:ins w:id="218" w:author="אביה שקורי" w:date="2021-12-02T09:55:00Z">
        <w:del w:id="219" w:author="אופיר טל" w:date="2021-12-14T13:03:00Z">
          <w:r w:rsidR="008C3CE1" w:rsidRPr="008C3CE1" w:rsidDel="008021A7">
            <w:rPr>
              <w:rFonts w:cs="David"/>
              <w:rtl/>
              <w:rPrChange w:id="220" w:author="אביה שקורי" w:date="2021-12-02T09:55:00Z">
                <w:rPr>
                  <w:rtl/>
                </w:rPr>
              </w:rPrChange>
            </w:rPr>
            <w:delText>לפצותו</w:delText>
          </w:r>
        </w:del>
        <w:r w:rsidR="008C3CE1" w:rsidRPr="008C3CE1">
          <w:rPr>
            <w:rFonts w:cs="David"/>
            <w:rtl/>
            <w:rPrChange w:id="221" w:author="אביה שקורי" w:date="2021-12-02T09:55:00Z">
              <w:rPr>
                <w:rtl/>
              </w:rPr>
            </w:rPrChange>
          </w:rPr>
          <w:t xml:space="preserve"> בגין הנזקים שנגרמו לו עקב התנהלות</w:t>
        </w:r>
      </w:ins>
      <w:ins w:id="222" w:author="אביה שקורי" w:date="2021-12-08T09:19:00Z">
        <w:r>
          <w:rPr>
            <w:rFonts w:cs="David" w:hint="cs"/>
            <w:rtl/>
          </w:rPr>
          <w:t xml:space="preserve">ן </w:t>
        </w:r>
      </w:ins>
      <w:ins w:id="223" w:author="אביה שקורי" w:date="2021-12-02T09:55:00Z">
        <w:r w:rsidR="008C3CE1" w:rsidRPr="008C3CE1">
          <w:rPr>
            <w:rFonts w:cs="David"/>
            <w:rtl/>
            <w:rPrChange w:id="224" w:author="אביה שקורי" w:date="2021-12-02T09:55:00Z">
              <w:rPr>
                <w:rtl/>
              </w:rPr>
            </w:rPrChange>
          </w:rPr>
          <w:t>הקלוקלת של</w:t>
        </w:r>
        <w:del w:id="225" w:author="Shimon" w:date="2021-12-16T22:24:00Z">
          <w:r w:rsidR="008C3CE1" w:rsidRPr="008C3CE1" w:rsidDel="00692C0A">
            <w:rPr>
              <w:rFonts w:cs="David"/>
              <w:rtl/>
              <w:rPrChange w:id="226" w:author="אביה שקורי" w:date="2021-12-02T09:55:00Z">
                <w:rPr>
                  <w:rtl/>
                </w:rPr>
              </w:rPrChange>
            </w:rPr>
            <w:delText xml:space="preserve"> ה</w:delText>
          </w:r>
        </w:del>
        <w:r w:rsidR="008C3CE1" w:rsidRPr="008C3CE1">
          <w:rPr>
            <w:rFonts w:cs="David"/>
            <w:rtl/>
            <w:rPrChange w:id="227" w:author="אביה שקורי" w:date="2021-12-02T09:55:00Z">
              <w:rPr>
                <w:rtl/>
              </w:rPr>
            </w:rPrChange>
          </w:rPr>
          <w:t>נתבעות ואופן הטיפול המזלזל בעניינו במהלך השנים</w:t>
        </w:r>
      </w:ins>
      <w:ins w:id="228" w:author="אופיר טל" w:date="2022-01-09T09:48:00Z">
        <w:r w:rsidR="00BA0BBC">
          <w:rPr>
            <w:rFonts w:cs="David" w:hint="cs"/>
            <w:rtl/>
          </w:rPr>
          <w:t xml:space="preserve">, </w:t>
        </w:r>
        <w:r w:rsidR="00BA0BBC" w:rsidRPr="00BA0BBC">
          <w:rPr>
            <w:rFonts w:cs="David" w:hint="eastAsia"/>
            <w:highlight w:val="green"/>
            <w:rtl/>
            <w:rPrChange w:id="229" w:author="אופיר טל" w:date="2022-01-09T09:48:00Z">
              <w:rPr>
                <w:rFonts w:cs="David" w:hint="eastAsia"/>
                <w:rtl/>
              </w:rPr>
            </w:rPrChange>
          </w:rPr>
          <w:t>והכל</w:t>
        </w:r>
        <w:r w:rsidR="00BA0BBC" w:rsidRPr="00BA0BBC">
          <w:rPr>
            <w:rFonts w:cs="David"/>
            <w:highlight w:val="green"/>
            <w:rtl/>
            <w:rPrChange w:id="230" w:author="אופיר טל" w:date="2022-01-09T09:48:00Z">
              <w:rPr>
                <w:rFonts w:cs="David"/>
                <w:rtl/>
              </w:rPr>
            </w:rPrChange>
          </w:rPr>
          <w:t xml:space="preserve"> </w:t>
        </w:r>
        <w:r w:rsidR="00BA0BBC" w:rsidRPr="00BA0BBC">
          <w:rPr>
            <w:rFonts w:cs="David" w:hint="eastAsia"/>
            <w:highlight w:val="green"/>
            <w:rtl/>
            <w:rPrChange w:id="231" w:author="אופיר טל" w:date="2022-01-09T09:48:00Z">
              <w:rPr>
                <w:rFonts w:cs="David" w:hint="eastAsia"/>
                <w:rtl/>
              </w:rPr>
            </w:rPrChange>
          </w:rPr>
          <w:t>כמפורט</w:t>
        </w:r>
        <w:r w:rsidR="00BA0BBC" w:rsidRPr="00BA0BBC">
          <w:rPr>
            <w:rFonts w:cs="David"/>
            <w:highlight w:val="green"/>
            <w:rtl/>
            <w:rPrChange w:id="232" w:author="אופיר טל" w:date="2022-01-09T09:48:00Z">
              <w:rPr>
                <w:rFonts w:cs="David"/>
                <w:rtl/>
              </w:rPr>
            </w:rPrChange>
          </w:rPr>
          <w:t xml:space="preserve"> </w:t>
        </w:r>
        <w:r w:rsidR="00BA0BBC" w:rsidRPr="00BA0BBC">
          <w:rPr>
            <w:rFonts w:cs="David" w:hint="eastAsia"/>
            <w:highlight w:val="green"/>
            <w:rtl/>
            <w:rPrChange w:id="233" w:author="אופיר טל" w:date="2022-01-09T09:48:00Z">
              <w:rPr>
                <w:rFonts w:cs="David" w:hint="eastAsia"/>
                <w:rtl/>
              </w:rPr>
            </w:rPrChange>
          </w:rPr>
          <w:t>להלן</w:t>
        </w:r>
      </w:ins>
      <w:ins w:id="234" w:author="אביה שקורי" w:date="2021-12-02T09:55:00Z">
        <w:r w:rsidR="008C3CE1" w:rsidRPr="008C3CE1">
          <w:rPr>
            <w:rFonts w:cs="David"/>
            <w:rtl/>
            <w:rPrChange w:id="235" w:author="אביה שקורי" w:date="2021-12-02T09:55:00Z">
              <w:rPr>
                <w:rtl/>
              </w:rPr>
            </w:rPrChange>
          </w:rPr>
          <w:t>.</w:t>
        </w:r>
      </w:ins>
    </w:p>
    <w:p w14:paraId="6CD4668F" w14:textId="20B963BE" w:rsidR="008C3CE1" w:rsidRPr="00901A33" w:rsidDel="008021A7" w:rsidRDefault="008C3CE1" w:rsidP="00F76678">
      <w:pPr>
        <w:tabs>
          <w:tab w:val="left" w:pos="26"/>
        </w:tabs>
        <w:spacing w:after="240" w:line="360" w:lineRule="auto"/>
        <w:jc w:val="both"/>
        <w:rPr>
          <w:del w:id="236" w:author="אופיר טל" w:date="2021-12-14T13:04:00Z"/>
          <w:rFonts w:cs="David"/>
        </w:rPr>
      </w:pPr>
    </w:p>
    <w:p w14:paraId="69AFDDE1" w14:textId="77777777" w:rsidR="00801BAC" w:rsidRPr="00901A33" w:rsidRDefault="00801BAC" w:rsidP="00926F04">
      <w:pPr>
        <w:pStyle w:val="2"/>
        <w:numPr>
          <w:ilvl w:val="0"/>
          <w:numId w:val="18"/>
        </w:numPr>
        <w:tabs>
          <w:tab w:val="clear" w:pos="566"/>
          <w:tab w:val="left" w:pos="656"/>
        </w:tabs>
        <w:spacing w:after="120"/>
        <w:ind w:left="656" w:hanging="630"/>
        <w:rPr>
          <w:sz w:val="28"/>
          <w:lang w:eastAsia="en-US"/>
        </w:rPr>
      </w:pPr>
      <w:r w:rsidRPr="00901A33">
        <w:rPr>
          <w:rFonts w:hint="cs"/>
          <w:sz w:val="28"/>
          <w:rtl/>
          <w:lang w:eastAsia="en-US"/>
        </w:rPr>
        <w:t>מבוא ואקדמת מילין</w:t>
      </w:r>
    </w:p>
    <w:p w14:paraId="3F40D70E" w14:textId="5F4A7015" w:rsidR="00F177F0" w:rsidRPr="00901A33" w:rsidRDefault="00946A22">
      <w:pPr>
        <w:pStyle w:val="11"/>
        <w:numPr>
          <w:ilvl w:val="0"/>
          <w:numId w:val="14"/>
        </w:numPr>
        <w:tabs>
          <w:tab w:val="clear" w:pos="502"/>
          <w:tab w:val="left" w:pos="656"/>
        </w:tabs>
        <w:spacing w:before="0" w:after="120" w:line="360" w:lineRule="auto"/>
        <w:ind w:left="657" w:hanging="629"/>
        <w:pPrChange w:id="237" w:author="אופיר טל" w:date="2021-12-14T13:04:00Z">
          <w:pPr>
            <w:pStyle w:val="11"/>
            <w:numPr>
              <w:numId w:val="14"/>
            </w:numPr>
            <w:tabs>
              <w:tab w:val="num" w:pos="502"/>
              <w:tab w:val="left" w:pos="656"/>
            </w:tabs>
            <w:spacing w:before="0" w:after="120" w:line="360" w:lineRule="auto"/>
            <w:ind w:left="657" w:hanging="629"/>
          </w:pPr>
        </w:pPrChange>
      </w:pPr>
      <w:r w:rsidRPr="00901A33">
        <w:rPr>
          <w:rFonts w:hint="cs"/>
          <w:rtl/>
        </w:rPr>
        <w:t>התובע עבד במשרד האוצר במשך כ</w:t>
      </w:r>
      <w:r w:rsidR="00F47CB5" w:rsidRPr="00901A33">
        <w:rPr>
          <w:rFonts w:hint="cs"/>
          <w:rtl/>
        </w:rPr>
        <w:t>-</w:t>
      </w:r>
      <w:r w:rsidRPr="00901A33">
        <w:rPr>
          <w:rFonts w:hint="cs"/>
          <w:rtl/>
        </w:rPr>
        <w:t>42 שנה</w:t>
      </w:r>
      <w:r w:rsidR="00E64CCC" w:rsidRPr="00901A33">
        <w:rPr>
          <w:rFonts w:hint="cs"/>
          <w:rtl/>
        </w:rPr>
        <w:t xml:space="preserve">, תחת שני חוזי התקשרות: </w:t>
      </w:r>
    </w:p>
    <w:p w14:paraId="30FE6D82" w14:textId="5DCC1F23" w:rsidR="00CA1070" w:rsidRDefault="000904E5" w:rsidP="008C273E">
      <w:pPr>
        <w:pStyle w:val="11"/>
        <w:tabs>
          <w:tab w:val="left" w:pos="1160"/>
        </w:tabs>
        <w:spacing w:before="0" w:after="240" w:line="360" w:lineRule="auto"/>
        <w:ind w:left="1160" w:hanging="450"/>
        <w:rPr>
          <w:ins w:id="238" w:author="Shimon" w:date="2022-01-06T22:45:00Z"/>
          <w:rtl/>
        </w:rPr>
      </w:pPr>
      <w:r w:rsidRPr="00901A33">
        <w:t>(</w:t>
      </w:r>
      <w:r w:rsidRPr="00901A33">
        <w:rPr>
          <w:rFonts w:hint="cs"/>
        </w:rPr>
        <w:t>I</w:t>
      </w:r>
      <w:r w:rsidRPr="00901A33">
        <w:tab/>
      </w:r>
      <w:r w:rsidR="008F56E4" w:rsidRPr="00901A33">
        <w:rPr>
          <w:rFonts w:hint="eastAsia"/>
          <w:b/>
          <w:bCs/>
          <w:rtl/>
        </w:rPr>
        <w:t>ב</w:t>
      </w:r>
      <w:ins w:id="239" w:author="Shimon" w:date="2021-12-16T22:24:00Z">
        <w:r w:rsidR="00692C0A">
          <w:rPr>
            <w:rFonts w:hint="cs"/>
            <w:b/>
            <w:bCs/>
            <w:rtl/>
          </w:rPr>
          <w:t xml:space="preserve">שנת 1964 </w:t>
        </w:r>
      </w:ins>
      <w:ins w:id="240" w:author="Shimon" w:date="2021-12-16T22:25:00Z">
        <w:r w:rsidR="00692C0A" w:rsidRPr="0047229D">
          <w:rPr>
            <w:rFonts w:hint="eastAsia"/>
            <w:rtl/>
            <w:rPrChange w:id="241" w:author="Shimon" w:date="2021-12-21T11:03:00Z">
              <w:rPr>
                <w:rFonts w:hint="eastAsia"/>
                <w:b/>
                <w:bCs/>
                <w:rtl/>
              </w:rPr>
            </w:rPrChange>
          </w:rPr>
          <w:t>כעובד</w:t>
        </w:r>
        <w:r w:rsidR="00692C0A" w:rsidRPr="0047229D">
          <w:rPr>
            <w:rtl/>
            <w:rPrChange w:id="242" w:author="Shimon" w:date="2021-12-21T11:03:00Z">
              <w:rPr>
                <w:b/>
                <w:bCs/>
                <w:rtl/>
              </w:rPr>
            </w:rPrChange>
          </w:rPr>
          <w:t xml:space="preserve"> </w:t>
        </w:r>
        <w:r w:rsidR="00692C0A" w:rsidRPr="0047229D">
          <w:rPr>
            <w:rFonts w:hint="eastAsia"/>
            <w:rtl/>
            <w:rPrChange w:id="243" w:author="Shimon" w:date="2021-12-21T11:03:00Z">
              <w:rPr>
                <w:rFonts w:hint="eastAsia"/>
                <w:b/>
                <w:bCs/>
                <w:rtl/>
              </w:rPr>
            </w:rPrChange>
          </w:rPr>
          <w:t>ארעי</w:t>
        </w:r>
        <w:r w:rsidR="00692C0A">
          <w:rPr>
            <w:rFonts w:hint="cs"/>
            <w:b/>
            <w:bCs/>
            <w:rtl/>
          </w:rPr>
          <w:t xml:space="preserve"> </w:t>
        </w:r>
      </w:ins>
      <w:del w:id="244" w:author="Shimon" w:date="2021-12-16T22:25:00Z">
        <w:r w:rsidR="008F56E4" w:rsidRPr="00901A33" w:rsidDel="00692C0A">
          <w:rPr>
            <w:rFonts w:hint="eastAsia"/>
            <w:b/>
            <w:bCs/>
            <w:rtl/>
          </w:rPr>
          <w:delText>ת</w:delText>
        </w:r>
      </w:del>
      <w:del w:id="245" w:author="Shimon" w:date="2021-12-16T22:26:00Z">
        <w:r w:rsidR="008F56E4" w:rsidRPr="00901A33" w:rsidDel="00692C0A">
          <w:rPr>
            <w:rFonts w:hint="eastAsia"/>
            <w:b/>
            <w:bCs/>
            <w:rtl/>
          </w:rPr>
          <w:delText>קופה</w:delText>
        </w:r>
        <w:r w:rsidR="008F56E4" w:rsidRPr="00901A33" w:rsidDel="00692C0A">
          <w:rPr>
            <w:b/>
            <w:bCs/>
            <w:rtl/>
          </w:rPr>
          <w:delText xml:space="preserve"> </w:delText>
        </w:r>
        <w:r w:rsidR="008F56E4" w:rsidRPr="00901A33" w:rsidDel="00692C0A">
          <w:rPr>
            <w:rFonts w:hint="eastAsia"/>
            <w:b/>
            <w:bCs/>
            <w:rtl/>
          </w:rPr>
          <w:delText>שבין</w:delText>
        </w:r>
        <w:r w:rsidR="008F56E4" w:rsidRPr="00901A33" w:rsidDel="00692C0A">
          <w:rPr>
            <w:b/>
            <w:bCs/>
            <w:rtl/>
          </w:rPr>
          <w:delText xml:space="preserve"> </w:delText>
        </w:r>
      </w:del>
      <w:ins w:id="246" w:author="Shimon" w:date="2021-12-16T22:26:00Z">
        <w:r w:rsidR="00692C0A">
          <w:rPr>
            <w:rFonts w:hint="cs"/>
            <w:b/>
            <w:bCs/>
            <w:rtl/>
          </w:rPr>
          <w:t>ומ</w:t>
        </w:r>
      </w:ins>
      <w:r w:rsidR="008F56E4" w:rsidRPr="00901A33">
        <w:rPr>
          <w:rFonts w:hint="eastAsia"/>
          <w:b/>
          <w:bCs/>
          <w:rtl/>
        </w:rPr>
        <w:t>שנת</w:t>
      </w:r>
      <w:r w:rsidR="008F56E4" w:rsidRPr="00901A33">
        <w:rPr>
          <w:b/>
          <w:bCs/>
          <w:rtl/>
        </w:rPr>
        <w:t xml:space="preserve"> 1970 </w:t>
      </w:r>
      <w:r w:rsidR="008F56E4" w:rsidRPr="00901A33">
        <w:rPr>
          <w:rFonts w:hint="eastAsia"/>
          <w:b/>
          <w:bCs/>
          <w:rtl/>
        </w:rPr>
        <w:t>ועד</w:t>
      </w:r>
      <w:r w:rsidR="008F56E4" w:rsidRPr="00901A33">
        <w:rPr>
          <w:b/>
          <w:bCs/>
          <w:rtl/>
        </w:rPr>
        <w:t xml:space="preserve"> </w:t>
      </w:r>
      <w:r w:rsidR="008F56E4" w:rsidRPr="00901A33">
        <w:rPr>
          <w:rFonts w:hint="eastAsia"/>
          <w:b/>
          <w:bCs/>
          <w:rtl/>
        </w:rPr>
        <w:t>לשנת</w:t>
      </w:r>
      <w:r w:rsidR="008F56E4" w:rsidRPr="00901A33">
        <w:rPr>
          <w:b/>
          <w:bCs/>
          <w:rtl/>
        </w:rPr>
        <w:t xml:space="preserve"> 1990</w:t>
      </w:r>
      <w:r w:rsidR="008F56E4" w:rsidRPr="00901A33">
        <w:rPr>
          <w:rFonts w:hint="cs"/>
          <w:b/>
          <w:bCs/>
          <w:rtl/>
        </w:rPr>
        <w:t xml:space="preserve"> </w:t>
      </w:r>
      <w:del w:id="247" w:author="Shimon" w:date="2021-12-16T22:26:00Z">
        <w:r w:rsidR="00E64CCC" w:rsidRPr="00901A33" w:rsidDel="00692C0A">
          <w:rPr>
            <w:rFonts w:hint="cs"/>
            <w:b/>
            <w:bCs/>
            <w:rtl/>
          </w:rPr>
          <w:delText xml:space="preserve">הועסק התובע תחת </w:delText>
        </w:r>
      </w:del>
      <w:ins w:id="248" w:author="Shimon" w:date="2021-12-16T22:26:00Z">
        <w:r w:rsidR="00692C0A">
          <w:rPr>
            <w:rFonts w:hint="cs"/>
            <w:b/>
            <w:bCs/>
            <w:rtl/>
          </w:rPr>
          <w:t xml:space="preserve">על פי </w:t>
        </w:r>
      </w:ins>
      <w:ins w:id="249" w:author="Shimon" w:date="2021-12-21T10:58:00Z">
        <w:r w:rsidR="0047229D">
          <w:rPr>
            <w:rFonts w:hint="cs"/>
            <w:b/>
            <w:bCs/>
            <w:rtl/>
          </w:rPr>
          <w:t>"</w:t>
        </w:r>
      </w:ins>
      <w:r w:rsidR="00E64CCC" w:rsidRPr="00901A33">
        <w:rPr>
          <w:rFonts w:hint="eastAsia"/>
          <w:b/>
          <w:bCs/>
          <w:rtl/>
        </w:rPr>
        <w:t>כתב</w:t>
      </w:r>
      <w:r w:rsidR="00E64CCC" w:rsidRPr="00901A33">
        <w:rPr>
          <w:b/>
          <w:bCs/>
          <w:rtl/>
        </w:rPr>
        <w:t xml:space="preserve"> </w:t>
      </w:r>
      <w:r w:rsidR="00E64CCC" w:rsidRPr="00901A33">
        <w:rPr>
          <w:rFonts w:hint="eastAsia"/>
          <w:b/>
          <w:bCs/>
          <w:rtl/>
        </w:rPr>
        <w:t>מינוי</w:t>
      </w:r>
      <w:ins w:id="250" w:author="Shimon" w:date="2021-12-21T10:58:00Z">
        <w:r w:rsidR="0047229D">
          <w:rPr>
            <w:rFonts w:hint="cs"/>
            <w:rtl/>
          </w:rPr>
          <w:t>"</w:t>
        </w:r>
      </w:ins>
      <w:ins w:id="251" w:author="Shimon" w:date="2021-12-21T10:57:00Z">
        <w:r w:rsidR="0047229D">
          <w:rPr>
            <w:rFonts w:hint="cs"/>
            <w:rtl/>
          </w:rPr>
          <w:t xml:space="preserve"> </w:t>
        </w:r>
      </w:ins>
      <w:ins w:id="252" w:author="Shimon" w:date="2021-12-21T10:58:00Z">
        <w:r w:rsidR="0047229D">
          <w:rPr>
            <w:rFonts w:hint="cs"/>
            <w:rtl/>
          </w:rPr>
          <w:t>דהיינו</w:t>
        </w:r>
      </w:ins>
      <w:ins w:id="253" w:author="Shimon" w:date="2021-12-21T11:00:00Z">
        <w:r w:rsidR="0047229D">
          <w:rPr>
            <w:rFonts w:hint="cs"/>
            <w:rtl/>
          </w:rPr>
          <w:t xml:space="preserve">, </w:t>
        </w:r>
        <w:r w:rsidR="0047229D">
          <w:rPr>
            <w:rtl/>
          </w:rPr>
          <w:t xml:space="preserve">עבודה צמיתה במשרה בתקן, </w:t>
        </w:r>
        <w:r w:rsidR="0047229D">
          <w:rPr>
            <w:rFonts w:hint="cs"/>
            <w:rtl/>
          </w:rPr>
          <w:t>שאינה מוגבלת בזמן</w:t>
        </w:r>
      </w:ins>
      <w:ins w:id="254" w:author="Shimon" w:date="2021-12-22T10:45:00Z">
        <w:r w:rsidR="00F06653">
          <w:rPr>
            <w:rFonts w:hint="cs"/>
            <w:rtl/>
          </w:rPr>
          <w:t xml:space="preserve"> (להלן</w:t>
        </w:r>
      </w:ins>
      <w:ins w:id="255" w:author="Shimon" w:date="2021-12-22T10:46:00Z">
        <w:r w:rsidR="00F06653">
          <w:rPr>
            <w:rFonts w:hint="cs"/>
            <w:rtl/>
          </w:rPr>
          <w:t xml:space="preserve">: </w:t>
        </w:r>
      </w:ins>
      <w:ins w:id="256" w:author="אופיר טל" w:date="2022-01-09T09:57:00Z">
        <w:r w:rsidR="00BA0BBC">
          <w:rPr>
            <w:rFonts w:hint="cs"/>
            <w:rtl/>
          </w:rPr>
          <w:t>"</w:t>
        </w:r>
      </w:ins>
      <w:ins w:id="257" w:author="Shimon" w:date="2021-12-22T10:46:00Z">
        <w:r w:rsidR="00F06653" w:rsidRPr="00BA0BBC">
          <w:rPr>
            <w:rFonts w:hint="eastAsia"/>
            <w:b/>
            <w:bCs/>
            <w:rtl/>
            <w:rPrChange w:id="258" w:author="אופיר טל" w:date="2022-01-09T09:57:00Z">
              <w:rPr>
                <w:rFonts w:hint="eastAsia"/>
                <w:rtl/>
              </w:rPr>
            </w:rPrChange>
          </w:rPr>
          <w:t>קביעות</w:t>
        </w:r>
      </w:ins>
      <w:ins w:id="259" w:author="אופיר טל" w:date="2022-01-09T09:57:00Z">
        <w:r w:rsidR="00BA0BBC">
          <w:rPr>
            <w:rFonts w:hint="cs"/>
            <w:rtl/>
          </w:rPr>
          <w:t>"</w:t>
        </w:r>
      </w:ins>
      <w:ins w:id="260" w:author="Shimon" w:date="2021-12-22T10:46:00Z">
        <w:r w:rsidR="00F06653">
          <w:rPr>
            <w:rFonts w:hint="cs"/>
            <w:rtl/>
          </w:rPr>
          <w:t>)</w:t>
        </w:r>
      </w:ins>
      <w:ins w:id="261" w:author="Shimon" w:date="2021-12-21T11:00:00Z">
        <w:r w:rsidR="0047229D">
          <w:rPr>
            <w:rFonts w:hint="cs"/>
            <w:rtl/>
          </w:rPr>
          <w:t xml:space="preserve"> (ר' </w:t>
        </w:r>
        <w:del w:id="262" w:author="אופיר טל" w:date="2022-01-09T10:02:00Z">
          <w:r w:rsidR="0047229D" w:rsidDel="00CA3894">
            <w:rPr>
              <w:rFonts w:hint="cs"/>
              <w:rtl/>
            </w:rPr>
            <w:delText>פיסקא</w:delText>
          </w:r>
        </w:del>
      </w:ins>
      <w:ins w:id="263" w:author="אופיר טל" w:date="2022-01-09T10:02:00Z">
        <w:r w:rsidR="00CA3894">
          <w:rPr>
            <w:rFonts w:hint="cs"/>
            <w:rtl/>
          </w:rPr>
          <w:t>נס</w:t>
        </w:r>
      </w:ins>
      <w:ins w:id="264" w:author="אופיר טל" w:date="2022-01-09T10:03:00Z">
        <w:r w:rsidR="00CA3894">
          <w:rPr>
            <w:rFonts w:hint="cs"/>
            <w:rtl/>
          </w:rPr>
          <w:t>מן</w:t>
        </w:r>
      </w:ins>
      <w:ins w:id="265" w:author="Shimon" w:date="2021-12-21T11:00:00Z">
        <w:r w:rsidR="0047229D">
          <w:rPr>
            <w:rFonts w:hint="cs"/>
            <w:rtl/>
          </w:rPr>
          <w:t xml:space="preserve"> 02.231 לתקשי</w:t>
        </w:r>
      </w:ins>
      <w:ins w:id="266" w:author="Shimon" w:date="2021-12-21T11:01:00Z">
        <w:r w:rsidR="0047229D">
          <w:rPr>
            <w:rFonts w:hint="cs"/>
            <w:rtl/>
          </w:rPr>
          <w:t>"ר)</w:t>
        </w:r>
      </w:ins>
      <w:ins w:id="267" w:author="אופיר טל" w:date="2022-01-09T09:48:00Z">
        <w:r w:rsidR="00BA0BBC">
          <w:rPr>
            <w:rFonts w:hint="cs"/>
            <w:rtl/>
          </w:rPr>
          <w:t xml:space="preserve">; </w:t>
        </w:r>
      </w:ins>
    </w:p>
    <w:p w14:paraId="08F572C0" w14:textId="2BBBDDA8" w:rsidR="00F177F0" w:rsidRPr="00901A33" w:rsidDel="0047229D" w:rsidRDefault="00E64CCC" w:rsidP="0069718D">
      <w:pPr>
        <w:pStyle w:val="11"/>
        <w:tabs>
          <w:tab w:val="left" w:pos="1160"/>
        </w:tabs>
        <w:spacing w:before="0" w:after="120" w:line="360" w:lineRule="auto"/>
        <w:ind w:left="1160" w:hanging="450"/>
        <w:rPr>
          <w:del w:id="268" w:author="Shimon" w:date="2021-12-21T11:01:00Z"/>
        </w:rPr>
      </w:pPr>
      <w:del w:id="269" w:author="Shimon" w:date="2021-12-21T10:57:00Z">
        <w:r w:rsidRPr="00901A33" w:rsidDel="0047229D">
          <w:rPr>
            <w:rFonts w:hint="cs"/>
            <w:rtl/>
          </w:rPr>
          <w:lastRenderedPageBreak/>
          <w:delText>;</w:delText>
        </w:r>
      </w:del>
    </w:p>
    <w:p w14:paraId="7F5390ED" w14:textId="01AEBEDE" w:rsidR="008C273E" w:rsidRPr="00901A33" w:rsidRDefault="000904E5" w:rsidP="002E5E84">
      <w:pPr>
        <w:pStyle w:val="11"/>
        <w:tabs>
          <w:tab w:val="left" w:pos="1160"/>
        </w:tabs>
        <w:spacing w:before="0" w:after="240" w:line="360" w:lineRule="auto"/>
        <w:ind w:left="1160" w:hanging="450"/>
      </w:pPr>
      <w:r w:rsidRPr="00901A33">
        <w:rPr>
          <w:rFonts w:hint="cs"/>
          <w:u w:val="single"/>
        </w:rPr>
        <w:t>II</w:t>
      </w:r>
      <w:r w:rsidRPr="00901A33">
        <w:rPr>
          <w:rFonts w:hint="cs"/>
          <w:rtl/>
        </w:rPr>
        <w:t>)</w:t>
      </w:r>
      <w:r w:rsidR="003F37B7" w:rsidRPr="00901A33">
        <w:rPr>
          <w:rtl/>
        </w:rPr>
        <w:tab/>
      </w:r>
      <w:r w:rsidR="008C273E">
        <w:rPr>
          <w:rFonts w:hint="cs"/>
          <w:b/>
          <w:bCs/>
          <w:rtl/>
        </w:rPr>
        <w:t>החל מ</w:t>
      </w:r>
      <w:r w:rsidR="00EE6F2E" w:rsidRPr="00901A33">
        <w:rPr>
          <w:rFonts w:hint="eastAsia"/>
          <w:b/>
          <w:bCs/>
          <w:rtl/>
        </w:rPr>
        <w:t>שנת</w:t>
      </w:r>
      <w:r w:rsidR="00EE6F2E" w:rsidRPr="00901A33">
        <w:rPr>
          <w:b/>
          <w:bCs/>
          <w:rtl/>
        </w:rPr>
        <w:t xml:space="preserve"> 1990</w:t>
      </w:r>
      <w:r w:rsidR="00E64CCC" w:rsidRPr="00901A33">
        <w:rPr>
          <w:b/>
          <w:bCs/>
          <w:rtl/>
        </w:rPr>
        <w:t xml:space="preserve"> </w:t>
      </w:r>
      <w:r w:rsidR="005C6BAE">
        <w:rPr>
          <w:rFonts w:hint="cs"/>
          <w:b/>
          <w:bCs/>
          <w:rtl/>
        </w:rPr>
        <w:t>ו</w:t>
      </w:r>
      <w:r w:rsidR="008F56E4" w:rsidRPr="00901A33">
        <w:rPr>
          <w:rFonts w:hint="eastAsia"/>
          <w:b/>
          <w:bCs/>
          <w:rtl/>
        </w:rPr>
        <w:t>עד</w:t>
      </w:r>
      <w:r w:rsidR="008F56E4" w:rsidRPr="00901A33">
        <w:rPr>
          <w:b/>
          <w:bCs/>
          <w:rtl/>
        </w:rPr>
        <w:t xml:space="preserve"> </w:t>
      </w:r>
      <w:r w:rsidR="008F56E4" w:rsidRPr="00901A33">
        <w:rPr>
          <w:rFonts w:hint="eastAsia"/>
          <w:b/>
          <w:bCs/>
          <w:rtl/>
        </w:rPr>
        <w:t>לסיום</w:t>
      </w:r>
      <w:r w:rsidR="008F56E4" w:rsidRPr="00901A33">
        <w:rPr>
          <w:b/>
          <w:bCs/>
          <w:rtl/>
        </w:rPr>
        <w:t xml:space="preserve"> </w:t>
      </w:r>
      <w:r w:rsidR="008F56E4" w:rsidRPr="00901A33">
        <w:rPr>
          <w:rFonts w:hint="eastAsia"/>
          <w:b/>
          <w:bCs/>
          <w:rtl/>
        </w:rPr>
        <w:t>עבודתו</w:t>
      </w:r>
      <w:r w:rsidR="008F56E4" w:rsidRPr="00901A33">
        <w:rPr>
          <w:b/>
          <w:bCs/>
          <w:rtl/>
        </w:rPr>
        <w:t xml:space="preserve"> </w:t>
      </w:r>
      <w:r w:rsidR="008F56E4" w:rsidRPr="00901A33">
        <w:rPr>
          <w:rFonts w:hint="eastAsia"/>
          <w:b/>
          <w:bCs/>
          <w:rtl/>
        </w:rPr>
        <w:t>הכפוי</w:t>
      </w:r>
      <w:r w:rsidR="008F56E4" w:rsidRPr="00901A33">
        <w:rPr>
          <w:b/>
          <w:bCs/>
          <w:rtl/>
        </w:rPr>
        <w:t xml:space="preserve"> </w:t>
      </w:r>
      <w:r w:rsidR="008F56E4" w:rsidRPr="00901A33">
        <w:rPr>
          <w:rFonts w:hint="eastAsia"/>
          <w:b/>
          <w:bCs/>
          <w:rtl/>
        </w:rPr>
        <w:t>של</w:t>
      </w:r>
      <w:r w:rsidR="008F56E4" w:rsidRPr="00901A33">
        <w:rPr>
          <w:b/>
          <w:bCs/>
          <w:rtl/>
        </w:rPr>
        <w:t xml:space="preserve"> </w:t>
      </w:r>
      <w:r w:rsidR="008F56E4" w:rsidRPr="00901A33">
        <w:rPr>
          <w:rFonts w:hint="eastAsia"/>
          <w:b/>
          <w:bCs/>
          <w:rtl/>
        </w:rPr>
        <w:t>התובע</w:t>
      </w:r>
      <w:r w:rsidR="008F56E4" w:rsidRPr="00901A33">
        <w:rPr>
          <w:b/>
          <w:bCs/>
          <w:rtl/>
        </w:rPr>
        <w:t xml:space="preserve"> בשנת 2012</w:t>
      </w:r>
      <w:r w:rsidR="005C6BAE">
        <w:rPr>
          <w:rFonts w:hint="cs"/>
          <w:b/>
          <w:bCs/>
          <w:rtl/>
        </w:rPr>
        <w:t xml:space="preserve"> עבד התובע</w:t>
      </w:r>
      <w:r w:rsidR="008C273E" w:rsidRPr="008C273E">
        <w:rPr>
          <w:rFonts w:hint="eastAsia"/>
          <w:b/>
          <w:bCs/>
          <w:rtl/>
        </w:rPr>
        <w:t xml:space="preserve"> </w:t>
      </w:r>
      <w:r w:rsidR="008C273E" w:rsidRPr="00901A33">
        <w:rPr>
          <w:rFonts w:hint="eastAsia"/>
          <w:b/>
          <w:bCs/>
          <w:rtl/>
        </w:rPr>
        <w:t>בחוזה</w:t>
      </w:r>
      <w:r w:rsidR="008C273E" w:rsidRPr="00901A33">
        <w:rPr>
          <w:b/>
          <w:bCs/>
          <w:rtl/>
        </w:rPr>
        <w:t xml:space="preserve"> </w:t>
      </w:r>
      <w:r w:rsidR="008C273E" w:rsidRPr="00901A33">
        <w:rPr>
          <w:rFonts w:hint="eastAsia"/>
          <w:b/>
          <w:bCs/>
          <w:rtl/>
        </w:rPr>
        <w:t>אישי</w:t>
      </w:r>
      <w:r w:rsidR="008C273E" w:rsidRPr="00901A33">
        <w:rPr>
          <w:rFonts w:hint="cs"/>
          <w:b/>
          <w:bCs/>
          <w:rtl/>
        </w:rPr>
        <w:t xml:space="preserve"> </w:t>
      </w:r>
      <w:r w:rsidR="008C273E" w:rsidRPr="00901A33">
        <w:rPr>
          <w:rFonts w:hint="cs"/>
          <w:rtl/>
        </w:rPr>
        <w:t>(</w:t>
      </w:r>
      <w:r w:rsidR="008C273E">
        <w:rPr>
          <w:rFonts w:hint="cs"/>
          <w:rtl/>
        </w:rPr>
        <w:t xml:space="preserve">להלן: </w:t>
      </w:r>
      <w:r w:rsidR="008C273E" w:rsidRPr="00901A33">
        <w:rPr>
          <w:rFonts w:hint="cs"/>
          <w:rtl/>
        </w:rPr>
        <w:t>"</w:t>
      </w:r>
      <w:r w:rsidR="008C273E" w:rsidRPr="00901A33">
        <w:rPr>
          <w:rFonts w:hint="cs"/>
          <w:b/>
          <w:bCs/>
          <w:rtl/>
        </w:rPr>
        <w:t>חוזה הבכירים</w:t>
      </w:r>
      <w:r w:rsidR="008C273E" w:rsidRPr="00901A33">
        <w:rPr>
          <w:rFonts w:hint="cs"/>
          <w:rtl/>
        </w:rPr>
        <w:t>"</w:t>
      </w:r>
      <w:ins w:id="270" w:author="Shimon" w:date="2021-12-21T11:12:00Z">
        <w:r w:rsidR="008C273E" w:rsidRPr="008C273E">
          <w:rPr>
            <w:rFonts w:hint="cs"/>
            <w:rtl/>
          </w:rPr>
          <w:t xml:space="preserve"> </w:t>
        </w:r>
        <w:r w:rsidR="008C273E">
          <w:rPr>
            <w:rFonts w:hint="cs"/>
            <w:rtl/>
          </w:rPr>
          <w:t xml:space="preserve">או </w:t>
        </w:r>
        <w:r w:rsidR="008C273E" w:rsidRPr="008C273E">
          <w:rPr>
            <w:b/>
            <w:bCs/>
            <w:rtl/>
            <w:rPrChange w:id="271" w:author="Shimon" w:date="2021-12-21T11:12:00Z">
              <w:rPr>
                <w:rtl/>
              </w:rPr>
            </w:rPrChange>
          </w:rPr>
          <w:t>"החוזה"</w:t>
        </w:r>
      </w:ins>
      <w:r w:rsidR="008C273E" w:rsidRPr="00901A33">
        <w:rPr>
          <w:rFonts w:hint="cs"/>
          <w:rtl/>
        </w:rPr>
        <w:t xml:space="preserve">), שנחתם לתקופה של </w:t>
      </w:r>
      <w:del w:id="272" w:author="Shimon" w:date="2022-01-06T22:45:00Z">
        <w:r w:rsidR="008C273E" w:rsidRPr="00901A33" w:rsidDel="00CA1070">
          <w:rPr>
            <w:rFonts w:hint="cs"/>
            <w:rtl/>
          </w:rPr>
          <w:delText xml:space="preserve">4 </w:delText>
        </w:r>
      </w:del>
      <w:ins w:id="273" w:author="Shimon" w:date="2022-01-06T22:45:00Z">
        <w:r w:rsidR="00CA1070">
          <w:rPr>
            <w:rFonts w:hint="cs"/>
            <w:rtl/>
          </w:rPr>
          <w:t xml:space="preserve">ארבע </w:t>
        </w:r>
      </w:ins>
      <w:r w:rsidR="008C273E" w:rsidRPr="00901A33">
        <w:rPr>
          <w:rFonts w:hint="cs"/>
          <w:rtl/>
        </w:rPr>
        <w:t xml:space="preserve">שנים, והתחדש מדי ארבע שנים, כפי שיפורט להלן. </w:t>
      </w:r>
    </w:p>
    <w:p w14:paraId="1F6B6E2C" w14:textId="5C915120" w:rsidR="00A21037" w:rsidRPr="00A21037" w:rsidRDefault="005C6BAE">
      <w:pPr>
        <w:pStyle w:val="11"/>
        <w:numPr>
          <w:ilvl w:val="0"/>
          <w:numId w:val="14"/>
        </w:numPr>
        <w:tabs>
          <w:tab w:val="clear" w:pos="502"/>
          <w:tab w:val="left" w:pos="656"/>
        </w:tabs>
        <w:spacing w:before="0" w:after="240" w:line="360" w:lineRule="auto"/>
        <w:ind w:left="656" w:hanging="630"/>
        <w:pPrChange w:id="274" w:author="Shimon" w:date="2022-01-06T22:46:00Z">
          <w:pPr>
            <w:pStyle w:val="11"/>
            <w:numPr>
              <w:numId w:val="14"/>
            </w:numPr>
            <w:tabs>
              <w:tab w:val="num" w:pos="502"/>
              <w:tab w:val="left" w:pos="656"/>
            </w:tabs>
            <w:spacing w:before="0" w:after="240" w:line="360" w:lineRule="auto"/>
            <w:ind w:left="656" w:hanging="630"/>
          </w:pPr>
        </w:pPrChange>
      </w:pPr>
      <w:ins w:id="275" w:author="Shimon" w:date="2021-12-16T22:40:00Z">
        <w:r w:rsidRPr="00901A33">
          <w:rPr>
            <w:rFonts w:hint="cs"/>
            <w:rtl/>
          </w:rPr>
          <w:t xml:space="preserve">חוזה הבכירים </w:t>
        </w:r>
      </w:ins>
      <w:ins w:id="276" w:author="Shimon" w:date="2021-12-21T11:14:00Z">
        <w:r w:rsidR="0032310A">
          <w:rPr>
            <w:rFonts w:hint="cs"/>
            <w:rtl/>
          </w:rPr>
          <w:t>נחתם ע</w:t>
        </w:r>
      </w:ins>
      <w:ins w:id="277" w:author="Shimon" w:date="2021-12-21T11:15:00Z">
        <w:r w:rsidR="0032310A">
          <w:rPr>
            <w:rFonts w:hint="cs"/>
            <w:rtl/>
          </w:rPr>
          <w:t>"י נציב שרות המדינה (</w:t>
        </w:r>
      </w:ins>
      <w:ins w:id="278" w:author="Shimon" w:date="2021-12-21T11:16:00Z">
        <w:r w:rsidR="0032310A">
          <w:rPr>
            <w:rFonts w:hint="cs"/>
            <w:rtl/>
          </w:rPr>
          <w:t xml:space="preserve">להלן: </w:t>
        </w:r>
      </w:ins>
      <w:ins w:id="279" w:author="אופיר טל" w:date="2022-01-09T09:57:00Z">
        <w:r w:rsidR="00BA0BBC">
          <w:rPr>
            <w:rFonts w:hint="cs"/>
            <w:rtl/>
          </w:rPr>
          <w:t>"</w:t>
        </w:r>
      </w:ins>
      <w:ins w:id="280" w:author="Shimon" w:date="2021-12-21T11:16:00Z">
        <w:r w:rsidR="0032310A" w:rsidRPr="00BA0BBC">
          <w:rPr>
            <w:rFonts w:hint="eastAsia"/>
            <w:b/>
            <w:bCs/>
            <w:rtl/>
            <w:rPrChange w:id="281" w:author="אופיר טל" w:date="2022-01-09T09:57:00Z">
              <w:rPr>
                <w:rFonts w:hint="eastAsia"/>
                <w:rtl/>
              </w:rPr>
            </w:rPrChange>
          </w:rPr>
          <w:t>הנציב</w:t>
        </w:r>
      </w:ins>
      <w:ins w:id="282" w:author="אופיר טל" w:date="2022-01-09T09:57:00Z">
        <w:r w:rsidR="00BA0BBC">
          <w:rPr>
            <w:rFonts w:hint="cs"/>
            <w:rtl/>
          </w:rPr>
          <w:t xml:space="preserve">" או </w:t>
        </w:r>
      </w:ins>
      <w:ins w:id="283" w:author="אופיר טל" w:date="2022-01-09T09:58:00Z">
        <w:r w:rsidR="00BA0BBC">
          <w:rPr>
            <w:rFonts w:hint="cs"/>
            <w:rtl/>
          </w:rPr>
          <w:t>"</w:t>
        </w:r>
      </w:ins>
      <w:ins w:id="284" w:author="אופיר טל" w:date="2022-01-09T09:57:00Z">
        <w:r w:rsidR="00BA0BBC" w:rsidRPr="00BA0BBC">
          <w:rPr>
            <w:rFonts w:hint="eastAsia"/>
            <w:b/>
            <w:bCs/>
            <w:rtl/>
            <w:rPrChange w:id="285" w:author="אופיר טל" w:date="2022-01-09T09:58:00Z">
              <w:rPr>
                <w:rFonts w:hint="eastAsia"/>
                <w:rtl/>
              </w:rPr>
            </w:rPrChange>
          </w:rPr>
          <w:t>נציב</w:t>
        </w:r>
        <w:r w:rsidR="00BA0BBC" w:rsidRPr="00BA0BBC">
          <w:rPr>
            <w:b/>
            <w:bCs/>
            <w:rtl/>
            <w:rPrChange w:id="286" w:author="אופיר טל" w:date="2022-01-09T09:58:00Z">
              <w:rPr>
                <w:rtl/>
              </w:rPr>
            </w:rPrChange>
          </w:rPr>
          <w:t xml:space="preserve"> </w:t>
        </w:r>
        <w:r w:rsidR="00BA0BBC" w:rsidRPr="00BA0BBC">
          <w:rPr>
            <w:rFonts w:hint="eastAsia"/>
            <w:b/>
            <w:bCs/>
            <w:rtl/>
            <w:rPrChange w:id="287" w:author="אופיר טל" w:date="2022-01-09T09:58:00Z">
              <w:rPr>
                <w:rFonts w:hint="eastAsia"/>
                <w:rtl/>
              </w:rPr>
            </w:rPrChange>
          </w:rPr>
          <w:t>הש</w:t>
        </w:r>
      </w:ins>
      <w:ins w:id="288" w:author="אופיר טל" w:date="2022-01-09T09:58:00Z">
        <w:r w:rsidR="00BA0BBC" w:rsidRPr="00BA0BBC">
          <w:rPr>
            <w:rFonts w:hint="eastAsia"/>
            <w:b/>
            <w:bCs/>
            <w:rtl/>
            <w:rPrChange w:id="289" w:author="אופיר טל" w:date="2022-01-09T09:58:00Z">
              <w:rPr>
                <w:rFonts w:hint="eastAsia"/>
                <w:rtl/>
              </w:rPr>
            </w:rPrChange>
          </w:rPr>
          <w:t>ירות</w:t>
        </w:r>
        <w:r w:rsidR="00BA0BBC">
          <w:rPr>
            <w:rFonts w:hint="cs"/>
            <w:rtl/>
          </w:rPr>
          <w:t>"</w:t>
        </w:r>
      </w:ins>
      <w:ins w:id="290" w:author="Shimon" w:date="2021-12-21T11:16:00Z">
        <w:r w:rsidR="0032310A">
          <w:rPr>
            <w:rFonts w:hint="cs"/>
            <w:rtl/>
          </w:rPr>
          <w:t>)</w:t>
        </w:r>
      </w:ins>
      <w:ins w:id="291" w:author="Shimon" w:date="2021-12-21T11:15:00Z">
        <w:r w:rsidR="0032310A">
          <w:rPr>
            <w:rFonts w:hint="cs"/>
            <w:rtl/>
          </w:rPr>
          <w:t>, בשם הממשלה</w:t>
        </w:r>
        <w:del w:id="292" w:author="אופיר טל" w:date="2022-01-09T16:02:00Z">
          <w:r w:rsidR="0032310A" w:rsidDel="00F2121B">
            <w:rPr>
              <w:rFonts w:hint="cs"/>
              <w:rtl/>
            </w:rPr>
            <w:delText xml:space="preserve">, </w:delText>
          </w:r>
        </w:del>
      </w:ins>
      <w:ins w:id="293" w:author="Shimon" w:date="2021-12-26T12:03:00Z">
        <w:del w:id="294" w:author="אופיר טל" w:date="2022-01-09T16:02:00Z">
          <w:r w:rsidR="00447719" w:rsidDel="00F2121B">
            <w:rPr>
              <w:rFonts w:hint="cs"/>
              <w:rtl/>
            </w:rPr>
            <w:delText xml:space="preserve">בהתאם להסכמות וההבנות </w:delText>
          </w:r>
        </w:del>
      </w:ins>
      <w:ins w:id="295" w:author="Shimon" w:date="2021-12-26T12:04:00Z">
        <w:del w:id="296" w:author="אופיר טל" w:date="2022-01-09T16:02:00Z">
          <w:r w:rsidR="00447719" w:rsidDel="00F2121B">
            <w:rPr>
              <w:rFonts w:hint="cs"/>
              <w:rtl/>
            </w:rPr>
            <w:delText>עם התובע</w:delText>
          </w:r>
        </w:del>
      </w:ins>
      <w:ins w:id="297" w:author="Shimon" w:date="2022-01-06T22:46:00Z">
        <w:r w:rsidR="00CA1070">
          <w:rPr>
            <w:rFonts w:hint="cs"/>
            <w:rtl/>
          </w:rPr>
          <w:t>.</w:t>
        </w:r>
      </w:ins>
      <w:ins w:id="298" w:author="Shimon" w:date="2021-12-26T12:04:00Z">
        <w:r w:rsidR="00CA1070">
          <w:rPr>
            <w:rFonts w:hint="cs"/>
            <w:rtl/>
          </w:rPr>
          <w:t xml:space="preserve"> </w:t>
        </w:r>
      </w:ins>
      <w:ins w:id="299" w:author="Shimon" w:date="2021-12-26T10:15:00Z">
        <w:r w:rsidR="00447719">
          <w:rPr>
            <w:rFonts w:hint="cs"/>
            <w:rtl/>
          </w:rPr>
          <w:t>בין היתר</w:t>
        </w:r>
      </w:ins>
      <w:ins w:id="300" w:author="Shimon" w:date="2021-12-21T11:15:00Z">
        <w:r w:rsidR="0032310A">
          <w:rPr>
            <w:rFonts w:hint="cs"/>
            <w:rtl/>
          </w:rPr>
          <w:t xml:space="preserve"> </w:t>
        </w:r>
      </w:ins>
      <w:ins w:id="301" w:author="Shimon" w:date="2021-12-16T22:40:00Z">
        <w:r w:rsidR="00A21037">
          <w:rPr>
            <w:rFonts w:hint="cs"/>
            <w:rtl/>
          </w:rPr>
          <w:t>קובע</w:t>
        </w:r>
      </w:ins>
      <w:ins w:id="302" w:author="Shimon" w:date="2021-12-26T10:15:00Z">
        <w:r w:rsidR="00A21037">
          <w:rPr>
            <w:rFonts w:hint="cs"/>
            <w:rtl/>
          </w:rPr>
          <w:t xml:space="preserve"> </w:t>
        </w:r>
      </w:ins>
      <w:ins w:id="303" w:author="Shimon" w:date="2021-12-26T12:04:00Z">
        <w:r w:rsidR="00447719">
          <w:rPr>
            <w:rFonts w:hint="cs"/>
            <w:rtl/>
          </w:rPr>
          <w:t xml:space="preserve">החוזה </w:t>
        </w:r>
      </w:ins>
      <w:ins w:id="304" w:author="Shimon" w:date="2021-12-16T22:40:00Z">
        <w:r w:rsidRPr="00901A33">
          <w:rPr>
            <w:rFonts w:hint="cs"/>
            <w:rtl/>
          </w:rPr>
          <w:t>כי</w:t>
        </w:r>
      </w:ins>
      <w:ins w:id="305" w:author="Shimon" w:date="2021-12-26T10:15:00Z">
        <w:r w:rsidR="00A21037">
          <w:rPr>
            <w:rFonts w:hint="cs"/>
            <w:rtl/>
          </w:rPr>
          <w:t>:</w:t>
        </w:r>
      </w:ins>
      <w:ins w:id="306" w:author="Shimon" w:date="2021-12-16T22:40:00Z">
        <w:r w:rsidRPr="00901A33">
          <w:rPr>
            <w:rFonts w:hint="cs"/>
            <w:rtl/>
          </w:rPr>
          <w:t xml:space="preserve"> </w:t>
        </w:r>
      </w:ins>
    </w:p>
    <w:p w14:paraId="6A88D98C" w14:textId="187DD9CE" w:rsidR="0032310A" w:rsidRDefault="00CA3894">
      <w:pPr>
        <w:pStyle w:val="11"/>
        <w:tabs>
          <w:tab w:val="left" w:pos="1090"/>
        </w:tabs>
        <w:spacing w:before="0" w:after="240" w:line="360" w:lineRule="auto"/>
        <w:ind w:left="1090" w:hanging="425"/>
        <w:pPrChange w:id="307" w:author="אופיר טל" w:date="2022-01-09T09:59:00Z">
          <w:pPr>
            <w:pStyle w:val="11"/>
            <w:spacing w:before="0" w:after="240" w:line="360" w:lineRule="auto"/>
            <w:ind w:left="948" w:firstLine="0"/>
          </w:pPr>
        </w:pPrChange>
      </w:pPr>
      <w:ins w:id="308" w:author="אופיר טל" w:date="2022-01-09T10:00:00Z">
        <w:r>
          <w:rPr>
            <w:rFonts w:ascii="David" w:hAnsi="David" w:hint="cs"/>
            <w:sz w:val="24"/>
            <w:rtl/>
          </w:rPr>
          <w:t>-</w:t>
        </w:r>
        <w:r>
          <w:rPr>
            <w:rFonts w:ascii="David" w:hAnsi="David"/>
            <w:sz w:val="24"/>
            <w:rtl/>
          </w:rPr>
          <w:tab/>
        </w:r>
      </w:ins>
      <w:del w:id="309" w:author="אופיר טל" w:date="2022-01-09T10:00:00Z">
        <w:r w:rsidR="00A21037" w:rsidDel="00CA3894">
          <w:rPr>
            <w:rFonts w:ascii="David" w:hAnsi="David" w:hint="cs"/>
            <w:sz w:val="24"/>
            <w:rtl/>
          </w:rPr>
          <w:delText xml:space="preserve">   </w:delText>
        </w:r>
      </w:del>
      <w:ins w:id="310" w:author="Shimon" w:date="2021-12-26T10:18:00Z">
        <w:del w:id="311" w:author="אופיר טל" w:date="2022-01-09T10:00:00Z">
          <w:r w:rsidR="00A21037" w:rsidDel="00CA3894">
            <w:rPr>
              <w:rFonts w:ascii="David" w:hAnsi="David" w:hint="cs"/>
              <w:sz w:val="24"/>
              <w:rtl/>
            </w:rPr>
            <w:delText>*</w:delText>
          </w:r>
        </w:del>
      </w:ins>
      <w:del w:id="312" w:author="אופיר טל" w:date="2022-01-09T10:00:00Z">
        <w:r w:rsidR="00A21037" w:rsidDel="00CA3894">
          <w:rPr>
            <w:rFonts w:ascii="David" w:hAnsi="David" w:hint="cs"/>
            <w:sz w:val="24"/>
            <w:rtl/>
          </w:rPr>
          <w:delText xml:space="preserve"> </w:delText>
        </w:r>
      </w:del>
      <w:ins w:id="313" w:author="Shimon" w:date="2021-12-16T22:40:00Z">
        <w:del w:id="314" w:author="אופיר טל" w:date="2022-01-09T09:59:00Z">
          <w:r w:rsidR="005C6BAE" w:rsidDel="00CA3894">
            <w:rPr>
              <w:rFonts w:ascii="David" w:hAnsi="David" w:hint="cs"/>
              <w:sz w:val="24"/>
              <w:rtl/>
            </w:rPr>
            <w:delText xml:space="preserve">רק </w:delText>
          </w:r>
        </w:del>
      </w:ins>
      <w:ins w:id="315" w:author="Shimon" w:date="2021-12-16T23:03:00Z">
        <w:r w:rsidR="00034D36">
          <w:rPr>
            <w:rFonts w:ascii="David" w:hAnsi="David" w:hint="cs"/>
            <w:sz w:val="24"/>
            <w:rtl/>
          </w:rPr>
          <w:t>ה</w:t>
        </w:r>
      </w:ins>
      <w:ins w:id="316" w:author="Shimon" w:date="2021-12-16T22:40:00Z">
        <w:r w:rsidR="005C6BAE">
          <w:rPr>
            <w:rFonts w:ascii="David" w:hAnsi="David" w:hint="cs"/>
            <w:sz w:val="24"/>
            <w:rtl/>
          </w:rPr>
          <w:t>נציב</w:t>
        </w:r>
      </w:ins>
      <w:ins w:id="317" w:author="אופיר טל" w:date="2022-01-09T09:59:00Z">
        <w:r>
          <w:rPr>
            <w:rFonts w:ascii="David" w:hAnsi="David" w:hint="cs"/>
            <w:sz w:val="24"/>
            <w:rtl/>
          </w:rPr>
          <w:t xml:space="preserve"> בלבד</w:t>
        </w:r>
      </w:ins>
      <w:r w:rsidR="00DA1833">
        <w:rPr>
          <w:rFonts w:ascii="David" w:hAnsi="David" w:hint="cs"/>
          <w:sz w:val="24"/>
          <w:rtl/>
        </w:rPr>
        <w:t xml:space="preserve">, </w:t>
      </w:r>
      <w:ins w:id="318" w:author="Shimon" w:date="2021-12-16T22:40:00Z">
        <w:r w:rsidR="005C6BAE">
          <w:rPr>
            <w:rFonts w:ascii="David" w:hAnsi="David" w:hint="cs"/>
            <w:sz w:val="24"/>
            <w:rtl/>
          </w:rPr>
          <w:t xml:space="preserve"> </w:t>
        </w:r>
      </w:ins>
      <w:ins w:id="319" w:author="Shimon" w:date="2021-12-26T10:16:00Z">
        <w:r w:rsidR="00A21037">
          <w:rPr>
            <w:rFonts w:ascii="David" w:hAnsi="David" w:hint="cs"/>
            <w:sz w:val="24"/>
            <w:rtl/>
          </w:rPr>
          <w:t xml:space="preserve">ולא אף גורם אחר, </w:t>
        </w:r>
      </w:ins>
      <w:ins w:id="320" w:author="Shimon" w:date="2021-12-21T11:19:00Z">
        <w:del w:id="321" w:author="אופיר טל" w:date="2022-01-09T09:59:00Z">
          <w:r w:rsidR="0032310A" w:rsidDel="00CA3894">
            <w:rPr>
              <w:rFonts w:ascii="David" w:hAnsi="David" w:hint="cs"/>
              <w:sz w:val="24"/>
              <w:rtl/>
            </w:rPr>
            <w:delText xml:space="preserve">ורק </w:delText>
          </w:r>
        </w:del>
      </w:ins>
      <w:ins w:id="322" w:author="Shimon" w:date="2021-12-16T22:40:00Z">
        <w:del w:id="323" w:author="אופיר טל" w:date="2022-01-09T09:59:00Z">
          <w:r w:rsidR="005C6BAE" w:rsidDel="00CA3894">
            <w:rPr>
              <w:rFonts w:ascii="David" w:hAnsi="David" w:hint="cs"/>
              <w:sz w:val="24"/>
              <w:rtl/>
            </w:rPr>
            <w:delText>בתנאים מסוימים</w:delText>
          </w:r>
        </w:del>
      </w:ins>
      <w:ins w:id="324" w:author="Shimon" w:date="2021-12-16T23:04:00Z">
        <w:del w:id="325" w:author="אופיר טל" w:date="2022-01-09T09:59:00Z">
          <w:r w:rsidR="00034D36" w:rsidDel="00CA3894">
            <w:rPr>
              <w:rFonts w:ascii="David" w:hAnsi="David" w:hint="cs"/>
              <w:sz w:val="24"/>
              <w:rtl/>
            </w:rPr>
            <w:delText>,</w:delText>
          </w:r>
        </w:del>
      </w:ins>
      <w:ins w:id="326" w:author="Shimon" w:date="2021-12-16T22:40:00Z">
        <w:del w:id="327" w:author="אופיר טל" w:date="2022-01-09T09:59:00Z">
          <w:r w:rsidR="005C6BAE" w:rsidDel="00CA3894">
            <w:rPr>
              <w:rFonts w:ascii="David" w:hAnsi="David" w:hint="cs"/>
              <w:sz w:val="24"/>
              <w:rtl/>
            </w:rPr>
            <w:delText xml:space="preserve"> </w:delText>
          </w:r>
        </w:del>
      </w:ins>
      <w:ins w:id="328" w:author="Shimon" w:date="2021-12-26T10:16:00Z">
        <w:r w:rsidR="00A21037">
          <w:rPr>
            <w:rFonts w:ascii="David" w:hAnsi="David" w:hint="cs"/>
            <w:sz w:val="24"/>
            <w:rtl/>
          </w:rPr>
          <w:t xml:space="preserve">יכול </w:t>
        </w:r>
      </w:ins>
      <w:ins w:id="329" w:author="Shimon" w:date="2021-12-16T22:40:00Z">
        <w:r w:rsidR="005C6BAE">
          <w:rPr>
            <w:rFonts w:ascii="David" w:hAnsi="David" w:hint="cs"/>
            <w:sz w:val="24"/>
            <w:rtl/>
          </w:rPr>
          <w:t>להביא לסיום העסקת התובע</w:t>
        </w:r>
      </w:ins>
      <w:ins w:id="330" w:author="אופיר טל" w:date="2022-01-09T09:59:00Z">
        <w:r>
          <w:rPr>
            <w:rFonts w:ascii="David" w:hAnsi="David" w:hint="cs"/>
            <w:sz w:val="24"/>
            <w:rtl/>
          </w:rPr>
          <w:t>, ואף זאת בתנאים מסוימים</w:t>
        </w:r>
      </w:ins>
      <w:ins w:id="331" w:author="Shimon" w:date="2021-12-26T10:17:00Z">
        <w:r w:rsidR="00A21037">
          <w:rPr>
            <w:rFonts w:ascii="David" w:hAnsi="David" w:hint="cs"/>
            <w:sz w:val="24"/>
            <w:rtl/>
          </w:rPr>
          <w:t>.</w:t>
        </w:r>
      </w:ins>
    </w:p>
    <w:p w14:paraId="1ADFEA77" w14:textId="6FDF09FB" w:rsidR="00946A22" w:rsidRPr="00901A33" w:rsidRDefault="00A21037">
      <w:pPr>
        <w:pStyle w:val="11"/>
        <w:tabs>
          <w:tab w:val="left" w:pos="1090"/>
        </w:tabs>
        <w:spacing w:before="0" w:after="240" w:line="360" w:lineRule="auto"/>
        <w:ind w:left="1090" w:hanging="425"/>
        <w:pPrChange w:id="332" w:author="אופיר טל" w:date="2022-01-09T09:59:00Z">
          <w:pPr>
            <w:pStyle w:val="11"/>
            <w:tabs>
              <w:tab w:val="left" w:pos="656"/>
            </w:tabs>
            <w:spacing w:before="0" w:after="240" w:line="360" w:lineRule="auto"/>
            <w:ind w:left="656" w:firstLine="0"/>
          </w:pPr>
        </w:pPrChange>
      </w:pPr>
      <w:del w:id="333" w:author="אופיר טל" w:date="2022-01-09T10:00:00Z">
        <w:r w:rsidDel="00CA3894">
          <w:rPr>
            <w:rFonts w:ascii="David" w:hAnsi="David" w:hint="cs"/>
            <w:sz w:val="24"/>
            <w:rtl/>
          </w:rPr>
          <w:delText xml:space="preserve">      </w:delText>
        </w:r>
        <w:r w:rsidR="00DA1833" w:rsidDel="00CA3894">
          <w:rPr>
            <w:rFonts w:ascii="David" w:hAnsi="David" w:hint="cs"/>
            <w:sz w:val="24"/>
            <w:rtl/>
          </w:rPr>
          <w:delText xml:space="preserve">              </w:delText>
        </w:r>
      </w:del>
      <w:ins w:id="334" w:author="אופיר טל" w:date="2022-01-09T10:00:00Z">
        <w:r w:rsidR="00CA3894">
          <w:rPr>
            <w:rFonts w:ascii="David" w:hAnsi="David" w:hint="cs"/>
            <w:sz w:val="24"/>
            <w:rtl/>
          </w:rPr>
          <w:t>-</w:t>
        </w:r>
        <w:r w:rsidR="00CA3894">
          <w:rPr>
            <w:rFonts w:ascii="David" w:hAnsi="David"/>
            <w:sz w:val="24"/>
            <w:rtl/>
          </w:rPr>
          <w:tab/>
        </w:r>
      </w:ins>
      <w:ins w:id="335" w:author="Shimon" w:date="2021-12-26T10:19:00Z">
        <w:del w:id="336" w:author="אופיר טל" w:date="2022-01-09T10:00:00Z">
          <w:r w:rsidDel="00CA3894">
            <w:rPr>
              <w:rFonts w:ascii="David" w:hAnsi="David" w:hint="cs"/>
              <w:sz w:val="24"/>
              <w:rtl/>
            </w:rPr>
            <w:delText>*</w:delText>
          </w:r>
        </w:del>
      </w:ins>
      <w:del w:id="337" w:author="אופיר טל" w:date="2022-01-09T10:00:00Z">
        <w:r w:rsidDel="00CA3894">
          <w:rPr>
            <w:rFonts w:ascii="David" w:hAnsi="David" w:hint="cs"/>
            <w:sz w:val="24"/>
            <w:rtl/>
          </w:rPr>
          <w:delText xml:space="preserve"> </w:delText>
        </w:r>
      </w:del>
      <w:r w:rsidR="00946A22" w:rsidRPr="0032310A">
        <w:rPr>
          <w:rFonts w:ascii="David" w:hAnsi="David" w:hint="cs"/>
          <w:sz w:val="24"/>
          <w:rtl/>
        </w:rPr>
        <w:t xml:space="preserve">חוק שירות המדינה (גימלאות) </w:t>
      </w:r>
      <w:r w:rsidR="00946A22" w:rsidRPr="00901A33">
        <w:rPr>
          <w:rtl/>
        </w:rPr>
        <w:t>(נוסח משולב), התש"ל – 1970</w:t>
      </w:r>
      <w:r w:rsidR="00946A22" w:rsidRPr="00901A33">
        <w:rPr>
          <w:rFonts w:hint="cs"/>
          <w:rtl/>
        </w:rPr>
        <w:t xml:space="preserve"> (</w:t>
      </w:r>
      <w:ins w:id="338" w:author="Shimon" w:date="2021-12-26T10:20:00Z">
        <w:r>
          <w:rPr>
            <w:rFonts w:hint="cs"/>
            <w:rtl/>
          </w:rPr>
          <w:t>להלן</w:t>
        </w:r>
        <w:r w:rsidRPr="00901A33">
          <w:rPr>
            <w:rFonts w:hint="cs"/>
            <w:rtl/>
          </w:rPr>
          <w:t xml:space="preserve"> </w:t>
        </w:r>
      </w:ins>
      <w:r w:rsidR="00946A22" w:rsidRPr="00901A33">
        <w:rPr>
          <w:rFonts w:hint="cs"/>
          <w:rtl/>
        </w:rPr>
        <w:t>"</w:t>
      </w:r>
      <w:r w:rsidR="00946A22" w:rsidRPr="0032310A">
        <w:rPr>
          <w:rFonts w:hint="cs"/>
          <w:b/>
          <w:bCs/>
          <w:rtl/>
        </w:rPr>
        <w:t>חוק הגימלאות</w:t>
      </w:r>
      <w:r w:rsidR="00946A22" w:rsidRPr="00901A33">
        <w:rPr>
          <w:rFonts w:hint="cs"/>
          <w:rtl/>
        </w:rPr>
        <w:t>")</w:t>
      </w:r>
      <w:r w:rsidR="00125CB5" w:rsidRPr="00901A33">
        <w:rPr>
          <w:rFonts w:hint="cs"/>
          <w:rtl/>
        </w:rPr>
        <w:t xml:space="preserve"> </w:t>
      </w:r>
      <w:r w:rsidR="00125CB5" w:rsidRPr="0032310A">
        <w:rPr>
          <w:rFonts w:hint="cs"/>
          <w:b/>
          <w:bCs/>
          <w:u w:val="single"/>
          <w:rtl/>
        </w:rPr>
        <w:t>לא</w:t>
      </w:r>
      <w:r w:rsidR="00125CB5" w:rsidRPr="00901A33">
        <w:rPr>
          <w:rFonts w:hint="cs"/>
          <w:rtl/>
        </w:rPr>
        <w:t xml:space="preserve"> </w:t>
      </w:r>
      <w:r w:rsidR="00125CB5" w:rsidRPr="00A21037">
        <w:rPr>
          <w:rFonts w:hint="eastAsia"/>
          <w:b/>
          <w:bCs/>
          <w:rtl/>
          <w:rPrChange w:id="339" w:author="Shimon" w:date="2021-12-26T10:20:00Z">
            <w:rPr>
              <w:rFonts w:hint="eastAsia"/>
              <w:rtl/>
            </w:rPr>
          </w:rPrChange>
        </w:rPr>
        <w:t>יחול</w:t>
      </w:r>
      <w:r w:rsidR="00125CB5" w:rsidRPr="00A21037">
        <w:rPr>
          <w:b/>
          <w:bCs/>
          <w:rtl/>
          <w:rPrChange w:id="340" w:author="Shimon" w:date="2021-12-26T10:20:00Z">
            <w:rPr>
              <w:rtl/>
            </w:rPr>
          </w:rPrChange>
        </w:rPr>
        <w:t xml:space="preserve"> </w:t>
      </w:r>
      <w:r w:rsidR="00125CB5" w:rsidRPr="00901A33">
        <w:rPr>
          <w:rFonts w:hint="cs"/>
          <w:rtl/>
        </w:rPr>
        <w:t xml:space="preserve">על </w:t>
      </w:r>
      <w:ins w:id="341" w:author="Shimon" w:date="2021-12-26T10:21:00Z">
        <w:del w:id="342" w:author="אופיר טל" w:date="2022-01-09T10:01:00Z">
          <w:r w:rsidDel="00CA3894">
            <w:rPr>
              <w:rFonts w:hint="cs"/>
              <w:rtl/>
            </w:rPr>
            <w:delText xml:space="preserve">   </w:delText>
          </w:r>
        </w:del>
      </w:ins>
      <w:r w:rsidR="00125CB5" w:rsidRPr="00901A33">
        <w:rPr>
          <w:rFonts w:hint="cs"/>
          <w:rtl/>
        </w:rPr>
        <w:t>התובע</w:t>
      </w:r>
      <w:r w:rsidR="00CD4EA7" w:rsidRPr="00901A33">
        <w:rPr>
          <w:rFonts w:hint="cs"/>
          <w:rtl/>
        </w:rPr>
        <w:t xml:space="preserve">, ובהתאם לכך </w:t>
      </w:r>
      <w:r w:rsidR="00CD4EA7" w:rsidRPr="00901A33">
        <w:rPr>
          <w:rtl/>
        </w:rPr>
        <w:t>–</w:t>
      </w:r>
      <w:r w:rsidR="00CD4EA7" w:rsidRPr="00901A33">
        <w:rPr>
          <w:rFonts w:hint="cs"/>
          <w:rtl/>
        </w:rPr>
        <w:t xml:space="preserve"> הוא אינו כפוף להוראותיו </w:t>
      </w:r>
      <w:r w:rsidR="00BE42FD" w:rsidRPr="00901A33">
        <w:rPr>
          <w:rFonts w:hint="cs"/>
          <w:rtl/>
        </w:rPr>
        <w:t>(של חוק הגימלאות).</w:t>
      </w:r>
      <w:r w:rsidR="00F177F0" w:rsidRPr="00901A33">
        <w:rPr>
          <w:rFonts w:hint="cs"/>
          <w:rtl/>
        </w:rPr>
        <w:t xml:space="preserve"> </w:t>
      </w:r>
    </w:p>
    <w:p w14:paraId="14F1D6C5" w14:textId="4EA78B6D" w:rsidR="00CC350F" w:rsidDel="00822B40" w:rsidRDefault="00CA3894">
      <w:pPr>
        <w:pStyle w:val="11"/>
        <w:tabs>
          <w:tab w:val="left" w:pos="1090"/>
        </w:tabs>
        <w:spacing w:before="0" w:after="240" w:line="360" w:lineRule="auto"/>
        <w:ind w:left="1090" w:hanging="425"/>
        <w:rPr>
          <w:del w:id="343" w:author="אופיר טל" w:date="2021-12-14T13:04:00Z"/>
          <w:rtl/>
        </w:rPr>
        <w:pPrChange w:id="344" w:author="אופיר טל" w:date="2022-01-09T09:59:00Z">
          <w:pPr>
            <w:pStyle w:val="11"/>
            <w:tabs>
              <w:tab w:val="left" w:pos="948"/>
            </w:tabs>
            <w:spacing w:before="0" w:after="240" w:line="360" w:lineRule="auto"/>
            <w:ind w:left="806" w:firstLine="0"/>
          </w:pPr>
        </w:pPrChange>
      </w:pPr>
      <w:ins w:id="345" w:author="אופיר טל" w:date="2022-01-09T10:00:00Z">
        <w:r>
          <w:rPr>
            <w:rFonts w:hint="cs"/>
            <w:b/>
            <w:bCs/>
            <w:rtl/>
          </w:rPr>
          <w:t>-</w:t>
        </w:r>
        <w:r>
          <w:rPr>
            <w:b/>
            <w:bCs/>
            <w:rtl/>
          </w:rPr>
          <w:tab/>
        </w:r>
      </w:ins>
      <w:ins w:id="346" w:author="Shimon" w:date="2021-12-26T10:22:00Z">
        <w:del w:id="347" w:author="אופיר טל" w:date="2022-01-09T10:00:00Z">
          <w:r w:rsidR="00B0114F" w:rsidDel="00CA3894">
            <w:rPr>
              <w:rFonts w:hint="cs"/>
              <w:b/>
              <w:bCs/>
              <w:rtl/>
            </w:rPr>
            <w:delText xml:space="preserve">* </w:delText>
          </w:r>
        </w:del>
      </w:ins>
      <w:del w:id="348" w:author="אופיר טל" w:date="2022-01-09T10:00:00Z">
        <w:r w:rsidR="00DA1833" w:rsidDel="00CA3894">
          <w:rPr>
            <w:rFonts w:hint="cs"/>
            <w:b/>
            <w:bCs/>
            <w:rtl/>
          </w:rPr>
          <w:delText xml:space="preserve"> </w:delText>
        </w:r>
      </w:del>
      <w:ins w:id="349" w:author="Shimon" w:date="2021-12-26T10:22:00Z">
        <w:r w:rsidR="00B0114F">
          <w:rPr>
            <w:rFonts w:hint="cs"/>
            <w:b/>
            <w:bCs/>
            <w:rtl/>
          </w:rPr>
          <w:t>ה</w:t>
        </w:r>
      </w:ins>
      <w:r w:rsidR="00DA639E" w:rsidRPr="00901A33">
        <w:rPr>
          <w:rFonts w:hint="cs"/>
          <w:b/>
          <w:bCs/>
          <w:rtl/>
        </w:rPr>
        <w:t>חוזה</w:t>
      </w:r>
      <w:ins w:id="350" w:author="Shimon" w:date="2022-01-06T22:46:00Z">
        <w:r w:rsidR="00CA1070">
          <w:rPr>
            <w:rFonts w:hint="cs"/>
            <w:b/>
            <w:bCs/>
            <w:rtl/>
          </w:rPr>
          <w:t xml:space="preserve"> </w:t>
        </w:r>
      </w:ins>
      <w:del w:id="351" w:author="Shimon" w:date="2021-12-26T10:23:00Z">
        <w:r w:rsidR="00DA639E" w:rsidRPr="00901A33" w:rsidDel="00B0114F">
          <w:rPr>
            <w:rFonts w:hint="cs"/>
            <w:b/>
            <w:bCs/>
            <w:rtl/>
          </w:rPr>
          <w:delText xml:space="preserve"> הבכירים </w:delText>
        </w:r>
        <w:r w:rsidR="008F56E4" w:rsidRPr="00901A33" w:rsidDel="00B0114F">
          <w:rPr>
            <w:rFonts w:hint="cs"/>
            <w:b/>
            <w:bCs/>
            <w:rtl/>
          </w:rPr>
          <w:delText>מוסיף ו</w:delText>
        </w:r>
        <w:r w:rsidR="00DA639E" w:rsidRPr="00901A33" w:rsidDel="00B0114F">
          <w:rPr>
            <w:rFonts w:hint="cs"/>
            <w:b/>
            <w:bCs/>
            <w:rtl/>
          </w:rPr>
          <w:delText xml:space="preserve">קובע כי הוא </w:delText>
        </w:r>
      </w:del>
      <w:r w:rsidR="00DA639E" w:rsidRPr="00901A33">
        <w:rPr>
          <w:rFonts w:hint="cs"/>
          <w:b/>
          <w:bCs/>
          <w:rtl/>
        </w:rPr>
        <w:t>יתחדש</w:t>
      </w:r>
      <w:r w:rsidR="00EB3F2E" w:rsidRPr="00901A33">
        <w:rPr>
          <w:rFonts w:hint="cs"/>
          <w:b/>
          <w:bCs/>
          <w:rtl/>
        </w:rPr>
        <w:t xml:space="preserve"> מאליו </w:t>
      </w:r>
      <w:del w:id="352" w:author="אופיר טל" w:date="2022-01-09T10:00:00Z">
        <w:r w:rsidR="00EB3F2E" w:rsidRPr="00901A33" w:rsidDel="00CA3894">
          <w:rPr>
            <w:rFonts w:hint="cs"/>
            <w:b/>
            <w:bCs/>
            <w:rtl/>
          </w:rPr>
          <w:delText xml:space="preserve">כל 4 שנים </w:delText>
        </w:r>
      </w:del>
      <w:r w:rsidR="00EB3F2E" w:rsidRPr="00901A33">
        <w:rPr>
          <w:rFonts w:hint="cs"/>
          <w:b/>
          <w:bCs/>
          <w:rtl/>
        </w:rPr>
        <w:t>לתקופה של 4 שנים נוספו</w:t>
      </w:r>
      <w:ins w:id="353" w:author="אופיר טל" w:date="2022-01-09T10:01:00Z">
        <w:r>
          <w:rPr>
            <w:rFonts w:hint="cs"/>
            <w:b/>
            <w:bCs/>
            <w:rtl/>
          </w:rPr>
          <w:t>ת כל פעם</w:t>
        </w:r>
      </w:ins>
      <w:del w:id="354" w:author="אופיר טל" w:date="2022-01-09T10:01:00Z">
        <w:r w:rsidR="00EB3F2E" w:rsidRPr="00901A33" w:rsidDel="00CA3894">
          <w:rPr>
            <w:rFonts w:hint="cs"/>
            <w:b/>
            <w:bCs/>
            <w:rtl/>
          </w:rPr>
          <w:delText>ת</w:delText>
        </w:r>
      </w:del>
      <w:r w:rsidR="00EB3F2E" w:rsidRPr="00901A33">
        <w:rPr>
          <w:rFonts w:hint="cs"/>
          <w:b/>
          <w:bCs/>
          <w:rtl/>
        </w:rPr>
        <w:t>,</w:t>
      </w:r>
      <w:ins w:id="355" w:author="אופיר טל" w:date="2022-01-09T10:00:00Z">
        <w:r>
          <w:rPr>
            <w:rFonts w:hint="cs"/>
            <w:b/>
            <w:bCs/>
          </w:rPr>
          <w:t xml:space="preserve"> </w:t>
        </w:r>
      </w:ins>
      <w:r w:rsidR="00EB3F2E" w:rsidRPr="00901A33">
        <w:rPr>
          <w:rFonts w:hint="cs"/>
          <w:rtl/>
        </w:rPr>
        <w:t xml:space="preserve">אלא אם </w:t>
      </w:r>
      <w:del w:id="356" w:author="Shimon" w:date="2021-12-21T11:19:00Z">
        <w:r w:rsidR="00EB3F2E" w:rsidRPr="00901A33" w:rsidDel="0032310A">
          <w:rPr>
            <w:rFonts w:hint="cs"/>
            <w:rtl/>
          </w:rPr>
          <w:delText>מ</w:delText>
        </w:r>
      </w:del>
      <w:r w:rsidR="00EB3F2E" w:rsidRPr="00901A33">
        <w:rPr>
          <w:rFonts w:hint="cs"/>
          <w:rtl/>
        </w:rPr>
        <w:t xml:space="preserve">כן הודיע צד אחד למשנהו לפחות 3 חודשים מראש על אי רצונו להאריך את החוזה בתום תוקפו. </w:t>
      </w:r>
    </w:p>
    <w:p w14:paraId="2D9C936E" w14:textId="77777777" w:rsidR="00CA1070" w:rsidRDefault="00DA1833">
      <w:pPr>
        <w:pStyle w:val="11"/>
        <w:tabs>
          <w:tab w:val="left" w:pos="1090"/>
        </w:tabs>
        <w:spacing w:before="0" w:after="240" w:line="360" w:lineRule="auto"/>
        <w:ind w:left="1090" w:hanging="425"/>
        <w:rPr>
          <w:ins w:id="357" w:author="Shimon" w:date="2022-01-06T22:47:00Z"/>
          <w:b/>
          <w:bCs/>
          <w:rtl/>
        </w:rPr>
        <w:pPrChange w:id="358" w:author="אופיר טל" w:date="2022-01-09T09:59:00Z">
          <w:pPr>
            <w:pStyle w:val="11"/>
            <w:tabs>
              <w:tab w:val="left" w:pos="948"/>
            </w:tabs>
            <w:spacing w:before="0" w:after="240" w:line="360" w:lineRule="auto"/>
            <w:ind w:left="806" w:firstLine="0"/>
          </w:pPr>
        </w:pPrChange>
      </w:pPr>
      <w:r>
        <w:rPr>
          <w:rFonts w:hint="cs"/>
          <w:b/>
          <w:bCs/>
          <w:rtl/>
        </w:rPr>
        <w:t xml:space="preserve">        </w:t>
      </w:r>
    </w:p>
    <w:p w14:paraId="64F8533E" w14:textId="77777777" w:rsidR="006610F3" w:rsidRPr="00D21B06" w:rsidRDefault="00CA3894" w:rsidP="006610F3">
      <w:pPr>
        <w:pStyle w:val="11"/>
        <w:numPr>
          <w:ilvl w:val="0"/>
          <w:numId w:val="14"/>
        </w:numPr>
        <w:spacing w:before="0" w:after="240" w:line="360" w:lineRule="auto"/>
        <w:ind w:left="510" w:hanging="425"/>
        <w:rPr>
          <w:ins w:id="359" w:author="אופיר טל" w:date="2022-01-09T10:37:00Z"/>
          <w:highlight w:val="green"/>
          <w:rtl/>
        </w:rPr>
      </w:pPr>
      <w:ins w:id="360" w:author="אופיר טל" w:date="2022-01-09T10:00:00Z">
        <w:r>
          <w:rPr>
            <w:rFonts w:hint="cs"/>
            <w:b/>
            <w:bCs/>
            <w:rtl/>
          </w:rPr>
          <w:t>-</w:t>
        </w:r>
        <w:r>
          <w:rPr>
            <w:b/>
            <w:bCs/>
            <w:rtl/>
          </w:rPr>
          <w:tab/>
        </w:r>
      </w:ins>
      <w:ins w:id="361" w:author="Shimon" w:date="2021-12-26T11:48:00Z">
        <w:del w:id="362" w:author="אופיר טל" w:date="2022-01-09T10:00:00Z">
          <w:r w:rsidR="00822B40" w:rsidDel="00CA3894">
            <w:rPr>
              <w:rFonts w:hint="cs"/>
              <w:b/>
              <w:bCs/>
              <w:rtl/>
            </w:rPr>
            <w:delText xml:space="preserve">* </w:delText>
          </w:r>
        </w:del>
        <w:r w:rsidR="00822B40">
          <w:rPr>
            <w:rFonts w:hint="cs"/>
            <w:b/>
            <w:bCs/>
            <w:rtl/>
          </w:rPr>
          <w:t xml:space="preserve">בתום </w:t>
        </w:r>
      </w:ins>
      <w:ins w:id="363" w:author="Shimon" w:date="2021-12-26T11:49:00Z">
        <w:r w:rsidR="00822B40">
          <w:rPr>
            <w:rFonts w:hint="cs"/>
            <w:rtl/>
          </w:rPr>
          <w:t xml:space="preserve">תקופת החוזה תשולם לתובע </w:t>
        </w:r>
        <w:r w:rsidR="00822B40" w:rsidRPr="00447719">
          <w:rPr>
            <w:rFonts w:hint="eastAsia"/>
            <w:b/>
            <w:bCs/>
            <w:rtl/>
            <w:rPrChange w:id="364" w:author="Shimon" w:date="2021-12-26T12:02:00Z">
              <w:rPr>
                <w:rFonts w:hint="eastAsia"/>
                <w:rtl/>
              </w:rPr>
            </w:rPrChange>
          </w:rPr>
          <w:t>גימלא</w:t>
        </w:r>
      </w:ins>
      <w:ins w:id="365" w:author="Shimon" w:date="2021-12-26T11:50:00Z">
        <w:r w:rsidR="00822B40" w:rsidRPr="00447719">
          <w:rPr>
            <w:b/>
            <w:bCs/>
            <w:rtl/>
            <w:rPrChange w:id="366" w:author="Shimon" w:date="2021-12-26T12:02:00Z">
              <w:rPr>
                <w:rtl/>
              </w:rPr>
            </w:rPrChange>
          </w:rPr>
          <w:t xml:space="preserve"> </w:t>
        </w:r>
      </w:ins>
      <w:ins w:id="367" w:author="Shimon" w:date="2021-12-26T11:59:00Z">
        <w:r w:rsidR="00447719">
          <w:rPr>
            <w:rFonts w:hint="cs"/>
            <w:b/>
            <w:bCs/>
            <w:u w:val="single"/>
            <w:rtl/>
          </w:rPr>
          <w:t>על</w:t>
        </w:r>
        <w:r w:rsidR="00447719" w:rsidRPr="00CA3894">
          <w:rPr>
            <w:b/>
            <w:bCs/>
            <w:rtl/>
            <w:rPrChange w:id="368" w:author="אופיר טל" w:date="2022-01-09T10:01:00Z">
              <w:rPr>
                <w:b/>
                <w:bCs/>
                <w:u w:val="single"/>
                <w:rtl/>
              </w:rPr>
            </w:rPrChange>
          </w:rPr>
          <w:t xml:space="preserve"> </w:t>
        </w:r>
        <w:r w:rsidR="00447719" w:rsidRPr="0031224F">
          <w:rPr>
            <w:rFonts w:hint="cs"/>
            <w:b/>
            <w:bCs/>
            <w:rtl/>
          </w:rPr>
          <w:t>מלוא</w:t>
        </w:r>
      </w:ins>
      <w:ins w:id="369" w:author="אופיר טל" w:date="2022-01-09T10:01:00Z">
        <w:r w:rsidRPr="00CA3894">
          <w:rPr>
            <w:b/>
            <w:bCs/>
            <w:rtl/>
            <w:rPrChange w:id="370" w:author="אופיר טל" w:date="2022-01-09T10:01:00Z">
              <w:rPr>
                <w:b/>
                <w:bCs/>
                <w:u w:val="single"/>
                <w:rtl/>
              </w:rPr>
            </w:rPrChange>
          </w:rPr>
          <w:t xml:space="preserve"> </w:t>
        </w:r>
      </w:ins>
      <w:ins w:id="371" w:author="Shimon" w:date="2021-12-26T11:59:00Z">
        <w:del w:id="372" w:author="אופיר טל" w:date="2022-01-09T10:01:00Z">
          <w:r w:rsidR="00447719" w:rsidRPr="0031224F" w:rsidDel="00CA3894">
            <w:rPr>
              <w:rFonts w:hint="cs"/>
              <w:b/>
              <w:bCs/>
              <w:u w:val="single"/>
              <w:rtl/>
            </w:rPr>
            <w:delText xml:space="preserve"> </w:delText>
          </w:r>
        </w:del>
        <w:r w:rsidR="00447719" w:rsidRPr="0031224F">
          <w:rPr>
            <w:rFonts w:hint="cs"/>
            <w:b/>
            <w:bCs/>
            <w:rtl/>
          </w:rPr>
          <w:t xml:space="preserve">תקופת העבודה ע"פ החוזה </w:t>
        </w:r>
      </w:ins>
      <w:ins w:id="373" w:author="Shimon" w:date="2021-12-26T11:51:00Z">
        <w:r w:rsidR="00822B40" w:rsidRPr="00822B40">
          <w:rPr>
            <w:rFonts w:hint="eastAsia"/>
            <w:b/>
            <w:bCs/>
            <w:rtl/>
            <w:rPrChange w:id="374" w:author="Shimon" w:date="2021-12-26T11:56:00Z">
              <w:rPr>
                <w:rFonts w:hint="eastAsia"/>
                <w:rtl/>
              </w:rPr>
            </w:rPrChange>
          </w:rPr>
          <w:t>לפי</w:t>
        </w:r>
        <w:r w:rsidR="00822B40" w:rsidRPr="00822B40">
          <w:rPr>
            <w:b/>
            <w:bCs/>
            <w:rtl/>
            <w:rPrChange w:id="375" w:author="Shimon" w:date="2021-12-26T11:56:00Z">
              <w:rPr>
                <w:rtl/>
              </w:rPr>
            </w:rPrChange>
          </w:rPr>
          <w:t xml:space="preserve"> </w:t>
        </w:r>
        <w:r w:rsidR="00822B40" w:rsidRPr="00822B40">
          <w:rPr>
            <w:rFonts w:hint="eastAsia"/>
            <w:b/>
            <w:bCs/>
            <w:rtl/>
            <w:rPrChange w:id="376" w:author="Shimon" w:date="2021-12-26T11:56:00Z">
              <w:rPr>
                <w:rFonts w:hint="eastAsia"/>
                <w:rtl/>
              </w:rPr>
            </w:rPrChange>
          </w:rPr>
          <w:t>משכורת</w:t>
        </w:r>
        <w:r w:rsidR="00822B40" w:rsidRPr="00822B40">
          <w:rPr>
            <w:b/>
            <w:bCs/>
            <w:rtl/>
            <w:rPrChange w:id="377" w:author="Shimon" w:date="2021-12-26T11:56:00Z">
              <w:rPr>
                <w:rtl/>
              </w:rPr>
            </w:rPrChange>
          </w:rPr>
          <w:t xml:space="preserve"> </w:t>
        </w:r>
        <w:r w:rsidR="00822B40" w:rsidRPr="00822B40">
          <w:rPr>
            <w:rFonts w:hint="eastAsia"/>
            <w:b/>
            <w:bCs/>
            <w:rtl/>
            <w:rPrChange w:id="378" w:author="Shimon" w:date="2021-12-26T11:56:00Z">
              <w:rPr>
                <w:rFonts w:hint="eastAsia"/>
                <w:rtl/>
              </w:rPr>
            </w:rPrChange>
          </w:rPr>
          <w:t>החוזה</w:t>
        </w:r>
      </w:ins>
      <w:ins w:id="379" w:author="Shimon" w:date="2021-12-26T11:59:00Z">
        <w:r w:rsidR="00447719">
          <w:rPr>
            <w:rFonts w:hint="cs"/>
            <w:rtl/>
          </w:rPr>
          <w:t xml:space="preserve"> </w:t>
        </w:r>
      </w:ins>
      <w:ins w:id="380" w:author="Shimon" w:date="2021-12-26T12:02:00Z">
        <w:r w:rsidR="00447719">
          <w:rPr>
            <w:rFonts w:hint="cs"/>
            <w:rtl/>
          </w:rPr>
          <w:t>ללא שיקלול כלשהו</w:t>
        </w:r>
        <w:r w:rsidR="00447719">
          <w:rPr>
            <w:rFonts w:hint="cs"/>
            <w:b/>
            <w:bCs/>
            <w:rtl/>
          </w:rPr>
          <w:t xml:space="preserve"> </w:t>
        </w:r>
      </w:ins>
      <w:ins w:id="381" w:author="Shimon" w:date="2021-12-26T12:00:00Z">
        <w:r w:rsidR="00447719">
          <w:rPr>
            <w:rFonts w:hint="cs"/>
            <w:b/>
            <w:bCs/>
            <w:rtl/>
          </w:rPr>
          <w:t>(</w:t>
        </w:r>
        <w:r w:rsidR="00447719">
          <w:rPr>
            <w:rFonts w:hint="cs"/>
            <w:rtl/>
          </w:rPr>
          <w:t>2% לכל שנת עבודה)</w:t>
        </w:r>
      </w:ins>
      <w:ins w:id="382" w:author="Shimon" w:date="2021-12-26T11:59:00Z">
        <w:r w:rsidR="00447719">
          <w:rPr>
            <w:rFonts w:hint="cs"/>
            <w:rtl/>
          </w:rPr>
          <w:t xml:space="preserve">, </w:t>
        </w:r>
      </w:ins>
      <w:ins w:id="383" w:author="Shimon" w:date="2021-12-26T11:56:00Z">
        <w:r w:rsidR="00822B40">
          <w:rPr>
            <w:rFonts w:hint="cs"/>
            <w:rtl/>
          </w:rPr>
          <w:t>ו</w:t>
        </w:r>
      </w:ins>
      <w:ins w:id="384" w:author="Shimon" w:date="2021-12-26T11:52:00Z">
        <w:r w:rsidR="00822B40">
          <w:rPr>
            <w:rFonts w:hint="cs"/>
            <w:rtl/>
          </w:rPr>
          <w:t>בנוסף, ת</w:t>
        </w:r>
      </w:ins>
      <w:ins w:id="385" w:author="Shimon" w:date="2021-12-26T11:55:00Z">
        <w:r w:rsidR="00822B40">
          <w:rPr>
            <w:rFonts w:hint="cs"/>
            <w:rtl/>
          </w:rPr>
          <w:t xml:space="preserve">שולם לתובע </w:t>
        </w:r>
      </w:ins>
      <w:ins w:id="386" w:author="Shimon" w:date="2021-12-26T12:05:00Z">
        <w:r w:rsidR="00447719">
          <w:rPr>
            <w:rFonts w:hint="cs"/>
            <w:rtl/>
          </w:rPr>
          <w:t xml:space="preserve">החל </w:t>
        </w:r>
      </w:ins>
      <w:ins w:id="387" w:author="Shimon" w:date="2021-12-26T11:55:00Z">
        <w:r w:rsidR="00822B40">
          <w:rPr>
            <w:rFonts w:hint="cs"/>
            <w:rtl/>
          </w:rPr>
          <w:t xml:space="preserve">מאותו מועד </w:t>
        </w:r>
      </w:ins>
      <w:ins w:id="388" w:author="Shimon" w:date="2021-12-26T12:05:00Z">
        <w:r w:rsidR="00447719">
          <w:rPr>
            <w:rFonts w:hint="cs"/>
            <w:rtl/>
          </w:rPr>
          <w:t>גם גימל</w:t>
        </w:r>
      </w:ins>
      <w:ins w:id="389" w:author="Shimon" w:date="2021-12-29T22:10:00Z">
        <w:r w:rsidR="00D72A94">
          <w:rPr>
            <w:rFonts w:hint="cs"/>
            <w:rtl/>
          </w:rPr>
          <w:t xml:space="preserve">ה, </w:t>
        </w:r>
      </w:ins>
      <w:ins w:id="390" w:author="Shimon" w:date="2021-12-26T12:01:00Z">
        <w:r w:rsidR="00447719">
          <w:rPr>
            <w:rFonts w:hint="cs"/>
            <w:rtl/>
          </w:rPr>
          <w:t xml:space="preserve">בשיעור המוגדר </w:t>
        </w:r>
      </w:ins>
      <w:ins w:id="391" w:author="Shimon" w:date="2021-12-26T12:02:00Z">
        <w:r w:rsidR="00447719">
          <w:rPr>
            <w:rFonts w:hint="cs"/>
            <w:rtl/>
          </w:rPr>
          <w:t>ב</w:t>
        </w:r>
      </w:ins>
      <w:ins w:id="392" w:author="Shimon" w:date="2021-12-26T12:01:00Z">
        <w:r w:rsidR="00447719">
          <w:rPr>
            <w:rFonts w:hint="cs"/>
            <w:rtl/>
          </w:rPr>
          <w:t>חוזה</w:t>
        </w:r>
      </w:ins>
      <w:ins w:id="393" w:author="Shimon" w:date="2022-01-06T22:47:00Z">
        <w:r w:rsidR="00CA1070">
          <w:rPr>
            <w:rFonts w:hint="cs"/>
            <w:rtl/>
          </w:rPr>
          <w:t>,</w:t>
        </w:r>
      </w:ins>
      <w:r w:rsidR="00D72A94">
        <w:rPr>
          <w:rFonts w:hint="cs"/>
          <w:rtl/>
        </w:rPr>
        <w:t xml:space="preserve"> </w:t>
      </w:r>
      <w:ins w:id="394" w:author="Shimon" w:date="2021-12-29T22:10:00Z">
        <w:r w:rsidR="00D72A94">
          <w:rPr>
            <w:rFonts w:hint="cs"/>
            <w:rtl/>
          </w:rPr>
          <w:t>עבור תקופת עבודתו בכתב מינוי.</w:t>
        </w:r>
      </w:ins>
      <w:ins w:id="395" w:author="אופיר טל" w:date="2022-01-09T10:37:00Z">
        <w:r w:rsidR="006610F3">
          <w:rPr>
            <w:rFonts w:hint="cs"/>
            <w:rtl/>
          </w:rPr>
          <w:t xml:space="preserve"> </w:t>
        </w:r>
        <w:r w:rsidR="006610F3" w:rsidRPr="00D21B06">
          <w:rPr>
            <w:rFonts w:hint="cs"/>
            <w:highlight w:val="green"/>
            <w:rtl/>
          </w:rPr>
          <w:t xml:space="preserve">התיקונים האלה בעייתים </w:t>
        </w:r>
        <w:r w:rsidR="006610F3" w:rsidRPr="00D21B06">
          <w:rPr>
            <w:highlight w:val="green"/>
            <w:rtl/>
          </w:rPr>
          <w:t>–</w:t>
        </w:r>
        <w:r w:rsidR="006610F3"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7541A855" w14:textId="259E642A" w:rsidR="00822B40" w:rsidRPr="00901A33" w:rsidRDefault="00822B40">
      <w:pPr>
        <w:pStyle w:val="11"/>
        <w:tabs>
          <w:tab w:val="left" w:pos="1090"/>
        </w:tabs>
        <w:spacing w:before="0" w:after="240" w:line="360" w:lineRule="auto"/>
        <w:ind w:left="1090" w:hanging="425"/>
        <w:rPr>
          <w:ins w:id="396" w:author="Shimon" w:date="2021-12-26T11:48:00Z"/>
          <w:rtl/>
        </w:rPr>
        <w:pPrChange w:id="397" w:author="אופיר טל" w:date="2022-01-09T09:59:00Z">
          <w:pPr>
            <w:pStyle w:val="11"/>
            <w:tabs>
              <w:tab w:val="left" w:pos="948"/>
            </w:tabs>
            <w:spacing w:before="0" w:after="240" w:line="360" w:lineRule="auto"/>
            <w:ind w:left="806" w:firstLine="0"/>
          </w:pPr>
        </w:pPrChange>
      </w:pPr>
    </w:p>
    <w:p w14:paraId="6A120F53" w14:textId="6B2A260F" w:rsidR="00DA1833" w:rsidRPr="00CA3894" w:rsidRDefault="00DA1833">
      <w:pPr>
        <w:pStyle w:val="11"/>
        <w:tabs>
          <w:tab w:val="left" w:pos="656"/>
        </w:tabs>
        <w:spacing w:before="0" w:after="240" w:line="360" w:lineRule="auto"/>
        <w:ind w:left="665" w:hanging="567"/>
        <w:rPr>
          <w:ins w:id="398" w:author="Shimon" w:date="2022-01-02T10:33:00Z"/>
          <w:i/>
          <w:iCs/>
          <w:rtl/>
          <w:rPrChange w:id="399" w:author="אופיר טל" w:date="2022-01-09T10:02:00Z">
            <w:rPr>
              <w:ins w:id="400" w:author="Shimon" w:date="2022-01-02T10:33:00Z"/>
              <w:rtl/>
            </w:rPr>
          </w:rPrChange>
        </w:rPr>
        <w:pPrChange w:id="401" w:author="אופיר טל" w:date="2022-01-09T10:01:00Z">
          <w:pPr>
            <w:pStyle w:val="11"/>
            <w:tabs>
              <w:tab w:val="left" w:pos="656"/>
            </w:tabs>
            <w:spacing w:before="0" w:after="240" w:line="360" w:lineRule="auto"/>
            <w:ind w:left="656" w:firstLine="0"/>
          </w:pPr>
        </w:pPrChange>
      </w:pPr>
      <w:ins w:id="402" w:author="Shimon" w:date="2022-01-02T10:33:00Z">
        <w:r w:rsidRPr="00CA3894">
          <w:rPr>
            <w:i/>
            <w:iCs/>
            <w:rtl/>
            <w:rPrChange w:id="403" w:author="אופיר טל" w:date="2022-01-09T10:02:00Z">
              <w:rPr>
                <w:rtl/>
              </w:rPr>
            </w:rPrChange>
          </w:rPr>
          <w:t xml:space="preserve">* </w:t>
        </w:r>
      </w:ins>
      <w:ins w:id="404" w:author="אופיר טל" w:date="2022-01-09T10:01:00Z">
        <w:r w:rsidR="00CA3894" w:rsidRPr="00CA3894">
          <w:rPr>
            <w:i/>
            <w:iCs/>
            <w:rtl/>
            <w:rPrChange w:id="405" w:author="אופיר טל" w:date="2022-01-09T10:02:00Z">
              <w:rPr>
                <w:rtl/>
              </w:rPr>
            </w:rPrChange>
          </w:rPr>
          <w:tab/>
        </w:r>
        <w:r w:rsidR="00CA3894" w:rsidRPr="00CA3894">
          <w:rPr>
            <w:rFonts w:hint="eastAsia"/>
            <w:i/>
            <w:iCs/>
            <w:rtl/>
            <w:rPrChange w:id="406" w:author="אופיר טל" w:date="2022-01-09T10:02:00Z">
              <w:rPr>
                <w:rFonts w:hint="eastAsia"/>
                <w:rtl/>
              </w:rPr>
            </w:rPrChange>
          </w:rPr>
          <w:t>רצ</w:t>
        </w:r>
        <w:r w:rsidR="00CA3894" w:rsidRPr="00CA3894">
          <w:rPr>
            <w:i/>
            <w:iCs/>
            <w:rtl/>
            <w:rPrChange w:id="407" w:author="אופיר טל" w:date="2022-01-09T10:02:00Z">
              <w:rPr>
                <w:rtl/>
              </w:rPr>
            </w:rPrChange>
          </w:rPr>
          <w:t xml:space="preserve">"ב </w:t>
        </w:r>
      </w:ins>
      <w:ins w:id="408" w:author="Shimon" w:date="2022-01-02T10:33:00Z">
        <w:r w:rsidRPr="00CA3894">
          <w:rPr>
            <w:rFonts w:hint="eastAsia"/>
            <w:i/>
            <w:iCs/>
            <w:rtl/>
            <w:rPrChange w:id="409" w:author="אופיר טל" w:date="2022-01-09T10:02:00Z">
              <w:rPr>
                <w:rFonts w:hint="eastAsia"/>
                <w:rtl/>
              </w:rPr>
            </w:rPrChange>
          </w:rPr>
          <w:t>חוזה</w:t>
        </w:r>
        <w:r w:rsidRPr="00CA3894">
          <w:rPr>
            <w:i/>
            <w:iCs/>
            <w:rtl/>
            <w:rPrChange w:id="410" w:author="אופיר טל" w:date="2022-01-09T10:02:00Z">
              <w:rPr>
                <w:rtl/>
              </w:rPr>
            </w:rPrChange>
          </w:rPr>
          <w:t xml:space="preserve"> הבכירים, </w:t>
        </w:r>
        <w:del w:id="411" w:author="אופיר טל" w:date="2022-01-09T10:01:00Z">
          <w:r w:rsidRPr="00CA3894" w:rsidDel="00CA3894">
            <w:rPr>
              <w:rFonts w:hint="eastAsia"/>
              <w:i/>
              <w:iCs/>
              <w:rtl/>
              <w:rPrChange w:id="412" w:author="אופיר טל" w:date="2022-01-09T10:02:00Z">
                <w:rPr>
                  <w:rFonts w:hint="eastAsia"/>
                  <w:rtl/>
                </w:rPr>
              </w:rPrChange>
            </w:rPr>
            <w:delText>מצ</w:delText>
          </w:r>
          <w:r w:rsidRPr="00CA3894" w:rsidDel="00CA3894">
            <w:rPr>
              <w:i/>
              <w:iCs/>
              <w:rtl/>
              <w:rPrChange w:id="413" w:author="אופיר טל" w:date="2022-01-09T10:02:00Z">
                <w:rPr>
                  <w:rtl/>
                </w:rPr>
              </w:rPrChange>
            </w:rPr>
            <w:delText xml:space="preserve">"ב </w:delText>
          </w:r>
        </w:del>
      </w:ins>
      <w:ins w:id="414" w:author="אופיר טל" w:date="2022-01-09T10:01:00Z">
        <w:r w:rsidR="00CA3894" w:rsidRPr="00CA3894">
          <w:rPr>
            <w:rFonts w:hint="eastAsia"/>
            <w:i/>
            <w:iCs/>
            <w:rtl/>
            <w:rPrChange w:id="415" w:author="אופיר טל" w:date="2022-01-09T10:02:00Z">
              <w:rPr>
                <w:rFonts w:hint="eastAsia"/>
                <w:rtl/>
              </w:rPr>
            </w:rPrChange>
          </w:rPr>
          <w:t>מסומן</w:t>
        </w:r>
        <w:r w:rsidR="00CA3894" w:rsidRPr="00CA3894">
          <w:rPr>
            <w:i/>
            <w:iCs/>
            <w:rtl/>
            <w:rPrChange w:id="416" w:author="אופיר טל" w:date="2022-01-09T10:02:00Z">
              <w:rPr>
                <w:rtl/>
              </w:rPr>
            </w:rPrChange>
          </w:rPr>
          <w:t xml:space="preserve"> </w:t>
        </w:r>
      </w:ins>
      <w:ins w:id="417" w:author="Shimon" w:date="2022-01-02T10:33:00Z">
        <w:r w:rsidRPr="00CA3894">
          <w:rPr>
            <w:rFonts w:hint="eastAsia"/>
            <w:i/>
            <w:iCs/>
            <w:u w:val="single"/>
            <w:rtl/>
            <w:rPrChange w:id="418" w:author="אופיר טל" w:date="2022-01-09T10:02:00Z">
              <w:rPr>
                <w:rFonts w:hint="eastAsia"/>
                <w:rtl/>
              </w:rPr>
            </w:rPrChange>
          </w:rPr>
          <w:t>כנספח</w:t>
        </w:r>
        <w:r w:rsidRPr="00CA3894">
          <w:rPr>
            <w:i/>
            <w:iCs/>
            <w:u w:val="single"/>
            <w:rtl/>
            <w:rPrChange w:id="419" w:author="אופיר טל" w:date="2022-01-09T10:02:00Z">
              <w:rPr>
                <w:rtl/>
              </w:rPr>
            </w:rPrChange>
          </w:rPr>
          <w:t xml:space="preserve"> 1</w:t>
        </w:r>
      </w:ins>
      <w:ins w:id="420" w:author="אופיר טל" w:date="2022-01-09T10:01:00Z">
        <w:r w:rsidR="00CA3894" w:rsidRPr="00CA3894">
          <w:rPr>
            <w:i/>
            <w:iCs/>
            <w:rtl/>
            <w:rPrChange w:id="421" w:author="אופיר טל" w:date="2022-01-09T10:02:00Z">
              <w:rPr>
                <w:rtl/>
              </w:rPr>
            </w:rPrChange>
          </w:rPr>
          <w:t>.</w:t>
        </w:r>
      </w:ins>
      <w:ins w:id="422" w:author="Shimon" w:date="2022-01-02T10:33:00Z">
        <w:del w:id="423" w:author="אופיר טל" w:date="2022-01-09T10:01:00Z">
          <w:r w:rsidRPr="00CA3894" w:rsidDel="00CA3894">
            <w:rPr>
              <w:i/>
              <w:iCs/>
              <w:rtl/>
              <w:rPrChange w:id="424" w:author="אופיר טל" w:date="2022-01-09T10:02:00Z">
                <w:rPr>
                  <w:rtl/>
                </w:rPr>
              </w:rPrChange>
            </w:rPr>
            <w:delText xml:space="preserve"> </w:delText>
          </w:r>
        </w:del>
      </w:ins>
    </w:p>
    <w:p w14:paraId="5B474064" w14:textId="4B02FF91" w:rsidR="00546405" w:rsidRPr="00901A33" w:rsidDel="00DA1833" w:rsidRDefault="00822B40">
      <w:pPr>
        <w:pStyle w:val="11"/>
        <w:spacing w:before="0" w:after="240" w:line="360" w:lineRule="auto"/>
        <w:ind w:left="656" w:firstLine="0"/>
        <w:rPr>
          <w:del w:id="425" w:author="Shimon" w:date="2022-01-02T10:33:00Z"/>
          <w:rtl/>
        </w:rPr>
        <w:pPrChange w:id="426" w:author="Shimon" w:date="2022-01-02T10:33:00Z">
          <w:pPr>
            <w:pStyle w:val="11"/>
            <w:tabs>
              <w:tab w:val="left" w:pos="656"/>
            </w:tabs>
            <w:spacing w:before="0" w:after="240" w:line="360" w:lineRule="auto"/>
            <w:ind w:left="656" w:firstLine="0"/>
          </w:pPr>
        </w:pPrChange>
      </w:pPr>
      <w:ins w:id="427" w:author="Shimon" w:date="2021-12-26T11:47:00Z">
        <w:del w:id="428" w:author="אופיר טל" w:date="2022-01-09T10:02:00Z">
          <w:r w:rsidDel="00CA3894">
            <w:rPr>
              <w:rFonts w:hint="cs"/>
              <w:rtl/>
            </w:rPr>
            <w:delText xml:space="preserve"> </w:delText>
          </w:r>
        </w:del>
      </w:ins>
      <w:r w:rsidR="00946A22" w:rsidRPr="00901A33">
        <w:rPr>
          <w:rFonts w:hint="cs"/>
          <w:rtl/>
        </w:rPr>
        <w:t>תוקפו של החוזה הוארך</w:t>
      </w:r>
      <w:r w:rsidR="001A1A0D" w:rsidRPr="00901A33">
        <w:rPr>
          <w:rFonts w:hint="cs"/>
          <w:rtl/>
        </w:rPr>
        <w:t xml:space="preserve"> מכוח הוראה זו</w:t>
      </w:r>
      <w:r w:rsidR="00946A22" w:rsidRPr="00901A33">
        <w:rPr>
          <w:rFonts w:hint="cs"/>
          <w:rtl/>
        </w:rPr>
        <w:t xml:space="preserve"> 5 פעמים, ובפעם האחרונה הוא </w:t>
      </w:r>
      <w:r w:rsidR="00946A22" w:rsidRPr="00901A33">
        <w:rPr>
          <w:rFonts w:hint="cs"/>
          <w:b/>
          <w:bCs/>
          <w:rtl/>
        </w:rPr>
        <w:t>הוארך</w:t>
      </w:r>
      <w:ins w:id="429" w:author="Shimon" w:date="2021-12-16T23:05:00Z">
        <w:r w:rsidR="00034D36">
          <w:rPr>
            <w:rFonts w:hint="cs"/>
            <w:b/>
            <w:bCs/>
            <w:rtl/>
          </w:rPr>
          <w:t>,</w:t>
        </w:r>
      </w:ins>
      <w:r w:rsidR="00946A22" w:rsidRPr="00901A33">
        <w:rPr>
          <w:rFonts w:hint="cs"/>
          <w:b/>
          <w:bCs/>
          <w:rtl/>
        </w:rPr>
        <w:t xml:space="preserve"> </w:t>
      </w:r>
      <w:ins w:id="430" w:author="Shimon" w:date="2021-12-16T23:05:00Z">
        <w:r w:rsidR="00034D36">
          <w:rPr>
            <w:rFonts w:hint="cs"/>
            <w:rtl/>
          </w:rPr>
          <w:t>ב</w:t>
        </w:r>
      </w:ins>
      <w:ins w:id="431" w:author="Shimon" w:date="2021-12-16T23:06:00Z">
        <w:r w:rsidR="00034D36">
          <w:rPr>
            <w:rFonts w:hint="cs"/>
            <w:rtl/>
          </w:rPr>
          <w:t>אותה מתכונת</w:t>
        </w:r>
        <w:r w:rsidR="00034D36">
          <w:rPr>
            <w:rFonts w:hint="cs"/>
            <w:b/>
            <w:bCs/>
            <w:rtl/>
          </w:rPr>
          <w:t>,</w:t>
        </w:r>
      </w:ins>
      <w:ins w:id="432" w:author="Shimon" w:date="2021-12-15T22:47:00Z">
        <w:r w:rsidR="0077343B" w:rsidRPr="00901A33">
          <w:rPr>
            <w:rFonts w:hint="cs"/>
            <w:b/>
            <w:bCs/>
            <w:rtl/>
          </w:rPr>
          <w:t xml:space="preserve"> </w:t>
        </w:r>
      </w:ins>
      <w:r w:rsidR="0032328C" w:rsidRPr="00901A33">
        <w:rPr>
          <w:rFonts w:hint="cs"/>
          <w:b/>
          <w:bCs/>
          <w:rtl/>
        </w:rPr>
        <w:t>ב</w:t>
      </w:r>
      <w:r w:rsidR="00DA639E" w:rsidRPr="00901A33">
        <w:rPr>
          <w:rFonts w:hint="cs"/>
          <w:b/>
          <w:bCs/>
          <w:rtl/>
        </w:rPr>
        <w:t xml:space="preserve">יום </w:t>
      </w:r>
      <w:r w:rsidR="0032328C" w:rsidRPr="00901A33">
        <w:rPr>
          <w:rFonts w:hint="cs"/>
          <w:b/>
          <w:bCs/>
          <w:rtl/>
        </w:rPr>
        <w:t xml:space="preserve">1.4.2010 </w:t>
      </w:r>
      <w:r w:rsidR="00946A22" w:rsidRPr="00901A33">
        <w:rPr>
          <w:rFonts w:hint="cs"/>
          <w:b/>
          <w:bCs/>
          <w:rtl/>
        </w:rPr>
        <w:t xml:space="preserve">לתקופה של ארבע שנים שהסתיימה ביום </w:t>
      </w:r>
      <w:r w:rsidR="00946A22" w:rsidRPr="00901A33">
        <w:rPr>
          <w:rFonts w:hint="cs"/>
          <w:b/>
          <w:bCs/>
          <w:u w:val="single"/>
          <w:rtl/>
        </w:rPr>
        <w:t>31.3.2014</w:t>
      </w:r>
      <w:r w:rsidR="00F177F0" w:rsidRPr="00901A33">
        <w:rPr>
          <w:rFonts w:hint="cs"/>
          <w:rtl/>
        </w:rPr>
        <w:t xml:space="preserve"> (להלן: </w:t>
      </w:r>
      <w:r w:rsidR="003F37B7" w:rsidRPr="00901A33">
        <w:rPr>
          <w:rFonts w:hint="cs"/>
          <w:rtl/>
        </w:rPr>
        <w:t>"</w:t>
      </w:r>
      <w:r w:rsidR="00F177F0" w:rsidRPr="00901A33">
        <w:rPr>
          <w:rFonts w:hint="eastAsia"/>
          <w:b/>
          <w:bCs/>
          <w:rtl/>
        </w:rPr>
        <w:t>התקופה</w:t>
      </w:r>
      <w:r w:rsidR="00F177F0" w:rsidRPr="00901A33">
        <w:rPr>
          <w:b/>
          <w:bCs/>
          <w:rtl/>
        </w:rPr>
        <w:t xml:space="preserve"> </w:t>
      </w:r>
      <w:r w:rsidR="00F177F0" w:rsidRPr="00901A33">
        <w:rPr>
          <w:rFonts w:hint="eastAsia"/>
          <w:b/>
          <w:bCs/>
          <w:rtl/>
        </w:rPr>
        <w:t>הקצובה</w:t>
      </w:r>
      <w:r w:rsidR="003F37B7" w:rsidRPr="00901A33">
        <w:rPr>
          <w:rFonts w:hint="cs"/>
          <w:rtl/>
        </w:rPr>
        <w:t>"</w:t>
      </w:r>
      <w:r w:rsidR="00F177F0" w:rsidRPr="00901A33">
        <w:rPr>
          <w:rFonts w:hint="cs"/>
          <w:rtl/>
        </w:rPr>
        <w:t>)</w:t>
      </w:r>
      <w:r w:rsidR="003F37B7" w:rsidRPr="00901A33">
        <w:rPr>
          <w:rFonts w:hint="cs"/>
          <w:rtl/>
        </w:rPr>
        <w:t>.</w:t>
      </w:r>
      <w:r w:rsidR="001A1A0D" w:rsidRPr="00901A33">
        <w:rPr>
          <w:rFonts w:hint="cs"/>
          <w:rtl/>
        </w:rPr>
        <w:t xml:space="preserve"> </w:t>
      </w:r>
      <w:del w:id="433" w:author="Shimon" w:date="2021-12-15T22:43:00Z">
        <w:r w:rsidR="001A1A0D" w:rsidRPr="00901A33" w:rsidDel="0077343B">
          <w:rPr>
            <w:rFonts w:hint="cs"/>
            <w:rtl/>
          </w:rPr>
          <w:delText>והכל מבלי שהתובע או הנתבעת חתמו על מסמך הארכה אלא</w:delText>
        </w:r>
      </w:del>
      <w:del w:id="434" w:author="Shimon" w:date="2022-01-02T10:33:00Z">
        <w:r w:rsidR="001A1A0D" w:rsidRPr="00901A33" w:rsidDel="00DA1833">
          <w:rPr>
            <w:rFonts w:hint="cs"/>
            <w:rtl/>
          </w:rPr>
          <w:delText xml:space="preserve"> </w:delText>
        </w:r>
      </w:del>
      <w:del w:id="435" w:author="Shimon" w:date="2021-12-15T22:47:00Z">
        <w:r w:rsidR="001A1A0D" w:rsidRPr="00901A33" w:rsidDel="0077343B">
          <w:rPr>
            <w:rFonts w:hint="cs"/>
            <w:rtl/>
          </w:rPr>
          <w:delText>על פי הוראות החוזה האמורות</w:delText>
        </w:r>
      </w:del>
      <w:del w:id="436" w:author="Shimon" w:date="2022-01-02T10:33:00Z">
        <w:r w:rsidR="001A1A0D" w:rsidRPr="00901A33" w:rsidDel="00DA1833">
          <w:rPr>
            <w:rFonts w:hint="cs"/>
            <w:rtl/>
          </w:rPr>
          <w:delText>.</w:delText>
        </w:r>
      </w:del>
    </w:p>
    <w:p w14:paraId="374D123A" w14:textId="49746C25" w:rsidR="008A79C9" w:rsidRDefault="00CB6E1F">
      <w:pPr>
        <w:pStyle w:val="11"/>
        <w:numPr>
          <w:ilvl w:val="0"/>
          <w:numId w:val="14"/>
        </w:numPr>
        <w:tabs>
          <w:tab w:val="clear" w:pos="502"/>
          <w:tab w:val="left" w:pos="656"/>
        </w:tabs>
        <w:spacing w:before="0" w:after="240" w:line="360" w:lineRule="auto"/>
        <w:ind w:left="656" w:hanging="630"/>
        <w:pPrChange w:id="437" w:author="Shimon" w:date="2022-01-06T22:48:00Z">
          <w:pPr>
            <w:pStyle w:val="11"/>
            <w:numPr>
              <w:numId w:val="14"/>
            </w:numPr>
            <w:tabs>
              <w:tab w:val="num" w:pos="502"/>
              <w:tab w:val="left" w:pos="656"/>
            </w:tabs>
            <w:spacing w:before="0" w:after="240" w:line="360" w:lineRule="auto"/>
            <w:ind w:left="656" w:hanging="630"/>
          </w:pPr>
        </w:pPrChange>
      </w:pPr>
      <w:ins w:id="438" w:author="Shimon" w:date="2021-12-15T10:46:00Z">
        <w:r w:rsidRPr="008021A7">
          <w:rPr>
            <w:rFonts w:hint="eastAsia"/>
            <w:rtl/>
          </w:rPr>
          <w:t>ביום</w:t>
        </w:r>
        <w:r w:rsidRPr="008021A7">
          <w:rPr>
            <w:rtl/>
          </w:rPr>
          <w:t xml:space="preserve"> 5 לאוגוסט 2012</w:t>
        </w:r>
        <w:r>
          <w:rPr>
            <w:rFonts w:hint="cs"/>
            <w:rtl/>
          </w:rPr>
          <w:t>,</w:t>
        </w:r>
      </w:ins>
      <w:r>
        <w:rPr>
          <w:rFonts w:hint="cs"/>
          <w:rtl/>
        </w:rPr>
        <w:t xml:space="preserve"> </w:t>
      </w:r>
      <w:ins w:id="439" w:author="Shimon" w:date="2021-12-15T10:45:00Z">
        <w:r w:rsidRPr="008021A7">
          <w:rPr>
            <w:rFonts w:hint="eastAsia"/>
            <w:b/>
            <w:bCs/>
            <w:rtl/>
          </w:rPr>
          <w:t>במהלך</w:t>
        </w:r>
        <w:r w:rsidRPr="008021A7">
          <w:rPr>
            <w:b/>
            <w:bCs/>
            <w:rtl/>
          </w:rPr>
          <w:t xml:space="preserve"> </w:t>
        </w:r>
        <w:r w:rsidRPr="008021A7">
          <w:rPr>
            <w:rFonts w:hint="eastAsia"/>
            <w:b/>
            <w:bCs/>
            <w:rtl/>
          </w:rPr>
          <w:t>התקופה</w:t>
        </w:r>
        <w:r w:rsidRPr="008021A7">
          <w:rPr>
            <w:b/>
            <w:bCs/>
            <w:rtl/>
          </w:rPr>
          <w:t xml:space="preserve"> </w:t>
        </w:r>
        <w:r w:rsidRPr="008021A7">
          <w:rPr>
            <w:rFonts w:hint="eastAsia"/>
            <w:b/>
            <w:bCs/>
            <w:rtl/>
          </w:rPr>
          <w:t>הקצובה</w:t>
        </w:r>
      </w:ins>
      <w:ins w:id="440" w:author="אופיר טל" w:date="2022-01-09T10:02:00Z">
        <w:r w:rsidR="00CA3894">
          <w:rPr>
            <w:rFonts w:hint="cs"/>
            <w:b/>
            <w:bCs/>
            <w:rtl/>
          </w:rPr>
          <w:t>,</w:t>
        </w:r>
      </w:ins>
      <w:ins w:id="441" w:author="Shimon" w:date="2021-12-15T10:45:00Z">
        <w:del w:id="442" w:author="אופיר טל" w:date="2022-01-09T10:02:00Z">
          <w:r w:rsidRPr="008021A7" w:rsidDel="00CA3894">
            <w:rPr>
              <w:b/>
              <w:bCs/>
              <w:rtl/>
            </w:rPr>
            <w:delText xml:space="preserve"> </w:delText>
          </w:r>
        </w:del>
      </w:ins>
      <w:r w:rsidR="00034D36">
        <w:rPr>
          <w:rFonts w:hint="cs"/>
          <w:b/>
          <w:bCs/>
          <w:rtl/>
        </w:rPr>
        <w:t xml:space="preserve"> </w:t>
      </w:r>
      <w:ins w:id="443" w:author="Shimon" w:date="2021-12-15T22:54:00Z">
        <w:r>
          <w:rPr>
            <w:rFonts w:hint="cs"/>
            <w:rtl/>
          </w:rPr>
          <w:t>ו</w:t>
        </w:r>
      </w:ins>
      <w:r w:rsidR="00946A22" w:rsidRPr="00A35B76">
        <w:rPr>
          <w:rFonts w:hint="cs"/>
          <w:rtl/>
        </w:rPr>
        <w:t>בני</w:t>
      </w:r>
      <w:r w:rsidR="00946A22" w:rsidRPr="008021A7">
        <w:rPr>
          <w:rFonts w:hint="eastAsia"/>
          <w:rtl/>
        </w:rPr>
        <w:t>גוד</w:t>
      </w:r>
      <w:r w:rsidR="00946A22" w:rsidRPr="008021A7">
        <w:rPr>
          <w:rtl/>
        </w:rPr>
        <w:t xml:space="preserve"> מוחלט להוראות החוזה</w:t>
      </w:r>
      <w:ins w:id="444" w:author="Shimon" w:date="2021-12-15T23:07:00Z">
        <w:r w:rsidR="007F0592">
          <w:rPr>
            <w:rFonts w:hint="cs"/>
            <w:rtl/>
          </w:rPr>
          <w:t>, ללא סמכות</w:t>
        </w:r>
      </w:ins>
      <w:ins w:id="445" w:author="Shimon" w:date="2021-12-15T23:01:00Z">
        <w:r>
          <w:rPr>
            <w:rFonts w:hint="cs"/>
            <w:rtl/>
          </w:rPr>
          <w:t xml:space="preserve"> </w:t>
        </w:r>
        <w:r w:rsidRPr="00CB6E1F">
          <w:rPr>
            <w:rFonts w:hint="eastAsia"/>
            <w:b/>
            <w:bCs/>
            <w:rtl/>
            <w:rPrChange w:id="446" w:author="Shimon" w:date="2021-12-15T23:01:00Z">
              <w:rPr>
                <w:rFonts w:hint="eastAsia"/>
                <w:rtl/>
              </w:rPr>
            </w:rPrChange>
          </w:rPr>
          <w:t>וללא</w:t>
        </w:r>
        <w:r w:rsidRPr="00CB6E1F">
          <w:rPr>
            <w:b/>
            <w:bCs/>
            <w:rtl/>
            <w:rPrChange w:id="447" w:author="Shimon" w:date="2021-12-15T23:01:00Z">
              <w:rPr>
                <w:rtl/>
              </w:rPr>
            </w:rPrChange>
          </w:rPr>
          <w:t xml:space="preserve"> </w:t>
        </w:r>
        <w:r w:rsidRPr="00CB6E1F">
          <w:rPr>
            <w:rFonts w:hint="eastAsia"/>
            <w:b/>
            <w:bCs/>
            <w:rtl/>
            <w:rPrChange w:id="448" w:author="Shimon" w:date="2021-12-15T23:01:00Z">
              <w:rPr>
                <w:rFonts w:hint="eastAsia"/>
                <w:rtl/>
              </w:rPr>
            </w:rPrChange>
          </w:rPr>
          <w:t>שימוע</w:t>
        </w:r>
      </w:ins>
      <w:ins w:id="449" w:author="Shimon" w:date="2021-12-15T10:46:00Z">
        <w:r w:rsidR="00BF3B43" w:rsidRPr="00CB6E1F">
          <w:rPr>
            <w:b/>
            <w:bCs/>
            <w:rtl/>
          </w:rPr>
          <w:t>,</w:t>
        </w:r>
        <w:r w:rsidR="00BF3B43">
          <w:rPr>
            <w:rFonts w:hint="cs"/>
            <w:rtl/>
          </w:rPr>
          <w:t xml:space="preserve"> </w:t>
        </w:r>
      </w:ins>
      <w:ins w:id="450" w:author="Shimon" w:date="2021-12-21T11:24:00Z">
        <w:r w:rsidR="0032310A">
          <w:rPr>
            <w:rFonts w:hint="cs"/>
            <w:rtl/>
          </w:rPr>
          <w:t>אסרה</w:t>
        </w:r>
      </w:ins>
      <w:ins w:id="451" w:author="Shimon" w:date="2021-12-15T10:41:00Z">
        <w:r w:rsidR="00BF3B43">
          <w:rPr>
            <w:rFonts w:hint="cs"/>
            <w:rtl/>
          </w:rPr>
          <w:t xml:space="preserve"> </w:t>
        </w:r>
      </w:ins>
      <w:r w:rsidR="00BF3B43">
        <w:rPr>
          <w:rFonts w:hint="cs"/>
          <w:rtl/>
        </w:rPr>
        <w:t xml:space="preserve">נתבעת </w:t>
      </w:r>
      <w:ins w:id="452" w:author="Shimon" w:date="2021-12-14T23:57:00Z">
        <w:r w:rsidR="00E84D05">
          <w:rPr>
            <w:rFonts w:hint="cs"/>
            <w:rtl/>
          </w:rPr>
          <w:t xml:space="preserve">2 </w:t>
        </w:r>
      </w:ins>
      <w:del w:id="453" w:author="Shimon" w:date="2021-12-21T11:24:00Z">
        <w:r w:rsidR="00BF3B43" w:rsidDel="0032310A">
          <w:rPr>
            <w:rFonts w:hint="cs"/>
            <w:rtl/>
          </w:rPr>
          <w:delText>את</w:delText>
        </w:r>
        <w:r w:rsidR="00946A22" w:rsidRPr="008021A7" w:rsidDel="0032310A">
          <w:rPr>
            <w:rtl/>
          </w:rPr>
          <w:delText xml:space="preserve"> </w:delText>
        </w:r>
      </w:del>
      <w:ins w:id="454" w:author="Shimon" w:date="2021-12-21T11:24:00Z">
        <w:r w:rsidR="0032310A">
          <w:rPr>
            <w:rFonts w:hint="cs"/>
            <w:rtl/>
          </w:rPr>
          <w:t>על</w:t>
        </w:r>
        <w:r w:rsidR="0032310A" w:rsidRPr="008021A7">
          <w:rPr>
            <w:rtl/>
          </w:rPr>
          <w:t xml:space="preserve"> </w:t>
        </w:r>
      </w:ins>
      <w:r w:rsidR="00946A22" w:rsidRPr="008021A7">
        <w:rPr>
          <w:rFonts w:hint="eastAsia"/>
          <w:rtl/>
        </w:rPr>
        <w:t>התובע</w:t>
      </w:r>
      <w:ins w:id="455" w:author="Shimon" w:date="2021-12-15T10:47:00Z">
        <w:r w:rsidR="00BF3B43">
          <w:rPr>
            <w:rFonts w:hint="cs"/>
            <w:rtl/>
          </w:rPr>
          <w:t xml:space="preserve"> </w:t>
        </w:r>
      </w:ins>
      <w:ins w:id="456" w:author="Shimon" w:date="2021-12-21T11:24:00Z">
        <w:r w:rsidR="0032310A">
          <w:rPr>
            <w:rFonts w:hint="cs"/>
            <w:rtl/>
          </w:rPr>
          <w:t>להכנס ל</w:t>
        </w:r>
      </w:ins>
      <w:ins w:id="457" w:author="Shimon" w:date="2021-12-22T10:48:00Z">
        <w:r w:rsidR="00D80BD4">
          <w:rPr>
            <w:rFonts w:hint="cs"/>
            <w:rtl/>
          </w:rPr>
          <w:t>חדרו ב</w:t>
        </w:r>
      </w:ins>
      <w:ins w:id="458" w:author="Shimon" w:date="2021-12-15T10:47:00Z">
        <w:r w:rsidR="00BF3B43">
          <w:rPr>
            <w:rFonts w:hint="cs"/>
            <w:rtl/>
          </w:rPr>
          <w:t>משרד</w:t>
        </w:r>
      </w:ins>
      <w:r w:rsidR="00C524E0" w:rsidRPr="008021A7">
        <w:rPr>
          <w:rtl/>
        </w:rPr>
        <w:t xml:space="preserve">, </w:t>
      </w:r>
      <w:del w:id="459" w:author="Shimon" w:date="2021-12-15T10:46:00Z">
        <w:r w:rsidR="00CD4EA7" w:rsidRPr="008021A7" w:rsidDel="00BF3B43">
          <w:rPr>
            <w:rFonts w:hint="eastAsia"/>
            <w:rtl/>
          </w:rPr>
          <w:delText>ביום</w:delText>
        </w:r>
        <w:r w:rsidR="00CD4EA7" w:rsidRPr="008021A7" w:rsidDel="00BF3B43">
          <w:rPr>
            <w:rtl/>
          </w:rPr>
          <w:delText xml:space="preserve"> </w:delText>
        </w:r>
        <w:r w:rsidR="0032328C" w:rsidRPr="008021A7" w:rsidDel="00BF3B43">
          <w:rPr>
            <w:rtl/>
          </w:rPr>
          <w:delText xml:space="preserve">5 לאוגוסט </w:delText>
        </w:r>
        <w:r w:rsidR="00C524E0" w:rsidRPr="008021A7" w:rsidDel="00BF3B43">
          <w:rPr>
            <w:rtl/>
          </w:rPr>
          <w:delText>2012</w:delText>
        </w:r>
      </w:del>
      <w:del w:id="460" w:author="Shimon" w:date="2022-01-06T22:47:00Z">
        <w:r w:rsidR="00C524E0" w:rsidRPr="008021A7" w:rsidDel="00CA1070">
          <w:rPr>
            <w:rtl/>
          </w:rPr>
          <w:delText xml:space="preserve">, </w:delText>
        </w:r>
      </w:del>
      <w:del w:id="461" w:author="Shimon" w:date="2021-12-15T10:45:00Z">
        <w:r w:rsidR="00C524E0" w:rsidRPr="008021A7" w:rsidDel="00BF3B43">
          <w:rPr>
            <w:rFonts w:hint="eastAsia"/>
            <w:b/>
            <w:bCs/>
            <w:rtl/>
          </w:rPr>
          <w:delText>במהלך</w:delText>
        </w:r>
        <w:r w:rsidR="00C524E0" w:rsidRPr="008021A7" w:rsidDel="00BF3B43">
          <w:rPr>
            <w:b/>
            <w:bCs/>
            <w:rtl/>
          </w:rPr>
          <w:delText xml:space="preserve"> </w:delText>
        </w:r>
        <w:r w:rsidR="00C524E0" w:rsidRPr="008021A7" w:rsidDel="00BF3B43">
          <w:rPr>
            <w:rFonts w:hint="eastAsia"/>
            <w:b/>
            <w:bCs/>
            <w:rtl/>
          </w:rPr>
          <w:delText>התקופה</w:delText>
        </w:r>
        <w:r w:rsidR="00C524E0" w:rsidRPr="008021A7" w:rsidDel="00BF3B43">
          <w:rPr>
            <w:b/>
            <w:bCs/>
            <w:rtl/>
          </w:rPr>
          <w:delText xml:space="preserve"> </w:delText>
        </w:r>
        <w:r w:rsidR="00C524E0" w:rsidRPr="008021A7" w:rsidDel="00BF3B43">
          <w:rPr>
            <w:rFonts w:hint="eastAsia"/>
            <w:b/>
            <w:bCs/>
            <w:rtl/>
          </w:rPr>
          <w:delText>הקצובה</w:delText>
        </w:r>
        <w:r w:rsidR="00C524E0" w:rsidRPr="008021A7" w:rsidDel="00BF3B43">
          <w:rPr>
            <w:b/>
            <w:bCs/>
            <w:rtl/>
          </w:rPr>
          <w:delText xml:space="preserve"> </w:delText>
        </w:r>
        <w:r w:rsidR="00C524E0" w:rsidRPr="008021A7" w:rsidDel="00BF3B43">
          <w:rPr>
            <w:rFonts w:hint="eastAsia"/>
            <w:b/>
            <w:bCs/>
            <w:rtl/>
          </w:rPr>
          <w:delText>של</w:delText>
        </w:r>
        <w:r w:rsidR="00C524E0" w:rsidRPr="008021A7" w:rsidDel="00BF3B43">
          <w:rPr>
            <w:b/>
            <w:bCs/>
            <w:rtl/>
          </w:rPr>
          <w:delText xml:space="preserve"> </w:delText>
        </w:r>
        <w:r w:rsidR="00C524E0" w:rsidRPr="008021A7" w:rsidDel="00BF3B43">
          <w:rPr>
            <w:rFonts w:hint="eastAsia"/>
            <w:b/>
            <w:bCs/>
            <w:rtl/>
          </w:rPr>
          <w:delText>החוזה</w:delText>
        </w:r>
      </w:del>
      <w:del w:id="462" w:author="Shimon" w:date="2022-01-06T22:48:00Z">
        <w:r w:rsidR="001306F9" w:rsidRPr="008021A7" w:rsidDel="00CA1070">
          <w:rPr>
            <w:rtl/>
          </w:rPr>
          <w:delText>,</w:delText>
        </w:r>
      </w:del>
      <w:r w:rsidR="001306F9" w:rsidRPr="008021A7">
        <w:rPr>
          <w:rtl/>
        </w:rPr>
        <w:t xml:space="preserve"> בטענה שהגיע לגיל פרישה </w:t>
      </w:r>
      <w:r w:rsidR="00EB3F2E" w:rsidRPr="008021A7">
        <w:rPr>
          <w:rtl/>
        </w:rPr>
        <w:t xml:space="preserve">(67) </w:t>
      </w:r>
      <w:r w:rsidR="001306F9" w:rsidRPr="008021A7">
        <w:rPr>
          <w:rFonts w:hint="eastAsia"/>
          <w:rtl/>
        </w:rPr>
        <w:t>בחודש</w:t>
      </w:r>
      <w:r w:rsidR="001306F9" w:rsidRPr="008021A7">
        <w:rPr>
          <w:rtl/>
        </w:rPr>
        <w:t xml:space="preserve"> </w:t>
      </w:r>
      <w:r w:rsidR="001306F9" w:rsidRPr="008021A7">
        <w:rPr>
          <w:rFonts w:hint="eastAsia"/>
          <w:rtl/>
        </w:rPr>
        <w:t>יולי</w:t>
      </w:r>
      <w:r w:rsidR="001306F9" w:rsidRPr="008021A7">
        <w:rPr>
          <w:rtl/>
        </w:rPr>
        <w:t xml:space="preserve"> 2012</w:t>
      </w:r>
      <w:ins w:id="463" w:author="אופיר טל" w:date="2021-12-14T13:05:00Z">
        <w:r w:rsidR="008021A7" w:rsidRPr="0015442C">
          <w:rPr>
            <w:rtl/>
            <w:rPrChange w:id="464" w:author="אופיר טל" w:date="2021-12-14T13:05:00Z">
              <w:rPr>
                <w:b/>
                <w:bCs/>
                <w:rtl/>
              </w:rPr>
            </w:rPrChange>
          </w:rPr>
          <w:t>.</w:t>
        </w:r>
        <w:del w:id="465" w:author="Shimon" w:date="2021-12-15T23:03:00Z">
          <w:r w:rsidR="008021A7" w:rsidRPr="0015442C" w:rsidDel="007F0592">
            <w:rPr>
              <w:rtl/>
              <w:rPrChange w:id="466" w:author="אופיר טל" w:date="2021-12-14T13:05:00Z">
                <w:rPr>
                  <w:b/>
                  <w:bCs/>
                  <w:rtl/>
                </w:rPr>
              </w:rPrChange>
            </w:rPr>
            <w:delText xml:space="preserve"> </w:delText>
          </w:r>
        </w:del>
      </w:ins>
      <w:del w:id="467" w:author="Shimon" w:date="2021-12-15T23:22:00Z">
        <w:r w:rsidR="00AC3783" w:rsidDel="00AC3783">
          <w:rPr>
            <w:rFonts w:hint="cs"/>
            <w:b/>
            <w:bCs/>
            <w:rtl/>
          </w:rPr>
          <w:delText>נ</w:delText>
        </w:r>
      </w:del>
      <w:ins w:id="468" w:author="אביה שקורי" w:date="2021-12-08T09:23:00Z">
        <w:del w:id="469" w:author="אופיר טל" w:date="2021-12-14T13:05:00Z">
          <w:r w:rsidR="007444B4" w:rsidRPr="008021A7" w:rsidDel="008021A7">
            <w:rPr>
              <w:b/>
              <w:bCs/>
              <w:rtl/>
              <w:rPrChange w:id="470" w:author="אופיר טל" w:date="2021-12-14T13:05:00Z">
                <w:rPr>
                  <w:b/>
                  <w:bCs/>
                  <w:highlight w:val="yellow"/>
                  <w:rtl/>
                </w:rPr>
              </w:rPrChange>
            </w:rPr>
            <w:delText>.</w:delText>
          </w:r>
        </w:del>
      </w:ins>
      <w:del w:id="471" w:author="אביה שקורי" w:date="2021-12-08T09:23:00Z">
        <w:r w:rsidR="00DA639E" w:rsidRPr="008021A7" w:rsidDel="007444B4">
          <w:rPr>
            <w:b/>
            <w:bCs/>
            <w:rtl/>
          </w:rPr>
          <w:delText xml:space="preserve">, זאת </w:delText>
        </w:r>
        <w:r w:rsidR="00EE6F2E" w:rsidRPr="008021A7" w:rsidDel="007444B4">
          <w:rPr>
            <w:rFonts w:hint="eastAsia"/>
            <w:b/>
            <w:bCs/>
            <w:rtl/>
          </w:rPr>
          <w:delText>למרות</w:delText>
        </w:r>
        <w:r w:rsidR="00EE6F2E" w:rsidRPr="008021A7" w:rsidDel="007444B4">
          <w:rPr>
            <w:b/>
            <w:bCs/>
            <w:rtl/>
          </w:rPr>
          <w:delText xml:space="preserve"> שחוק </w:delText>
        </w:r>
        <w:r w:rsidR="00EE6F2E" w:rsidRPr="008021A7" w:rsidDel="007444B4">
          <w:rPr>
            <w:rFonts w:hint="eastAsia"/>
            <w:b/>
            <w:bCs/>
            <w:rtl/>
          </w:rPr>
          <w:delText>הגימלאות</w:delText>
        </w:r>
        <w:r w:rsidR="00EE6F2E" w:rsidRPr="008021A7" w:rsidDel="007444B4">
          <w:rPr>
            <w:b/>
            <w:bCs/>
            <w:rtl/>
          </w:rPr>
          <w:delText xml:space="preserve"> </w:delText>
        </w:r>
        <w:r w:rsidR="001A1A0D" w:rsidRPr="008021A7" w:rsidDel="007444B4">
          <w:rPr>
            <w:b/>
            <w:bCs/>
            <w:rtl/>
          </w:rPr>
          <w:delText xml:space="preserve">– עליו התבססה בהודעת </w:delText>
        </w:r>
      </w:del>
      <w:r w:rsidR="006E7E2B">
        <w:rPr>
          <w:rFonts w:hint="cs"/>
          <w:b/>
          <w:bCs/>
          <w:rtl/>
        </w:rPr>
        <w:t xml:space="preserve"> </w:t>
      </w:r>
      <w:del w:id="472" w:author="אביה שקורי" w:date="2021-12-08T09:23:00Z">
        <w:r w:rsidR="00EE6F2E" w:rsidRPr="008021A7" w:rsidDel="007444B4">
          <w:rPr>
            <w:b/>
            <w:bCs/>
            <w:rtl/>
          </w:rPr>
          <w:delText xml:space="preserve"> </w:delText>
        </w:r>
        <w:r w:rsidR="00EE6F2E" w:rsidRPr="008021A7" w:rsidDel="007444B4">
          <w:rPr>
            <w:rFonts w:hint="eastAsia"/>
            <w:b/>
            <w:bCs/>
            <w:rtl/>
          </w:rPr>
          <w:delText>עצמה</w:delText>
        </w:r>
        <w:r w:rsidR="00EE6F2E" w:rsidRPr="008021A7" w:rsidDel="007444B4">
          <w:rPr>
            <w:b/>
            <w:bCs/>
            <w:rtl/>
          </w:rPr>
          <w:delText xml:space="preserve"> </w:delText>
        </w:r>
        <w:r w:rsidR="00EE6F2E" w:rsidRPr="008021A7" w:rsidDel="007444B4">
          <w:rPr>
            <w:rFonts w:hint="eastAsia"/>
            <w:b/>
            <w:bCs/>
            <w:rtl/>
          </w:rPr>
          <w:delText>ניסחה</w:delText>
        </w:r>
        <w:r w:rsidR="000B20AC" w:rsidRPr="008021A7" w:rsidDel="007444B4">
          <w:rPr>
            <w:b/>
            <w:bCs/>
            <w:rtl/>
          </w:rPr>
          <w:delText>.</w:delText>
        </w:r>
      </w:del>
      <w:r w:rsidR="007F0592">
        <w:rPr>
          <w:rFonts w:hint="cs"/>
          <w:rtl/>
        </w:rPr>
        <w:t xml:space="preserve"> </w:t>
      </w:r>
      <w:del w:id="473" w:author="Shimon" w:date="2021-12-15T10:48:00Z">
        <w:r w:rsidR="00E5176E" w:rsidRPr="008021A7" w:rsidDel="00CE7FF4">
          <w:rPr>
            <w:rFonts w:hint="eastAsia"/>
            <w:rtl/>
          </w:rPr>
          <w:delText>כמו</w:delText>
        </w:r>
        <w:r w:rsidR="00E5176E" w:rsidRPr="008021A7" w:rsidDel="00CE7FF4">
          <w:rPr>
            <w:rtl/>
          </w:rPr>
          <w:delText xml:space="preserve"> כן</w:delText>
        </w:r>
      </w:del>
    </w:p>
    <w:p w14:paraId="3FA6E9D8" w14:textId="03A1120E" w:rsidR="006610F3" w:rsidRDefault="00CE7FF4">
      <w:pPr>
        <w:pStyle w:val="11"/>
        <w:numPr>
          <w:ilvl w:val="0"/>
          <w:numId w:val="14"/>
        </w:numPr>
        <w:tabs>
          <w:tab w:val="clear" w:pos="502"/>
          <w:tab w:val="left" w:pos="656"/>
        </w:tabs>
        <w:spacing w:before="0" w:after="240" w:line="360" w:lineRule="auto"/>
        <w:ind w:left="665" w:firstLine="0"/>
        <w:rPr>
          <w:ins w:id="474" w:author="Shimon" w:date="2022-01-06T22:56:00Z"/>
        </w:rPr>
        <w:pPrChange w:id="475" w:author="אופיר טל" w:date="2022-01-09T10:37:00Z">
          <w:pPr>
            <w:pStyle w:val="11"/>
            <w:numPr>
              <w:numId w:val="14"/>
            </w:numPr>
            <w:tabs>
              <w:tab w:val="num" w:pos="502"/>
              <w:tab w:val="left" w:pos="656"/>
            </w:tabs>
            <w:spacing w:before="0" w:after="240" w:line="360" w:lineRule="auto"/>
            <w:ind w:left="656" w:hanging="630"/>
          </w:pPr>
        </w:pPrChange>
      </w:pPr>
      <w:ins w:id="476" w:author="Shimon" w:date="2021-12-15T10:48:00Z">
        <w:r>
          <w:rPr>
            <w:rFonts w:hint="cs"/>
            <w:rtl/>
          </w:rPr>
          <w:t>יצויין</w:t>
        </w:r>
      </w:ins>
      <w:ins w:id="477" w:author="Shimon" w:date="2021-12-26T12:06:00Z">
        <w:r w:rsidR="00447719">
          <w:rPr>
            <w:rFonts w:hint="cs"/>
            <w:rtl/>
          </w:rPr>
          <w:t xml:space="preserve"> בהקש</w:t>
        </w:r>
      </w:ins>
      <w:ins w:id="478" w:author="Shimon" w:date="2021-12-27T23:10:00Z">
        <w:r w:rsidR="00C950A9">
          <w:rPr>
            <w:rFonts w:hint="cs"/>
            <w:rtl/>
          </w:rPr>
          <w:t>ר</w:t>
        </w:r>
      </w:ins>
      <w:ins w:id="479" w:author="Shimon" w:date="2021-12-26T12:06:00Z">
        <w:r w:rsidR="00447719">
          <w:rPr>
            <w:rFonts w:hint="cs"/>
            <w:rtl/>
          </w:rPr>
          <w:t xml:space="preserve"> זה</w:t>
        </w:r>
      </w:ins>
      <w:ins w:id="480" w:author="Shimon" w:date="2022-01-06T22:48:00Z">
        <w:r w:rsidR="00CA1070">
          <w:rPr>
            <w:rFonts w:hint="cs"/>
            <w:rtl/>
          </w:rPr>
          <w:t>, וכמפורט בהוראות התקשי</w:t>
        </w:r>
      </w:ins>
      <w:ins w:id="481" w:author="Shimon" w:date="2022-01-06T22:49:00Z">
        <w:r w:rsidR="00CA1070">
          <w:rPr>
            <w:rFonts w:hint="cs"/>
            <w:rtl/>
          </w:rPr>
          <w:t>ר</w:t>
        </w:r>
      </w:ins>
      <w:ins w:id="482" w:author="אופיר טל" w:date="2022-01-09T10:02:00Z">
        <w:r w:rsidR="00CA3894">
          <w:rPr>
            <w:rFonts w:hint="cs"/>
            <w:rtl/>
          </w:rPr>
          <w:t xml:space="preserve"> </w:t>
        </w:r>
      </w:ins>
      <w:ins w:id="483" w:author="Shimon" w:date="2022-01-06T22:50:00Z">
        <w:r w:rsidR="00CA1070">
          <w:rPr>
            <w:rFonts w:hint="cs"/>
            <w:rtl/>
          </w:rPr>
          <w:t>(</w:t>
        </w:r>
        <w:del w:id="484" w:author="אופיר טל" w:date="2022-01-09T10:02:00Z">
          <w:r w:rsidR="00CA1070" w:rsidDel="00CA3894">
            <w:rPr>
              <w:rFonts w:hint="cs"/>
              <w:rtl/>
            </w:rPr>
            <w:delText>פיסקה</w:delText>
          </w:r>
        </w:del>
      </w:ins>
      <w:ins w:id="485" w:author="אופיר טל" w:date="2022-01-09T10:02:00Z">
        <w:r w:rsidR="00CA3894">
          <w:rPr>
            <w:rFonts w:hint="cs"/>
            <w:rtl/>
          </w:rPr>
          <w:t>נסמן</w:t>
        </w:r>
      </w:ins>
      <w:ins w:id="486" w:author="Shimon" w:date="2022-01-06T22:50:00Z">
        <w:r w:rsidR="00CA1070">
          <w:rPr>
            <w:rFonts w:hint="cs"/>
            <w:rtl/>
          </w:rPr>
          <w:t xml:space="preserve"> 82.546(א)3)</w:t>
        </w:r>
      </w:ins>
      <w:ins w:id="487" w:author="Shimon" w:date="2022-01-06T22:51:00Z">
        <w:r w:rsidR="00CA1070">
          <w:rPr>
            <w:rFonts w:hint="cs"/>
            <w:rtl/>
          </w:rPr>
          <w:t>,</w:t>
        </w:r>
      </w:ins>
      <w:ins w:id="488" w:author="אופיר טל" w:date="2021-12-14T13:05:00Z">
        <w:del w:id="489" w:author="Shimon" w:date="2021-12-26T12:06:00Z">
          <w:r w:rsidR="0015442C" w:rsidDel="00447719">
            <w:rPr>
              <w:rFonts w:hint="cs"/>
              <w:rtl/>
            </w:rPr>
            <w:delText xml:space="preserve"> </w:delText>
          </w:r>
        </w:del>
      </w:ins>
      <w:del w:id="490" w:author="אופיר טל" w:date="2021-12-14T13:05:00Z">
        <w:r w:rsidR="00E5176E" w:rsidRPr="008021A7" w:rsidDel="0015442C">
          <w:rPr>
            <w:rtl/>
          </w:rPr>
          <w:delText xml:space="preserve">, </w:delText>
        </w:r>
      </w:del>
      <w:ins w:id="491" w:author="Shimon" w:date="2021-12-15T10:55:00Z">
        <w:r w:rsidRPr="00BC4ABB">
          <w:rPr>
            <w:rFonts w:hint="eastAsia"/>
            <w:rtl/>
            <w:rPrChange w:id="492" w:author="Shimon" w:date="2021-12-27T23:23:00Z">
              <w:rPr>
                <w:rFonts w:hint="eastAsia"/>
                <w:b/>
                <w:bCs/>
                <w:rtl/>
              </w:rPr>
            </w:rPrChange>
          </w:rPr>
          <w:t>כי</w:t>
        </w:r>
      </w:ins>
      <w:r w:rsidR="006E7E2B">
        <w:rPr>
          <w:rFonts w:hint="cs"/>
          <w:rtl/>
        </w:rPr>
        <w:t xml:space="preserve"> </w:t>
      </w:r>
      <w:del w:id="493" w:author="Shimon" w:date="2021-12-28T10:26:00Z">
        <w:r w:rsidR="006E7E2B" w:rsidDel="006E7E2B">
          <w:rPr>
            <w:rFonts w:hint="cs"/>
            <w:rtl/>
          </w:rPr>
          <w:delText xml:space="preserve">על פי </w:delText>
        </w:r>
      </w:del>
      <w:r w:rsidR="006E7E2B">
        <w:rPr>
          <w:rFonts w:hint="cs"/>
          <w:rtl/>
        </w:rPr>
        <w:t>מדיניות</w:t>
      </w:r>
      <w:r w:rsidR="00E5176E" w:rsidRPr="00BC4ABB">
        <w:rPr>
          <w:rtl/>
          <w:rPrChange w:id="494" w:author="Shimon" w:date="2021-12-27T23:23:00Z">
            <w:rPr>
              <w:b/>
              <w:bCs/>
              <w:rtl/>
            </w:rPr>
          </w:rPrChange>
        </w:rPr>
        <w:t xml:space="preserve"> נציבות שירות המדינ</w:t>
      </w:r>
      <w:r w:rsidR="00D71EE5">
        <w:rPr>
          <w:rFonts w:hint="cs"/>
          <w:rtl/>
        </w:rPr>
        <w:t xml:space="preserve">ה </w:t>
      </w:r>
      <w:del w:id="495" w:author="Shimon" w:date="2021-12-27T23:29:00Z">
        <w:r w:rsidR="00E5176E" w:rsidRPr="00BC4ABB" w:rsidDel="00D71EE5">
          <w:rPr>
            <w:rtl/>
            <w:rPrChange w:id="496" w:author="Shimon" w:date="2021-12-27T23:23:00Z">
              <w:rPr>
                <w:b/>
                <w:bCs/>
                <w:rtl/>
              </w:rPr>
            </w:rPrChange>
          </w:rPr>
          <w:delText xml:space="preserve"> </w:delText>
        </w:r>
      </w:del>
      <w:del w:id="497" w:author="Shimon" w:date="2021-12-28T10:17:00Z">
        <w:r w:rsidR="00E5176E" w:rsidRPr="00BC4ABB" w:rsidDel="00B64B9E">
          <w:rPr>
            <w:rFonts w:hint="eastAsia"/>
            <w:rtl/>
            <w:rPrChange w:id="498" w:author="Shimon" w:date="2021-12-27T23:23:00Z">
              <w:rPr>
                <w:rFonts w:hint="eastAsia"/>
                <w:b/>
                <w:bCs/>
                <w:rtl/>
              </w:rPr>
            </w:rPrChange>
          </w:rPr>
          <w:delText>במקרים</w:delText>
        </w:r>
        <w:r w:rsidR="00E5176E" w:rsidRPr="00BC4ABB" w:rsidDel="00B64B9E">
          <w:rPr>
            <w:rtl/>
            <w:rPrChange w:id="499" w:author="Shimon" w:date="2021-12-27T23:23:00Z">
              <w:rPr>
                <w:b/>
                <w:bCs/>
                <w:rtl/>
              </w:rPr>
            </w:rPrChange>
          </w:rPr>
          <w:delText xml:space="preserve"> </w:delText>
        </w:r>
        <w:r w:rsidR="00E5176E" w:rsidRPr="00BC4ABB" w:rsidDel="00B64B9E">
          <w:rPr>
            <w:rFonts w:hint="eastAsia"/>
            <w:rtl/>
            <w:rPrChange w:id="500" w:author="Shimon" w:date="2021-12-27T23:23:00Z">
              <w:rPr>
                <w:rFonts w:hint="eastAsia"/>
                <w:b/>
                <w:bCs/>
                <w:rtl/>
              </w:rPr>
            </w:rPrChange>
          </w:rPr>
          <w:delText>שבו</w:delText>
        </w:r>
      </w:del>
      <w:r w:rsidR="006E7E2B">
        <w:rPr>
          <w:rFonts w:hint="cs"/>
          <w:rtl/>
        </w:rPr>
        <w:t xml:space="preserve"> </w:t>
      </w:r>
      <w:del w:id="501" w:author="Shimon" w:date="2021-12-28T10:27:00Z">
        <w:r w:rsidR="006E7E2B" w:rsidRPr="00BC4ABB" w:rsidDel="006E7E2B">
          <w:rPr>
            <w:rFonts w:hint="eastAsia"/>
            <w:rtl/>
            <w:rPrChange w:id="502" w:author="Shimon" w:date="2021-12-27T23:23:00Z">
              <w:rPr>
                <w:rFonts w:hint="eastAsia"/>
                <w:b/>
                <w:bCs/>
                <w:rtl/>
              </w:rPr>
            </w:rPrChange>
          </w:rPr>
          <w:delText>מגיע</w:delText>
        </w:r>
        <w:r w:rsidR="006E7E2B" w:rsidRPr="00BC4ABB" w:rsidDel="006E7E2B">
          <w:rPr>
            <w:rtl/>
            <w:rPrChange w:id="503" w:author="Shimon" w:date="2021-12-27T23:23:00Z">
              <w:rPr>
                <w:b/>
                <w:bCs/>
                <w:rtl/>
              </w:rPr>
            </w:rPrChange>
          </w:rPr>
          <w:delText xml:space="preserve"> </w:delText>
        </w:r>
        <w:r w:rsidR="006E7E2B" w:rsidRPr="00BC4ABB" w:rsidDel="006E7E2B">
          <w:rPr>
            <w:rFonts w:hint="eastAsia"/>
            <w:rtl/>
            <w:rPrChange w:id="504" w:author="Shimon" w:date="2021-12-27T23:23:00Z">
              <w:rPr>
                <w:rFonts w:hint="eastAsia"/>
                <w:b/>
                <w:bCs/>
                <w:rtl/>
              </w:rPr>
            </w:rPrChange>
          </w:rPr>
          <w:delText>לגיל</w:delText>
        </w:r>
        <w:r w:rsidR="006E7E2B" w:rsidRPr="00BC4ABB" w:rsidDel="006E7E2B">
          <w:rPr>
            <w:rtl/>
            <w:rPrChange w:id="505" w:author="Shimon" w:date="2021-12-27T23:23:00Z">
              <w:rPr>
                <w:b/>
                <w:bCs/>
                <w:rtl/>
              </w:rPr>
            </w:rPrChange>
          </w:rPr>
          <w:delText xml:space="preserve"> </w:delText>
        </w:r>
        <w:r w:rsidR="006E7E2B" w:rsidRPr="00BC4ABB" w:rsidDel="006E7E2B">
          <w:rPr>
            <w:rFonts w:hint="eastAsia"/>
            <w:rtl/>
            <w:rPrChange w:id="506" w:author="Shimon" w:date="2021-12-27T23:23:00Z">
              <w:rPr>
                <w:rFonts w:hint="eastAsia"/>
                <w:b/>
                <w:bCs/>
                <w:rtl/>
              </w:rPr>
            </w:rPrChange>
          </w:rPr>
          <w:delText>פרישה</w:delText>
        </w:r>
        <w:r w:rsidR="006E7E2B" w:rsidRPr="00BC4ABB" w:rsidDel="006E7E2B">
          <w:rPr>
            <w:rtl/>
            <w:rPrChange w:id="507" w:author="Shimon" w:date="2021-12-27T23:23:00Z">
              <w:rPr>
                <w:b/>
                <w:bCs/>
                <w:rtl/>
              </w:rPr>
            </w:rPrChange>
          </w:rPr>
          <w:delText xml:space="preserve"> </w:delText>
        </w:r>
        <w:r w:rsidR="006E7E2B" w:rsidRPr="00BC4ABB" w:rsidDel="006E7E2B">
          <w:rPr>
            <w:rFonts w:hint="eastAsia"/>
            <w:rtl/>
            <w:rPrChange w:id="508" w:author="Shimon" w:date="2021-12-27T23:23:00Z">
              <w:rPr>
                <w:rFonts w:hint="eastAsia"/>
                <w:b/>
                <w:bCs/>
                <w:rtl/>
              </w:rPr>
            </w:rPrChange>
          </w:rPr>
          <w:delText>במהלך</w:delText>
        </w:r>
        <w:r w:rsidR="006E7E2B" w:rsidRPr="00BC4ABB" w:rsidDel="006E7E2B">
          <w:rPr>
            <w:rtl/>
            <w:rPrChange w:id="509" w:author="Shimon" w:date="2021-12-27T23:23:00Z">
              <w:rPr>
                <w:b/>
                <w:bCs/>
                <w:rtl/>
              </w:rPr>
            </w:rPrChange>
          </w:rPr>
          <w:delText xml:space="preserve"> </w:delText>
        </w:r>
        <w:r w:rsidR="006E7E2B" w:rsidRPr="00BC4ABB" w:rsidDel="006E7E2B">
          <w:rPr>
            <w:rFonts w:hint="eastAsia"/>
            <w:rtl/>
            <w:rPrChange w:id="510" w:author="Shimon" w:date="2021-12-27T23:23:00Z">
              <w:rPr>
                <w:rFonts w:hint="eastAsia"/>
                <w:b/>
                <w:bCs/>
                <w:rtl/>
              </w:rPr>
            </w:rPrChange>
          </w:rPr>
          <w:delText>תקופת</w:delText>
        </w:r>
        <w:r w:rsidR="006E7E2B" w:rsidRPr="00BC4ABB" w:rsidDel="006E7E2B">
          <w:rPr>
            <w:rtl/>
            <w:rPrChange w:id="511" w:author="Shimon" w:date="2021-12-27T23:23:00Z">
              <w:rPr>
                <w:b/>
                <w:bCs/>
                <w:rtl/>
              </w:rPr>
            </w:rPrChange>
          </w:rPr>
          <w:delText xml:space="preserve"> </w:delText>
        </w:r>
        <w:r w:rsidR="006E7E2B" w:rsidRPr="00BC4ABB" w:rsidDel="006E7E2B">
          <w:rPr>
            <w:rFonts w:hint="eastAsia"/>
            <w:rtl/>
            <w:rPrChange w:id="512" w:author="Shimon" w:date="2021-12-27T23:23:00Z">
              <w:rPr>
                <w:rFonts w:hint="eastAsia"/>
                <w:b/>
                <w:bCs/>
                <w:rtl/>
              </w:rPr>
            </w:rPrChange>
          </w:rPr>
          <w:delText>עבודה</w:delText>
        </w:r>
        <w:r w:rsidR="006E7E2B" w:rsidRPr="00BC4ABB" w:rsidDel="006E7E2B">
          <w:rPr>
            <w:rtl/>
            <w:rPrChange w:id="513" w:author="Shimon" w:date="2021-12-27T23:23:00Z">
              <w:rPr>
                <w:b/>
                <w:bCs/>
                <w:rtl/>
              </w:rPr>
            </w:rPrChange>
          </w:rPr>
          <w:delText xml:space="preserve"> </w:delText>
        </w:r>
        <w:r w:rsidR="006E7E2B" w:rsidRPr="00BC4ABB" w:rsidDel="006E7E2B">
          <w:rPr>
            <w:rFonts w:hint="eastAsia"/>
            <w:rtl/>
            <w:rPrChange w:id="514" w:author="Shimon" w:date="2021-12-27T23:23:00Z">
              <w:rPr>
                <w:rFonts w:hint="eastAsia"/>
                <w:b/>
                <w:bCs/>
                <w:rtl/>
              </w:rPr>
            </w:rPrChange>
          </w:rPr>
          <w:delText>קצובה</w:delText>
        </w:r>
        <w:r w:rsidR="006E7E2B" w:rsidRPr="00BC4ABB" w:rsidDel="006E7E2B">
          <w:rPr>
            <w:rtl/>
            <w:rPrChange w:id="515" w:author="Shimon" w:date="2021-12-27T23:23:00Z">
              <w:rPr>
                <w:b/>
                <w:bCs/>
                <w:rtl/>
              </w:rPr>
            </w:rPrChange>
          </w:rPr>
          <w:delText xml:space="preserve"> </w:delText>
        </w:r>
        <w:r w:rsidR="006E7E2B" w:rsidRPr="00BC4ABB" w:rsidDel="006E7E2B">
          <w:rPr>
            <w:rFonts w:hint="eastAsia"/>
            <w:rtl/>
            <w:rPrChange w:id="516" w:author="Shimon" w:date="2021-12-27T23:23:00Z">
              <w:rPr>
                <w:rFonts w:hint="eastAsia"/>
                <w:b/>
                <w:bCs/>
                <w:rtl/>
              </w:rPr>
            </w:rPrChange>
          </w:rPr>
          <w:delText>שטרם</w:delText>
        </w:r>
        <w:r w:rsidR="006E7E2B" w:rsidRPr="00BC4ABB" w:rsidDel="006E7E2B">
          <w:rPr>
            <w:rtl/>
            <w:rPrChange w:id="517" w:author="Shimon" w:date="2021-12-27T23:23:00Z">
              <w:rPr>
                <w:b/>
                <w:bCs/>
                <w:rtl/>
              </w:rPr>
            </w:rPrChange>
          </w:rPr>
          <w:delText xml:space="preserve"> </w:delText>
        </w:r>
        <w:r w:rsidR="006E7E2B" w:rsidRPr="00BC4ABB" w:rsidDel="006E7E2B">
          <w:rPr>
            <w:rFonts w:hint="eastAsia"/>
            <w:rtl/>
            <w:rPrChange w:id="518" w:author="Shimon" w:date="2021-12-27T23:23:00Z">
              <w:rPr>
                <w:rFonts w:hint="eastAsia"/>
                <w:b/>
                <w:bCs/>
                <w:rtl/>
              </w:rPr>
            </w:rPrChange>
          </w:rPr>
          <w:delText>הסתיימה</w:delText>
        </w:r>
        <w:r w:rsidR="006E7E2B" w:rsidRPr="00BC4ABB" w:rsidDel="006E7E2B">
          <w:rPr>
            <w:rtl/>
            <w:rPrChange w:id="519" w:author="Shimon" w:date="2021-12-27T23:23:00Z">
              <w:rPr>
                <w:b/>
                <w:bCs/>
                <w:rtl/>
              </w:rPr>
            </w:rPrChange>
          </w:rPr>
          <w:delText xml:space="preserve">, </w:delText>
        </w:r>
        <w:r w:rsidR="006E7E2B" w:rsidRPr="00BC4ABB" w:rsidDel="006E7E2B">
          <w:rPr>
            <w:rFonts w:hint="eastAsia"/>
            <w:rtl/>
            <w:rPrChange w:id="520" w:author="Shimon" w:date="2021-12-27T23:23:00Z">
              <w:rPr>
                <w:rFonts w:hint="eastAsia"/>
                <w:b/>
                <w:bCs/>
                <w:rtl/>
              </w:rPr>
            </w:rPrChange>
          </w:rPr>
          <w:delText>מבוצעת</w:delText>
        </w:r>
        <w:r w:rsidR="006E7E2B" w:rsidRPr="00BC4ABB" w:rsidDel="006E7E2B">
          <w:rPr>
            <w:rtl/>
            <w:rPrChange w:id="521" w:author="Shimon" w:date="2021-12-27T23:23:00Z">
              <w:rPr>
                <w:b/>
                <w:bCs/>
                <w:rtl/>
              </w:rPr>
            </w:rPrChange>
          </w:rPr>
          <w:delText xml:space="preserve"> </w:delText>
        </w:r>
        <w:r w:rsidR="006E7E2B" w:rsidRPr="00BC4ABB" w:rsidDel="006E7E2B">
          <w:rPr>
            <w:rFonts w:hint="eastAsia"/>
            <w:rtl/>
            <w:rPrChange w:id="522" w:author="Shimon" w:date="2021-12-27T23:23:00Z">
              <w:rPr>
                <w:rFonts w:hint="eastAsia"/>
                <w:b/>
                <w:bCs/>
                <w:rtl/>
              </w:rPr>
            </w:rPrChange>
          </w:rPr>
          <w:delText>הארכת</w:delText>
        </w:r>
        <w:r w:rsidR="006E7E2B" w:rsidRPr="00BC4ABB" w:rsidDel="006E7E2B">
          <w:rPr>
            <w:rtl/>
            <w:rPrChange w:id="523" w:author="Shimon" w:date="2021-12-27T23:23:00Z">
              <w:rPr>
                <w:b/>
                <w:bCs/>
                <w:rtl/>
              </w:rPr>
            </w:rPrChange>
          </w:rPr>
          <w:delText xml:space="preserve"> </w:delText>
        </w:r>
        <w:r w:rsidR="006E7E2B" w:rsidRPr="00BC4ABB" w:rsidDel="006E7E2B">
          <w:rPr>
            <w:rFonts w:hint="eastAsia"/>
            <w:rtl/>
            <w:rPrChange w:id="524" w:author="Shimon" w:date="2021-12-27T23:23:00Z">
              <w:rPr>
                <w:rFonts w:hint="eastAsia"/>
                <w:b/>
                <w:bCs/>
                <w:rtl/>
              </w:rPr>
            </w:rPrChange>
          </w:rPr>
          <w:delText>שירות</w:delText>
        </w:r>
      </w:del>
      <w:ins w:id="525" w:author="אביה שקורי" w:date="2021-12-08T09:39:00Z">
        <w:del w:id="526" w:author="Shimon" w:date="2021-12-15T10:56:00Z">
          <w:r w:rsidR="006E7E2B" w:rsidRPr="006610F3" w:rsidDel="00CE7FF4">
            <w:rPr>
              <w:b/>
              <w:bCs/>
              <w:rtl/>
            </w:rPr>
            <w:delText>.</w:delText>
          </w:r>
        </w:del>
      </w:ins>
      <w:ins w:id="527" w:author="אופיר טל" w:date="2021-12-14T13:05:00Z">
        <w:del w:id="528" w:author="Shimon" w:date="2021-12-15T10:56:00Z">
          <w:r w:rsidR="006E7E2B" w:rsidRPr="006610F3" w:rsidDel="00CE7FF4">
            <w:rPr>
              <w:b/>
              <w:bCs/>
              <w:rtl/>
            </w:rPr>
            <w:delText xml:space="preserve"> </w:delText>
          </w:r>
        </w:del>
      </w:ins>
      <w:del w:id="529" w:author="Shimon" w:date="2021-12-28T10:27:00Z">
        <w:r w:rsidR="006E7E2B" w:rsidRPr="006610F3" w:rsidDel="006E7E2B">
          <w:rPr>
            <w:b/>
            <w:bCs/>
            <w:rtl/>
          </w:rPr>
          <w:delText xml:space="preserve"> </w:delText>
        </w:r>
      </w:del>
      <w:del w:id="530" w:author="אביה שקורי" w:date="2021-12-08T09:39:00Z">
        <w:r w:rsidR="006E7E2B" w:rsidRPr="006610F3" w:rsidDel="00C03D84">
          <w:rPr>
            <w:b/>
            <w:bCs/>
            <w:rtl/>
          </w:rPr>
          <w:delText>(גם במקרים שחוק הגמלאות חל)</w:delText>
        </w:r>
        <w:r w:rsidR="006E7E2B" w:rsidRPr="008021A7" w:rsidDel="00C03D84">
          <w:rPr>
            <w:rtl/>
          </w:rPr>
          <w:delText xml:space="preserve">. </w:delText>
        </w:r>
      </w:del>
      <w:ins w:id="531" w:author="Shimon" w:date="2021-12-28T10:26:00Z">
        <w:r w:rsidR="006E7E2B">
          <w:rPr>
            <w:rFonts w:hint="cs"/>
            <w:rtl/>
          </w:rPr>
          <w:t xml:space="preserve">היא </w:t>
        </w:r>
      </w:ins>
      <w:ins w:id="532" w:author="Shimon" w:date="2021-12-28T10:30:00Z">
        <w:r w:rsidR="006E7E2B">
          <w:rPr>
            <w:rFonts w:hint="cs"/>
            <w:rtl/>
          </w:rPr>
          <w:t>"</w:t>
        </w:r>
      </w:ins>
      <w:ins w:id="533" w:author="Shimon" w:date="2021-12-28T10:26:00Z">
        <w:r w:rsidR="006E7E2B" w:rsidRPr="006610F3">
          <w:rPr>
            <w:rFonts w:hint="cs"/>
            <w:b/>
            <w:bCs/>
            <w:rtl/>
          </w:rPr>
          <w:t>להרשו</w:t>
        </w:r>
      </w:ins>
      <w:ins w:id="534" w:author="Shimon" w:date="2021-12-28T10:29:00Z">
        <w:r w:rsidR="006E7E2B" w:rsidRPr="002C3F71">
          <w:rPr>
            <w:rFonts w:hint="cs"/>
            <w:b/>
            <w:bCs/>
            <w:rtl/>
          </w:rPr>
          <w:t xml:space="preserve">ת </w:t>
        </w:r>
      </w:ins>
      <w:ins w:id="535" w:author="Shimon" w:date="2021-12-28T10:30:00Z">
        <w:r w:rsidR="006E7E2B" w:rsidRPr="00E36C75">
          <w:rPr>
            <w:rFonts w:hint="cs"/>
            <w:b/>
            <w:bCs/>
            <w:rtl/>
          </w:rPr>
          <w:t xml:space="preserve">את </w:t>
        </w:r>
      </w:ins>
      <w:ins w:id="536" w:author="Shimon" w:date="2021-12-28T10:31:00Z">
        <w:r w:rsidR="006E7E2B" w:rsidRPr="006610F3">
          <w:rPr>
            <w:rFonts w:hint="eastAsia"/>
            <w:b/>
            <w:bCs/>
            <w:rtl/>
          </w:rPr>
          <w:t>המשך</w:t>
        </w:r>
        <w:r w:rsidR="006E7E2B" w:rsidRPr="006610F3">
          <w:rPr>
            <w:b/>
            <w:bCs/>
            <w:rtl/>
          </w:rPr>
          <w:t xml:space="preserve"> </w:t>
        </w:r>
      </w:ins>
      <w:ins w:id="537" w:author="Shimon" w:date="2021-12-28T10:30:00Z">
        <w:r w:rsidR="006E7E2B" w:rsidRPr="006610F3">
          <w:rPr>
            <w:rFonts w:hint="eastAsia"/>
            <w:b/>
            <w:bCs/>
            <w:rtl/>
          </w:rPr>
          <w:t>ה</w:t>
        </w:r>
      </w:ins>
      <w:ins w:id="538" w:author="Shimon" w:date="2021-12-28T10:17:00Z">
        <w:r w:rsidR="00B64B9E" w:rsidRPr="006610F3">
          <w:rPr>
            <w:rFonts w:hint="eastAsia"/>
            <w:b/>
            <w:bCs/>
            <w:rtl/>
          </w:rPr>
          <w:t>עסקת</w:t>
        </w:r>
      </w:ins>
      <w:ins w:id="539" w:author="Shimon" w:date="2021-12-28T10:31:00Z">
        <w:r w:rsidR="006E7E2B" w:rsidRPr="006610F3">
          <w:rPr>
            <w:rFonts w:hint="eastAsia"/>
            <w:b/>
            <w:bCs/>
            <w:rtl/>
          </w:rPr>
          <w:t>ו</w:t>
        </w:r>
        <w:r w:rsidR="006E7E2B" w:rsidRPr="006610F3">
          <w:rPr>
            <w:b/>
            <w:bCs/>
            <w:rtl/>
          </w:rPr>
          <w:t xml:space="preserve"> </w:t>
        </w:r>
        <w:r w:rsidR="006E7E2B" w:rsidRPr="006610F3">
          <w:rPr>
            <w:rFonts w:hint="eastAsia"/>
            <w:b/>
            <w:bCs/>
            <w:rtl/>
          </w:rPr>
          <w:t>של</w:t>
        </w:r>
      </w:ins>
      <w:r w:rsidR="00E5176E" w:rsidRPr="006610F3">
        <w:rPr>
          <w:b/>
          <w:bCs/>
          <w:rtl/>
        </w:rPr>
        <w:t xml:space="preserve"> </w:t>
      </w:r>
      <w:r w:rsidR="00E5176E" w:rsidRPr="006610F3">
        <w:rPr>
          <w:rFonts w:hint="eastAsia"/>
          <w:b/>
          <w:bCs/>
          <w:rtl/>
        </w:rPr>
        <w:t>עובד</w:t>
      </w:r>
      <w:ins w:id="540" w:author="Shimon" w:date="2021-12-28T10:31:00Z">
        <w:r w:rsidR="00D10C0C">
          <w:rPr>
            <w:rFonts w:hint="cs"/>
            <w:rtl/>
          </w:rPr>
          <w:t>.....</w:t>
        </w:r>
      </w:ins>
      <w:del w:id="541" w:author="Shimon" w:date="2022-01-06T22:49:00Z">
        <w:r w:rsidR="00E5176E" w:rsidRPr="00DA1833" w:rsidDel="00CA1070">
          <w:rPr>
            <w:rtl/>
            <w:rPrChange w:id="542" w:author="Shimon" w:date="2021-12-27T23:23:00Z">
              <w:rPr>
                <w:b/>
                <w:bCs/>
                <w:rtl/>
              </w:rPr>
            </w:rPrChange>
          </w:rPr>
          <w:delText xml:space="preserve"> </w:delText>
        </w:r>
      </w:del>
      <w:ins w:id="543" w:author="Shimon" w:date="2021-12-28T10:16:00Z">
        <w:r w:rsidR="00B64B9E" w:rsidRPr="00DA1833">
          <w:rPr>
            <w:rtl/>
          </w:rPr>
          <w:t>שמונה</w:t>
        </w:r>
        <w:r w:rsidR="00B64B9E" w:rsidRPr="00DA1833">
          <w:t xml:space="preserve"> </w:t>
        </w:r>
        <w:r w:rsidR="00B64B9E" w:rsidRPr="00DA1833">
          <w:rPr>
            <w:rtl/>
          </w:rPr>
          <w:t>למשרה</w:t>
        </w:r>
        <w:r w:rsidR="00B64B9E" w:rsidRPr="00DA1833">
          <w:t xml:space="preserve"> </w:t>
        </w:r>
        <w:r w:rsidR="00B64B9E" w:rsidRPr="00DA1833">
          <w:rPr>
            <w:rtl/>
          </w:rPr>
          <w:t>שתקופת</w:t>
        </w:r>
        <w:r w:rsidR="00B64B9E" w:rsidRPr="00DA1833">
          <w:t xml:space="preserve"> </w:t>
        </w:r>
        <w:r w:rsidR="00B64B9E" w:rsidRPr="00DA1833">
          <w:rPr>
            <w:rtl/>
          </w:rPr>
          <w:t>הכהונה</w:t>
        </w:r>
        <w:r w:rsidR="00B64B9E" w:rsidRPr="00DA1833">
          <w:t xml:space="preserve"> </w:t>
        </w:r>
        <w:r w:rsidR="00B64B9E" w:rsidRPr="00DA1833">
          <w:rPr>
            <w:rtl/>
          </w:rPr>
          <w:t>בה</w:t>
        </w:r>
        <w:r w:rsidR="00B64B9E" w:rsidRPr="00DA1833">
          <w:t xml:space="preserve"> </w:t>
        </w:r>
        <w:r w:rsidR="00B64B9E" w:rsidRPr="00DA1833">
          <w:rPr>
            <w:rtl/>
          </w:rPr>
          <w:t>קצובה</w:t>
        </w:r>
        <w:r w:rsidR="00B64B9E" w:rsidRPr="00DA1833">
          <w:t xml:space="preserve"> </w:t>
        </w:r>
        <w:r w:rsidR="00B64B9E" w:rsidRPr="00DA1833">
          <w:rPr>
            <w:rtl/>
          </w:rPr>
          <w:t>בזמן</w:t>
        </w:r>
        <w:r w:rsidR="00B64B9E" w:rsidRPr="00DA1833">
          <w:t>,</w:t>
        </w:r>
        <w:r w:rsidR="00B64B9E" w:rsidRPr="00DA1833">
          <w:rPr>
            <w:rtl/>
          </w:rPr>
          <w:t>ובמהלך</w:t>
        </w:r>
        <w:r w:rsidR="00B64B9E" w:rsidRPr="00DA1833">
          <w:t xml:space="preserve"> </w:t>
        </w:r>
        <w:r w:rsidR="00B64B9E" w:rsidRPr="00DA1833">
          <w:rPr>
            <w:rtl/>
          </w:rPr>
          <w:t>תקופת</w:t>
        </w:r>
        <w:r w:rsidR="00B64B9E" w:rsidRPr="00DA1833">
          <w:t xml:space="preserve"> </w:t>
        </w:r>
        <w:r w:rsidR="00B64B9E" w:rsidRPr="00DA1833">
          <w:rPr>
            <w:rtl/>
          </w:rPr>
          <w:t>הכהונה</w:t>
        </w:r>
        <w:r w:rsidR="00B64B9E" w:rsidRPr="00DA1833">
          <w:t xml:space="preserve"> </w:t>
        </w:r>
        <w:r w:rsidR="00B64B9E" w:rsidRPr="00DA1833">
          <w:rPr>
            <w:rtl/>
          </w:rPr>
          <w:t>הגיע</w:t>
        </w:r>
        <w:r w:rsidR="00B64B9E" w:rsidRPr="00DA1833">
          <w:t xml:space="preserve"> </w:t>
        </w:r>
        <w:r w:rsidR="00B64B9E" w:rsidRPr="00DA1833">
          <w:rPr>
            <w:rtl/>
          </w:rPr>
          <w:t>לגיל</w:t>
        </w:r>
        <w:r w:rsidR="00B64B9E" w:rsidRPr="00DA1833">
          <w:t xml:space="preserve"> </w:t>
        </w:r>
        <w:r w:rsidR="00B64B9E" w:rsidRPr="00DA1833">
          <w:rPr>
            <w:rtl/>
          </w:rPr>
          <w:t>פרישת</w:t>
        </w:r>
        <w:r w:rsidR="00B64B9E" w:rsidRPr="00DA1833">
          <w:rPr>
            <w:rFonts w:hint="cs"/>
            <w:rtl/>
          </w:rPr>
          <w:t xml:space="preserve"> </w:t>
        </w:r>
        <w:r w:rsidR="00B64B9E" w:rsidRPr="00DA1833">
          <w:rPr>
            <w:rtl/>
          </w:rPr>
          <w:t>חובה</w:t>
        </w:r>
        <w:r w:rsidR="00B64B9E" w:rsidRPr="006610F3">
          <w:rPr>
            <w:b/>
            <w:bCs/>
          </w:rPr>
          <w:t xml:space="preserve"> - </w:t>
        </w:r>
        <w:r w:rsidR="00B64B9E" w:rsidRPr="002C3F71">
          <w:rPr>
            <w:b/>
            <w:bCs/>
            <w:rtl/>
          </w:rPr>
          <w:t>עד</w:t>
        </w:r>
        <w:r w:rsidR="00B64B9E" w:rsidRPr="00E36C75">
          <w:rPr>
            <w:b/>
            <w:bCs/>
          </w:rPr>
          <w:t xml:space="preserve"> </w:t>
        </w:r>
        <w:r w:rsidR="00B64B9E" w:rsidRPr="006610F3">
          <w:rPr>
            <w:b/>
            <w:bCs/>
            <w:rtl/>
          </w:rPr>
          <w:t>לסיום</w:t>
        </w:r>
        <w:r w:rsidR="00B64B9E" w:rsidRPr="006610F3">
          <w:rPr>
            <w:b/>
            <w:bCs/>
          </w:rPr>
          <w:t xml:space="preserve"> </w:t>
        </w:r>
        <w:r w:rsidR="00B64B9E" w:rsidRPr="006610F3">
          <w:rPr>
            <w:b/>
            <w:bCs/>
            <w:rtl/>
          </w:rPr>
          <w:t>תקופת</w:t>
        </w:r>
        <w:r w:rsidR="00B64B9E" w:rsidRPr="006610F3">
          <w:rPr>
            <w:b/>
            <w:bCs/>
          </w:rPr>
          <w:t xml:space="preserve"> </w:t>
        </w:r>
        <w:r w:rsidR="00B64B9E" w:rsidRPr="006610F3">
          <w:rPr>
            <w:b/>
            <w:bCs/>
            <w:rtl/>
          </w:rPr>
          <w:t>הכהונה</w:t>
        </w:r>
        <w:r w:rsidR="00B64B9E" w:rsidRPr="006610F3">
          <w:rPr>
            <w:b/>
            <w:bCs/>
          </w:rPr>
          <w:t xml:space="preserve"> </w:t>
        </w:r>
        <w:r w:rsidR="00B64B9E" w:rsidRPr="006610F3">
          <w:rPr>
            <w:b/>
            <w:bCs/>
            <w:rtl/>
          </w:rPr>
          <w:t>במשר</w:t>
        </w:r>
        <w:r w:rsidR="00B64B9E" w:rsidRPr="006610F3">
          <w:rPr>
            <w:rFonts w:hint="eastAsia"/>
            <w:b/>
            <w:bCs/>
            <w:rtl/>
          </w:rPr>
          <w:t>ה</w:t>
        </w:r>
      </w:ins>
      <w:ins w:id="544" w:author="Shimon" w:date="2021-12-28T10:17:00Z">
        <w:r w:rsidR="00B64B9E" w:rsidRPr="006610F3">
          <w:rPr>
            <w:b/>
            <w:bCs/>
            <w:rtl/>
          </w:rPr>
          <w:t>"</w:t>
        </w:r>
      </w:ins>
      <w:ins w:id="545" w:author="Shimon" w:date="2021-12-28T10:19:00Z">
        <w:r w:rsidR="00B64B9E" w:rsidRPr="006610F3">
          <w:rPr>
            <w:b/>
            <w:bCs/>
            <w:rtl/>
          </w:rPr>
          <w:t xml:space="preserve">. </w:t>
        </w:r>
        <w:r w:rsidR="00B64B9E" w:rsidRPr="00DA1833">
          <w:rPr>
            <w:rFonts w:hint="cs"/>
            <w:rtl/>
          </w:rPr>
          <w:t>מ</w:t>
        </w:r>
      </w:ins>
      <w:ins w:id="546" w:author="Shimon" w:date="2021-12-28T10:20:00Z">
        <w:r w:rsidR="00B64B9E" w:rsidRPr="00DA1833">
          <w:rPr>
            <w:rFonts w:hint="cs"/>
            <w:rtl/>
          </w:rPr>
          <w:t>דיניות זו אושרה ע"י ועדת השרות בהחלטתה מיום 27.3.2012</w:t>
        </w:r>
        <w:r w:rsidR="00B64B9E" w:rsidRPr="006610F3">
          <w:rPr>
            <w:rFonts w:hint="cs"/>
            <w:b/>
            <w:bCs/>
            <w:rtl/>
          </w:rPr>
          <w:t xml:space="preserve"> </w:t>
        </w:r>
      </w:ins>
      <w:del w:id="547" w:author="Shimon" w:date="2021-12-15T10:56:00Z">
        <w:r w:rsidR="00E5176E" w:rsidRPr="008021A7" w:rsidDel="00CE7FF4">
          <w:rPr>
            <w:rFonts w:hint="eastAsia"/>
            <w:rtl/>
          </w:rPr>
          <w:delText>יצוין</w:delText>
        </w:r>
        <w:r w:rsidR="00E5176E" w:rsidRPr="008021A7" w:rsidDel="00CE7FF4">
          <w:rPr>
            <w:rtl/>
          </w:rPr>
          <w:delText xml:space="preserve"> </w:delText>
        </w:r>
        <w:r w:rsidR="00E5176E" w:rsidRPr="008021A7" w:rsidDel="00CE7FF4">
          <w:rPr>
            <w:rFonts w:hint="eastAsia"/>
            <w:rtl/>
          </w:rPr>
          <w:delText>כי</w:delText>
        </w:r>
        <w:r w:rsidR="00E5176E" w:rsidRPr="008021A7" w:rsidDel="00CE7FF4">
          <w:rPr>
            <w:rtl/>
          </w:rPr>
          <w:delText xml:space="preserve"> </w:delText>
        </w:r>
      </w:del>
      <w:del w:id="548" w:author="Shimon" w:date="2021-12-28T10:32:00Z">
        <w:r w:rsidR="00E5176E" w:rsidRPr="008021A7" w:rsidDel="00D10C0C">
          <w:rPr>
            <w:rFonts w:hint="eastAsia"/>
            <w:rtl/>
          </w:rPr>
          <w:delText>מדיניות</w:delText>
        </w:r>
        <w:r w:rsidR="00E5176E" w:rsidRPr="008021A7" w:rsidDel="00D10C0C">
          <w:rPr>
            <w:rtl/>
          </w:rPr>
          <w:delText xml:space="preserve"> </w:delText>
        </w:r>
        <w:r w:rsidR="00E5176E" w:rsidRPr="008021A7" w:rsidDel="00D10C0C">
          <w:rPr>
            <w:rFonts w:hint="eastAsia"/>
            <w:rtl/>
          </w:rPr>
          <w:delText>זאת</w:delText>
        </w:r>
      </w:del>
      <w:ins w:id="549" w:author="Shimon" w:date="2021-12-28T10:32:00Z">
        <w:r w:rsidR="00D10C0C">
          <w:rPr>
            <w:rFonts w:hint="cs"/>
            <w:rtl/>
          </w:rPr>
          <w:t>ו</w:t>
        </w:r>
      </w:ins>
      <w:r w:rsidR="00E5176E" w:rsidRPr="008021A7">
        <w:rPr>
          <w:rFonts w:hint="eastAsia"/>
          <w:rtl/>
        </w:rPr>
        <w:t>עלתה</w:t>
      </w:r>
      <w:r w:rsidR="00E5176E" w:rsidRPr="008021A7">
        <w:rPr>
          <w:rtl/>
        </w:rPr>
        <w:t xml:space="preserve"> </w:t>
      </w:r>
      <w:r w:rsidR="00E5176E" w:rsidRPr="008021A7">
        <w:rPr>
          <w:rFonts w:hint="eastAsia"/>
          <w:rtl/>
        </w:rPr>
        <w:t>על</w:t>
      </w:r>
      <w:r w:rsidR="00E5176E" w:rsidRPr="008021A7">
        <w:rPr>
          <w:rtl/>
        </w:rPr>
        <w:t xml:space="preserve"> </w:t>
      </w:r>
      <w:r w:rsidR="00E5176E" w:rsidRPr="008021A7">
        <w:rPr>
          <w:rFonts w:hint="eastAsia"/>
          <w:rtl/>
        </w:rPr>
        <w:t>הכתב</w:t>
      </w:r>
      <w:r w:rsidR="00E5176E" w:rsidRPr="008021A7">
        <w:rPr>
          <w:rtl/>
        </w:rPr>
        <w:t xml:space="preserve"> </w:t>
      </w:r>
      <w:del w:id="550" w:author="Shimon" w:date="2021-12-27T23:34:00Z">
        <w:r w:rsidR="00E5176E" w:rsidRPr="008021A7" w:rsidDel="00D71EE5">
          <w:rPr>
            <w:rFonts w:hint="eastAsia"/>
            <w:rtl/>
          </w:rPr>
          <w:delText>בשנת</w:delText>
        </w:r>
        <w:r w:rsidR="00E5176E" w:rsidRPr="00901A33" w:rsidDel="00D71EE5">
          <w:rPr>
            <w:rtl/>
          </w:rPr>
          <w:delText xml:space="preserve"> 2014</w:delText>
        </w:r>
      </w:del>
      <w:ins w:id="551" w:author="Shimon" w:date="2021-12-27T23:34:00Z">
        <w:r w:rsidR="00D71EE5">
          <w:rPr>
            <w:rFonts w:hint="cs"/>
            <w:rtl/>
          </w:rPr>
          <w:t xml:space="preserve"> </w:t>
        </w:r>
      </w:ins>
      <w:del w:id="552" w:author="Shimon" w:date="2022-01-06T22:54:00Z">
        <w:r w:rsidR="00E5176E" w:rsidRPr="00901A33" w:rsidDel="00961674">
          <w:rPr>
            <w:rtl/>
          </w:rPr>
          <w:delText xml:space="preserve"> </w:delText>
        </w:r>
      </w:del>
      <w:r w:rsidR="00E5176E" w:rsidRPr="00901A33">
        <w:rPr>
          <w:rFonts w:hint="eastAsia"/>
          <w:rtl/>
        </w:rPr>
        <w:t>במסגרת</w:t>
      </w:r>
      <w:r w:rsidR="00E5176E" w:rsidRPr="00901A33">
        <w:rPr>
          <w:rtl/>
        </w:rPr>
        <w:t xml:space="preserve"> </w:t>
      </w:r>
      <w:r w:rsidR="00214B7A" w:rsidRPr="00901A33">
        <w:rPr>
          <w:rFonts w:hint="cs"/>
          <w:rtl/>
        </w:rPr>
        <w:t>"</w:t>
      </w:r>
      <w:r w:rsidR="00E5176E" w:rsidRPr="006610F3">
        <w:rPr>
          <w:rFonts w:hint="eastAsia"/>
          <w:b/>
          <w:bCs/>
          <w:i/>
          <w:iCs/>
          <w:rtl/>
        </w:rPr>
        <w:t>מסמך</w:t>
      </w:r>
      <w:r w:rsidR="00E5176E" w:rsidRPr="002C3F71">
        <w:rPr>
          <w:b/>
          <w:bCs/>
          <w:i/>
          <w:iCs/>
          <w:rtl/>
        </w:rPr>
        <w:t xml:space="preserve"> </w:t>
      </w:r>
      <w:r w:rsidR="00E5176E" w:rsidRPr="00E36C75">
        <w:rPr>
          <w:rFonts w:hint="eastAsia"/>
          <w:b/>
          <w:bCs/>
          <w:i/>
          <w:iCs/>
          <w:rtl/>
        </w:rPr>
        <w:t>מדיניות</w:t>
      </w:r>
      <w:r w:rsidR="00E5176E" w:rsidRPr="006610F3">
        <w:rPr>
          <w:b/>
          <w:bCs/>
          <w:i/>
          <w:iCs/>
          <w:rtl/>
        </w:rPr>
        <w:t xml:space="preserve"> </w:t>
      </w:r>
      <w:r w:rsidR="00214B7A" w:rsidRPr="006610F3">
        <w:rPr>
          <w:rFonts w:hint="eastAsia"/>
          <w:b/>
          <w:bCs/>
          <w:i/>
          <w:iCs/>
          <w:rtl/>
        </w:rPr>
        <w:t>בנושא</w:t>
      </w:r>
      <w:r w:rsidR="00214B7A" w:rsidRPr="006610F3">
        <w:rPr>
          <w:b/>
          <w:bCs/>
          <w:i/>
          <w:iCs/>
          <w:rtl/>
        </w:rPr>
        <w:t xml:space="preserve"> </w:t>
      </w:r>
      <w:r w:rsidR="00E5176E" w:rsidRPr="006610F3">
        <w:rPr>
          <w:rFonts w:hint="eastAsia"/>
          <w:b/>
          <w:bCs/>
          <w:i/>
          <w:iCs/>
          <w:rtl/>
        </w:rPr>
        <w:t>הארכת</w:t>
      </w:r>
      <w:r w:rsidR="00E5176E" w:rsidRPr="006610F3">
        <w:rPr>
          <w:b/>
          <w:bCs/>
          <w:i/>
          <w:iCs/>
          <w:rtl/>
        </w:rPr>
        <w:t xml:space="preserve"> </w:t>
      </w:r>
      <w:r w:rsidR="00E5176E" w:rsidRPr="006610F3">
        <w:rPr>
          <w:rFonts w:hint="eastAsia"/>
          <w:b/>
          <w:bCs/>
          <w:i/>
          <w:iCs/>
          <w:rtl/>
        </w:rPr>
        <w:t>שירות</w:t>
      </w:r>
      <w:r w:rsidR="00E5176E" w:rsidRPr="006610F3">
        <w:rPr>
          <w:b/>
          <w:bCs/>
          <w:i/>
          <w:iCs/>
          <w:rtl/>
        </w:rPr>
        <w:t xml:space="preserve"> </w:t>
      </w:r>
      <w:r w:rsidR="00E5176E" w:rsidRPr="006610F3">
        <w:rPr>
          <w:rFonts w:hint="eastAsia"/>
          <w:b/>
          <w:bCs/>
          <w:i/>
          <w:iCs/>
          <w:rtl/>
        </w:rPr>
        <w:t>מעבר</w:t>
      </w:r>
      <w:r w:rsidR="00E5176E" w:rsidRPr="006610F3">
        <w:rPr>
          <w:b/>
          <w:bCs/>
          <w:i/>
          <w:iCs/>
          <w:rtl/>
        </w:rPr>
        <w:t xml:space="preserve"> </w:t>
      </w:r>
      <w:r w:rsidR="00E5176E" w:rsidRPr="006610F3">
        <w:rPr>
          <w:rFonts w:hint="eastAsia"/>
          <w:b/>
          <w:bCs/>
          <w:i/>
          <w:iCs/>
          <w:rtl/>
        </w:rPr>
        <w:t>לגיל</w:t>
      </w:r>
      <w:r w:rsidR="00E5176E" w:rsidRPr="006610F3">
        <w:rPr>
          <w:b/>
          <w:bCs/>
          <w:i/>
          <w:iCs/>
          <w:rtl/>
        </w:rPr>
        <w:t xml:space="preserve"> </w:t>
      </w:r>
      <w:r w:rsidR="00E5176E" w:rsidRPr="006610F3">
        <w:rPr>
          <w:rFonts w:hint="eastAsia"/>
          <w:b/>
          <w:bCs/>
          <w:i/>
          <w:iCs/>
          <w:rtl/>
        </w:rPr>
        <w:t>פרישה</w:t>
      </w:r>
      <w:r w:rsidR="00214B7A" w:rsidRPr="00901A33">
        <w:rPr>
          <w:rFonts w:hint="cs"/>
          <w:rtl/>
        </w:rPr>
        <w:t>"</w:t>
      </w:r>
      <w:del w:id="553" w:author="Shimon" w:date="2022-01-06T22:56:00Z">
        <w:r w:rsidR="004463AC" w:rsidDel="00961674">
          <w:rPr>
            <w:rFonts w:hint="cs"/>
            <w:rtl/>
          </w:rPr>
          <w:delText>.</w:delText>
        </w:r>
      </w:del>
      <w:r w:rsidR="004463AC">
        <w:rPr>
          <w:rFonts w:hint="cs"/>
          <w:rtl/>
        </w:rPr>
        <w:t xml:space="preserve"> </w:t>
      </w:r>
      <w:ins w:id="554" w:author="Shimon" w:date="2022-01-06T22:55:00Z">
        <w:r w:rsidR="00961674" w:rsidRPr="006706BB">
          <w:rPr>
            <w:rFonts w:hint="cs"/>
            <w:rtl/>
          </w:rPr>
          <w:t>ו</w:t>
        </w:r>
      </w:ins>
      <w:ins w:id="555" w:author="Shimon" w:date="2022-01-06T22:56:00Z">
        <w:r w:rsidR="00961674">
          <w:rPr>
            <w:rFonts w:hint="cs"/>
            <w:rtl/>
          </w:rPr>
          <w:t>ב</w:t>
        </w:r>
      </w:ins>
      <w:ins w:id="556" w:author="Shimon" w:date="2022-01-06T22:55:00Z">
        <w:r w:rsidR="00961674" w:rsidRPr="006706BB">
          <w:rPr>
            <w:rFonts w:hint="cs"/>
            <w:rtl/>
          </w:rPr>
          <w:t>הנחיות נציב השרות להארכת שירות מעבר לגיל הפרישה מסיבות אישיות</w:t>
        </w:r>
      </w:ins>
      <w:ins w:id="557" w:author="Shimon" w:date="2022-01-06T22:56:00Z">
        <w:r w:rsidR="00961674">
          <w:rPr>
            <w:rFonts w:hint="cs"/>
            <w:rtl/>
          </w:rPr>
          <w:t>.</w:t>
        </w:r>
      </w:ins>
      <w:ins w:id="558" w:author="אופיר טל" w:date="2022-01-09T10:38:00Z">
        <w:r w:rsidR="006610F3">
          <w:rPr>
            <w:rFonts w:hint="cs"/>
            <w:rtl/>
          </w:rPr>
          <w:t xml:space="preserve"> </w:t>
        </w:r>
        <w:r w:rsidR="006610F3" w:rsidRPr="006610F3">
          <w:rPr>
            <w:rFonts w:hint="cs"/>
            <w:highlight w:val="green"/>
            <w:rtl/>
          </w:rPr>
          <w:t xml:space="preserve">התיקונים האלה בעייתים </w:t>
        </w:r>
        <w:r w:rsidR="006610F3" w:rsidRPr="002C3F71">
          <w:rPr>
            <w:highlight w:val="green"/>
            <w:rtl/>
          </w:rPr>
          <w:t>–</w:t>
        </w:r>
        <w:r w:rsidR="006610F3" w:rsidRPr="00E36C75">
          <w:rPr>
            <w:rFonts w:hint="cs"/>
            <w:highlight w:val="green"/>
            <w:rtl/>
          </w:rPr>
          <w:t xml:space="preserve"> כי </w:t>
        </w:r>
        <w:r w:rsidR="006610F3" w:rsidRPr="006610F3">
          <w:rPr>
            <w:rFonts w:hint="eastAsia"/>
            <w:highlight w:val="green"/>
            <w:rtl/>
          </w:rPr>
          <w:t>הם</w:t>
        </w:r>
        <w:r w:rsidR="006610F3" w:rsidRPr="006610F3">
          <w:rPr>
            <w:highlight w:val="green"/>
            <w:rtl/>
          </w:rPr>
          <w:t xml:space="preserve"> </w:t>
        </w:r>
        <w:r w:rsidR="006610F3" w:rsidRPr="006610F3">
          <w:rPr>
            <w:rFonts w:hint="eastAsia"/>
            <w:highlight w:val="green"/>
            <w:rtl/>
          </w:rPr>
          <w:t>חושפים</w:t>
        </w:r>
        <w:r w:rsidR="006610F3" w:rsidRPr="006610F3">
          <w:rPr>
            <w:highlight w:val="green"/>
            <w:rtl/>
          </w:rPr>
          <w:t xml:space="preserve"> </w:t>
        </w:r>
        <w:r w:rsidR="006610F3" w:rsidRPr="006610F3">
          <w:rPr>
            <w:rFonts w:hint="eastAsia"/>
            <w:highlight w:val="green"/>
            <w:rtl/>
          </w:rPr>
          <w:t>אותנו</w:t>
        </w:r>
        <w:r w:rsidR="006610F3" w:rsidRPr="006610F3">
          <w:rPr>
            <w:highlight w:val="green"/>
            <w:rtl/>
          </w:rPr>
          <w:t xml:space="preserve"> </w:t>
        </w:r>
        <w:r w:rsidR="006610F3" w:rsidRPr="006610F3">
          <w:rPr>
            <w:rFonts w:hint="eastAsia"/>
            <w:highlight w:val="green"/>
            <w:rtl/>
          </w:rPr>
          <w:t>לטענה</w:t>
        </w:r>
        <w:r w:rsidR="006610F3" w:rsidRPr="006610F3">
          <w:rPr>
            <w:highlight w:val="green"/>
            <w:rtl/>
          </w:rPr>
          <w:t xml:space="preserve"> </w:t>
        </w:r>
        <w:r w:rsidR="006610F3" w:rsidRPr="006610F3">
          <w:rPr>
            <w:rFonts w:hint="eastAsia"/>
            <w:highlight w:val="green"/>
            <w:rtl/>
          </w:rPr>
          <w:t>של</w:t>
        </w:r>
        <w:r w:rsidR="006610F3" w:rsidRPr="006610F3">
          <w:rPr>
            <w:highlight w:val="green"/>
            <w:rtl/>
          </w:rPr>
          <w:t xml:space="preserve"> </w:t>
        </w:r>
        <w:r w:rsidR="006610F3" w:rsidRPr="006610F3">
          <w:rPr>
            <w:rFonts w:hint="eastAsia"/>
            <w:highlight w:val="green"/>
            <w:rtl/>
          </w:rPr>
          <w:t>המדינה</w:t>
        </w:r>
        <w:r w:rsidR="006610F3" w:rsidRPr="006610F3">
          <w:rPr>
            <w:highlight w:val="green"/>
            <w:rtl/>
          </w:rPr>
          <w:t xml:space="preserve"> </w:t>
        </w:r>
        <w:r w:rsidR="006610F3" w:rsidRPr="006610F3">
          <w:rPr>
            <w:rFonts w:hint="eastAsia"/>
            <w:highlight w:val="green"/>
            <w:rtl/>
          </w:rPr>
          <w:t>שמדובר</w:t>
        </w:r>
        <w:r w:rsidR="006610F3" w:rsidRPr="006610F3">
          <w:rPr>
            <w:highlight w:val="green"/>
            <w:rtl/>
          </w:rPr>
          <w:t xml:space="preserve"> </w:t>
        </w:r>
        <w:r w:rsidR="006610F3" w:rsidRPr="006610F3">
          <w:rPr>
            <w:rFonts w:hint="eastAsia"/>
            <w:highlight w:val="green"/>
            <w:rtl/>
          </w:rPr>
          <w:t>בשיפור</w:t>
        </w:r>
        <w:r w:rsidR="006610F3" w:rsidRPr="006610F3">
          <w:rPr>
            <w:highlight w:val="green"/>
            <w:rtl/>
          </w:rPr>
          <w:t xml:space="preserve"> </w:t>
        </w:r>
        <w:r w:rsidR="006610F3" w:rsidRPr="006610F3">
          <w:rPr>
            <w:rFonts w:hint="eastAsia"/>
            <w:highlight w:val="green"/>
            <w:rtl/>
          </w:rPr>
          <w:t>עמדות</w:t>
        </w:r>
        <w:r w:rsidR="006610F3" w:rsidRPr="006610F3">
          <w:rPr>
            <w:highlight w:val="green"/>
            <w:rtl/>
          </w:rPr>
          <w:t xml:space="preserve"> </w:t>
        </w:r>
        <w:r w:rsidR="006610F3" w:rsidRPr="006610F3">
          <w:rPr>
            <w:rFonts w:hint="eastAsia"/>
            <w:highlight w:val="green"/>
            <w:rtl/>
          </w:rPr>
          <w:t>ולא</w:t>
        </w:r>
        <w:r w:rsidR="006610F3" w:rsidRPr="006610F3">
          <w:rPr>
            <w:highlight w:val="green"/>
            <w:rtl/>
          </w:rPr>
          <w:t xml:space="preserve"> </w:t>
        </w:r>
        <w:r w:rsidR="006610F3" w:rsidRPr="006610F3">
          <w:rPr>
            <w:rFonts w:hint="eastAsia"/>
            <w:highlight w:val="green"/>
            <w:rtl/>
          </w:rPr>
          <w:t>בתיקון</w:t>
        </w:r>
        <w:r w:rsidR="006610F3" w:rsidRPr="006610F3">
          <w:rPr>
            <w:highlight w:val="green"/>
            <w:rtl/>
          </w:rPr>
          <w:t xml:space="preserve"> </w:t>
        </w:r>
        <w:r w:rsidR="006610F3" w:rsidRPr="006610F3">
          <w:rPr>
            <w:rFonts w:hint="eastAsia"/>
            <w:highlight w:val="green"/>
            <w:rtl/>
          </w:rPr>
          <w:t>בהתאם</w:t>
        </w:r>
        <w:r w:rsidR="006610F3" w:rsidRPr="006610F3">
          <w:rPr>
            <w:highlight w:val="green"/>
            <w:rtl/>
          </w:rPr>
          <w:t xml:space="preserve"> </w:t>
        </w:r>
        <w:r w:rsidR="006610F3" w:rsidRPr="006610F3">
          <w:rPr>
            <w:rFonts w:hint="eastAsia"/>
            <w:highlight w:val="green"/>
            <w:rtl/>
          </w:rPr>
          <w:t>לפסק</w:t>
        </w:r>
        <w:r w:rsidR="006610F3" w:rsidRPr="006610F3">
          <w:rPr>
            <w:highlight w:val="green"/>
            <w:rtl/>
          </w:rPr>
          <w:t xml:space="preserve"> </w:t>
        </w:r>
        <w:r w:rsidR="006610F3" w:rsidRPr="006610F3">
          <w:rPr>
            <w:rFonts w:hint="eastAsia"/>
            <w:highlight w:val="green"/>
            <w:rtl/>
          </w:rPr>
          <w:t>הדין</w:t>
        </w:r>
        <w:r w:rsidR="006610F3" w:rsidRPr="006610F3">
          <w:rPr>
            <w:highlight w:val="green"/>
            <w:rtl/>
          </w:rPr>
          <w:t xml:space="preserve"> </w:t>
        </w:r>
        <w:r w:rsidR="006610F3" w:rsidRPr="006610F3">
          <w:rPr>
            <w:rFonts w:hint="eastAsia"/>
            <w:highlight w:val="green"/>
            <w:rtl/>
          </w:rPr>
          <w:t>של</w:t>
        </w:r>
        <w:r w:rsidR="006610F3" w:rsidRPr="006610F3">
          <w:rPr>
            <w:highlight w:val="green"/>
            <w:rtl/>
          </w:rPr>
          <w:t xml:space="preserve"> </w:t>
        </w:r>
        <w:r w:rsidR="006610F3" w:rsidRPr="006610F3">
          <w:rPr>
            <w:rFonts w:hint="eastAsia"/>
            <w:highlight w:val="green"/>
            <w:rtl/>
          </w:rPr>
          <w:t>בית</w:t>
        </w:r>
        <w:r w:rsidR="006610F3" w:rsidRPr="006610F3">
          <w:rPr>
            <w:highlight w:val="green"/>
            <w:rtl/>
          </w:rPr>
          <w:t xml:space="preserve"> </w:t>
        </w:r>
        <w:r w:rsidR="006610F3" w:rsidRPr="006610F3">
          <w:rPr>
            <w:rFonts w:hint="eastAsia"/>
            <w:highlight w:val="green"/>
            <w:rtl/>
          </w:rPr>
          <w:t>הדין</w:t>
        </w:r>
        <w:r w:rsidR="006610F3" w:rsidRPr="006610F3">
          <w:rPr>
            <w:highlight w:val="green"/>
            <w:rtl/>
          </w:rPr>
          <w:t xml:space="preserve"> </w:t>
        </w:r>
        <w:r w:rsidR="006610F3" w:rsidRPr="006610F3">
          <w:rPr>
            <w:rFonts w:hint="eastAsia"/>
            <w:highlight w:val="green"/>
            <w:rtl/>
          </w:rPr>
          <w:t>הארצי</w:t>
        </w:r>
      </w:ins>
    </w:p>
    <w:p w14:paraId="2D85784C" w14:textId="306F4048" w:rsidR="00961674" w:rsidRDefault="00961674">
      <w:pPr>
        <w:pStyle w:val="11"/>
        <w:tabs>
          <w:tab w:val="left" w:pos="656"/>
        </w:tabs>
        <w:spacing w:before="0" w:after="240" w:line="360" w:lineRule="auto"/>
        <w:ind w:left="665" w:firstLine="0"/>
        <w:rPr>
          <w:ins w:id="559" w:author="Shimon" w:date="2022-01-06T22:57:00Z"/>
          <w:b/>
          <w:bCs/>
          <w:highlight w:val="yellow"/>
          <w:rtl/>
        </w:rPr>
        <w:pPrChange w:id="560" w:author="Shimon" w:date="2022-01-06T22:56:00Z">
          <w:pPr>
            <w:pStyle w:val="11"/>
            <w:numPr>
              <w:numId w:val="14"/>
            </w:numPr>
            <w:tabs>
              <w:tab w:val="num" w:pos="502"/>
              <w:tab w:val="left" w:pos="656"/>
            </w:tabs>
            <w:spacing w:before="0" w:after="240" w:line="360" w:lineRule="auto"/>
            <w:ind w:left="656" w:hanging="630"/>
          </w:pPr>
        </w:pPrChange>
      </w:pPr>
      <w:ins w:id="561" w:author="Shimon" w:date="2022-01-06T22:55:00Z">
        <w:del w:id="562" w:author="אופיר טל" w:date="2022-01-09T10:11:00Z">
          <w:r w:rsidRPr="006706BB" w:rsidDel="00976AD7">
            <w:rPr>
              <w:rFonts w:hint="cs"/>
              <w:rtl/>
            </w:rPr>
            <w:delText xml:space="preserve"> </w:delText>
          </w:r>
        </w:del>
      </w:ins>
      <w:r w:rsidR="004463AC">
        <w:rPr>
          <w:rFonts w:hint="cs"/>
          <w:rtl/>
        </w:rPr>
        <w:t>למרות מדיניות זו,</w:t>
      </w:r>
      <w:r w:rsidR="00421926">
        <w:rPr>
          <w:rFonts w:hint="cs"/>
          <w:rtl/>
        </w:rPr>
        <w:t xml:space="preserve"> </w:t>
      </w:r>
      <w:ins w:id="563" w:author="Shimon" w:date="2021-12-15T23:14:00Z">
        <w:r w:rsidR="00AC3783">
          <w:rPr>
            <w:rFonts w:hint="cs"/>
            <w:rtl/>
          </w:rPr>
          <w:t xml:space="preserve">נתבעת 2 </w:t>
        </w:r>
      </w:ins>
      <w:ins w:id="564" w:author="Shimon" w:date="2021-12-15T23:26:00Z">
        <w:r w:rsidR="00FB4945" w:rsidRPr="008A79C9">
          <w:rPr>
            <w:rFonts w:hint="eastAsia"/>
            <w:b/>
            <w:bCs/>
            <w:rtl/>
            <w:rPrChange w:id="565" w:author="Shimon" w:date="2021-12-15T23:32:00Z">
              <w:rPr>
                <w:rFonts w:hint="eastAsia"/>
                <w:rtl/>
              </w:rPr>
            </w:rPrChange>
          </w:rPr>
          <w:t>התעלמה</w:t>
        </w:r>
        <w:r w:rsidR="00FB4945" w:rsidRPr="008A79C9">
          <w:rPr>
            <w:b/>
            <w:bCs/>
            <w:rtl/>
            <w:rPrChange w:id="566" w:author="Shimon" w:date="2021-12-15T23:32:00Z">
              <w:rPr>
                <w:rtl/>
              </w:rPr>
            </w:rPrChange>
          </w:rPr>
          <w:t xml:space="preserve"> לחלוטין מבקשת התובע </w:t>
        </w:r>
      </w:ins>
      <w:ins w:id="567" w:author="Shimon" w:date="2021-12-15T23:30:00Z">
        <w:r w:rsidR="00FB4945" w:rsidRPr="008A79C9">
          <w:rPr>
            <w:rFonts w:hint="eastAsia"/>
            <w:b/>
            <w:bCs/>
            <w:rtl/>
            <w:rPrChange w:id="568" w:author="Shimon" w:date="2021-12-15T23:32:00Z">
              <w:rPr>
                <w:rFonts w:hint="eastAsia"/>
                <w:rtl/>
              </w:rPr>
            </w:rPrChange>
          </w:rPr>
          <w:t>לבחון</w:t>
        </w:r>
        <w:r w:rsidR="00FB4945" w:rsidRPr="008A79C9">
          <w:rPr>
            <w:b/>
            <w:bCs/>
            <w:rtl/>
            <w:rPrChange w:id="569" w:author="Shimon" w:date="2021-12-15T23:32:00Z">
              <w:rPr>
                <w:rtl/>
              </w:rPr>
            </w:rPrChange>
          </w:rPr>
          <w:t xml:space="preserve"> </w:t>
        </w:r>
      </w:ins>
      <w:ins w:id="570" w:author="Shimon" w:date="2021-12-15T23:26:00Z">
        <w:r w:rsidR="00FB4945" w:rsidRPr="008A79C9">
          <w:rPr>
            <w:rFonts w:hint="eastAsia"/>
            <w:b/>
            <w:bCs/>
            <w:rtl/>
            <w:rPrChange w:id="571" w:author="Shimon" w:date="2021-12-15T23:32:00Z">
              <w:rPr>
                <w:rFonts w:hint="eastAsia"/>
                <w:rtl/>
              </w:rPr>
            </w:rPrChange>
          </w:rPr>
          <w:t>את</w:t>
        </w:r>
        <w:r w:rsidR="00FB4945" w:rsidRPr="008A79C9">
          <w:rPr>
            <w:b/>
            <w:bCs/>
            <w:rtl/>
            <w:rPrChange w:id="572" w:author="Shimon" w:date="2021-12-15T23:32:00Z">
              <w:rPr>
                <w:rtl/>
              </w:rPr>
            </w:rPrChange>
          </w:rPr>
          <w:t xml:space="preserve"> הפסקת עבודתו מחמת גיל, </w:t>
        </w:r>
      </w:ins>
      <w:r w:rsidR="00421926" w:rsidRPr="008A79C9">
        <w:rPr>
          <w:rFonts w:hint="cs"/>
          <w:b/>
          <w:bCs/>
          <w:rtl/>
        </w:rPr>
        <w:t xml:space="preserve">בהתחשב בנסיבות הענין </w:t>
      </w:r>
      <w:del w:id="573" w:author="Shimon" w:date="2021-12-16T23:08:00Z">
        <w:r w:rsidR="00421926" w:rsidRPr="008A79C9" w:rsidDel="00034D36">
          <w:rPr>
            <w:rFonts w:hint="cs"/>
            <w:b/>
            <w:bCs/>
            <w:rtl/>
          </w:rPr>
          <w:delText xml:space="preserve">וההלכה </w:delText>
        </w:r>
      </w:del>
      <w:r w:rsidR="00034D36" w:rsidRPr="008A79C9">
        <w:rPr>
          <w:rFonts w:hint="cs"/>
          <w:b/>
          <w:bCs/>
          <w:rtl/>
        </w:rPr>
        <w:t>ו</w:t>
      </w:r>
      <w:ins w:id="574" w:author="Shimon" w:date="2021-12-16T23:08:00Z">
        <w:r w:rsidR="00034D36" w:rsidRPr="008A79C9">
          <w:rPr>
            <w:rFonts w:hint="cs"/>
            <w:b/>
            <w:bCs/>
            <w:rtl/>
          </w:rPr>
          <w:t>ל</w:t>
        </w:r>
      </w:ins>
      <w:r w:rsidR="00034D36" w:rsidRPr="008A79C9">
        <w:rPr>
          <w:rFonts w:hint="cs"/>
          <w:b/>
          <w:bCs/>
          <w:rtl/>
        </w:rPr>
        <w:t>הלכה</w:t>
      </w:r>
      <w:ins w:id="575" w:author="Shimon" w:date="2021-12-16T23:08:00Z">
        <w:r w:rsidR="00034D36" w:rsidRPr="008A79C9">
          <w:rPr>
            <w:rFonts w:hint="cs"/>
            <w:b/>
            <w:bCs/>
            <w:rtl/>
          </w:rPr>
          <w:t xml:space="preserve"> </w:t>
        </w:r>
      </w:ins>
      <w:r w:rsidR="00421926" w:rsidRPr="008A79C9">
        <w:rPr>
          <w:rFonts w:hint="cs"/>
          <w:b/>
          <w:bCs/>
          <w:rtl/>
        </w:rPr>
        <w:t>שיצאה מבית הדין הארצי לעבודה בענ</w:t>
      </w:r>
      <w:ins w:id="576" w:author="אופיר טל" w:date="2022-01-09T10:12:00Z">
        <w:r w:rsidR="00976AD7">
          <w:rPr>
            <w:rFonts w:hint="cs"/>
            <w:b/>
            <w:bCs/>
            <w:rtl/>
          </w:rPr>
          <w:t>י</w:t>
        </w:r>
      </w:ins>
      <w:r w:rsidR="00421926" w:rsidRPr="008A79C9">
        <w:rPr>
          <w:rFonts w:hint="cs"/>
          <w:b/>
          <w:bCs/>
          <w:rtl/>
        </w:rPr>
        <w:t>ין זה</w:t>
      </w:r>
      <w:ins w:id="577" w:author="אופיר טל" w:date="2022-01-09T10:12:00Z">
        <w:r w:rsidR="00976AD7">
          <w:rPr>
            <w:rFonts w:hint="cs"/>
            <w:b/>
            <w:bCs/>
            <w:rtl/>
          </w:rPr>
          <w:t xml:space="preserve">. </w:t>
        </w:r>
      </w:ins>
      <w:ins w:id="578" w:author="Shimon" w:date="2021-12-27T23:35:00Z">
        <w:del w:id="579" w:author="אופיר טל" w:date="2022-01-09T10:11:00Z">
          <w:r w:rsidR="00D71EE5" w:rsidRPr="008A79C9" w:rsidDel="00976AD7">
            <w:rPr>
              <w:b/>
              <w:bCs/>
              <w:highlight w:val="yellow"/>
              <w:rtl/>
              <w:rPrChange w:id="580" w:author="Shimon" w:date="2021-12-27T23:35:00Z">
                <w:rPr>
                  <w:b/>
                  <w:bCs/>
                  <w:rtl/>
                </w:rPr>
              </w:rPrChange>
            </w:rPr>
            <w:delText xml:space="preserve">(לא </w:delText>
          </w:r>
          <w:r w:rsidR="00D71EE5" w:rsidRPr="008A79C9" w:rsidDel="00976AD7">
            <w:rPr>
              <w:rFonts w:hint="eastAsia"/>
              <w:b/>
              <w:bCs/>
              <w:highlight w:val="yellow"/>
              <w:rtl/>
              <w:rPrChange w:id="581" w:author="Shimon" w:date="2021-12-27T23:35:00Z">
                <w:rPr>
                  <w:rFonts w:hint="eastAsia"/>
                  <w:b/>
                  <w:bCs/>
                  <w:rtl/>
                </w:rPr>
              </w:rPrChange>
            </w:rPr>
            <w:delText>צריך</w:delText>
          </w:r>
          <w:r w:rsidR="00D71EE5" w:rsidRPr="008A79C9" w:rsidDel="00976AD7">
            <w:rPr>
              <w:b/>
              <w:bCs/>
              <w:highlight w:val="yellow"/>
              <w:rtl/>
              <w:rPrChange w:id="582" w:author="Shimon" w:date="2021-12-27T23:35:00Z">
                <w:rPr>
                  <w:b/>
                  <w:bCs/>
                  <w:rtl/>
                </w:rPr>
              </w:rPrChange>
            </w:rPr>
            <w:delText xml:space="preserve"> </w:delText>
          </w:r>
          <w:r w:rsidR="00D71EE5" w:rsidRPr="008A79C9" w:rsidDel="00976AD7">
            <w:rPr>
              <w:rFonts w:hint="eastAsia"/>
              <w:b/>
              <w:bCs/>
              <w:highlight w:val="yellow"/>
              <w:rtl/>
              <w:rPrChange w:id="583" w:author="Shimon" w:date="2021-12-27T23:35:00Z">
                <w:rPr>
                  <w:rFonts w:hint="eastAsia"/>
                  <w:b/>
                  <w:bCs/>
                  <w:rtl/>
                </w:rPr>
              </w:rPrChange>
            </w:rPr>
            <w:delText>הפניה</w:delText>
          </w:r>
          <w:r w:rsidR="00D71EE5" w:rsidRPr="008A79C9" w:rsidDel="00976AD7">
            <w:rPr>
              <w:b/>
              <w:bCs/>
              <w:highlight w:val="yellow"/>
              <w:rtl/>
              <w:rPrChange w:id="584" w:author="Shimon" w:date="2021-12-27T23:35:00Z">
                <w:rPr>
                  <w:b/>
                  <w:bCs/>
                  <w:rtl/>
                </w:rPr>
              </w:rPrChange>
            </w:rPr>
            <w:delText>?)</w:delText>
          </w:r>
        </w:del>
      </w:ins>
      <w:ins w:id="585" w:author="אופיר טל" w:date="2022-01-09T10:11:00Z">
        <w:r w:rsidR="00976AD7" w:rsidRPr="00976AD7">
          <w:rPr>
            <w:rFonts w:hint="eastAsia"/>
            <w:b/>
            <w:bCs/>
            <w:highlight w:val="green"/>
            <w:rtl/>
            <w:rPrChange w:id="586" w:author="אופיר טל" w:date="2022-01-09T10:11:00Z">
              <w:rPr>
                <w:rFonts w:hint="eastAsia"/>
                <w:b/>
                <w:bCs/>
                <w:highlight w:val="yellow"/>
                <w:rtl/>
              </w:rPr>
            </w:rPrChange>
          </w:rPr>
          <w:t>ל</w:t>
        </w:r>
        <w:r w:rsidR="00976AD7">
          <w:rPr>
            <w:rFonts w:hint="cs"/>
            <w:b/>
            <w:bCs/>
            <w:highlight w:val="green"/>
            <w:rtl/>
          </w:rPr>
          <w:t xml:space="preserve">א. </w:t>
        </w:r>
      </w:ins>
      <w:ins w:id="587" w:author="אופיר טל" w:date="2022-01-09T10:12:00Z">
        <w:r w:rsidR="00976AD7">
          <w:rPr>
            <w:rFonts w:hint="cs"/>
            <w:b/>
            <w:bCs/>
            <w:highlight w:val="green"/>
            <w:rtl/>
          </w:rPr>
          <w:t xml:space="preserve">כאמור להלן, </w:t>
        </w:r>
      </w:ins>
      <w:ins w:id="588" w:author="אופיר טל" w:date="2022-01-09T10:11:00Z">
        <w:r w:rsidR="00976AD7">
          <w:rPr>
            <w:rFonts w:hint="cs"/>
            <w:b/>
            <w:bCs/>
            <w:highlight w:val="green"/>
            <w:rtl/>
          </w:rPr>
          <w:t>לאור פסיקת בית הדין הארצי אין עילה בעניין פיטוריך בניגוד לדי</w:t>
        </w:r>
      </w:ins>
      <w:ins w:id="589" w:author="אופיר טל" w:date="2022-01-09T10:12:00Z">
        <w:r w:rsidR="00976AD7">
          <w:rPr>
            <w:rFonts w:hint="cs"/>
            <w:b/>
            <w:bCs/>
            <w:highlight w:val="green"/>
            <w:rtl/>
          </w:rPr>
          <w:t>ן, כך שאין טעם להרחיב בנושא</w:t>
        </w:r>
      </w:ins>
    </w:p>
    <w:p w14:paraId="5514CE2C" w14:textId="09F13F1B" w:rsidR="008A79C9" w:rsidDel="00976AD7" w:rsidRDefault="004968EE">
      <w:pPr>
        <w:pStyle w:val="11"/>
        <w:tabs>
          <w:tab w:val="left" w:pos="656"/>
        </w:tabs>
        <w:spacing w:before="0" w:after="240" w:line="360" w:lineRule="auto"/>
        <w:rPr>
          <w:del w:id="590" w:author="אופיר טל" w:date="2022-01-09T10:12:00Z"/>
        </w:rPr>
        <w:pPrChange w:id="591" w:author="Shimon" w:date="2022-01-06T22:57:00Z">
          <w:pPr>
            <w:pStyle w:val="11"/>
            <w:numPr>
              <w:numId w:val="14"/>
            </w:numPr>
            <w:tabs>
              <w:tab w:val="num" w:pos="502"/>
              <w:tab w:val="left" w:pos="656"/>
            </w:tabs>
            <w:spacing w:before="0" w:after="240" w:line="360" w:lineRule="auto"/>
            <w:ind w:left="656" w:hanging="630"/>
          </w:pPr>
        </w:pPrChange>
      </w:pPr>
      <w:del w:id="592" w:author="אופיר טל" w:date="2022-01-09T10:12:00Z">
        <w:r w:rsidDel="00976AD7">
          <w:rPr>
            <w:rFonts w:hint="cs"/>
            <w:b/>
            <w:bCs/>
            <w:highlight w:val="yellow"/>
            <w:rtl/>
          </w:rPr>
          <w:lastRenderedPageBreak/>
          <w:delText xml:space="preserve"> </w:delText>
        </w:r>
      </w:del>
      <w:ins w:id="593" w:author="Shimon" w:date="2022-01-06T22:57:00Z">
        <w:del w:id="594" w:author="אופיר טל" w:date="2022-01-09T10:12:00Z">
          <w:r w:rsidR="00961674" w:rsidDel="00976AD7">
            <w:rPr>
              <w:rFonts w:hint="cs"/>
              <w:rtl/>
            </w:rPr>
            <w:delText>*</w:delText>
          </w:r>
        </w:del>
      </w:ins>
      <w:ins w:id="595" w:author="Shimon" w:date="2022-01-03T11:29:00Z">
        <w:del w:id="596" w:author="אופיר טל" w:date="2022-01-09T10:12:00Z">
          <w:r w:rsidRPr="004968EE" w:rsidDel="00976AD7">
            <w:rPr>
              <w:rtl/>
              <w:rPrChange w:id="597" w:author="Shimon" w:date="2022-01-03T11:29:00Z">
                <w:rPr>
                  <w:b/>
                  <w:bCs/>
                  <w:rtl/>
                </w:rPr>
              </w:rPrChange>
            </w:rPr>
            <w:delText xml:space="preserve"> הנחי</w:delText>
          </w:r>
        </w:del>
      </w:ins>
      <w:ins w:id="598" w:author="Shimon" w:date="2022-01-06T22:57:00Z">
        <w:del w:id="599" w:author="אופיר טל" w:date="2022-01-09T10:12:00Z">
          <w:r w:rsidR="00961674" w:rsidDel="00976AD7">
            <w:rPr>
              <w:rFonts w:hint="cs"/>
              <w:rtl/>
            </w:rPr>
            <w:delText>ת נציב השרות</w:delText>
          </w:r>
        </w:del>
      </w:ins>
      <w:ins w:id="600" w:author="Shimon" w:date="2022-01-03T11:29:00Z">
        <w:del w:id="601" w:author="אופיר טל" w:date="2022-01-09T10:12:00Z">
          <w:r w:rsidR="00961674" w:rsidDel="00976AD7">
            <w:rPr>
              <w:rtl/>
            </w:rPr>
            <w:delText xml:space="preserve"> 8.1 מ-13.12.2013 </w:delText>
          </w:r>
          <w:r w:rsidRPr="004968EE" w:rsidDel="00976AD7">
            <w:rPr>
              <w:rFonts w:hint="eastAsia"/>
              <w:rtl/>
              <w:rPrChange w:id="602" w:author="Shimon" w:date="2022-01-03T11:29:00Z">
                <w:rPr>
                  <w:rFonts w:hint="eastAsia"/>
                  <w:b/>
                  <w:bCs/>
                  <w:rtl/>
                </w:rPr>
              </w:rPrChange>
            </w:rPr>
            <w:delText>מצ</w:delText>
          </w:r>
          <w:r w:rsidRPr="004968EE" w:rsidDel="00976AD7">
            <w:rPr>
              <w:rtl/>
              <w:rPrChange w:id="603" w:author="Shimon" w:date="2022-01-03T11:29:00Z">
                <w:rPr>
                  <w:b/>
                  <w:bCs/>
                  <w:rtl/>
                </w:rPr>
              </w:rPrChange>
            </w:rPr>
            <w:delText xml:space="preserve">"ב </w:delText>
          </w:r>
          <w:r w:rsidRPr="004968EE" w:rsidDel="00976AD7">
            <w:rPr>
              <w:rFonts w:hint="eastAsia"/>
              <w:rtl/>
              <w:rPrChange w:id="604" w:author="Shimon" w:date="2022-01-03T11:29:00Z">
                <w:rPr>
                  <w:rFonts w:hint="eastAsia"/>
                  <w:b/>
                  <w:bCs/>
                  <w:rtl/>
                </w:rPr>
              </w:rPrChange>
            </w:rPr>
            <w:delText>כנספח</w:delText>
          </w:r>
          <w:r w:rsidRPr="004968EE" w:rsidDel="00976AD7">
            <w:rPr>
              <w:highlight w:val="yellow"/>
              <w:rtl/>
              <w:rPrChange w:id="605" w:author="Shimon" w:date="2022-01-03T11:29:00Z">
                <w:rPr>
                  <w:b/>
                  <w:bCs/>
                  <w:rtl/>
                </w:rPr>
              </w:rPrChange>
            </w:rPr>
            <w:delText>.....</w:delText>
          </w:r>
          <w:r w:rsidRPr="008A79C9" w:rsidDel="00976AD7">
            <w:rPr>
              <w:rFonts w:hint="cs"/>
              <w:b/>
              <w:bCs/>
              <w:rtl/>
            </w:rPr>
            <w:delText xml:space="preserve"> </w:delText>
          </w:r>
        </w:del>
      </w:ins>
      <w:ins w:id="606" w:author="Shimon" w:date="2022-01-03T11:30:00Z">
        <w:del w:id="607" w:author="אופיר טל" w:date="2022-01-09T10:12:00Z">
          <w:r w:rsidDel="00976AD7">
            <w:rPr>
              <w:rFonts w:hint="cs"/>
              <w:b/>
              <w:bCs/>
              <w:rtl/>
            </w:rPr>
            <w:delText>)</w:delText>
          </w:r>
        </w:del>
      </w:ins>
      <w:ins w:id="608" w:author="Shimon" w:date="2022-01-03T11:29:00Z">
        <w:del w:id="609" w:author="אופיר טל" w:date="2022-01-09T10:12:00Z">
          <w:r w:rsidDel="00976AD7">
            <w:rPr>
              <w:rFonts w:hint="cs"/>
              <w:rtl/>
            </w:rPr>
            <w:delText xml:space="preserve"> </w:delText>
          </w:r>
        </w:del>
      </w:ins>
    </w:p>
    <w:p w14:paraId="7CF20286" w14:textId="1E0389D2" w:rsidR="008A79C9" w:rsidRDefault="00F301C9" w:rsidP="008A79C9">
      <w:pPr>
        <w:pStyle w:val="11"/>
        <w:tabs>
          <w:tab w:val="left" w:pos="656"/>
        </w:tabs>
        <w:spacing w:before="0" w:after="240" w:line="360" w:lineRule="auto"/>
        <w:ind w:left="665" w:firstLine="0"/>
      </w:pPr>
      <w:ins w:id="610" w:author="Shimon" w:date="2021-12-21T11:38:00Z">
        <w:del w:id="611" w:author="אופיר טל" w:date="2022-01-09T10:12:00Z">
          <w:r w:rsidDel="00976AD7">
            <w:rPr>
              <w:rFonts w:hint="cs"/>
              <w:rtl/>
            </w:rPr>
            <w:delText>(</w:delText>
          </w:r>
        </w:del>
      </w:ins>
      <w:ins w:id="612" w:author="אופיר טל" w:date="2021-12-14T13:06:00Z">
        <w:r w:rsidR="0015442C">
          <w:rPr>
            <w:rFonts w:hint="cs"/>
            <w:rtl/>
          </w:rPr>
          <w:t>יצוין כי</w:t>
        </w:r>
        <w:del w:id="613" w:author="Shimon" w:date="2022-01-06T22:57:00Z">
          <w:r w:rsidR="0015442C" w:rsidDel="00961674">
            <w:rPr>
              <w:rFonts w:hint="cs"/>
              <w:rtl/>
            </w:rPr>
            <w:delText xml:space="preserve"> </w:delText>
          </w:r>
        </w:del>
      </w:ins>
      <w:del w:id="614" w:author="Shimon" w:date="2021-12-21T11:32:00Z">
        <w:r w:rsidR="004463AC" w:rsidDel="004463AC">
          <w:rPr>
            <w:rFonts w:hint="cs"/>
            <w:rtl/>
          </w:rPr>
          <w:delText xml:space="preserve"> </w:delText>
        </w:r>
      </w:del>
      <w:ins w:id="615" w:author="אופיר טל" w:date="2021-12-14T13:06:00Z">
        <w:del w:id="616" w:author="Shimon" w:date="2021-12-21T11:32:00Z">
          <w:r w:rsidR="0015442C" w:rsidDel="004463AC">
            <w:rPr>
              <w:rFonts w:hint="cs"/>
              <w:rtl/>
            </w:rPr>
            <w:delText>בהקשר זאת, ו</w:delText>
          </w:r>
        </w:del>
      </w:ins>
      <w:ins w:id="617" w:author="Shimon" w:date="2021-12-21T11:36:00Z">
        <w:r>
          <w:rPr>
            <w:rFonts w:hint="cs"/>
            <w:rtl/>
          </w:rPr>
          <w:t xml:space="preserve"> </w:t>
        </w:r>
      </w:ins>
      <w:ins w:id="618" w:author="אופיר טל" w:date="2021-12-14T13:06:00Z">
        <w:r w:rsidR="0015442C">
          <w:rPr>
            <w:rFonts w:hint="cs"/>
            <w:rtl/>
          </w:rPr>
          <w:t>לאור פסק דינו של בית הדין הארצי לעבודה, לא נתבעים סעדים בגין האמור לעיל</w:t>
        </w:r>
      </w:ins>
      <w:ins w:id="619" w:author="Shimon" w:date="2021-12-22T10:50:00Z">
        <w:r w:rsidR="00D80BD4" w:rsidRPr="00D80BD4">
          <w:rPr>
            <w:rFonts w:hint="cs"/>
            <w:rtl/>
          </w:rPr>
          <w:t xml:space="preserve"> </w:t>
        </w:r>
        <w:r w:rsidR="00D80BD4">
          <w:rPr>
            <w:rFonts w:hint="cs"/>
            <w:rtl/>
          </w:rPr>
          <w:t>אך העובדות והתיאור הנ"ל חשובים ורלוונטיים לכתב תביעה זה</w:t>
        </w:r>
      </w:ins>
      <w:ins w:id="620" w:author="אופיר טל" w:date="2021-12-14T13:06:00Z">
        <w:r w:rsidR="0015442C">
          <w:rPr>
            <w:rFonts w:hint="cs"/>
            <w:rtl/>
          </w:rPr>
          <w:t>.</w:t>
        </w:r>
      </w:ins>
      <w:ins w:id="621" w:author="Shimon" w:date="2021-12-21T11:38:00Z">
        <w:del w:id="622" w:author="אופיר טל" w:date="2022-01-09T10:12:00Z">
          <w:r w:rsidDel="00976AD7">
            <w:rPr>
              <w:rFonts w:hint="cs"/>
              <w:rtl/>
            </w:rPr>
            <w:delText>)</w:delText>
          </w:r>
        </w:del>
      </w:ins>
      <w:r w:rsidR="008A79C9" w:rsidRPr="008A79C9">
        <w:rPr>
          <w:rFonts w:hint="cs"/>
          <w:b/>
          <w:bCs/>
          <w:rtl/>
        </w:rPr>
        <w:t xml:space="preserve"> </w:t>
      </w:r>
    </w:p>
    <w:p w14:paraId="7A844B50" w14:textId="5F29F895" w:rsidR="008A79C9" w:rsidRDefault="00BF5EB8">
      <w:pPr>
        <w:pStyle w:val="11"/>
        <w:numPr>
          <w:ilvl w:val="0"/>
          <w:numId w:val="14"/>
        </w:numPr>
        <w:tabs>
          <w:tab w:val="clear" w:pos="502"/>
        </w:tabs>
        <w:spacing w:before="0" w:after="240" w:line="360" w:lineRule="auto"/>
        <w:ind w:left="665" w:hanging="567"/>
        <w:pPrChange w:id="623" w:author="Shimon" w:date="2022-01-06T22:58:00Z">
          <w:pPr>
            <w:pStyle w:val="11"/>
            <w:numPr>
              <w:numId w:val="14"/>
            </w:numPr>
            <w:tabs>
              <w:tab w:val="num" w:pos="502"/>
              <w:tab w:val="left" w:pos="656"/>
            </w:tabs>
            <w:spacing w:before="0" w:after="240" w:line="360" w:lineRule="auto"/>
            <w:ind w:left="656" w:hanging="630"/>
          </w:pPr>
        </w:pPrChange>
      </w:pPr>
      <w:r w:rsidRPr="00901A33">
        <w:rPr>
          <w:rFonts w:hint="cs"/>
          <w:rtl/>
        </w:rPr>
        <w:t>ית</w:t>
      </w:r>
      <w:ins w:id="624" w:author="Shimon" w:date="2021-12-22T10:51:00Z">
        <w:del w:id="625" w:author="אופיר טל" w:date="2022-01-09T10:12:00Z">
          <w:r w:rsidR="00D80BD4" w:rsidDel="00976AD7">
            <w:rPr>
              <w:rFonts w:hint="cs"/>
              <w:rtl/>
            </w:rPr>
            <w:delText>י</w:delText>
          </w:r>
        </w:del>
      </w:ins>
      <w:r w:rsidRPr="00901A33">
        <w:rPr>
          <w:rFonts w:hint="cs"/>
          <w:rtl/>
        </w:rPr>
        <w:t>רה מכך</w:t>
      </w:r>
      <w:ins w:id="626" w:author="Shimon" w:date="2021-12-22T10:51:00Z">
        <w:r w:rsidR="00D80BD4">
          <w:rPr>
            <w:rFonts w:hint="cs"/>
            <w:rtl/>
          </w:rPr>
          <w:t>:</w:t>
        </w:r>
      </w:ins>
      <w:del w:id="627" w:author="Shimon" w:date="2021-12-22T10:51:00Z">
        <w:r w:rsidRPr="00901A33" w:rsidDel="00D80BD4">
          <w:rPr>
            <w:rFonts w:hint="cs"/>
            <w:rtl/>
          </w:rPr>
          <w:delText>,</w:delText>
        </w:r>
      </w:del>
      <w:r w:rsidRPr="00901A33">
        <w:rPr>
          <w:rFonts w:hint="cs"/>
          <w:rtl/>
        </w:rPr>
        <w:t xml:space="preserve"> </w:t>
      </w:r>
      <w:del w:id="628" w:author="Shimon" w:date="2021-12-26T12:07:00Z">
        <w:r w:rsidRPr="00901A33" w:rsidDel="00447719">
          <w:rPr>
            <w:rFonts w:hint="cs"/>
            <w:rtl/>
          </w:rPr>
          <w:delText xml:space="preserve">גם </w:delText>
        </w:r>
      </w:del>
      <w:r w:rsidRPr="00901A33">
        <w:rPr>
          <w:rFonts w:hint="cs"/>
          <w:rtl/>
        </w:rPr>
        <w:t xml:space="preserve">לאחר </w:t>
      </w:r>
      <w:ins w:id="629" w:author="Shimon" w:date="2021-12-15T22:33:00Z">
        <w:r w:rsidR="00546156">
          <w:rPr>
            <w:rFonts w:hint="cs"/>
            <w:rtl/>
          </w:rPr>
          <w:t>הסילוק</w:t>
        </w:r>
      </w:ins>
      <w:ins w:id="630" w:author="Shimon" w:date="2021-12-15T00:05:00Z">
        <w:r w:rsidR="00E84D05">
          <w:rPr>
            <w:rFonts w:hint="cs"/>
            <w:rtl/>
          </w:rPr>
          <w:t xml:space="preserve"> </w:t>
        </w:r>
      </w:ins>
      <w:ins w:id="631" w:author="Shimon" w:date="2021-12-15T22:33:00Z">
        <w:r w:rsidR="00546156">
          <w:rPr>
            <w:rFonts w:hint="cs"/>
            <w:rtl/>
          </w:rPr>
          <w:t xml:space="preserve">המביש של התובע ממשרדו </w:t>
        </w:r>
      </w:ins>
      <w:ins w:id="632" w:author="Shimon" w:date="2021-12-15T00:05:00Z">
        <w:r w:rsidR="00E84D05">
          <w:rPr>
            <w:rFonts w:hint="cs"/>
            <w:rtl/>
          </w:rPr>
          <w:t>ב-5.8.</w:t>
        </w:r>
      </w:ins>
      <w:ins w:id="633" w:author="Shimon" w:date="2021-12-15T00:06:00Z">
        <w:r w:rsidR="00E84D05">
          <w:rPr>
            <w:rFonts w:hint="cs"/>
            <w:rtl/>
          </w:rPr>
          <w:t>2012</w:t>
        </w:r>
      </w:ins>
      <w:ins w:id="634" w:author="Shimon" w:date="2021-12-26T12:07:00Z">
        <w:r w:rsidR="00554117">
          <w:rPr>
            <w:rFonts w:hint="cs"/>
            <w:rtl/>
          </w:rPr>
          <w:t xml:space="preserve"> כאמור</w:t>
        </w:r>
      </w:ins>
      <w:del w:id="635" w:author="Shimon" w:date="2021-12-15T00:06:00Z">
        <w:r w:rsidRPr="00901A33" w:rsidDel="00E84D05">
          <w:rPr>
            <w:rFonts w:hint="cs"/>
            <w:rtl/>
          </w:rPr>
          <w:delText xml:space="preserve">פיטוריו </w:delText>
        </w:r>
      </w:del>
      <w:ins w:id="636" w:author="Shimon" w:date="2021-12-15T00:06:00Z">
        <w:r w:rsidR="00E84D05">
          <w:rPr>
            <w:rFonts w:hint="cs"/>
            <w:rtl/>
          </w:rPr>
          <w:t xml:space="preserve"> </w:t>
        </w:r>
      </w:ins>
      <w:del w:id="637" w:author="Shimon" w:date="2021-12-15T00:07:00Z">
        <w:r w:rsidRPr="00901A33" w:rsidDel="00BB5A78">
          <w:rPr>
            <w:rFonts w:hint="cs"/>
            <w:rtl/>
          </w:rPr>
          <w:delText>המבישים</w:delText>
        </w:r>
        <w:r w:rsidR="00CD4EA7" w:rsidRPr="00901A33" w:rsidDel="00BB5A78">
          <w:rPr>
            <w:rFonts w:hint="cs"/>
            <w:rtl/>
          </w:rPr>
          <w:delText xml:space="preserve">, </w:delText>
        </w:r>
      </w:del>
      <w:r w:rsidRPr="00901A33">
        <w:rPr>
          <w:rFonts w:hint="cs"/>
          <w:rtl/>
        </w:rPr>
        <w:t xml:space="preserve">ובמשך חודשים ארוכים </w:t>
      </w:r>
      <w:r w:rsidR="00125CB5" w:rsidRPr="00901A33">
        <w:rPr>
          <w:rFonts w:hint="cs"/>
          <w:rtl/>
        </w:rPr>
        <w:t>(</w:t>
      </w:r>
      <w:ins w:id="638" w:author="Shimon" w:date="2021-12-15T22:38:00Z">
        <w:r w:rsidR="00546156" w:rsidRPr="00901A33">
          <w:rPr>
            <w:rFonts w:hint="cs"/>
            <w:rtl/>
          </w:rPr>
          <w:t>כמעט חצי שנה</w:t>
        </w:r>
        <w:r w:rsidR="00546156">
          <w:rPr>
            <w:rFonts w:hint="cs"/>
            <w:rtl/>
          </w:rPr>
          <w:t>,</w:t>
        </w:r>
        <w:r w:rsidR="00546156" w:rsidRPr="00901A33">
          <w:rPr>
            <w:rFonts w:hint="cs"/>
            <w:rtl/>
          </w:rPr>
          <w:t xml:space="preserve"> </w:t>
        </w:r>
      </w:ins>
      <w:r w:rsidR="00125CB5" w:rsidRPr="00901A33">
        <w:rPr>
          <w:rFonts w:hint="cs"/>
          <w:rtl/>
        </w:rPr>
        <w:t>עד דצמבר 2012</w:t>
      </w:r>
      <w:del w:id="639" w:author="Shimon" w:date="2022-01-06T22:58:00Z">
        <w:r w:rsidR="00125CB5" w:rsidRPr="00901A33" w:rsidDel="00961674">
          <w:rPr>
            <w:rFonts w:hint="cs"/>
            <w:rtl/>
          </w:rPr>
          <w:delText xml:space="preserve"> </w:delText>
        </w:r>
        <w:r w:rsidR="00125CB5" w:rsidRPr="00901A33" w:rsidDel="00961674">
          <w:rPr>
            <w:rtl/>
          </w:rPr>
          <w:delText>–</w:delText>
        </w:r>
      </w:del>
      <w:del w:id="640" w:author="Shimon" w:date="2021-12-15T22:38:00Z">
        <w:r w:rsidR="00125CB5" w:rsidRPr="00901A33" w:rsidDel="00546156">
          <w:rPr>
            <w:rFonts w:hint="cs"/>
            <w:rtl/>
          </w:rPr>
          <w:delText xml:space="preserve"> </w:delText>
        </w:r>
        <w:r w:rsidR="00EE6F2E" w:rsidRPr="00901A33" w:rsidDel="00546156">
          <w:rPr>
            <w:rFonts w:hint="cs"/>
            <w:rtl/>
          </w:rPr>
          <w:delText>כמעט</w:delText>
        </w:r>
        <w:r w:rsidR="0071685F" w:rsidRPr="00901A33" w:rsidDel="00546156">
          <w:rPr>
            <w:rFonts w:hint="cs"/>
            <w:rtl/>
          </w:rPr>
          <w:delText xml:space="preserve"> </w:delText>
        </w:r>
        <w:r w:rsidR="00125CB5" w:rsidRPr="00901A33" w:rsidDel="00546156">
          <w:rPr>
            <w:rFonts w:hint="cs"/>
            <w:rtl/>
          </w:rPr>
          <w:delText xml:space="preserve">חצי שנה </w:delText>
        </w:r>
      </w:del>
      <w:del w:id="641" w:author="Shimon" w:date="2021-12-15T22:39:00Z">
        <w:r w:rsidR="00125CB5" w:rsidRPr="00901A33" w:rsidDel="00546156">
          <w:rPr>
            <w:rFonts w:hint="cs"/>
            <w:rtl/>
          </w:rPr>
          <w:delText xml:space="preserve">לאחר </w:delText>
        </w:r>
      </w:del>
      <w:del w:id="642" w:author="Shimon" w:date="2021-12-15T22:35:00Z">
        <w:r w:rsidR="00125CB5" w:rsidRPr="00901A33" w:rsidDel="00546156">
          <w:rPr>
            <w:rFonts w:hint="cs"/>
            <w:rtl/>
          </w:rPr>
          <w:delText>פיטוריו</w:delText>
        </w:r>
      </w:del>
      <w:r w:rsidR="00125CB5" w:rsidRPr="00901A33">
        <w:rPr>
          <w:rFonts w:hint="cs"/>
          <w:rtl/>
        </w:rPr>
        <w:t xml:space="preserve">) </w:t>
      </w:r>
      <w:r w:rsidR="00125CB5" w:rsidRPr="008A79C9">
        <w:rPr>
          <w:rFonts w:hint="cs"/>
          <w:b/>
          <w:bCs/>
          <w:rtl/>
        </w:rPr>
        <w:t>לא</w:t>
      </w:r>
      <w:r w:rsidR="00EB3F2E" w:rsidRPr="008A79C9">
        <w:rPr>
          <w:rFonts w:hint="cs"/>
          <w:b/>
          <w:bCs/>
          <w:rtl/>
        </w:rPr>
        <w:t xml:space="preserve"> </w:t>
      </w:r>
      <w:r w:rsidR="00CD4EA7" w:rsidRPr="008A79C9">
        <w:rPr>
          <w:rFonts w:hint="cs"/>
          <w:b/>
          <w:bCs/>
          <w:rtl/>
        </w:rPr>
        <w:t>מסרו הנתבעות, או מי מהן,</w:t>
      </w:r>
      <w:r w:rsidR="0071685F" w:rsidRPr="008A79C9">
        <w:rPr>
          <w:rFonts w:hint="cs"/>
          <w:b/>
          <w:bCs/>
          <w:rtl/>
        </w:rPr>
        <w:t xml:space="preserve"> </w:t>
      </w:r>
      <w:ins w:id="643" w:author="Shimon" w:date="2021-12-15T10:37:00Z">
        <w:r w:rsidR="00BF3B43" w:rsidRPr="008A79C9">
          <w:rPr>
            <w:rFonts w:hint="cs"/>
            <w:b/>
            <w:bCs/>
            <w:rtl/>
          </w:rPr>
          <w:t>מסמך המודיע ל</w:t>
        </w:r>
      </w:ins>
      <w:ins w:id="644" w:author="Shimon" w:date="2021-12-15T22:39:00Z">
        <w:r w:rsidR="00546156" w:rsidRPr="008A79C9">
          <w:rPr>
            <w:rFonts w:hint="cs"/>
            <w:b/>
            <w:bCs/>
            <w:rtl/>
          </w:rPr>
          <w:t xml:space="preserve">תובע </w:t>
        </w:r>
      </w:ins>
      <w:ins w:id="645" w:author="Shimon" w:date="2021-12-15T10:37:00Z">
        <w:r w:rsidR="00BF3B43" w:rsidRPr="008A79C9">
          <w:rPr>
            <w:rFonts w:hint="cs"/>
            <w:b/>
            <w:bCs/>
            <w:rtl/>
          </w:rPr>
          <w:t xml:space="preserve">על </w:t>
        </w:r>
      </w:ins>
      <w:ins w:id="646" w:author="Shimon" w:date="2021-12-15T10:38:00Z">
        <w:r w:rsidR="00BF3B43" w:rsidRPr="008A79C9">
          <w:rPr>
            <w:rFonts w:hint="cs"/>
            <w:b/>
            <w:bCs/>
            <w:rtl/>
          </w:rPr>
          <w:t xml:space="preserve">פיטוריו או הפרשתו לגימלאות, </w:t>
        </w:r>
      </w:ins>
      <w:ins w:id="647" w:author="Shimon" w:date="2021-12-16T22:49:00Z">
        <w:r w:rsidR="00B31F28" w:rsidRPr="008A79C9">
          <w:rPr>
            <w:rFonts w:hint="cs"/>
            <w:b/>
            <w:bCs/>
            <w:rtl/>
          </w:rPr>
          <w:t>וה</w:t>
        </w:r>
      </w:ins>
      <w:r w:rsidR="00B31F28" w:rsidRPr="008A79C9">
        <w:rPr>
          <w:rFonts w:hint="cs"/>
          <w:b/>
          <w:bCs/>
          <w:rtl/>
        </w:rPr>
        <w:t>ו</w:t>
      </w:r>
      <w:ins w:id="648" w:author="Shimon" w:date="2021-12-15T10:38:00Z">
        <w:r w:rsidR="00BF3B43" w:rsidRPr="008A79C9">
          <w:rPr>
            <w:rFonts w:hint="cs"/>
            <w:b/>
            <w:bCs/>
            <w:rtl/>
          </w:rPr>
          <w:t>א</w:t>
        </w:r>
      </w:ins>
      <w:ins w:id="649" w:author="Shimon" w:date="2021-12-16T22:50:00Z">
        <w:r w:rsidR="00B31F28" w:rsidRPr="008A79C9">
          <w:rPr>
            <w:rFonts w:hint="cs"/>
            <w:b/>
            <w:bCs/>
            <w:rtl/>
          </w:rPr>
          <w:t xml:space="preserve"> גם לא קיבל</w:t>
        </w:r>
      </w:ins>
      <w:ins w:id="650" w:author="Shimon" w:date="2021-12-15T10:38:00Z">
        <w:r w:rsidR="00BF3B43" w:rsidRPr="008A79C9">
          <w:rPr>
            <w:rFonts w:hint="cs"/>
            <w:b/>
            <w:bCs/>
            <w:rtl/>
          </w:rPr>
          <w:t xml:space="preserve"> </w:t>
        </w:r>
      </w:ins>
      <w:r w:rsidR="009C7469" w:rsidRPr="008A79C9">
        <w:rPr>
          <w:rFonts w:hint="cs"/>
          <w:b/>
          <w:bCs/>
          <w:rtl/>
        </w:rPr>
        <w:t>ה</w:t>
      </w:r>
      <w:r w:rsidR="00125CB5" w:rsidRPr="008A79C9">
        <w:rPr>
          <w:rFonts w:hint="cs"/>
          <w:b/>
          <w:bCs/>
          <w:rtl/>
        </w:rPr>
        <w:t>ודעה</w:t>
      </w:r>
      <w:r w:rsidR="000405D0" w:rsidRPr="008A79C9">
        <w:rPr>
          <w:rFonts w:hint="cs"/>
          <w:b/>
          <w:bCs/>
          <w:rtl/>
        </w:rPr>
        <w:t xml:space="preserve"> </w:t>
      </w:r>
      <w:del w:id="651" w:author="Shimon" w:date="2021-12-16T22:50:00Z">
        <w:r w:rsidR="00255A87" w:rsidRPr="008A79C9" w:rsidDel="00B31F28">
          <w:rPr>
            <w:rFonts w:hint="cs"/>
            <w:b/>
            <w:bCs/>
            <w:rtl/>
          </w:rPr>
          <w:delText>לתובע</w:delText>
        </w:r>
        <w:r w:rsidR="000405D0" w:rsidRPr="008A79C9" w:rsidDel="00B31F28">
          <w:rPr>
            <w:rFonts w:hint="cs"/>
            <w:b/>
            <w:bCs/>
            <w:rtl/>
          </w:rPr>
          <w:delText xml:space="preserve"> </w:delText>
        </w:r>
      </w:del>
      <w:r w:rsidR="00F76678" w:rsidRPr="008A79C9">
        <w:rPr>
          <w:rFonts w:hint="cs"/>
          <w:b/>
          <w:bCs/>
          <w:rtl/>
        </w:rPr>
        <w:t>בעניין</w:t>
      </w:r>
      <w:r w:rsidRPr="008A79C9">
        <w:rPr>
          <w:rFonts w:hint="cs"/>
          <w:b/>
          <w:bCs/>
          <w:rtl/>
        </w:rPr>
        <w:t xml:space="preserve"> זכויותיו בהתאם לחו</w:t>
      </w:r>
      <w:del w:id="652" w:author="אופיר טל" w:date="2021-12-14T13:07:00Z">
        <w:r w:rsidRPr="008A79C9" w:rsidDel="0015442C">
          <w:rPr>
            <w:rFonts w:hint="cs"/>
            <w:b/>
            <w:bCs/>
            <w:rtl/>
          </w:rPr>
          <w:delText>ק</w:delText>
        </w:r>
      </w:del>
      <w:ins w:id="653" w:author="אופיר טל" w:date="2021-12-14T13:07:00Z">
        <w:r w:rsidR="0015442C" w:rsidRPr="008A79C9">
          <w:rPr>
            <w:rFonts w:hint="cs"/>
            <w:b/>
            <w:bCs/>
            <w:rtl/>
          </w:rPr>
          <w:t>ק</w:t>
        </w:r>
      </w:ins>
      <w:r w:rsidRPr="008A79C9">
        <w:rPr>
          <w:rFonts w:hint="cs"/>
          <w:b/>
          <w:bCs/>
          <w:rtl/>
        </w:rPr>
        <w:t xml:space="preserve"> </w:t>
      </w:r>
      <w:r w:rsidR="00125CB5" w:rsidRPr="008A79C9">
        <w:rPr>
          <w:rFonts w:hint="cs"/>
          <w:b/>
          <w:bCs/>
          <w:rtl/>
        </w:rPr>
        <w:t xml:space="preserve">הגימלאות, </w:t>
      </w:r>
      <w:r w:rsidR="00255A87" w:rsidRPr="008A79C9">
        <w:rPr>
          <w:rFonts w:hint="cs"/>
          <w:b/>
          <w:bCs/>
          <w:rtl/>
        </w:rPr>
        <w:t>בניגוד לדין</w:t>
      </w:r>
      <w:ins w:id="654" w:author="Shimon" w:date="2021-12-27T23:37:00Z">
        <w:del w:id="655" w:author="אופיר טל" w:date="2022-01-09T10:13:00Z">
          <w:r w:rsidR="00D71EE5" w:rsidRPr="008A79C9" w:rsidDel="00976AD7">
            <w:rPr>
              <w:rFonts w:hint="cs"/>
              <w:b/>
              <w:bCs/>
              <w:rtl/>
            </w:rPr>
            <w:delText xml:space="preserve"> ולהוראות התקשי"ר</w:delText>
          </w:r>
        </w:del>
      </w:ins>
      <w:r w:rsidR="00255A87" w:rsidRPr="008A79C9">
        <w:rPr>
          <w:rFonts w:hint="cs"/>
          <w:b/>
          <w:bCs/>
          <w:rtl/>
        </w:rPr>
        <w:t xml:space="preserve">. הנתבעות הגדילו לעשות </w:t>
      </w:r>
      <w:r w:rsidR="00125CB5" w:rsidRPr="008A79C9">
        <w:rPr>
          <w:rFonts w:hint="cs"/>
          <w:b/>
          <w:bCs/>
          <w:rtl/>
        </w:rPr>
        <w:t>ו</w:t>
      </w:r>
      <w:r w:rsidR="00F76678" w:rsidRPr="008A79C9">
        <w:rPr>
          <w:rFonts w:hint="cs"/>
          <w:b/>
          <w:bCs/>
          <w:rtl/>
        </w:rPr>
        <w:t xml:space="preserve">גם </w:t>
      </w:r>
      <w:r w:rsidR="00125CB5" w:rsidRPr="008A79C9">
        <w:rPr>
          <w:rFonts w:hint="cs"/>
          <w:b/>
          <w:bCs/>
          <w:rtl/>
        </w:rPr>
        <w:t>לא שילמ</w:t>
      </w:r>
      <w:r w:rsidR="00CD4EA7" w:rsidRPr="008A79C9">
        <w:rPr>
          <w:rFonts w:hint="cs"/>
          <w:b/>
          <w:bCs/>
          <w:rtl/>
        </w:rPr>
        <w:t>ו</w:t>
      </w:r>
      <w:r w:rsidR="00125CB5" w:rsidRPr="008A79C9">
        <w:rPr>
          <w:rFonts w:hint="cs"/>
          <w:b/>
          <w:bCs/>
          <w:rtl/>
        </w:rPr>
        <w:t xml:space="preserve"> </w:t>
      </w:r>
      <w:r w:rsidR="00255A87" w:rsidRPr="008A79C9">
        <w:rPr>
          <w:rFonts w:hint="cs"/>
          <w:b/>
          <w:bCs/>
          <w:rtl/>
        </w:rPr>
        <w:t xml:space="preserve">לתובע </w:t>
      </w:r>
      <w:r w:rsidR="00125CB5" w:rsidRPr="008A79C9">
        <w:rPr>
          <w:rFonts w:hint="cs"/>
          <w:b/>
          <w:bCs/>
          <w:rtl/>
        </w:rPr>
        <w:t>פנסיה</w:t>
      </w:r>
      <w:r w:rsidR="00F76678" w:rsidRPr="008A79C9">
        <w:rPr>
          <w:rFonts w:hint="cs"/>
          <w:b/>
          <w:bCs/>
          <w:rtl/>
        </w:rPr>
        <w:t xml:space="preserve"> במהלך תקופה ז</w:t>
      </w:r>
      <w:r w:rsidR="00F301C9" w:rsidRPr="008A79C9">
        <w:rPr>
          <w:rFonts w:hint="cs"/>
          <w:b/>
          <w:bCs/>
          <w:rtl/>
        </w:rPr>
        <w:t>את</w:t>
      </w:r>
      <w:r w:rsidR="00F301C9">
        <w:rPr>
          <w:rFonts w:hint="cs"/>
          <w:rtl/>
        </w:rPr>
        <w:t>.</w:t>
      </w:r>
      <w:ins w:id="656" w:author="Shimon" w:date="2021-12-27T23:37:00Z">
        <w:r w:rsidR="00D71EE5">
          <w:rPr>
            <w:rFonts w:hint="cs"/>
            <w:rtl/>
          </w:rPr>
          <w:t xml:space="preserve"> </w:t>
        </w:r>
      </w:ins>
      <w:del w:id="657" w:author="Shimon" w:date="2021-12-21T11:40:00Z">
        <w:r w:rsidR="00C524E0" w:rsidRPr="00901A33" w:rsidDel="00F301C9">
          <w:rPr>
            <w:rFonts w:hint="cs"/>
            <w:rtl/>
          </w:rPr>
          <w:delText>(</w:delText>
        </w:r>
      </w:del>
      <w:r w:rsidR="00C524E0" w:rsidRPr="00901A33">
        <w:rPr>
          <w:rFonts w:hint="cs"/>
          <w:rtl/>
        </w:rPr>
        <w:t xml:space="preserve">כלומר </w:t>
      </w:r>
      <w:r w:rsidR="00C524E0" w:rsidRPr="00901A33">
        <w:rPr>
          <w:rtl/>
        </w:rPr>
        <w:t>–</w:t>
      </w:r>
      <w:r w:rsidR="00C524E0" w:rsidRPr="00901A33">
        <w:rPr>
          <w:rFonts w:hint="cs"/>
          <w:rtl/>
        </w:rPr>
        <w:t xml:space="preserve"> </w:t>
      </w:r>
      <w:r w:rsidR="00C524E0" w:rsidRPr="008A79C9">
        <w:rPr>
          <w:rFonts w:hint="eastAsia"/>
          <w:b/>
          <w:bCs/>
          <w:rtl/>
        </w:rPr>
        <w:t>במשך</w:t>
      </w:r>
      <w:r w:rsidR="00C524E0" w:rsidRPr="008A79C9">
        <w:rPr>
          <w:b/>
          <w:bCs/>
          <w:rtl/>
        </w:rPr>
        <w:t xml:space="preserve"> </w:t>
      </w:r>
      <w:r w:rsidR="00C524E0" w:rsidRPr="008A79C9">
        <w:rPr>
          <w:rFonts w:hint="eastAsia"/>
          <w:b/>
          <w:bCs/>
          <w:rtl/>
        </w:rPr>
        <w:t>כ</w:t>
      </w:r>
      <w:r w:rsidR="00BA2B80" w:rsidRPr="008A79C9">
        <w:rPr>
          <w:rFonts w:hint="eastAsia"/>
          <w:b/>
          <w:bCs/>
          <w:rtl/>
        </w:rPr>
        <w:t>חמ</w:t>
      </w:r>
      <w:r w:rsidR="00C524E0" w:rsidRPr="008A79C9">
        <w:rPr>
          <w:rFonts w:hint="eastAsia"/>
          <w:b/>
          <w:bCs/>
          <w:rtl/>
        </w:rPr>
        <w:t>ישה</w:t>
      </w:r>
      <w:r w:rsidR="00C524E0" w:rsidRPr="008A79C9">
        <w:rPr>
          <w:b/>
          <w:bCs/>
          <w:rtl/>
        </w:rPr>
        <w:t xml:space="preserve"> </w:t>
      </w:r>
      <w:r w:rsidR="00C524E0" w:rsidRPr="008A79C9">
        <w:rPr>
          <w:rFonts w:hint="eastAsia"/>
          <w:b/>
          <w:bCs/>
          <w:rtl/>
        </w:rPr>
        <w:t>חודשים</w:t>
      </w:r>
      <w:ins w:id="658" w:author="Shimon" w:date="2021-12-21T11:41:00Z">
        <w:r w:rsidR="00F301C9" w:rsidRPr="008A79C9">
          <w:rPr>
            <w:rFonts w:hint="cs"/>
            <w:b/>
            <w:bCs/>
            <w:rtl/>
          </w:rPr>
          <w:t>(!)</w:t>
        </w:r>
      </w:ins>
      <w:r w:rsidR="00C524E0" w:rsidRPr="008A79C9">
        <w:rPr>
          <w:b/>
          <w:bCs/>
          <w:rtl/>
        </w:rPr>
        <w:t xml:space="preserve"> </w:t>
      </w:r>
      <w:r w:rsidR="00C524E0" w:rsidRPr="008A79C9">
        <w:rPr>
          <w:rFonts w:hint="eastAsia"/>
          <w:b/>
          <w:bCs/>
          <w:rtl/>
        </w:rPr>
        <w:t>לא</w:t>
      </w:r>
      <w:r w:rsidR="00C524E0" w:rsidRPr="008A79C9">
        <w:rPr>
          <w:b/>
          <w:bCs/>
          <w:rtl/>
        </w:rPr>
        <w:t xml:space="preserve"> </w:t>
      </w:r>
      <w:r w:rsidR="00C524E0" w:rsidRPr="008A79C9">
        <w:rPr>
          <w:rFonts w:hint="eastAsia"/>
          <w:b/>
          <w:bCs/>
          <w:rtl/>
        </w:rPr>
        <w:t>קיבל</w:t>
      </w:r>
      <w:r w:rsidR="00C524E0" w:rsidRPr="008A79C9">
        <w:rPr>
          <w:b/>
          <w:bCs/>
          <w:rtl/>
        </w:rPr>
        <w:t xml:space="preserve"> </w:t>
      </w:r>
      <w:r w:rsidR="00C524E0" w:rsidRPr="008A79C9">
        <w:rPr>
          <w:rFonts w:hint="eastAsia"/>
          <w:b/>
          <w:bCs/>
          <w:rtl/>
        </w:rPr>
        <w:t>התובע</w:t>
      </w:r>
      <w:r w:rsidR="00C524E0" w:rsidRPr="008A79C9">
        <w:rPr>
          <w:b/>
          <w:bCs/>
          <w:rtl/>
        </w:rPr>
        <w:t xml:space="preserve"> </w:t>
      </w:r>
      <w:r w:rsidR="00C524E0" w:rsidRPr="008A79C9">
        <w:rPr>
          <w:rFonts w:hint="eastAsia"/>
          <w:b/>
          <w:bCs/>
          <w:rtl/>
        </w:rPr>
        <w:t>משכורת</w:t>
      </w:r>
      <w:r w:rsidR="00C524E0" w:rsidRPr="008A79C9">
        <w:rPr>
          <w:b/>
          <w:bCs/>
          <w:rtl/>
        </w:rPr>
        <w:t xml:space="preserve"> </w:t>
      </w:r>
      <w:r w:rsidR="00C524E0" w:rsidRPr="008A79C9">
        <w:rPr>
          <w:rFonts w:hint="eastAsia"/>
          <w:b/>
          <w:bCs/>
          <w:rtl/>
        </w:rPr>
        <w:t>או</w:t>
      </w:r>
      <w:r w:rsidR="00C524E0" w:rsidRPr="008A79C9">
        <w:rPr>
          <w:b/>
          <w:bCs/>
          <w:rtl/>
        </w:rPr>
        <w:t xml:space="preserve"> </w:t>
      </w:r>
      <w:r w:rsidR="00C524E0" w:rsidRPr="008A79C9">
        <w:rPr>
          <w:rFonts w:hint="eastAsia"/>
          <w:b/>
          <w:bCs/>
          <w:rtl/>
        </w:rPr>
        <w:t>גימלה</w:t>
      </w:r>
      <w:del w:id="659" w:author="Shimon" w:date="2022-01-06T22:58:00Z">
        <w:r w:rsidR="00C524E0" w:rsidRPr="00901A33" w:rsidDel="00961674">
          <w:rPr>
            <w:rFonts w:hint="cs"/>
            <w:rtl/>
          </w:rPr>
          <w:delText>)</w:delText>
        </w:r>
      </w:del>
      <w:r w:rsidR="00C524E0" w:rsidRPr="00901A33">
        <w:rPr>
          <w:rFonts w:hint="cs"/>
          <w:rtl/>
        </w:rPr>
        <w:t>.</w:t>
      </w:r>
      <w:r w:rsidR="00236FE8" w:rsidRPr="00901A33">
        <w:rPr>
          <w:rFonts w:hint="cs"/>
          <w:rtl/>
        </w:rPr>
        <w:t xml:space="preserve"> </w:t>
      </w:r>
    </w:p>
    <w:p w14:paraId="328EA210" w14:textId="76E613EE" w:rsidR="008A79C9" w:rsidRDefault="005210A2" w:rsidP="008A79C9">
      <w:pPr>
        <w:pStyle w:val="11"/>
        <w:spacing w:before="0" w:after="240" w:line="360" w:lineRule="auto"/>
        <w:ind w:left="665" w:firstLine="0"/>
        <w:rPr>
          <w:rtl/>
        </w:rPr>
      </w:pPr>
      <w:r w:rsidRPr="00901A33">
        <w:rPr>
          <w:rFonts w:hint="cs"/>
          <w:rtl/>
        </w:rPr>
        <w:t>בכך פעל</w:t>
      </w:r>
      <w:r w:rsidR="001A1A0D" w:rsidRPr="00901A33">
        <w:rPr>
          <w:rFonts w:hint="cs"/>
          <w:rtl/>
        </w:rPr>
        <w:t>ו</w:t>
      </w:r>
      <w:r w:rsidRPr="00901A33">
        <w:rPr>
          <w:rFonts w:hint="cs"/>
          <w:rtl/>
        </w:rPr>
        <w:t xml:space="preserve"> הנתבע</w:t>
      </w:r>
      <w:r w:rsidR="00CD4EA7" w:rsidRPr="00901A33">
        <w:rPr>
          <w:rFonts w:hint="cs"/>
          <w:rtl/>
        </w:rPr>
        <w:t>ו</w:t>
      </w:r>
      <w:r w:rsidRPr="00901A33">
        <w:rPr>
          <w:rFonts w:hint="cs"/>
          <w:rtl/>
        </w:rPr>
        <w:t>ת</w:t>
      </w:r>
      <w:r w:rsidR="00CD4EA7" w:rsidRPr="00901A33">
        <w:rPr>
          <w:rFonts w:hint="cs"/>
          <w:rtl/>
        </w:rPr>
        <w:t>, או מי מהן</w:t>
      </w:r>
      <w:r w:rsidR="00F76678">
        <w:rPr>
          <w:rFonts w:hint="cs"/>
          <w:rtl/>
        </w:rPr>
        <w:t>,</w:t>
      </w:r>
      <w:r w:rsidRPr="00901A33">
        <w:rPr>
          <w:rFonts w:hint="cs"/>
          <w:rtl/>
        </w:rPr>
        <w:t xml:space="preserve"> בניגוד מוחלט להוראות הדין, בעניין הוצאתו של התובע לגימלאות, ויצר</w:t>
      </w:r>
      <w:r w:rsidR="00CD4EA7" w:rsidRPr="00901A33">
        <w:rPr>
          <w:rFonts w:hint="cs"/>
          <w:rtl/>
        </w:rPr>
        <w:t>ו</w:t>
      </w:r>
      <w:r w:rsidRPr="00901A33">
        <w:rPr>
          <w:rFonts w:hint="cs"/>
          <w:rtl/>
        </w:rPr>
        <w:t xml:space="preserve"> מצב משפטי (אבסורדי, יש לציין) לפיו </w:t>
      </w:r>
      <w:r w:rsidR="00CD4EA7" w:rsidRPr="008A79C9">
        <w:rPr>
          <w:rFonts w:hint="eastAsia"/>
          <w:b/>
          <w:bCs/>
          <w:rtl/>
        </w:rPr>
        <w:t>התובע</w:t>
      </w:r>
      <w:r w:rsidR="00CD4EA7" w:rsidRPr="008A79C9">
        <w:rPr>
          <w:b/>
          <w:bCs/>
          <w:rtl/>
        </w:rPr>
        <w:t xml:space="preserve"> </w:t>
      </w:r>
      <w:r w:rsidRPr="008A79C9">
        <w:rPr>
          <w:rFonts w:hint="eastAsia"/>
          <w:b/>
          <w:bCs/>
          <w:rtl/>
        </w:rPr>
        <w:t>לא</w:t>
      </w:r>
      <w:r w:rsidRPr="008A79C9">
        <w:rPr>
          <w:b/>
          <w:bCs/>
          <w:rtl/>
        </w:rPr>
        <w:t xml:space="preserve"> הופרש </w:t>
      </w:r>
      <w:r w:rsidR="001A1A0D" w:rsidRPr="008A79C9">
        <w:rPr>
          <w:rFonts w:hint="eastAsia"/>
          <w:b/>
          <w:bCs/>
          <w:rtl/>
        </w:rPr>
        <w:t>לגמלאות</w:t>
      </w:r>
      <w:r w:rsidRPr="008A79C9">
        <w:rPr>
          <w:b/>
          <w:bCs/>
          <w:rtl/>
        </w:rPr>
        <w:t xml:space="preserve">, </w:t>
      </w:r>
      <w:del w:id="660" w:author="Shimon" w:date="2021-12-16T22:51:00Z">
        <w:r w:rsidRPr="008A79C9" w:rsidDel="00B31F28">
          <w:rPr>
            <w:rFonts w:hint="eastAsia"/>
            <w:b/>
            <w:bCs/>
            <w:rtl/>
          </w:rPr>
          <w:delText>אך</w:delText>
        </w:r>
        <w:r w:rsidRPr="008A79C9" w:rsidDel="00B31F28">
          <w:rPr>
            <w:b/>
            <w:bCs/>
            <w:rtl/>
          </w:rPr>
          <w:delText xml:space="preserve"> </w:delText>
        </w:r>
      </w:del>
      <w:ins w:id="661" w:author="Shimon" w:date="2021-12-16T22:51:00Z">
        <w:r w:rsidR="00B31F28" w:rsidRPr="008A79C9">
          <w:rPr>
            <w:rFonts w:hint="cs"/>
            <w:b/>
            <w:bCs/>
            <w:rtl/>
          </w:rPr>
          <w:t>על אף ש</w:t>
        </w:r>
      </w:ins>
      <w:ins w:id="662" w:author="Shimon" w:date="2021-12-21T11:44:00Z">
        <w:r w:rsidR="00F301C9" w:rsidRPr="008A79C9">
          <w:rPr>
            <w:rFonts w:hint="cs"/>
            <w:b/>
            <w:bCs/>
            <w:rtl/>
          </w:rPr>
          <w:t>הט</w:t>
        </w:r>
      </w:ins>
      <w:ins w:id="663" w:author="אופיר טל" w:date="2022-01-09T10:14:00Z">
        <w:r w:rsidR="00976AD7">
          <w:rPr>
            <w:rFonts w:hint="cs"/>
            <w:b/>
            <w:bCs/>
            <w:rtl/>
          </w:rPr>
          <w:t>י</w:t>
        </w:r>
      </w:ins>
      <w:ins w:id="664" w:author="Shimon" w:date="2021-12-21T11:44:00Z">
        <w:r w:rsidR="00F301C9" w:rsidRPr="008A79C9">
          <w:rPr>
            <w:rFonts w:hint="cs"/>
            <w:b/>
            <w:bCs/>
            <w:rtl/>
          </w:rPr>
          <w:t>עון ל</w:t>
        </w:r>
      </w:ins>
      <w:ins w:id="665" w:author="Shimon" w:date="2021-12-21T11:46:00Z">
        <w:r w:rsidR="00D27A33" w:rsidRPr="008A79C9">
          <w:rPr>
            <w:rFonts w:hint="cs"/>
            <w:b/>
            <w:bCs/>
            <w:rtl/>
          </w:rPr>
          <w:t xml:space="preserve">הפסקת </w:t>
        </w:r>
      </w:ins>
      <w:r w:rsidRPr="008A79C9">
        <w:rPr>
          <w:rFonts w:hint="eastAsia"/>
          <w:b/>
          <w:bCs/>
          <w:rtl/>
        </w:rPr>
        <w:t>עבודתו</w:t>
      </w:r>
      <w:r w:rsidRPr="008A79C9">
        <w:rPr>
          <w:b/>
          <w:bCs/>
          <w:rtl/>
        </w:rPr>
        <w:t xml:space="preserve"> </w:t>
      </w:r>
      <w:r w:rsidRPr="008A79C9">
        <w:rPr>
          <w:rFonts w:hint="eastAsia"/>
          <w:b/>
          <w:bCs/>
          <w:rtl/>
        </w:rPr>
        <w:t>בפועל</w:t>
      </w:r>
      <w:r w:rsidRPr="008A79C9">
        <w:rPr>
          <w:b/>
          <w:bCs/>
          <w:rtl/>
        </w:rPr>
        <w:t xml:space="preserve"> </w:t>
      </w:r>
      <w:del w:id="666" w:author="Shimon" w:date="2021-12-21T11:46:00Z">
        <w:r w:rsidRPr="008A79C9" w:rsidDel="00D27A33">
          <w:rPr>
            <w:rFonts w:hint="eastAsia"/>
            <w:b/>
            <w:bCs/>
            <w:rtl/>
          </w:rPr>
          <w:delText>הופסקה</w:delText>
        </w:r>
      </w:del>
      <w:ins w:id="667" w:author="Shimon" w:date="2021-12-21T11:46:00Z">
        <w:r w:rsidR="00D27A33" w:rsidRPr="008A79C9">
          <w:rPr>
            <w:rFonts w:hint="cs"/>
            <w:b/>
            <w:bCs/>
            <w:rtl/>
          </w:rPr>
          <w:t xml:space="preserve">היה </w:t>
        </w:r>
      </w:ins>
      <w:ins w:id="668" w:author="Shimon" w:date="2021-12-16T22:51:00Z">
        <w:r w:rsidR="00D27A33">
          <w:rPr>
            <w:rFonts w:hint="cs"/>
            <w:rtl/>
          </w:rPr>
          <w:t>שה</w:t>
        </w:r>
        <w:r w:rsidR="00B31F28">
          <w:rPr>
            <w:rFonts w:hint="cs"/>
            <w:rtl/>
          </w:rPr>
          <w:t>וא הגיע לגיל פרישה</w:t>
        </w:r>
      </w:ins>
      <w:ins w:id="669" w:author="Shimon" w:date="2021-12-21T11:46:00Z">
        <w:del w:id="670" w:author="אופיר טל" w:date="2022-01-09T10:14:00Z">
          <w:r w:rsidR="00D27A33" w:rsidDel="00976AD7">
            <w:rPr>
              <w:rFonts w:hint="cs"/>
              <w:rtl/>
            </w:rPr>
            <w:delText xml:space="preserve">, </w:delText>
          </w:r>
        </w:del>
      </w:ins>
      <w:ins w:id="671" w:author="אופיר טל" w:date="2022-01-09T10:14:00Z">
        <w:r w:rsidR="00976AD7">
          <w:rPr>
            <w:rFonts w:hint="cs"/>
            <w:rtl/>
          </w:rPr>
          <w:t xml:space="preserve"> (</w:t>
        </w:r>
      </w:ins>
      <w:ins w:id="672" w:author="Shimon" w:date="2021-12-21T11:46:00Z">
        <w:r w:rsidR="00D27A33">
          <w:rPr>
            <w:rFonts w:hint="cs"/>
            <w:rtl/>
          </w:rPr>
          <w:t>המזכה אותו בגימלאות</w:t>
        </w:r>
      </w:ins>
      <w:ins w:id="673" w:author="אופיר טל" w:date="2022-01-09T10:14:00Z">
        <w:r w:rsidR="00976AD7">
          <w:rPr>
            <w:rFonts w:hint="cs"/>
            <w:rtl/>
          </w:rPr>
          <w:t>, גם לשיטת הנתבעות)</w:t>
        </w:r>
      </w:ins>
      <w:ins w:id="674" w:author="Shimon" w:date="2021-12-16T22:51:00Z">
        <w:r w:rsidR="00B31F28">
          <w:rPr>
            <w:rFonts w:hint="cs"/>
            <w:rtl/>
          </w:rPr>
          <w:t>.</w:t>
        </w:r>
      </w:ins>
      <w:ins w:id="675" w:author="Shimon" w:date="2021-12-15T00:08:00Z">
        <w:r w:rsidR="00BB5A78">
          <w:rPr>
            <w:rFonts w:hint="cs"/>
            <w:rtl/>
          </w:rPr>
          <w:t xml:space="preserve"> </w:t>
        </w:r>
      </w:ins>
    </w:p>
    <w:p w14:paraId="0612542E" w14:textId="553E58A9" w:rsidR="006610F3" w:rsidRDefault="00A52389" w:rsidP="006610F3">
      <w:pPr>
        <w:pStyle w:val="11"/>
        <w:tabs>
          <w:tab w:val="left" w:pos="656"/>
        </w:tabs>
        <w:spacing w:before="0" w:after="240" w:line="360" w:lineRule="auto"/>
        <w:ind w:left="656" w:firstLine="0"/>
        <w:rPr>
          <w:rtl/>
        </w:rPr>
      </w:pPr>
      <w:ins w:id="676" w:author="Shimon" w:date="2021-12-15T11:06:00Z">
        <w:r>
          <w:rPr>
            <w:rFonts w:hint="cs"/>
            <w:rtl/>
          </w:rPr>
          <w:t xml:space="preserve">רק כחמישה חודשים </w:t>
        </w:r>
      </w:ins>
      <w:ins w:id="677" w:author="Shimon" w:date="2021-12-15T23:52:00Z">
        <w:r w:rsidR="00333040">
          <w:rPr>
            <w:rFonts w:hint="cs"/>
            <w:rtl/>
          </w:rPr>
          <w:t>לאחר שסולק ממשרדו</w:t>
        </w:r>
      </w:ins>
      <w:ins w:id="678" w:author="Shimon" w:date="2021-12-26T12:08:00Z">
        <w:r w:rsidR="00554117">
          <w:rPr>
            <w:rFonts w:hint="cs"/>
            <w:rtl/>
          </w:rPr>
          <w:t xml:space="preserve"> ע"י נתבעת 2</w:t>
        </w:r>
      </w:ins>
      <w:ins w:id="679" w:author="Shimon" w:date="2021-12-16T22:55:00Z">
        <w:r w:rsidR="008F6CF7">
          <w:rPr>
            <w:rFonts w:hint="cs"/>
            <w:rtl/>
          </w:rPr>
          <w:t>,</w:t>
        </w:r>
      </w:ins>
      <w:ins w:id="680" w:author="Shimon" w:date="2021-12-28T10:34:00Z">
        <w:r w:rsidR="00D10C0C" w:rsidRPr="00D10C0C">
          <w:rPr>
            <w:rFonts w:hint="cs"/>
            <w:rtl/>
          </w:rPr>
          <w:t xml:space="preserve"> </w:t>
        </w:r>
        <w:r w:rsidR="00D10C0C">
          <w:rPr>
            <w:rFonts w:hint="cs"/>
            <w:rtl/>
          </w:rPr>
          <w:t>במהלך דצמבר 2012,</w:t>
        </w:r>
      </w:ins>
      <w:ins w:id="681" w:author="Shimon" w:date="2022-01-06T22:59:00Z">
        <w:r w:rsidR="00961674">
          <w:rPr>
            <w:rFonts w:hint="cs"/>
            <w:rtl/>
          </w:rPr>
          <w:t xml:space="preserve"> </w:t>
        </w:r>
      </w:ins>
      <w:del w:id="682" w:author="Shimon" w:date="2021-12-26T12:08:00Z">
        <w:r w:rsidR="00333040" w:rsidDel="00554117">
          <w:rPr>
            <w:rFonts w:hint="cs"/>
            <w:rtl/>
          </w:rPr>
          <w:delText xml:space="preserve"> </w:delText>
        </w:r>
      </w:del>
      <w:ins w:id="683" w:author="Shimon" w:date="2021-12-15T11:06:00Z">
        <w:r>
          <w:rPr>
            <w:rFonts w:hint="cs"/>
            <w:rtl/>
          </w:rPr>
          <w:t>קיבל התובע</w:t>
        </w:r>
      </w:ins>
      <w:ins w:id="684" w:author="Shimon" w:date="2021-12-15T11:22:00Z">
        <w:r w:rsidR="001A00C4">
          <w:rPr>
            <w:rFonts w:hint="cs"/>
            <w:rtl/>
          </w:rPr>
          <w:t xml:space="preserve"> </w:t>
        </w:r>
        <w:r w:rsidR="001A00C4" w:rsidRPr="00D10C0C">
          <w:rPr>
            <w:rFonts w:hint="eastAsia"/>
            <w:b/>
            <w:bCs/>
            <w:rtl/>
            <w:rPrChange w:id="685" w:author="Shimon" w:date="2021-12-28T10:34:00Z">
              <w:rPr>
                <w:rFonts w:hint="eastAsia"/>
                <w:rtl/>
              </w:rPr>
            </w:rPrChange>
          </w:rPr>
          <w:t>לראשונה</w:t>
        </w:r>
      </w:ins>
      <w:ins w:id="686" w:author="Shimon" w:date="2021-12-15T11:06:00Z">
        <w:r>
          <w:rPr>
            <w:rFonts w:hint="cs"/>
            <w:rtl/>
          </w:rPr>
          <w:t xml:space="preserve"> הודעה מנתבעת 1, </w:t>
        </w:r>
      </w:ins>
      <w:del w:id="687" w:author="Shimon" w:date="2021-12-16T22:53:00Z">
        <w:r w:rsidR="00333040" w:rsidDel="008F6CF7">
          <w:rPr>
            <w:rFonts w:hint="cs"/>
            <w:rtl/>
          </w:rPr>
          <w:delText xml:space="preserve">החתומה </w:delText>
        </w:r>
      </w:del>
      <w:del w:id="688" w:author="Shimon" w:date="2021-12-16T22:56:00Z">
        <w:r w:rsidR="00333040" w:rsidDel="008F6CF7">
          <w:rPr>
            <w:rFonts w:hint="cs"/>
            <w:rtl/>
          </w:rPr>
          <w:delText xml:space="preserve">על החוזה </w:delText>
        </w:r>
      </w:del>
      <w:ins w:id="689" w:author="Shimon" w:date="2021-12-15T11:06:00Z">
        <w:r w:rsidR="008F6CF7">
          <w:rPr>
            <w:rFonts w:hint="cs"/>
            <w:rtl/>
          </w:rPr>
          <w:t xml:space="preserve">על </w:t>
        </w:r>
        <w:r>
          <w:rPr>
            <w:rFonts w:hint="cs"/>
            <w:rtl/>
          </w:rPr>
          <w:t>החלט</w:t>
        </w:r>
      </w:ins>
      <w:ins w:id="690" w:author="Shimon" w:date="2021-12-16T22:53:00Z">
        <w:r w:rsidR="008F6CF7">
          <w:rPr>
            <w:rFonts w:hint="cs"/>
            <w:rtl/>
          </w:rPr>
          <w:t xml:space="preserve">ת נציב </w:t>
        </w:r>
      </w:ins>
      <w:ins w:id="691" w:author="אופיר טל" w:date="2022-01-09T10:14:00Z">
        <w:r w:rsidR="00976AD7">
          <w:rPr>
            <w:rFonts w:hint="cs"/>
            <w:rtl/>
          </w:rPr>
          <w:t>ה</w:t>
        </w:r>
      </w:ins>
      <w:ins w:id="692" w:author="Shimon" w:date="2021-12-16T22:53:00Z">
        <w:r w:rsidR="008F6CF7">
          <w:rPr>
            <w:rFonts w:hint="cs"/>
            <w:rtl/>
          </w:rPr>
          <w:t>ש</w:t>
        </w:r>
      </w:ins>
      <w:ins w:id="693" w:author="אופיר טל" w:date="2022-01-09T10:14:00Z">
        <w:r w:rsidR="00976AD7">
          <w:rPr>
            <w:rFonts w:hint="cs"/>
            <w:rtl/>
          </w:rPr>
          <w:t>י</w:t>
        </w:r>
      </w:ins>
      <w:ins w:id="694" w:author="Shimon" w:date="2021-12-16T22:53:00Z">
        <w:r w:rsidR="008F6CF7">
          <w:rPr>
            <w:rFonts w:hint="cs"/>
            <w:rtl/>
          </w:rPr>
          <w:t>רות</w:t>
        </w:r>
        <w:del w:id="695" w:author="אופיר טל" w:date="2022-01-09T10:14:00Z">
          <w:r w:rsidR="008F6CF7" w:rsidDel="00976AD7">
            <w:rPr>
              <w:rFonts w:hint="cs"/>
              <w:rtl/>
            </w:rPr>
            <w:delText xml:space="preserve"> המדינה</w:delText>
          </w:r>
        </w:del>
        <w:r w:rsidR="008F6CF7">
          <w:rPr>
            <w:rFonts w:hint="cs"/>
            <w:rtl/>
          </w:rPr>
          <w:t xml:space="preserve">, </w:t>
        </w:r>
      </w:ins>
      <w:ins w:id="696" w:author="Shimon" w:date="2022-01-02T10:41:00Z">
        <w:r w:rsidR="006D7652">
          <w:rPr>
            <w:rFonts w:hint="cs"/>
            <w:rtl/>
          </w:rPr>
          <w:t xml:space="preserve">שכאמור הוא </w:t>
        </w:r>
      </w:ins>
      <w:ins w:id="697" w:author="Shimon" w:date="2021-12-16T22:53:00Z">
        <w:r w:rsidR="008F6CF7">
          <w:rPr>
            <w:rFonts w:hint="cs"/>
            <w:rtl/>
          </w:rPr>
          <w:t>המוסמך היחידי להפסיק את העסקתו ע</w:t>
        </w:r>
      </w:ins>
      <w:ins w:id="698" w:author="Shimon" w:date="2021-12-16T22:54:00Z">
        <w:r w:rsidR="008F6CF7">
          <w:rPr>
            <w:rFonts w:hint="cs"/>
            <w:rtl/>
          </w:rPr>
          <w:t>"י המדינה</w:t>
        </w:r>
      </w:ins>
      <w:ins w:id="699" w:author="Shimon" w:date="2022-01-02T10:41:00Z">
        <w:r w:rsidR="006D7652">
          <w:rPr>
            <w:rFonts w:hint="cs"/>
            <w:rtl/>
          </w:rPr>
          <w:t>,</w:t>
        </w:r>
      </w:ins>
      <w:ins w:id="700" w:author="Shimon" w:date="2022-01-02T10:42:00Z">
        <w:r w:rsidR="006D7652">
          <w:rPr>
            <w:rFonts w:hint="cs"/>
            <w:rtl/>
          </w:rPr>
          <w:t xml:space="preserve"> לה</w:t>
        </w:r>
      </w:ins>
      <w:ins w:id="701" w:author="Shimon" w:date="2021-12-16T22:55:00Z">
        <w:r w:rsidR="008F6CF7">
          <w:rPr>
            <w:rFonts w:hint="cs"/>
            <w:rtl/>
          </w:rPr>
          <w:t xml:space="preserve">פרישו לגימלאות </w:t>
        </w:r>
      </w:ins>
      <w:ins w:id="702" w:author="Shimon" w:date="2021-12-15T11:06:00Z">
        <w:r w:rsidRPr="0099655B">
          <w:rPr>
            <w:rFonts w:hint="cs"/>
            <w:b/>
            <w:bCs/>
            <w:rtl/>
          </w:rPr>
          <w:t>רטרואקטיבית</w:t>
        </w:r>
      </w:ins>
      <w:ins w:id="703" w:author="Shimon" w:date="2021-12-28T10:34:00Z">
        <w:r w:rsidR="00D10C0C">
          <w:rPr>
            <w:rFonts w:hint="cs"/>
            <w:b/>
            <w:bCs/>
            <w:rtl/>
          </w:rPr>
          <w:t>(!)</w:t>
        </w:r>
      </w:ins>
      <w:ins w:id="704" w:author="Shimon" w:date="2021-12-15T11:06:00Z">
        <w:r>
          <w:rPr>
            <w:rFonts w:hint="cs"/>
            <w:rtl/>
          </w:rPr>
          <w:t xml:space="preserve"> </w:t>
        </w:r>
        <w:r w:rsidRPr="0099655B">
          <w:rPr>
            <w:rFonts w:hint="cs"/>
            <w:b/>
            <w:bCs/>
            <w:rtl/>
          </w:rPr>
          <w:t>מ-31.7.2012</w:t>
        </w:r>
      </w:ins>
      <w:ins w:id="705" w:author="Shimon" w:date="2021-12-15T11:23:00Z">
        <w:r w:rsidR="001A00C4">
          <w:rPr>
            <w:rFonts w:hint="cs"/>
            <w:rtl/>
          </w:rPr>
          <w:t>.</w:t>
        </w:r>
      </w:ins>
      <w:ins w:id="706" w:author="Shimon" w:date="2021-12-15T11:06:00Z">
        <w:r w:rsidR="001A00C4">
          <w:rPr>
            <w:rFonts w:hint="cs"/>
            <w:rtl/>
          </w:rPr>
          <w:t xml:space="preserve"> </w:t>
        </w:r>
        <w:r>
          <w:rPr>
            <w:rFonts w:hint="cs"/>
            <w:rtl/>
          </w:rPr>
          <w:t xml:space="preserve">סמוך לאחר מכן </w:t>
        </w:r>
      </w:ins>
      <w:ins w:id="707" w:author="Shimon" w:date="2021-12-15T11:12:00Z">
        <w:r w:rsidR="0099655B">
          <w:rPr>
            <w:rFonts w:hint="cs"/>
            <w:rtl/>
          </w:rPr>
          <w:t xml:space="preserve">קיבל התובע </w:t>
        </w:r>
      </w:ins>
      <w:ins w:id="708" w:author="Shimon" w:date="2021-12-15T11:06:00Z">
        <w:r>
          <w:rPr>
            <w:rFonts w:hint="cs"/>
            <w:rtl/>
          </w:rPr>
          <w:t xml:space="preserve">הודעה </w:t>
        </w:r>
      </w:ins>
      <w:ins w:id="709" w:author="Shimon" w:date="2021-12-15T11:07:00Z">
        <w:r>
          <w:rPr>
            <w:rFonts w:hint="cs"/>
            <w:rtl/>
          </w:rPr>
          <w:t xml:space="preserve">מנתבע 3 </w:t>
        </w:r>
      </w:ins>
      <w:ins w:id="710" w:author="Shimon" w:date="2021-12-15T11:06:00Z">
        <w:r>
          <w:rPr>
            <w:rFonts w:hint="cs"/>
            <w:rtl/>
          </w:rPr>
          <w:t>על גובה הגימל</w:t>
        </w:r>
      </w:ins>
      <w:ins w:id="711" w:author="אופיר טל" w:date="2022-01-09T10:14:00Z">
        <w:r w:rsidR="00976AD7">
          <w:rPr>
            <w:rFonts w:hint="cs"/>
            <w:rtl/>
          </w:rPr>
          <w:t>ה</w:t>
        </w:r>
      </w:ins>
      <w:ins w:id="712" w:author="Shimon" w:date="2021-12-15T11:06:00Z">
        <w:del w:id="713" w:author="אופיר טל" w:date="2022-01-09T10:14:00Z">
          <w:r w:rsidDel="00976AD7">
            <w:rPr>
              <w:rFonts w:hint="cs"/>
              <w:rtl/>
            </w:rPr>
            <w:delText>א</w:delText>
          </w:r>
        </w:del>
        <w:r>
          <w:rPr>
            <w:rFonts w:hint="cs"/>
            <w:rtl/>
          </w:rPr>
          <w:t>.</w:t>
        </w:r>
      </w:ins>
      <w:ins w:id="714" w:author="אופיר טל" w:date="2022-01-09T10:35:00Z">
        <w:r w:rsidR="006610F3">
          <w:rPr>
            <w:rFonts w:hint="cs"/>
            <w:rtl/>
          </w:rPr>
          <w:t xml:space="preserve"> </w:t>
        </w:r>
      </w:ins>
      <w:ins w:id="715" w:author="אופיר טל" w:date="2022-01-09T10:38:00Z">
        <w:r w:rsidR="006610F3" w:rsidRPr="00D21B06">
          <w:rPr>
            <w:rFonts w:hint="cs"/>
            <w:highlight w:val="green"/>
            <w:rtl/>
          </w:rPr>
          <w:t xml:space="preserve">התיקונים האלה בעייתים </w:t>
        </w:r>
        <w:r w:rsidR="006610F3" w:rsidRPr="00D21B06">
          <w:rPr>
            <w:highlight w:val="green"/>
            <w:rtl/>
          </w:rPr>
          <w:t>–</w:t>
        </w:r>
        <w:r w:rsidR="006610F3"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69625799" w14:textId="27743239" w:rsidR="001376B1" w:rsidRPr="001376B1" w:rsidRDefault="0099655B">
      <w:pPr>
        <w:pStyle w:val="11"/>
        <w:numPr>
          <w:ilvl w:val="0"/>
          <w:numId w:val="14"/>
        </w:numPr>
        <w:tabs>
          <w:tab w:val="clear" w:pos="502"/>
        </w:tabs>
        <w:spacing w:before="0" w:after="240" w:line="360" w:lineRule="auto"/>
        <w:ind w:left="665" w:hanging="567"/>
        <w:rPr>
          <w:b/>
          <w:bCs/>
        </w:rPr>
        <w:pPrChange w:id="716" w:author="Shimon" w:date="2022-01-06T23:01:00Z">
          <w:pPr>
            <w:pStyle w:val="11"/>
            <w:numPr>
              <w:numId w:val="14"/>
            </w:numPr>
            <w:tabs>
              <w:tab w:val="num" w:pos="502"/>
              <w:tab w:val="left" w:pos="656"/>
            </w:tabs>
            <w:spacing w:before="0" w:after="240" w:line="360" w:lineRule="auto"/>
            <w:ind w:left="656" w:hanging="630"/>
          </w:pPr>
        </w:pPrChange>
      </w:pPr>
      <w:r>
        <w:rPr>
          <w:rFonts w:hint="cs"/>
          <w:rtl/>
        </w:rPr>
        <w:t>עם קבלת ההודעה על גובה הגימל</w:t>
      </w:r>
      <w:del w:id="717" w:author="אופיר טל" w:date="2022-01-09T10:15:00Z">
        <w:r w:rsidDel="00976AD7">
          <w:rPr>
            <w:rFonts w:hint="cs"/>
            <w:rtl/>
          </w:rPr>
          <w:delText>א</w:delText>
        </w:r>
      </w:del>
      <w:ins w:id="718" w:author="אופיר טל" w:date="2022-01-09T10:15:00Z">
        <w:r w:rsidR="00976AD7">
          <w:rPr>
            <w:rFonts w:hint="cs"/>
            <w:rtl/>
          </w:rPr>
          <w:t>ה</w:t>
        </w:r>
      </w:ins>
      <w:r>
        <w:rPr>
          <w:rFonts w:hint="cs"/>
          <w:rtl/>
        </w:rPr>
        <w:t xml:space="preserve">, </w:t>
      </w:r>
      <w:r w:rsidR="00125CB5" w:rsidRPr="00901A33">
        <w:rPr>
          <w:rFonts w:hint="cs"/>
          <w:rtl/>
        </w:rPr>
        <w:t>נדהם התובע לגלות</w:t>
      </w:r>
      <w:ins w:id="719" w:author="Shimon" w:date="2022-01-06T23:00:00Z">
        <w:r w:rsidR="00961674">
          <w:rPr>
            <w:rFonts w:hint="cs"/>
            <w:rtl/>
          </w:rPr>
          <w:t xml:space="preserve"> </w:t>
        </w:r>
      </w:ins>
      <w:del w:id="720" w:author="Shimon" w:date="2021-12-15T11:25:00Z">
        <w:r w:rsidR="00125CB5" w:rsidRPr="00901A33" w:rsidDel="001A00C4">
          <w:rPr>
            <w:rFonts w:hint="cs"/>
            <w:rtl/>
          </w:rPr>
          <w:delText xml:space="preserve"> </w:delText>
        </w:r>
      </w:del>
      <w:ins w:id="721" w:author="Shimon" w:date="2021-12-16T23:12:00Z">
        <w:r w:rsidR="00034D36">
          <w:rPr>
            <w:rFonts w:hint="cs"/>
            <w:rtl/>
          </w:rPr>
          <w:t xml:space="preserve">כי </w:t>
        </w:r>
      </w:ins>
      <w:del w:id="722" w:author="Shimon" w:date="2021-12-16T23:12:00Z">
        <w:r w:rsidDel="00034D36">
          <w:rPr>
            <w:rtl/>
          </w:rPr>
          <w:delText>ש</w:delText>
        </w:r>
      </w:del>
      <w:ins w:id="723" w:author="Shimon" w:date="2021-12-21T11:51:00Z">
        <w:r w:rsidR="00D27A33">
          <w:rPr>
            <w:rFonts w:hint="cs"/>
            <w:rtl/>
          </w:rPr>
          <w:t>גם בכל הקשור לפנסיה</w:t>
        </w:r>
      </w:ins>
      <w:ins w:id="724" w:author="Shimon" w:date="2021-12-26T12:10:00Z">
        <w:r w:rsidR="00554117">
          <w:rPr>
            <w:rFonts w:hint="cs"/>
            <w:rtl/>
          </w:rPr>
          <w:t>,</w:t>
        </w:r>
      </w:ins>
      <w:ins w:id="725" w:author="Shimon" w:date="2021-12-21T11:51:00Z">
        <w:r w:rsidR="00D27A33">
          <w:rPr>
            <w:rFonts w:hint="cs"/>
            <w:rtl/>
          </w:rPr>
          <w:t xml:space="preserve"> </w:t>
        </w:r>
      </w:ins>
      <w:ins w:id="726" w:author="Shimon" w:date="2022-01-06T23:00:00Z">
        <w:r w:rsidR="00961674">
          <w:rPr>
            <w:rFonts w:hint="cs"/>
            <w:rtl/>
          </w:rPr>
          <w:t xml:space="preserve"> </w:t>
        </w:r>
      </w:ins>
      <w:r>
        <w:rPr>
          <w:rtl/>
        </w:rPr>
        <w:t>המדינה</w:t>
      </w:r>
      <w:ins w:id="727" w:author="Shimon" w:date="2021-12-16T23:12:00Z">
        <w:r w:rsidR="00034D36">
          <w:rPr>
            <w:rFonts w:hint="cs"/>
            <w:rtl/>
          </w:rPr>
          <w:t>,</w:t>
        </w:r>
      </w:ins>
      <w:r>
        <w:rPr>
          <w:rtl/>
        </w:rPr>
        <w:t xml:space="preserve"> בה עבד </w:t>
      </w:r>
      <w:ins w:id="728" w:author="Shimon" w:date="2021-12-16T23:12:00Z">
        <w:r w:rsidR="00034D36">
          <w:rPr>
            <w:rFonts w:hint="cs"/>
            <w:rtl/>
          </w:rPr>
          <w:t xml:space="preserve">התובע </w:t>
        </w:r>
      </w:ins>
      <w:r>
        <w:rPr>
          <w:rtl/>
        </w:rPr>
        <w:t>כ-42 שנים</w:t>
      </w:r>
      <w:ins w:id="729" w:author="Shimon" w:date="2021-12-16T23:12:00Z">
        <w:r w:rsidR="00034D36">
          <w:rPr>
            <w:rFonts w:hint="cs"/>
            <w:rtl/>
          </w:rPr>
          <w:t xml:space="preserve">, </w:t>
        </w:r>
      </w:ins>
      <w:del w:id="730" w:author="Shimon" w:date="2021-12-16T23:12:00Z">
        <w:r w:rsidDel="00034D36">
          <w:rPr>
            <w:rtl/>
          </w:rPr>
          <w:delText xml:space="preserve"> </w:delText>
        </w:r>
      </w:del>
      <w:del w:id="731" w:author="Shimon" w:date="2021-12-21T11:52:00Z">
        <w:r w:rsidRPr="001376B1" w:rsidDel="00D27A33">
          <w:rPr>
            <w:b/>
            <w:bCs/>
            <w:rtl/>
          </w:rPr>
          <w:delText xml:space="preserve">פעלה </w:delText>
        </w:r>
      </w:del>
      <w:ins w:id="732" w:author="Shimon" w:date="2021-12-21T11:52:00Z">
        <w:r w:rsidR="00D27A33" w:rsidRPr="001376B1">
          <w:rPr>
            <w:rFonts w:hint="cs"/>
            <w:b/>
            <w:bCs/>
            <w:rtl/>
          </w:rPr>
          <w:t xml:space="preserve"> </w:t>
        </w:r>
      </w:ins>
      <w:ins w:id="733" w:author="Shimon" w:date="2022-01-06T23:00:00Z">
        <w:r w:rsidR="00961674">
          <w:rPr>
            <w:rFonts w:hint="cs"/>
            <w:b/>
            <w:bCs/>
            <w:rtl/>
          </w:rPr>
          <w:t xml:space="preserve">פעלה </w:t>
        </w:r>
      </w:ins>
      <w:r w:rsidRPr="001376B1">
        <w:rPr>
          <w:b/>
          <w:bCs/>
          <w:rtl/>
        </w:rPr>
        <w:t xml:space="preserve">בניגוד מוחלט </w:t>
      </w:r>
      <w:r w:rsidR="00D27A33" w:rsidRPr="001376B1">
        <w:rPr>
          <w:rFonts w:hint="cs"/>
          <w:b/>
          <w:bCs/>
          <w:rtl/>
        </w:rPr>
        <w:t>ל</w:t>
      </w:r>
      <w:r w:rsidRPr="001376B1">
        <w:rPr>
          <w:b/>
          <w:bCs/>
          <w:rtl/>
        </w:rPr>
        <w:t>תנאי החוזה ו</w:t>
      </w:r>
      <w:ins w:id="734" w:author="Shimon" w:date="2021-12-16T22:57:00Z">
        <w:r w:rsidR="008F6CF7" w:rsidRPr="001376B1">
          <w:rPr>
            <w:rFonts w:hint="cs"/>
            <w:b/>
            <w:bCs/>
            <w:rtl/>
          </w:rPr>
          <w:t>ל</w:t>
        </w:r>
      </w:ins>
      <w:r w:rsidRPr="001376B1">
        <w:rPr>
          <w:b/>
          <w:bCs/>
          <w:rtl/>
        </w:rPr>
        <w:t>הבטחות שניתנו לו</w:t>
      </w:r>
      <w:r w:rsidR="006D7652">
        <w:rPr>
          <w:rFonts w:hint="cs"/>
          <w:b/>
          <w:bCs/>
          <w:rtl/>
        </w:rPr>
        <w:t>.</w:t>
      </w:r>
      <w:ins w:id="735" w:author="Shimon" w:date="2021-12-26T12:11:00Z">
        <w:r w:rsidR="00554117" w:rsidRPr="001376B1">
          <w:rPr>
            <w:rFonts w:hint="cs"/>
            <w:b/>
            <w:bCs/>
            <w:rtl/>
          </w:rPr>
          <w:t xml:space="preserve"> </w:t>
        </w:r>
        <w:r w:rsidR="00554117" w:rsidRPr="009A088B">
          <w:rPr>
            <w:rFonts w:hint="eastAsia"/>
            <w:rtl/>
            <w:rPrChange w:id="736" w:author="Shimon" w:date="2021-12-26T12:21:00Z">
              <w:rPr>
                <w:rFonts w:hint="eastAsia"/>
                <w:b/>
                <w:bCs/>
                <w:rtl/>
              </w:rPr>
            </w:rPrChange>
          </w:rPr>
          <w:t>התברר</w:t>
        </w:r>
        <w:r w:rsidR="00554117" w:rsidRPr="009A088B">
          <w:rPr>
            <w:rtl/>
            <w:rPrChange w:id="737" w:author="Shimon" w:date="2021-12-26T12:21:00Z">
              <w:rPr>
                <w:b/>
                <w:bCs/>
                <w:rtl/>
              </w:rPr>
            </w:rPrChange>
          </w:rPr>
          <w:t xml:space="preserve"> לתובע כי </w:t>
        </w:r>
      </w:ins>
      <w:ins w:id="738" w:author="Shimon" w:date="2021-12-26T12:21:00Z">
        <w:r w:rsidR="009A088B">
          <w:rPr>
            <w:rFonts w:hint="cs"/>
            <w:rtl/>
          </w:rPr>
          <w:t>במקום גימל</w:t>
        </w:r>
      </w:ins>
      <w:ins w:id="739" w:author="Shimon" w:date="2022-01-06T23:01:00Z">
        <w:r w:rsidR="00961674">
          <w:rPr>
            <w:rFonts w:hint="cs"/>
            <w:rtl/>
          </w:rPr>
          <w:t>ה</w:t>
        </w:r>
      </w:ins>
      <w:ins w:id="740" w:author="Shimon" w:date="2021-12-26T12:21:00Z">
        <w:r w:rsidR="009A088B">
          <w:rPr>
            <w:rFonts w:hint="cs"/>
            <w:rtl/>
          </w:rPr>
          <w:t xml:space="preserve"> על כל תקופת </w:t>
        </w:r>
      </w:ins>
      <w:ins w:id="741" w:author="Shimon" w:date="2021-12-26T12:23:00Z">
        <w:r w:rsidR="009A088B">
          <w:rPr>
            <w:rFonts w:hint="cs"/>
            <w:rtl/>
          </w:rPr>
          <w:t>ה</w:t>
        </w:r>
      </w:ins>
      <w:ins w:id="742" w:author="Shimon" w:date="2021-12-26T12:21:00Z">
        <w:r w:rsidR="009A088B">
          <w:rPr>
            <w:rFonts w:hint="cs"/>
            <w:rtl/>
          </w:rPr>
          <w:t>חוזה</w:t>
        </w:r>
      </w:ins>
      <w:ins w:id="743" w:author="Shimon" w:date="2021-12-26T12:22:00Z">
        <w:r w:rsidR="009A088B">
          <w:rPr>
            <w:rFonts w:hint="cs"/>
            <w:rtl/>
          </w:rPr>
          <w:t xml:space="preserve"> (24 שנים)</w:t>
        </w:r>
      </w:ins>
      <w:ins w:id="744" w:author="Shimon" w:date="2021-12-26T12:21:00Z">
        <w:r w:rsidR="009A088B">
          <w:rPr>
            <w:rFonts w:hint="cs"/>
            <w:rtl/>
          </w:rPr>
          <w:t xml:space="preserve">, </w:t>
        </w:r>
      </w:ins>
      <w:ins w:id="745" w:author="Shimon" w:date="2021-12-26T12:24:00Z">
        <w:r w:rsidR="009A088B" w:rsidRPr="001376B1">
          <w:rPr>
            <w:rFonts w:hint="eastAsia"/>
            <w:b/>
            <w:bCs/>
            <w:rtl/>
            <w:rPrChange w:id="746" w:author="Shimon" w:date="2021-12-28T10:52:00Z">
              <w:rPr>
                <w:rFonts w:hint="eastAsia"/>
                <w:rtl/>
              </w:rPr>
            </w:rPrChange>
          </w:rPr>
          <w:t>המציאה</w:t>
        </w:r>
        <w:r w:rsidR="009A088B" w:rsidRPr="001376B1">
          <w:rPr>
            <w:b/>
            <w:bCs/>
            <w:rtl/>
            <w:rPrChange w:id="747" w:author="Shimon" w:date="2021-12-28T10:52:00Z">
              <w:rPr>
                <w:rtl/>
              </w:rPr>
            </w:rPrChange>
          </w:rPr>
          <w:t xml:space="preserve"> </w:t>
        </w:r>
      </w:ins>
      <w:ins w:id="748" w:author="Shimon" w:date="2021-12-28T10:35:00Z">
        <w:r w:rsidR="00D10C0C" w:rsidRPr="001376B1">
          <w:rPr>
            <w:rFonts w:hint="eastAsia"/>
            <w:b/>
            <w:bCs/>
            <w:rtl/>
            <w:rPrChange w:id="749" w:author="Shimon" w:date="2021-12-28T10:52:00Z">
              <w:rPr>
                <w:rFonts w:hint="eastAsia"/>
                <w:rtl/>
              </w:rPr>
            </w:rPrChange>
          </w:rPr>
          <w:t>נתבעת</w:t>
        </w:r>
        <w:r w:rsidR="00D10C0C" w:rsidRPr="001376B1">
          <w:rPr>
            <w:b/>
            <w:bCs/>
            <w:rtl/>
            <w:rPrChange w:id="750" w:author="Shimon" w:date="2021-12-28T10:52:00Z">
              <w:rPr>
                <w:rtl/>
              </w:rPr>
            </w:rPrChange>
          </w:rPr>
          <w:t xml:space="preserve"> 1</w:t>
        </w:r>
      </w:ins>
      <w:ins w:id="751" w:author="Shimon" w:date="2021-12-27T16:15:00Z">
        <w:r w:rsidR="00D5474C" w:rsidRPr="001376B1">
          <w:rPr>
            <w:b/>
            <w:bCs/>
            <w:rtl/>
            <w:rPrChange w:id="752" w:author="Shimon" w:date="2021-12-28T10:52:00Z">
              <w:rPr>
                <w:rtl/>
              </w:rPr>
            </w:rPrChange>
          </w:rPr>
          <w:t>,</w:t>
        </w:r>
      </w:ins>
      <w:r w:rsidR="006D7652">
        <w:rPr>
          <w:rFonts w:hint="cs"/>
          <w:b/>
          <w:bCs/>
          <w:rtl/>
        </w:rPr>
        <w:t xml:space="preserve"> </w:t>
      </w:r>
      <w:ins w:id="753" w:author="Shimon" w:date="2021-12-27T16:15:00Z">
        <w:r w:rsidR="00D5474C" w:rsidRPr="006D7652">
          <w:rPr>
            <w:rFonts w:hint="eastAsia"/>
            <w:b/>
            <w:bCs/>
            <w:u w:val="single"/>
            <w:rtl/>
            <w:rPrChange w:id="754" w:author="Shimon" w:date="2022-01-02T10:43:00Z">
              <w:rPr>
                <w:rFonts w:hint="eastAsia"/>
                <w:rtl/>
              </w:rPr>
            </w:rPrChange>
          </w:rPr>
          <w:t>אחר</w:t>
        </w:r>
      </w:ins>
      <w:ins w:id="755" w:author="Shimon" w:date="2022-01-02T10:43:00Z">
        <w:r w:rsidR="006D7652" w:rsidRPr="006D7652">
          <w:rPr>
            <w:rFonts w:hint="eastAsia"/>
            <w:b/>
            <w:bCs/>
            <w:u w:val="single"/>
            <w:rtl/>
          </w:rPr>
          <w:t>י</w:t>
        </w:r>
      </w:ins>
      <w:ins w:id="756" w:author="Shimon" w:date="2021-12-27T16:15:00Z">
        <w:r w:rsidR="00D5474C" w:rsidRPr="001376B1">
          <w:rPr>
            <w:b/>
            <w:bCs/>
            <w:u w:val="single"/>
            <w:rtl/>
            <w:rPrChange w:id="757" w:author="Shimon" w:date="2021-12-28T10:52:00Z">
              <w:rPr>
                <w:rtl/>
              </w:rPr>
            </w:rPrChange>
          </w:rPr>
          <w:t xml:space="preserve"> </w:t>
        </w:r>
        <w:r w:rsidR="00D5474C" w:rsidRPr="006D7652">
          <w:rPr>
            <w:rFonts w:hint="eastAsia"/>
            <w:b/>
            <w:bCs/>
            <w:rtl/>
            <w:rPrChange w:id="758" w:author="Shimon" w:date="2022-01-02T10:44:00Z">
              <w:rPr>
                <w:rFonts w:hint="eastAsia"/>
                <w:rtl/>
              </w:rPr>
            </w:rPrChange>
          </w:rPr>
          <w:t>הפסקת</w:t>
        </w:r>
        <w:r w:rsidR="00D5474C" w:rsidRPr="006D7652">
          <w:rPr>
            <w:b/>
            <w:bCs/>
            <w:rtl/>
            <w:rPrChange w:id="759" w:author="Shimon" w:date="2022-01-02T10:44:00Z">
              <w:rPr>
                <w:rtl/>
              </w:rPr>
            </w:rPrChange>
          </w:rPr>
          <w:t xml:space="preserve"> </w:t>
        </w:r>
        <w:r w:rsidR="00D5474C" w:rsidRPr="006D7652">
          <w:rPr>
            <w:rFonts w:hint="eastAsia"/>
            <w:b/>
            <w:bCs/>
            <w:rtl/>
            <w:rPrChange w:id="760" w:author="Shimon" w:date="2022-01-02T10:44:00Z">
              <w:rPr>
                <w:rFonts w:hint="eastAsia"/>
                <w:rtl/>
              </w:rPr>
            </w:rPrChange>
          </w:rPr>
          <w:t>עבודת</w:t>
        </w:r>
        <w:r w:rsidR="00D5474C" w:rsidRPr="006D7652">
          <w:rPr>
            <w:b/>
            <w:bCs/>
            <w:rtl/>
            <w:rPrChange w:id="761" w:author="Shimon" w:date="2022-01-02T10:44:00Z">
              <w:rPr>
                <w:rtl/>
              </w:rPr>
            </w:rPrChange>
          </w:rPr>
          <w:t xml:space="preserve"> </w:t>
        </w:r>
        <w:r w:rsidR="00D5474C" w:rsidRPr="006D7652">
          <w:rPr>
            <w:rFonts w:hint="eastAsia"/>
            <w:b/>
            <w:bCs/>
            <w:rtl/>
            <w:rPrChange w:id="762" w:author="Shimon" w:date="2022-01-02T10:44:00Z">
              <w:rPr>
                <w:rFonts w:hint="eastAsia"/>
                <w:rtl/>
              </w:rPr>
            </w:rPrChange>
          </w:rPr>
          <w:t>התובע</w:t>
        </w:r>
        <w:r w:rsidR="00D5474C" w:rsidRPr="001376B1">
          <w:rPr>
            <w:b/>
            <w:bCs/>
            <w:rtl/>
            <w:rPrChange w:id="763" w:author="Shimon" w:date="2021-12-28T10:52:00Z">
              <w:rPr>
                <w:rtl/>
              </w:rPr>
            </w:rPrChange>
          </w:rPr>
          <w:t xml:space="preserve"> וללא תיאום עמו</w:t>
        </w:r>
        <w:r w:rsidR="00D5474C">
          <w:rPr>
            <w:rFonts w:hint="cs"/>
            <w:rtl/>
          </w:rPr>
          <w:t>,</w:t>
        </w:r>
      </w:ins>
      <w:ins w:id="764" w:author="Shimon" w:date="2021-12-26T12:24:00Z">
        <w:r w:rsidR="009A088B">
          <w:rPr>
            <w:rFonts w:hint="cs"/>
            <w:rtl/>
          </w:rPr>
          <w:t xml:space="preserve"> נוסחת שקלול שאינה קיימת בחוזה</w:t>
        </w:r>
      </w:ins>
      <w:r w:rsidR="001376B1">
        <w:rPr>
          <w:rFonts w:hint="cs"/>
          <w:rtl/>
        </w:rPr>
        <w:t>.</w:t>
      </w:r>
      <w:ins w:id="765" w:author="Shimon" w:date="2021-12-26T12:24:00Z">
        <w:r w:rsidR="009A088B">
          <w:rPr>
            <w:rFonts w:hint="cs"/>
            <w:rtl/>
          </w:rPr>
          <w:t xml:space="preserve"> </w:t>
        </w:r>
      </w:ins>
    </w:p>
    <w:p w14:paraId="0A5F20A8" w14:textId="53D93278" w:rsidR="001376B1" w:rsidRDefault="00976AD7" w:rsidP="001376B1">
      <w:pPr>
        <w:pStyle w:val="11"/>
        <w:tabs>
          <w:tab w:val="left" w:pos="656"/>
        </w:tabs>
        <w:spacing w:before="0" w:after="240" w:line="360" w:lineRule="auto"/>
        <w:ind w:left="523" w:firstLine="0"/>
        <w:rPr>
          <w:b/>
          <w:bCs/>
          <w:rtl/>
        </w:rPr>
      </w:pPr>
      <w:ins w:id="766" w:author="אופיר טל" w:date="2022-01-09T10:16:00Z">
        <w:r>
          <w:rPr>
            <w:rtl/>
          </w:rPr>
          <w:tab/>
        </w:r>
      </w:ins>
      <w:ins w:id="767" w:author="Shimon" w:date="2021-12-26T12:24:00Z">
        <w:r w:rsidR="009A088B">
          <w:rPr>
            <w:rFonts w:hint="cs"/>
            <w:rtl/>
          </w:rPr>
          <w:t>על פי</w:t>
        </w:r>
      </w:ins>
      <w:r w:rsidR="00F5507C">
        <w:rPr>
          <w:rFonts w:hint="cs"/>
          <w:rtl/>
        </w:rPr>
        <w:t xml:space="preserve"> </w:t>
      </w:r>
      <w:ins w:id="768" w:author="Shimon" w:date="2021-12-28T10:53:00Z">
        <w:r w:rsidR="00F5507C">
          <w:rPr>
            <w:rFonts w:hint="cs"/>
            <w:rtl/>
          </w:rPr>
          <w:t>הנוסחה המומצאת</w:t>
        </w:r>
      </w:ins>
      <w:r w:rsidR="00F5507C">
        <w:rPr>
          <w:rFonts w:hint="cs"/>
          <w:rtl/>
        </w:rPr>
        <w:t xml:space="preserve">, </w:t>
      </w:r>
      <w:ins w:id="769" w:author="Shimon" w:date="2021-12-28T11:02:00Z">
        <w:r w:rsidR="00F5507C">
          <w:rPr>
            <w:rFonts w:hint="cs"/>
            <w:rtl/>
          </w:rPr>
          <w:t xml:space="preserve">משלמת המדינה </w:t>
        </w:r>
      </w:ins>
      <w:ins w:id="770" w:author="Shimon" w:date="2021-12-26T12:11:00Z">
        <w:r w:rsidR="009A088B">
          <w:rPr>
            <w:rFonts w:hint="eastAsia"/>
            <w:rtl/>
          </w:rPr>
          <w:t>ל</w:t>
        </w:r>
      </w:ins>
      <w:ins w:id="771" w:author="Shimon" w:date="2021-12-26T12:25:00Z">
        <w:r w:rsidR="009A088B">
          <w:rPr>
            <w:rFonts w:hint="cs"/>
            <w:rtl/>
          </w:rPr>
          <w:t>תובע</w:t>
        </w:r>
      </w:ins>
      <w:ins w:id="772" w:author="Shimon" w:date="2021-12-28T11:02:00Z">
        <w:r w:rsidR="00A9264B">
          <w:rPr>
            <w:rFonts w:hint="cs"/>
            <w:rtl/>
          </w:rPr>
          <w:t xml:space="preserve"> גימלאות כלהלן:</w:t>
        </w:r>
      </w:ins>
      <w:r w:rsidR="00A9264B" w:rsidRPr="001376B1">
        <w:rPr>
          <w:rFonts w:hint="cs"/>
          <w:b/>
          <w:bCs/>
          <w:rtl/>
        </w:rPr>
        <w:t xml:space="preserve"> </w:t>
      </w:r>
    </w:p>
    <w:p w14:paraId="1B4DF218" w14:textId="281017DC" w:rsidR="001376B1" w:rsidRPr="001376B1" w:rsidRDefault="00A9264B">
      <w:pPr>
        <w:pStyle w:val="11"/>
        <w:spacing w:before="0" w:after="240" w:line="360" w:lineRule="auto"/>
        <w:ind w:left="1090" w:hanging="425"/>
        <w:rPr>
          <w:b/>
          <w:bCs/>
          <w:rtl/>
        </w:rPr>
        <w:pPrChange w:id="773" w:author="אופיר טל" w:date="2022-01-09T10:16:00Z">
          <w:pPr>
            <w:pStyle w:val="11"/>
            <w:spacing w:before="0" w:after="240" w:line="360" w:lineRule="auto"/>
            <w:ind w:left="948" w:firstLine="0"/>
          </w:pPr>
        </w:pPrChange>
      </w:pPr>
      <w:del w:id="774" w:author="Shimon" w:date="2022-01-06T23:03:00Z">
        <w:r w:rsidRPr="001376B1" w:rsidDel="004C0180">
          <w:rPr>
            <w:rFonts w:hint="cs"/>
            <w:b/>
            <w:bCs/>
            <w:rtl/>
          </w:rPr>
          <w:delText xml:space="preserve"> </w:delText>
        </w:r>
      </w:del>
      <w:ins w:id="775" w:author="אופיר טל" w:date="2022-01-09T10:15:00Z">
        <w:r w:rsidR="00976AD7">
          <w:rPr>
            <w:rFonts w:hint="cs"/>
            <w:b/>
            <w:bCs/>
            <w:rtl/>
          </w:rPr>
          <w:t>(1)</w:t>
        </w:r>
      </w:ins>
      <w:ins w:id="776" w:author="אופיר טל" w:date="2022-01-09T10:16:00Z">
        <w:r w:rsidR="00976AD7">
          <w:rPr>
            <w:b/>
            <w:bCs/>
            <w:rtl/>
          </w:rPr>
          <w:tab/>
        </w:r>
      </w:ins>
      <w:ins w:id="777" w:author="Shimon" w:date="2021-12-28T11:04:00Z">
        <w:del w:id="778" w:author="אופיר טל" w:date="2022-01-09T10:15:00Z">
          <w:r w:rsidR="006D7652" w:rsidDel="00976AD7">
            <w:rPr>
              <w:rFonts w:hint="cs"/>
              <w:b/>
              <w:bCs/>
              <w:rtl/>
            </w:rPr>
            <w:delText>1.</w:delText>
          </w:r>
        </w:del>
      </w:ins>
      <w:ins w:id="779" w:author="Shimon" w:date="2022-01-06T23:04:00Z">
        <w:del w:id="780" w:author="אופיר טל" w:date="2022-01-09T10:15:00Z">
          <w:r w:rsidR="004C0180" w:rsidDel="00976AD7">
            <w:rPr>
              <w:rFonts w:hint="cs"/>
              <w:b/>
              <w:bCs/>
              <w:rtl/>
            </w:rPr>
            <w:delText xml:space="preserve"> </w:delText>
          </w:r>
        </w:del>
      </w:ins>
      <w:ins w:id="781" w:author="Shimon" w:date="2021-12-26T12:11:00Z">
        <w:r w:rsidR="00554117" w:rsidRPr="001376B1">
          <w:rPr>
            <w:rFonts w:hint="eastAsia"/>
            <w:b/>
            <w:bCs/>
            <w:rtl/>
          </w:rPr>
          <w:t>גימל</w:t>
        </w:r>
      </w:ins>
      <w:ins w:id="782" w:author="Shimon" w:date="2021-12-26T12:25:00Z">
        <w:r w:rsidR="009A088B" w:rsidRPr="001376B1">
          <w:rPr>
            <w:rFonts w:hint="cs"/>
            <w:b/>
            <w:bCs/>
            <w:rtl/>
          </w:rPr>
          <w:t xml:space="preserve">ה </w:t>
        </w:r>
      </w:ins>
      <w:ins w:id="783" w:author="אופיר טל" w:date="2022-01-09T10:16:00Z">
        <w:r w:rsidR="00976AD7">
          <w:rPr>
            <w:rFonts w:hint="cs"/>
            <w:b/>
            <w:bCs/>
            <w:rtl/>
          </w:rPr>
          <w:t xml:space="preserve">בשיעור </w:t>
        </w:r>
      </w:ins>
      <w:ins w:id="784" w:author="Shimon" w:date="2021-12-26T12:23:00Z">
        <w:r w:rsidR="009A088B" w:rsidRPr="001376B1">
          <w:rPr>
            <w:rFonts w:hint="cs"/>
            <w:b/>
            <w:bCs/>
            <w:rtl/>
          </w:rPr>
          <w:t>של 2%</w:t>
        </w:r>
      </w:ins>
      <w:ins w:id="785" w:author="אופיר טל" w:date="2022-01-09T10:16:00Z">
        <w:r w:rsidR="00976AD7">
          <w:rPr>
            <w:rFonts w:hint="cs"/>
            <w:b/>
            <w:bCs/>
            <w:rtl/>
          </w:rPr>
          <w:t xml:space="preserve"> </w:t>
        </w:r>
      </w:ins>
      <w:ins w:id="786" w:author="Shimon" w:date="2021-12-26T12:23:00Z">
        <w:r w:rsidR="009A088B" w:rsidRPr="001376B1">
          <w:rPr>
            <w:rFonts w:hint="cs"/>
            <w:b/>
            <w:bCs/>
            <w:rtl/>
          </w:rPr>
          <w:t xml:space="preserve">לשנה על </w:t>
        </w:r>
        <w:r w:rsidR="00D10C0C" w:rsidRPr="001376B1">
          <w:rPr>
            <w:rFonts w:hint="cs"/>
            <w:b/>
            <w:bCs/>
            <w:rtl/>
          </w:rPr>
          <w:t>18</w:t>
        </w:r>
      </w:ins>
      <w:ins w:id="787" w:author="Shimon" w:date="2021-12-28T10:41:00Z">
        <w:r w:rsidR="00D10C0C" w:rsidRPr="001376B1">
          <w:rPr>
            <w:rFonts w:hint="cs"/>
            <w:b/>
            <w:bCs/>
            <w:rtl/>
          </w:rPr>
          <w:t>.3</w:t>
        </w:r>
      </w:ins>
      <w:ins w:id="788" w:author="Shimon" w:date="2021-12-28T10:54:00Z">
        <w:r w:rsidR="00F5507C" w:rsidRPr="001376B1">
          <w:rPr>
            <w:rFonts w:hint="cs"/>
            <w:b/>
            <w:bCs/>
            <w:rtl/>
          </w:rPr>
          <w:t xml:space="preserve"> </w:t>
        </w:r>
        <w:r w:rsidR="00F5507C" w:rsidRPr="00F5507C">
          <w:rPr>
            <w:rtl/>
            <w:rPrChange w:id="789" w:author="Shimon" w:date="2021-12-28T10:54:00Z">
              <w:rPr>
                <w:b/>
                <w:bCs/>
                <w:rtl/>
              </w:rPr>
            </w:rPrChange>
          </w:rPr>
          <w:t>(מתוך 24)</w:t>
        </w:r>
      </w:ins>
      <w:ins w:id="790" w:author="Shimon" w:date="2021-12-28T10:41:00Z">
        <w:r w:rsidR="00D10C0C" w:rsidRPr="001376B1">
          <w:rPr>
            <w:rFonts w:hint="cs"/>
            <w:b/>
            <w:bCs/>
            <w:rtl/>
          </w:rPr>
          <w:t xml:space="preserve"> </w:t>
        </w:r>
      </w:ins>
      <w:ins w:id="791" w:author="Shimon" w:date="2021-12-26T12:23:00Z">
        <w:r w:rsidR="009A088B" w:rsidRPr="001376B1">
          <w:rPr>
            <w:rFonts w:hint="cs"/>
            <w:b/>
            <w:bCs/>
            <w:rtl/>
          </w:rPr>
          <w:t xml:space="preserve">שנות עבודה </w:t>
        </w:r>
      </w:ins>
      <w:ins w:id="792" w:author="אופיר טל" w:date="2022-01-09T10:16:00Z">
        <w:r w:rsidR="00976AD7">
          <w:rPr>
            <w:rFonts w:hint="cs"/>
            <w:b/>
            <w:bCs/>
            <w:rtl/>
          </w:rPr>
          <w:t xml:space="preserve">בלבד </w:t>
        </w:r>
      </w:ins>
      <w:ins w:id="793" w:author="Shimon" w:date="2021-12-26T12:23:00Z">
        <w:r w:rsidR="009A088B" w:rsidRPr="001376B1">
          <w:rPr>
            <w:rFonts w:hint="cs"/>
            <w:b/>
            <w:bCs/>
            <w:rtl/>
          </w:rPr>
          <w:t>בחוזה</w:t>
        </w:r>
      </w:ins>
      <w:ins w:id="794" w:author="Shimon" w:date="2021-12-26T12:24:00Z">
        <w:del w:id="795" w:author="אופיר טל" w:date="2022-01-09T10:16:00Z">
          <w:r w:rsidR="009A088B" w:rsidRPr="001376B1" w:rsidDel="00976AD7">
            <w:rPr>
              <w:rFonts w:hint="cs"/>
              <w:b/>
              <w:bCs/>
              <w:rtl/>
            </w:rPr>
            <w:delText xml:space="preserve"> בלבד</w:delText>
          </w:r>
        </w:del>
      </w:ins>
      <w:ins w:id="796" w:author="Shimon" w:date="2022-01-02T10:46:00Z">
        <w:r w:rsidR="006D7652">
          <w:rPr>
            <w:rFonts w:hint="cs"/>
            <w:b/>
            <w:bCs/>
            <w:rtl/>
          </w:rPr>
          <w:t xml:space="preserve"> </w:t>
        </w:r>
      </w:ins>
      <w:ins w:id="797" w:author="Shimon" w:date="2021-12-28T10:49:00Z">
        <w:r w:rsidR="00B5650A" w:rsidRPr="00A9264B">
          <w:rPr>
            <w:rFonts w:hint="cs"/>
            <w:rtl/>
          </w:rPr>
          <w:t>(36.6%</w:t>
        </w:r>
      </w:ins>
      <w:ins w:id="798" w:author="Shimon" w:date="2021-12-28T10:50:00Z">
        <w:r w:rsidR="00B5650A" w:rsidRPr="00A9264B">
          <w:rPr>
            <w:rFonts w:hint="cs"/>
            <w:rtl/>
          </w:rPr>
          <w:t xml:space="preserve"> </w:t>
        </w:r>
      </w:ins>
      <w:ins w:id="799" w:author="Shimon" w:date="2021-12-28T10:49:00Z">
        <w:r w:rsidR="00B5650A" w:rsidRPr="00A9264B">
          <w:rPr>
            <w:rFonts w:hint="cs"/>
            <w:rtl/>
          </w:rPr>
          <w:t>מ</w:t>
        </w:r>
      </w:ins>
      <w:ins w:id="800" w:author="Shimon" w:date="2022-01-02T10:45:00Z">
        <w:r w:rsidR="006D7652">
          <w:rPr>
            <w:rFonts w:hint="cs"/>
            <w:rtl/>
          </w:rPr>
          <w:t>ה</w:t>
        </w:r>
      </w:ins>
      <w:ins w:id="801" w:author="Shimon" w:date="2021-12-28T10:49:00Z">
        <w:r w:rsidR="00B5650A" w:rsidRPr="00A9264B">
          <w:rPr>
            <w:rFonts w:hint="cs"/>
            <w:rtl/>
          </w:rPr>
          <w:t xml:space="preserve">משכורת </w:t>
        </w:r>
      </w:ins>
      <w:ins w:id="802" w:author="Shimon" w:date="2022-01-02T10:45:00Z">
        <w:r w:rsidR="006D7652">
          <w:rPr>
            <w:rFonts w:hint="cs"/>
            <w:rtl/>
          </w:rPr>
          <w:t>המעודכנת ש</w:t>
        </w:r>
      </w:ins>
      <w:ins w:id="803" w:author="Shimon" w:date="2022-01-06T23:04:00Z">
        <w:r w:rsidR="004C0180">
          <w:rPr>
            <w:rFonts w:hint="cs"/>
            <w:rtl/>
          </w:rPr>
          <w:t>ל ה</w:t>
        </w:r>
      </w:ins>
      <w:ins w:id="804" w:author="Shimon" w:date="2022-01-02T10:45:00Z">
        <w:r w:rsidR="006D7652">
          <w:rPr>
            <w:rFonts w:hint="cs"/>
            <w:rtl/>
          </w:rPr>
          <w:t>חוזה</w:t>
        </w:r>
      </w:ins>
      <w:ins w:id="805" w:author="Shimon" w:date="2021-12-28T10:50:00Z">
        <w:r w:rsidR="00B5650A" w:rsidRPr="00A9264B">
          <w:rPr>
            <w:rFonts w:hint="cs"/>
            <w:rtl/>
          </w:rPr>
          <w:t>)</w:t>
        </w:r>
      </w:ins>
      <w:r w:rsidR="001376B1" w:rsidRPr="001376B1">
        <w:rPr>
          <w:rFonts w:hint="cs"/>
          <w:b/>
          <w:bCs/>
          <w:rtl/>
        </w:rPr>
        <w:t>.</w:t>
      </w:r>
    </w:p>
    <w:p w14:paraId="70221BAB" w14:textId="64042AF8" w:rsidR="001376B1" w:rsidRDefault="00976AD7">
      <w:pPr>
        <w:pStyle w:val="11"/>
        <w:spacing w:before="0" w:after="240" w:line="360" w:lineRule="auto"/>
        <w:ind w:left="1090" w:hanging="425"/>
        <w:rPr>
          <w:rtl/>
        </w:rPr>
        <w:pPrChange w:id="806" w:author="אופיר טל" w:date="2022-01-09T10:16:00Z">
          <w:pPr>
            <w:pStyle w:val="11"/>
            <w:spacing w:before="0" w:after="240"/>
            <w:ind w:left="1090" w:hanging="142"/>
          </w:pPr>
        </w:pPrChange>
      </w:pPr>
      <w:ins w:id="807" w:author="אופיר טל" w:date="2022-01-09T10:15:00Z">
        <w:r>
          <w:rPr>
            <w:rFonts w:hint="cs"/>
            <w:b/>
            <w:bCs/>
            <w:rtl/>
          </w:rPr>
          <w:t xml:space="preserve">(2) </w:t>
        </w:r>
      </w:ins>
      <w:ins w:id="808" w:author="אופיר טל" w:date="2022-01-09T10:16:00Z">
        <w:r>
          <w:rPr>
            <w:b/>
            <w:bCs/>
            <w:rtl/>
          </w:rPr>
          <w:tab/>
        </w:r>
      </w:ins>
      <w:ins w:id="809" w:author="Shimon" w:date="2021-12-28T11:05:00Z">
        <w:del w:id="810" w:author="אופיר טל" w:date="2022-01-09T10:15:00Z">
          <w:r w:rsidR="00A9264B" w:rsidDel="00976AD7">
            <w:rPr>
              <w:rFonts w:hint="cs"/>
              <w:b/>
              <w:bCs/>
              <w:rtl/>
            </w:rPr>
            <w:delText>2.</w:delText>
          </w:r>
        </w:del>
      </w:ins>
      <w:del w:id="811" w:author="אופיר טל" w:date="2022-01-09T10:15:00Z">
        <w:r w:rsidR="00A9264B" w:rsidDel="00976AD7">
          <w:rPr>
            <w:rFonts w:hint="cs"/>
            <w:b/>
            <w:bCs/>
            <w:rtl/>
          </w:rPr>
          <w:delText xml:space="preserve"> </w:delText>
        </w:r>
      </w:del>
      <w:ins w:id="812" w:author="Shimon" w:date="2021-12-28T10:37:00Z">
        <w:r w:rsidR="00D10C0C">
          <w:rPr>
            <w:rFonts w:hint="cs"/>
            <w:b/>
            <w:bCs/>
            <w:rtl/>
          </w:rPr>
          <w:t xml:space="preserve">גימלה </w:t>
        </w:r>
      </w:ins>
      <w:ins w:id="813" w:author="Shimon" w:date="2021-12-28T10:55:00Z">
        <w:r w:rsidR="00F5507C">
          <w:rPr>
            <w:rFonts w:hint="cs"/>
            <w:b/>
            <w:bCs/>
            <w:rtl/>
          </w:rPr>
          <w:t xml:space="preserve">נוספת </w:t>
        </w:r>
      </w:ins>
      <w:ins w:id="814" w:author="Shimon" w:date="2021-12-28T10:37:00Z">
        <w:r w:rsidR="00D10C0C">
          <w:rPr>
            <w:rFonts w:hint="cs"/>
            <w:b/>
            <w:bCs/>
            <w:rtl/>
          </w:rPr>
          <w:t>של 2% לשנה</w:t>
        </w:r>
      </w:ins>
      <w:ins w:id="815" w:author="Shimon" w:date="2021-12-28T11:12:00Z">
        <w:r w:rsidR="000F308B">
          <w:rPr>
            <w:rFonts w:hint="cs"/>
            <w:b/>
            <w:bCs/>
            <w:rtl/>
          </w:rPr>
          <w:t xml:space="preserve"> </w:t>
        </w:r>
      </w:ins>
      <w:ins w:id="816" w:author="Shimon" w:date="2021-12-28T10:37:00Z">
        <w:r w:rsidR="00D10C0C">
          <w:rPr>
            <w:rFonts w:hint="cs"/>
            <w:b/>
            <w:bCs/>
            <w:rtl/>
          </w:rPr>
          <w:t>ע</w:t>
        </w:r>
      </w:ins>
      <w:ins w:id="817" w:author="Shimon" w:date="2021-12-28T10:55:00Z">
        <w:r w:rsidR="00F5507C">
          <w:rPr>
            <w:rFonts w:hint="cs"/>
            <w:b/>
            <w:bCs/>
            <w:rtl/>
          </w:rPr>
          <w:t>ל 16.7</w:t>
        </w:r>
      </w:ins>
      <w:r w:rsidR="000F308B">
        <w:rPr>
          <w:rFonts w:hint="cs"/>
          <w:b/>
          <w:bCs/>
          <w:rtl/>
        </w:rPr>
        <w:t xml:space="preserve"> </w:t>
      </w:r>
      <w:ins w:id="818" w:author="Shimon" w:date="2022-01-06T23:05:00Z">
        <w:del w:id="819" w:author="אופיר טל" w:date="2022-01-09T10:16:00Z">
          <w:r w:rsidR="004C0180" w:rsidDel="00976AD7">
            <w:rPr>
              <w:rFonts w:hint="cs"/>
              <w:b/>
              <w:bCs/>
              <w:rtl/>
            </w:rPr>
            <w:delText>שנה בלבד</w:delText>
          </w:r>
        </w:del>
      </w:ins>
      <w:ins w:id="820" w:author="Shimon" w:date="2022-01-06T23:06:00Z">
        <w:del w:id="821" w:author="אופיר טל" w:date="2022-01-09T10:16:00Z">
          <w:r w:rsidR="004C0180" w:rsidDel="00976AD7">
            <w:rPr>
              <w:rFonts w:hint="cs"/>
              <w:b/>
              <w:bCs/>
              <w:rtl/>
            </w:rPr>
            <w:delText xml:space="preserve"> </w:delText>
          </w:r>
        </w:del>
      </w:ins>
      <w:ins w:id="822" w:author="Shimon" w:date="2022-01-06T23:05:00Z">
        <w:r w:rsidR="004C0180">
          <w:rPr>
            <w:rFonts w:hint="cs"/>
            <w:b/>
            <w:bCs/>
            <w:rtl/>
          </w:rPr>
          <w:t>(</w:t>
        </w:r>
      </w:ins>
      <w:ins w:id="823" w:author="Shimon" w:date="2021-12-28T10:56:00Z">
        <w:r w:rsidR="00F5507C">
          <w:rPr>
            <w:rFonts w:hint="cs"/>
            <w:b/>
            <w:bCs/>
            <w:rtl/>
          </w:rPr>
          <w:t>מתוך</w:t>
        </w:r>
      </w:ins>
      <w:r w:rsidR="00F5507C">
        <w:rPr>
          <w:rFonts w:hint="cs"/>
          <w:b/>
          <w:bCs/>
          <w:rtl/>
        </w:rPr>
        <w:t xml:space="preserve"> </w:t>
      </w:r>
      <w:ins w:id="824" w:author="Shimon" w:date="2021-12-28T10:58:00Z">
        <w:r w:rsidR="00F5507C">
          <w:rPr>
            <w:rFonts w:hint="cs"/>
            <w:b/>
            <w:bCs/>
            <w:rtl/>
          </w:rPr>
          <w:t>20</w:t>
        </w:r>
      </w:ins>
      <w:ins w:id="825" w:author="Shimon" w:date="2022-01-06T23:06:00Z">
        <w:r w:rsidR="004C0180">
          <w:rPr>
            <w:rFonts w:hint="cs"/>
            <w:b/>
            <w:bCs/>
            <w:rtl/>
          </w:rPr>
          <w:t>)</w:t>
        </w:r>
      </w:ins>
      <w:ins w:id="826" w:author="Shimon" w:date="2021-12-28T10:58:00Z">
        <w:r w:rsidR="00F5507C">
          <w:rPr>
            <w:rFonts w:hint="cs"/>
            <w:b/>
            <w:bCs/>
            <w:rtl/>
          </w:rPr>
          <w:t xml:space="preserve"> </w:t>
        </w:r>
      </w:ins>
      <w:ins w:id="827" w:author="Shimon" w:date="2021-12-28T10:56:00Z">
        <w:r w:rsidR="00F5507C">
          <w:rPr>
            <w:rFonts w:hint="cs"/>
            <w:b/>
            <w:bCs/>
            <w:rtl/>
          </w:rPr>
          <w:t>שנ</w:t>
        </w:r>
      </w:ins>
      <w:ins w:id="828" w:author="Shimon" w:date="2021-12-28T10:58:00Z">
        <w:r w:rsidR="00F5507C">
          <w:rPr>
            <w:rFonts w:hint="cs"/>
            <w:b/>
            <w:bCs/>
            <w:rtl/>
          </w:rPr>
          <w:t xml:space="preserve">ות </w:t>
        </w:r>
      </w:ins>
      <w:ins w:id="829" w:author="Shimon" w:date="2021-12-26T12:13:00Z">
        <w:r w:rsidR="00554117">
          <w:rPr>
            <w:rFonts w:hint="cs"/>
            <w:b/>
            <w:bCs/>
            <w:rtl/>
          </w:rPr>
          <w:t xml:space="preserve">עבודה </w:t>
        </w:r>
      </w:ins>
      <w:ins w:id="830" w:author="אופיר טל" w:date="2022-01-09T10:16:00Z">
        <w:r>
          <w:rPr>
            <w:rFonts w:hint="cs"/>
            <w:b/>
            <w:bCs/>
            <w:rtl/>
          </w:rPr>
          <w:t xml:space="preserve">בלד </w:t>
        </w:r>
      </w:ins>
      <w:ins w:id="831" w:author="Shimon" w:date="2021-12-26T12:13:00Z">
        <w:r w:rsidR="00554117">
          <w:rPr>
            <w:rFonts w:hint="cs"/>
            <w:b/>
            <w:bCs/>
            <w:rtl/>
          </w:rPr>
          <w:t>בכתב מינוי</w:t>
        </w:r>
      </w:ins>
      <w:ins w:id="832" w:author="Shimon" w:date="2021-12-28T11:13:00Z">
        <w:r w:rsidR="000F308B">
          <w:rPr>
            <w:rFonts w:hint="cs"/>
            <w:b/>
            <w:bCs/>
            <w:rtl/>
          </w:rPr>
          <w:t xml:space="preserve"> </w:t>
        </w:r>
        <w:r w:rsidR="000F308B" w:rsidRPr="000F308B">
          <w:rPr>
            <w:rFonts w:hint="cs"/>
            <w:rtl/>
          </w:rPr>
          <w:t>(33.4%)</w:t>
        </w:r>
        <w:r w:rsidR="000F308B">
          <w:rPr>
            <w:rFonts w:hint="cs"/>
            <w:b/>
            <w:bCs/>
            <w:rtl/>
          </w:rPr>
          <w:t>, ורק</w:t>
        </w:r>
      </w:ins>
      <w:ins w:id="833" w:author="Shimon" w:date="2021-12-26T12:18:00Z">
        <w:r w:rsidR="009A088B">
          <w:rPr>
            <w:rFonts w:hint="cs"/>
            <w:b/>
            <w:bCs/>
            <w:rtl/>
          </w:rPr>
          <w:t xml:space="preserve"> </w:t>
        </w:r>
      </w:ins>
      <w:ins w:id="834" w:author="Shimon" w:date="2021-12-26T12:29:00Z">
        <w:r w:rsidR="002A0CA1">
          <w:rPr>
            <w:rFonts w:hint="cs"/>
            <w:b/>
            <w:bCs/>
            <w:rtl/>
          </w:rPr>
          <w:t xml:space="preserve">לפי דרגה </w:t>
        </w:r>
      </w:ins>
      <w:ins w:id="835" w:author="Shimon" w:date="2021-12-26T12:17:00Z">
        <w:r w:rsidR="00554117">
          <w:rPr>
            <w:rFonts w:hint="cs"/>
            <w:b/>
            <w:bCs/>
            <w:rtl/>
          </w:rPr>
          <w:t>44</w:t>
        </w:r>
      </w:ins>
      <w:ins w:id="836" w:author="Shimon" w:date="2021-12-28T11:08:00Z">
        <w:r w:rsidR="00A9264B">
          <w:rPr>
            <w:rFonts w:hint="cs"/>
            <w:b/>
            <w:bCs/>
            <w:rtl/>
          </w:rPr>
          <w:t>+</w:t>
        </w:r>
      </w:ins>
      <w:ins w:id="837" w:author="Shimon" w:date="2021-12-26T12:17:00Z">
        <w:r w:rsidR="00554117">
          <w:rPr>
            <w:rFonts w:hint="cs"/>
            <w:b/>
            <w:bCs/>
            <w:rtl/>
          </w:rPr>
          <w:t xml:space="preserve"> בדרוג המח"ר, </w:t>
        </w:r>
        <w:r w:rsidR="009A088B">
          <w:rPr>
            <w:rFonts w:hint="cs"/>
            <w:b/>
            <w:bCs/>
            <w:rtl/>
          </w:rPr>
          <w:t>במקום לפי דרגה 46</w:t>
        </w:r>
      </w:ins>
      <w:ins w:id="838" w:author="Shimon" w:date="2021-12-26T12:18:00Z">
        <w:r w:rsidR="009A088B">
          <w:rPr>
            <w:rFonts w:hint="cs"/>
            <w:b/>
            <w:bCs/>
            <w:rtl/>
          </w:rPr>
          <w:t>+ בשיא הותק</w:t>
        </w:r>
      </w:ins>
      <w:ins w:id="839" w:author="Shimon" w:date="2021-12-26T12:20:00Z">
        <w:r w:rsidR="009A088B">
          <w:rPr>
            <w:rFonts w:hint="cs"/>
            <w:b/>
            <w:bCs/>
            <w:rtl/>
          </w:rPr>
          <w:t>.</w:t>
        </w:r>
      </w:ins>
      <w:ins w:id="840" w:author="Shimon" w:date="2021-12-26T12:13:00Z">
        <w:r w:rsidR="00554117">
          <w:rPr>
            <w:rFonts w:hint="cs"/>
            <w:b/>
            <w:bCs/>
            <w:rtl/>
          </w:rPr>
          <w:t xml:space="preserve"> </w:t>
        </w:r>
      </w:ins>
      <w:del w:id="841" w:author="Shimon" w:date="2021-12-26T12:11:00Z">
        <w:r w:rsidR="0099655B" w:rsidRPr="001A00C4" w:rsidDel="00554117">
          <w:rPr>
            <w:b/>
            <w:bCs/>
            <w:rtl/>
          </w:rPr>
          <w:delText xml:space="preserve"> </w:delText>
        </w:r>
      </w:del>
    </w:p>
    <w:p w14:paraId="07543B89" w14:textId="0EF15838" w:rsidR="001A00C4" w:rsidRPr="00D27A33" w:rsidRDefault="004C0180" w:rsidP="0069718D">
      <w:pPr>
        <w:pStyle w:val="11"/>
        <w:spacing w:before="0" w:after="240" w:line="360" w:lineRule="auto"/>
        <w:ind w:left="523" w:hanging="142"/>
        <w:rPr>
          <w:b/>
          <w:bCs/>
          <w:rPrChange w:id="842" w:author="Shimon" w:date="2021-12-21T11:54:00Z">
            <w:rPr/>
          </w:rPrChange>
        </w:rPr>
      </w:pPr>
      <w:ins w:id="843" w:author="Shimon" w:date="2022-01-06T23:06:00Z">
        <w:r>
          <w:rPr>
            <w:rFonts w:hint="cs"/>
            <w:rtl/>
          </w:rPr>
          <w:t xml:space="preserve">   </w:t>
        </w:r>
      </w:ins>
      <w:r w:rsidR="002A0CA1">
        <w:rPr>
          <w:rFonts w:hint="cs"/>
          <w:rtl/>
        </w:rPr>
        <w:t>בכך</w:t>
      </w:r>
      <w:ins w:id="844" w:author="Shimon" w:date="2021-12-26T12:33:00Z">
        <w:r w:rsidR="002A0CA1">
          <w:rPr>
            <w:rFonts w:hint="cs"/>
            <w:b/>
            <w:bCs/>
            <w:rtl/>
          </w:rPr>
          <w:t xml:space="preserve">, </w:t>
        </w:r>
      </w:ins>
      <w:ins w:id="845" w:author="Shimon" w:date="2021-12-26T12:36:00Z">
        <w:r w:rsidR="002A0CA1">
          <w:rPr>
            <w:rFonts w:hint="cs"/>
            <w:b/>
            <w:bCs/>
            <w:rtl/>
          </w:rPr>
          <w:t>ו</w:t>
        </w:r>
      </w:ins>
      <w:ins w:id="846" w:author="Shimon" w:date="2021-12-26T12:33:00Z">
        <w:r w:rsidR="002A0CA1">
          <w:rPr>
            <w:rFonts w:hint="cs"/>
            <w:b/>
            <w:bCs/>
            <w:rtl/>
          </w:rPr>
          <w:t>בנוסף לפגיעה שבהפסקת ש</w:t>
        </w:r>
      </w:ins>
      <w:ins w:id="847" w:author="אופיר טל" w:date="2022-01-09T10:17:00Z">
        <w:r w:rsidR="00976AD7">
          <w:rPr>
            <w:rFonts w:hint="cs"/>
            <w:b/>
            <w:bCs/>
            <w:rtl/>
          </w:rPr>
          <w:t>י</w:t>
        </w:r>
      </w:ins>
      <w:ins w:id="848" w:author="Shimon" w:date="2021-12-26T12:33:00Z">
        <w:r w:rsidR="002A0CA1">
          <w:rPr>
            <w:rFonts w:hint="cs"/>
            <w:b/>
            <w:bCs/>
            <w:rtl/>
          </w:rPr>
          <w:t xml:space="preserve">רותו באמצע </w:t>
        </w:r>
      </w:ins>
      <w:ins w:id="849" w:author="Shimon" w:date="2021-12-26T12:34:00Z">
        <w:r w:rsidR="002A0CA1">
          <w:rPr>
            <w:rFonts w:hint="cs"/>
            <w:b/>
            <w:bCs/>
            <w:rtl/>
          </w:rPr>
          <w:t>ה</w:t>
        </w:r>
      </w:ins>
      <w:ins w:id="850" w:author="Shimon" w:date="2021-12-26T12:33:00Z">
        <w:r w:rsidR="002A0CA1">
          <w:rPr>
            <w:rFonts w:hint="cs"/>
            <w:b/>
            <w:bCs/>
            <w:rtl/>
          </w:rPr>
          <w:t>תקופ</w:t>
        </w:r>
      </w:ins>
      <w:ins w:id="851" w:author="Shimon" w:date="2021-12-26T12:34:00Z">
        <w:r w:rsidR="002A0CA1">
          <w:rPr>
            <w:rFonts w:hint="cs"/>
            <w:b/>
            <w:bCs/>
            <w:rtl/>
          </w:rPr>
          <w:t>ה</w:t>
        </w:r>
      </w:ins>
      <w:ins w:id="852" w:author="Shimon" w:date="2021-12-26T12:33:00Z">
        <w:r w:rsidR="002A0CA1">
          <w:rPr>
            <w:rFonts w:hint="cs"/>
            <w:b/>
            <w:bCs/>
            <w:rtl/>
          </w:rPr>
          <w:t xml:space="preserve"> ה</w:t>
        </w:r>
      </w:ins>
      <w:ins w:id="853" w:author="Shimon" w:date="2021-12-26T12:34:00Z">
        <w:r w:rsidR="002A0CA1">
          <w:rPr>
            <w:rFonts w:hint="cs"/>
            <w:b/>
            <w:bCs/>
            <w:rtl/>
          </w:rPr>
          <w:t>קצובה ב</w:t>
        </w:r>
      </w:ins>
      <w:ins w:id="854" w:author="Shimon" w:date="2021-12-26T12:33:00Z">
        <w:r w:rsidR="002A0CA1">
          <w:rPr>
            <w:rFonts w:hint="cs"/>
            <w:b/>
            <w:bCs/>
            <w:rtl/>
          </w:rPr>
          <w:t>חו</w:t>
        </w:r>
      </w:ins>
      <w:ins w:id="855" w:author="Shimon" w:date="2021-12-26T12:34:00Z">
        <w:r w:rsidR="002A0CA1">
          <w:rPr>
            <w:rFonts w:hint="cs"/>
            <w:b/>
            <w:bCs/>
            <w:rtl/>
          </w:rPr>
          <w:t xml:space="preserve">זה התקף </w:t>
        </w:r>
      </w:ins>
      <w:r w:rsidR="002A0CA1" w:rsidRPr="002A0CA1">
        <w:rPr>
          <w:rFonts w:hint="cs"/>
          <w:b/>
          <w:bCs/>
          <w:rtl/>
        </w:rPr>
        <w:t>שלעיל</w:t>
      </w:r>
      <w:ins w:id="856" w:author="Shimon" w:date="2021-12-15T11:25:00Z">
        <w:r w:rsidR="002A0CA1" w:rsidRPr="002A0CA1">
          <w:rPr>
            <w:rFonts w:hint="cs"/>
            <w:b/>
            <w:bCs/>
            <w:rtl/>
          </w:rPr>
          <w:t>,</w:t>
        </w:r>
        <w:r w:rsidR="002A0CA1">
          <w:rPr>
            <w:rFonts w:hint="cs"/>
            <w:rtl/>
          </w:rPr>
          <w:t xml:space="preserve"> </w:t>
        </w:r>
      </w:ins>
      <w:del w:id="857" w:author="Shimon" w:date="2021-12-15T11:26:00Z">
        <w:r w:rsidR="0099655B" w:rsidRPr="001A00C4" w:rsidDel="001A00C4">
          <w:rPr>
            <w:b/>
            <w:bCs/>
            <w:rtl/>
          </w:rPr>
          <w:delText xml:space="preserve">(שנוספה על הפגיעות שלעיל): </w:delText>
        </w:r>
      </w:del>
      <w:r w:rsidR="002A0CA1">
        <w:rPr>
          <w:b/>
          <w:bCs/>
          <w:rtl/>
        </w:rPr>
        <w:t>פגעה</w:t>
      </w:r>
      <w:r w:rsidR="002A0CA1">
        <w:rPr>
          <w:rFonts w:hint="cs"/>
          <w:b/>
          <w:bCs/>
          <w:rtl/>
        </w:rPr>
        <w:t xml:space="preserve"> </w:t>
      </w:r>
      <w:ins w:id="858" w:author="Shimon" w:date="2021-12-26T12:30:00Z">
        <w:r w:rsidR="002A0CA1">
          <w:rPr>
            <w:rFonts w:hint="cs"/>
            <w:b/>
            <w:bCs/>
            <w:rtl/>
          </w:rPr>
          <w:t>המדינה</w:t>
        </w:r>
      </w:ins>
      <w:r w:rsidR="002A0CA1">
        <w:rPr>
          <w:rFonts w:hint="cs"/>
          <w:b/>
          <w:bCs/>
          <w:rtl/>
        </w:rPr>
        <w:t xml:space="preserve"> </w:t>
      </w:r>
      <w:ins w:id="859" w:author="Shimon" w:date="2021-12-26T12:36:00Z">
        <w:r w:rsidR="002A0CA1">
          <w:rPr>
            <w:rFonts w:hint="cs"/>
            <w:b/>
            <w:bCs/>
            <w:rtl/>
          </w:rPr>
          <w:t>בתובע</w:t>
        </w:r>
      </w:ins>
      <w:r w:rsidR="002A0CA1">
        <w:rPr>
          <w:rFonts w:hint="cs"/>
          <w:b/>
          <w:bCs/>
          <w:rtl/>
        </w:rPr>
        <w:t xml:space="preserve">, </w:t>
      </w:r>
      <w:del w:id="860" w:author="Shimon" w:date="2022-01-06T23:07:00Z">
        <w:r w:rsidR="002A0CA1" w:rsidRPr="001A00C4" w:rsidDel="004C0180">
          <w:rPr>
            <w:b/>
            <w:bCs/>
            <w:rtl/>
          </w:rPr>
          <w:delText xml:space="preserve"> </w:delText>
        </w:r>
      </w:del>
      <w:r w:rsidR="002A0CA1" w:rsidRPr="001A00C4">
        <w:rPr>
          <w:b/>
          <w:bCs/>
          <w:rtl/>
        </w:rPr>
        <w:t>פגיעה כפולה</w:t>
      </w:r>
      <w:r w:rsidR="002A0CA1" w:rsidRPr="008828D4">
        <w:rPr>
          <w:rtl/>
        </w:rPr>
        <w:t xml:space="preserve"> </w:t>
      </w:r>
      <w:r w:rsidR="0099655B" w:rsidRPr="00976AD7">
        <w:rPr>
          <w:u w:val="single"/>
          <w:rtl/>
          <w:rPrChange w:id="861" w:author="אופיר טל" w:date="2022-01-09T10:17:00Z">
            <w:rPr>
              <w:b/>
              <w:bCs/>
              <w:rtl/>
            </w:rPr>
          </w:rPrChange>
        </w:rPr>
        <w:t>הן</w:t>
      </w:r>
      <w:r w:rsidR="0099655B" w:rsidRPr="001A00C4">
        <w:rPr>
          <w:b/>
          <w:bCs/>
          <w:rtl/>
        </w:rPr>
        <w:t xml:space="preserve"> בדרך חישוב הפנסיה </w:t>
      </w:r>
      <w:r w:rsidR="0099655B" w:rsidRPr="00976AD7">
        <w:rPr>
          <w:u w:val="single"/>
          <w:rtl/>
          <w:rPrChange w:id="862" w:author="אופיר טל" w:date="2022-01-09T10:17:00Z">
            <w:rPr>
              <w:b/>
              <w:bCs/>
              <w:rtl/>
            </w:rPr>
          </w:rPrChange>
        </w:rPr>
        <w:t>והן</w:t>
      </w:r>
      <w:r w:rsidR="0099655B" w:rsidRPr="001A00C4">
        <w:rPr>
          <w:b/>
          <w:bCs/>
          <w:rtl/>
        </w:rPr>
        <w:t xml:space="preserve"> בקביעת דרגת הפרישה</w:t>
      </w:r>
      <w:r w:rsidR="0099655B">
        <w:rPr>
          <w:rtl/>
        </w:rPr>
        <w:t xml:space="preserve">. </w:t>
      </w:r>
      <w:r w:rsidR="0099655B" w:rsidRPr="00D27A33">
        <w:rPr>
          <w:rtl/>
        </w:rPr>
        <w:t>התוצאה העגומה היא ש</w:t>
      </w:r>
      <w:r w:rsidR="0099655B" w:rsidRPr="00D27A33">
        <w:rPr>
          <w:b/>
          <w:bCs/>
          <w:rtl/>
          <w:rPrChange w:id="863" w:author="Shimon" w:date="2021-12-21T11:54:00Z">
            <w:rPr>
              <w:rtl/>
            </w:rPr>
          </w:rPrChange>
        </w:rPr>
        <w:t>התובע מקבל פנסיה נמוכה בהרבה מזאת המגיעה לו</w:t>
      </w:r>
      <w:ins w:id="864" w:author="Shimon" w:date="2021-12-15T11:28:00Z">
        <w:r w:rsidR="00780DEA" w:rsidRPr="00D27A33">
          <w:rPr>
            <w:b/>
            <w:bCs/>
            <w:rtl/>
            <w:rPrChange w:id="865" w:author="Shimon" w:date="2021-12-21T11:54:00Z">
              <w:rPr>
                <w:rtl/>
              </w:rPr>
            </w:rPrChange>
          </w:rPr>
          <w:t>.</w:t>
        </w:r>
      </w:ins>
    </w:p>
    <w:p w14:paraId="1B00883B" w14:textId="5E18ED19" w:rsidR="00BE42FD" w:rsidRPr="00901A33" w:rsidRDefault="00C524E0" w:rsidP="001376B1">
      <w:pPr>
        <w:pStyle w:val="11"/>
        <w:numPr>
          <w:ilvl w:val="0"/>
          <w:numId w:val="14"/>
        </w:numPr>
        <w:tabs>
          <w:tab w:val="left" w:pos="656"/>
        </w:tabs>
        <w:spacing w:before="0" w:after="240" w:line="360" w:lineRule="auto"/>
      </w:pPr>
      <w:r w:rsidRPr="00901A33">
        <w:rPr>
          <w:rFonts w:hint="cs"/>
          <w:rtl/>
        </w:rPr>
        <w:t>ב</w:t>
      </w:r>
      <w:r w:rsidR="00125CB5" w:rsidRPr="00901A33">
        <w:rPr>
          <w:rFonts w:hint="cs"/>
          <w:rtl/>
        </w:rPr>
        <w:t xml:space="preserve">תמימותו סבר התובע כי </w:t>
      </w:r>
      <w:r w:rsidR="000B20AC" w:rsidRPr="00901A33">
        <w:rPr>
          <w:rFonts w:hint="cs"/>
          <w:rtl/>
        </w:rPr>
        <w:t>מדובר ב</w:t>
      </w:r>
      <w:r w:rsidR="00125CB5" w:rsidRPr="00901A33">
        <w:rPr>
          <w:rFonts w:hint="cs"/>
          <w:rtl/>
        </w:rPr>
        <w:t xml:space="preserve">טעות שנעשתה בעניינו </w:t>
      </w:r>
      <w:r w:rsidR="000B20AC" w:rsidRPr="00901A33">
        <w:rPr>
          <w:rFonts w:hint="cs"/>
          <w:rtl/>
        </w:rPr>
        <w:t xml:space="preserve">והיא </w:t>
      </w:r>
      <w:r w:rsidR="00125CB5" w:rsidRPr="00901A33">
        <w:rPr>
          <w:rFonts w:hint="cs"/>
          <w:rtl/>
        </w:rPr>
        <w:t>תתוקן</w:t>
      </w:r>
      <w:r w:rsidR="00BA2B80" w:rsidRPr="00901A33">
        <w:rPr>
          <w:rFonts w:hint="cs"/>
          <w:rtl/>
        </w:rPr>
        <w:t xml:space="preserve">, </w:t>
      </w:r>
      <w:r w:rsidR="00EB3F2E" w:rsidRPr="00901A33">
        <w:rPr>
          <w:rFonts w:hint="cs"/>
          <w:rtl/>
        </w:rPr>
        <w:t xml:space="preserve">בלא </w:t>
      </w:r>
      <w:r w:rsidR="000405D0" w:rsidRPr="00901A33">
        <w:rPr>
          <w:rFonts w:hint="cs"/>
          <w:rtl/>
        </w:rPr>
        <w:t xml:space="preserve">צורך </w:t>
      </w:r>
      <w:r w:rsidR="00EB3F2E" w:rsidRPr="00901A33">
        <w:rPr>
          <w:rFonts w:hint="cs"/>
          <w:rtl/>
        </w:rPr>
        <w:t>להטריח את מערכת המשפט</w:t>
      </w:r>
      <w:r w:rsidR="000B20AC" w:rsidRPr="00901A33">
        <w:rPr>
          <w:rFonts w:hint="cs"/>
          <w:rtl/>
        </w:rPr>
        <w:t>.</w:t>
      </w:r>
      <w:r w:rsidR="00125CB5" w:rsidRPr="00901A33">
        <w:rPr>
          <w:rFonts w:hint="cs"/>
          <w:rtl/>
        </w:rPr>
        <w:t xml:space="preserve"> </w:t>
      </w:r>
      <w:r w:rsidR="000B20AC" w:rsidRPr="00901A33">
        <w:rPr>
          <w:rFonts w:hint="cs"/>
          <w:rtl/>
        </w:rPr>
        <w:t xml:space="preserve">התובע </w:t>
      </w:r>
      <w:r w:rsidR="00125CB5" w:rsidRPr="00901A33">
        <w:rPr>
          <w:rFonts w:hint="cs"/>
          <w:rtl/>
        </w:rPr>
        <w:t xml:space="preserve"> פעל במשך זמן רב מול הגורמים הרלוונטיים בתקווה לשנות את רוע הגזירה</w:t>
      </w:r>
      <w:del w:id="866" w:author="Shimon" w:date="2021-12-15T11:28:00Z">
        <w:r w:rsidR="00BE42FD" w:rsidRPr="00901A33" w:rsidDel="00CC07CA">
          <w:rPr>
            <w:rFonts w:hint="cs"/>
            <w:rtl/>
          </w:rPr>
          <w:delText>.</w:delText>
        </w:r>
      </w:del>
      <w:r w:rsidR="00BE42FD" w:rsidRPr="00901A33">
        <w:rPr>
          <w:rFonts w:hint="cs"/>
          <w:rtl/>
        </w:rPr>
        <w:t xml:space="preserve"> </w:t>
      </w:r>
      <w:r w:rsidR="00F76678">
        <w:rPr>
          <w:rFonts w:hint="cs"/>
          <w:rtl/>
        </w:rPr>
        <w:t xml:space="preserve">אלא </w:t>
      </w:r>
      <w:r w:rsidR="00F76678" w:rsidRPr="001A00C4">
        <w:rPr>
          <w:rFonts w:hint="cs"/>
          <w:b/>
          <w:bCs/>
          <w:rtl/>
        </w:rPr>
        <w:t>ש</w:t>
      </w:r>
      <w:r w:rsidR="00BE42FD" w:rsidRPr="001A00C4">
        <w:rPr>
          <w:rFonts w:hint="cs"/>
          <w:b/>
          <w:bCs/>
          <w:rtl/>
        </w:rPr>
        <w:t>הנתבעות הוסיפו חטא על פשע בעיכוב בלתי מתקבל על הדעת במענה לפניותיו של התובע</w:t>
      </w:r>
      <w:ins w:id="867" w:author="Shimon" w:date="2021-12-16T22:57:00Z">
        <w:r w:rsidR="008F6CF7">
          <w:rPr>
            <w:rFonts w:hint="cs"/>
            <w:b/>
            <w:bCs/>
            <w:rtl/>
          </w:rPr>
          <w:t xml:space="preserve"> </w:t>
        </w:r>
        <w:r w:rsidR="008F6CF7" w:rsidRPr="008F6CF7">
          <w:rPr>
            <w:rFonts w:hint="eastAsia"/>
            <w:rtl/>
            <w:rPrChange w:id="868" w:author="Shimon" w:date="2021-12-16T22:58:00Z">
              <w:rPr>
                <w:rFonts w:hint="eastAsia"/>
                <w:b/>
                <w:bCs/>
                <w:rtl/>
              </w:rPr>
            </w:rPrChange>
          </w:rPr>
          <w:t>כפי</w:t>
        </w:r>
        <w:r w:rsidR="008F6CF7" w:rsidRPr="008F6CF7">
          <w:rPr>
            <w:rtl/>
            <w:rPrChange w:id="869" w:author="Shimon" w:date="2021-12-16T22:58:00Z">
              <w:rPr>
                <w:b/>
                <w:bCs/>
                <w:rtl/>
              </w:rPr>
            </w:rPrChange>
          </w:rPr>
          <w:t xml:space="preserve"> </w:t>
        </w:r>
        <w:r w:rsidR="008F6CF7" w:rsidRPr="008F6CF7">
          <w:rPr>
            <w:rFonts w:hint="eastAsia"/>
            <w:rtl/>
            <w:rPrChange w:id="870" w:author="Shimon" w:date="2021-12-16T22:58:00Z">
              <w:rPr>
                <w:rFonts w:hint="eastAsia"/>
                <w:b/>
                <w:bCs/>
                <w:rtl/>
              </w:rPr>
            </w:rPrChange>
          </w:rPr>
          <w:t>שיפורט</w:t>
        </w:r>
        <w:r w:rsidR="008F6CF7" w:rsidRPr="008F6CF7">
          <w:rPr>
            <w:rtl/>
            <w:rPrChange w:id="871" w:author="Shimon" w:date="2021-12-16T22:58:00Z">
              <w:rPr>
                <w:b/>
                <w:bCs/>
                <w:rtl/>
              </w:rPr>
            </w:rPrChange>
          </w:rPr>
          <w:t xml:space="preserve"> </w:t>
        </w:r>
        <w:r w:rsidR="008F6CF7" w:rsidRPr="008F6CF7">
          <w:rPr>
            <w:rFonts w:hint="eastAsia"/>
            <w:rtl/>
            <w:rPrChange w:id="872" w:author="Shimon" w:date="2021-12-16T22:58:00Z">
              <w:rPr>
                <w:rFonts w:hint="eastAsia"/>
                <w:b/>
                <w:bCs/>
                <w:rtl/>
              </w:rPr>
            </w:rPrChange>
          </w:rPr>
          <w:t>להלן</w:t>
        </w:r>
      </w:ins>
      <w:r w:rsidR="00BE42FD" w:rsidRPr="008F6CF7">
        <w:rPr>
          <w:rtl/>
          <w:rPrChange w:id="873" w:author="Shimon" w:date="2021-12-16T22:58:00Z">
            <w:rPr>
              <w:b/>
              <w:bCs/>
              <w:rtl/>
            </w:rPr>
          </w:rPrChange>
        </w:rPr>
        <w:t>,</w:t>
      </w:r>
      <w:r w:rsidR="00BE42FD" w:rsidRPr="001A00C4">
        <w:rPr>
          <w:rFonts w:hint="cs"/>
          <w:b/>
          <w:bCs/>
          <w:rtl/>
        </w:rPr>
        <w:t xml:space="preserve"> ולבסוף דחו אותו ללא כל הצדקה חוקי</w:t>
      </w:r>
      <w:r w:rsidR="00DE5850" w:rsidRPr="001A00C4">
        <w:rPr>
          <w:rFonts w:hint="cs"/>
          <w:b/>
          <w:bCs/>
          <w:rtl/>
        </w:rPr>
        <w:t>ת</w:t>
      </w:r>
      <w:r w:rsidR="00BE42FD" w:rsidRPr="00901A33">
        <w:rPr>
          <w:rFonts w:hint="cs"/>
          <w:rtl/>
        </w:rPr>
        <w:t xml:space="preserve">. </w:t>
      </w:r>
    </w:p>
    <w:p w14:paraId="5EFF4290" w14:textId="20B6DAEB" w:rsidR="00AD5AA8" w:rsidRDefault="00C3316D">
      <w:pPr>
        <w:pStyle w:val="11"/>
        <w:numPr>
          <w:ilvl w:val="0"/>
          <w:numId w:val="14"/>
        </w:numPr>
        <w:spacing w:before="0" w:after="240" w:line="360" w:lineRule="auto"/>
        <w:ind w:left="523" w:hanging="497"/>
        <w:pPrChange w:id="874" w:author="Shimon" w:date="2022-01-06T23:07:00Z">
          <w:pPr>
            <w:pStyle w:val="11"/>
            <w:numPr>
              <w:numId w:val="14"/>
            </w:numPr>
            <w:tabs>
              <w:tab w:val="num" w:pos="502"/>
              <w:tab w:val="left" w:pos="656"/>
            </w:tabs>
            <w:spacing w:before="0" w:after="240" w:line="360" w:lineRule="auto"/>
            <w:ind w:left="656" w:hanging="630"/>
          </w:pPr>
        </w:pPrChange>
      </w:pPr>
      <w:r>
        <w:rPr>
          <w:rFonts w:hint="cs"/>
          <w:rtl/>
        </w:rPr>
        <w:lastRenderedPageBreak/>
        <w:t xml:space="preserve"> </w:t>
      </w:r>
      <w:r w:rsidR="005210A2" w:rsidRPr="00901A33">
        <w:rPr>
          <w:rFonts w:hint="cs"/>
          <w:rtl/>
        </w:rPr>
        <w:t xml:space="preserve">בנסיבות אלה, ונוכח הפרות רבות אחרות של </w:t>
      </w:r>
      <w:r w:rsidR="00C633AA">
        <w:rPr>
          <w:rFonts w:hint="cs"/>
          <w:rtl/>
        </w:rPr>
        <w:t>זכויות</w:t>
      </w:r>
      <w:del w:id="875" w:author="Shimon" w:date="2021-12-21T11:56:00Z">
        <w:r w:rsidR="00C633AA" w:rsidDel="00C633AA">
          <w:rPr>
            <w:rFonts w:hint="cs"/>
            <w:rtl/>
          </w:rPr>
          <w:delText>יו</w:delText>
        </w:r>
      </w:del>
      <w:ins w:id="876" w:author="Shimon" w:date="2021-12-21T10:35:00Z">
        <w:r w:rsidR="0027362F">
          <w:rPr>
            <w:rFonts w:hint="cs"/>
            <w:rtl/>
          </w:rPr>
          <w:t xml:space="preserve"> התובע</w:t>
        </w:r>
      </w:ins>
      <w:del w:id="877" w:author="Shimon" w:date="2022-01-02T10:47:00Z">
        <w:r w:rsidR="005210A2" w:rsidRPr="00901A33" w:rsidDel="006D7652">
          <w:rPr>
            <w:rFonts w:hint="cs"/>
            <w:rtl/>
          </w:rPr>
          <w:delText xml:space="preserve">, </w:delText>
        </w:r>
        <w:r w:rsidR="00285537" w:rsidRPr="00901A33" w:rsidDel="006D7652">
          <w:rPr>
            <w:rFonts w:hint="cs"/>
            <w:rtl/>
          </w:rPr>
          <w:delText>כפי</w:delText>
        </w:r>
      </w:del>
      <w:r w:rsidR="00285537" w:rsidRPr="00901A33">
        <w:rPr>
          <w:rFonts w:hint="cs"/>
          <w:rtl/>
        </w:rPr>
        <w:t xml:space="preserve"> </w:t>
      </w:r>
      <w:del w:id="878" w:author="Shimon" w:date="2022-01-02T10:48:00Z">
        <w:r w:rsidR="00285537" w:rsidRPr="00901A33" w:rsidDel="006D7652">
          <w:rPr>
            <w:rFonts w:hint="cs"/>
            <w:rtl/>
          </w:rPr>
          <w:delText xml:space="preserve">שיפורט </w:delText>
        </w:r>
      </w:del>
      <w:ins w:id="879" w:author="Shimon" w:date="2022-01-02T10:48:00Z">
        <w:r w:rsidR="006D7652" w:rsidRPr="00901A33">
          <w:rPr>
            <w:rFonts w:hint="cs"/>
            <w:rtl/>
          </w:rPr>
          <w:t>שי</w:t>
        </w:r>
        <w:r w:rsidR="006D7652">
          <w:rPr>
            <w:rFonts w:hint="cs"/>
            <w:rtl/>
          </w:rPr>
          <w:t>תוארו</w:t>
        </w:r>
        <w:r w:rsidR="006D7652" w:rsidRPr="00901A33">
          <w:rPr>
            <w:rFonts w:hint="cs"/>
            <w:rtl/>
          </w:rPr>
          <w:t xml:space="preserve"> </w:t>
        </w:r>
      </w:ins>
      <w:r w:rsidR="00285537" w:rsidRPr="00901A33">
        <w:rPr>
          <w:rFonts w:hint="cs"/>
          <w:rtl/>
        </w:rPr>
        <w:t xml:space="preserve">להלן, </w:t>
      </w:r>
      <w:r w:rsidR="00125CB5" w:rsidRPr="00901A33">
        <w:rPr>
          <w:rFonts w:hint="cs"/>
          <w:rtl/>
        </w:rPr>
        <w:t xml:space="preserve">ועל </w:t>
      </w:r>
      <w:ins w:id="880" w:author="Shimon" w:date="2021-12-21T10:38:00Z">
        <w:r w:rsidR="0027362F">
          <w:rPr>
            <w:rFonts w:hint="cs"/>
            <w:rtl/>
          </w:rPr>
          <w:t>אף שהתובע</w:t>
        </w:r>
      </w:ins>
      <w:ins w:id="881" w:author="Shimon" w:date="2021-12-21T10:39:00Z">
        <w:r w:rsidR="00B509D9">
          <w:rPr>
            <w:rFonts w:hint="cs"/>
            <w:rtl/>
          </w:rPr>
          <w:t xml:space="preserve"> קי</w:t>
        </w:r>
      </w:ins>
      <w:ins w:id="882" w:author="Shimon" w:date="2022-01-06T23:07:00Z">
        <w:r w:rsidR="004C0180">
          <w:rPr>
            <w:rFonts w:hint="cs"/>
            <w:rtl/>
          </w:rPr>
          <w:t>ו</w:t>
        </w:r>
      </w:ins>
      <w:ins w:id="883" w:author="Shimon" w:date="2021-12-21T10:39:00Z">
        <w:r w:rsidR="00B509D9">
          <w:rPr>
            <w:rFonts w:hint="cs"/>
            <w:rtl/>
          </w:rPr>
          <w:t>וה</w:t>
        </w:r>
      </w:ins>
      <w:ins w:id="884" w:author="Shimon" w:date="2021-12-21T12:07:00Z">
        <w:r w:rsidR="00AD5AA8">
          <w:rPr>
            <w:rFonts w:hint="cs"/>
            <w:rtl/>
          </w:rPr>
          <w:t>,</w:t>
        </w:r>
      </w:ins>
      <w:ins w:id="885" w:author="Shimon" w:date="2021-12-21T10:38:00Z">
        <w:r w:rsidR="0027362F">
          <w:rPr>
            <w:rFonts w:hint="cs"/>
            <w:rtl/>
          </w:rPr>
          <w:t xml:space="preserve"> </w:t>
        </w:r>
      </w:ins>
      <w:ins w:id="886" w:author="אופיר טל" w:date="2022-01-09T10:33:00Z">
        <w:r w:rsidR="006610F3">
          <w:rPr>
            <w:rFonts w:hint="cs"/>
            <w:rtl/>
          </w:rPr>
          <w:t>האמין ו</w:t>
        </w:r>
      </w:ins>
      <w:ins w:id="887" w:author="Shimon" w:date="2021-12-21T12:07:00Z">
        <w:r w:rsidR="00AD5AA8">
          <w:rPr>
            <w:rFonts w:hint="cs"/>
            <w:rtl/>
          </w:rPr>
          <w:t xml:space="preserve">עשה כל מאמץ </w:t>
        </w:r>
      </w:ins>
      <w:ins w:id="888" w:author="Shimon" w:date="2021-12-27T16:18:00Z">
        <w:del w:id="889" w:author="אופיר טל" w:date="2022-01-09T10:33:00Z">
          <w:r w:rsidDel="006610F3">
            <w:rPr>
              <w:rFonts w:hint="cs"/>
              <w:rtl/>
            </w:rPr>
            <w:delText xml:space="preserve">והאמין </w:delText>
          </w:r>
        </w:del>
      </w:ins>
      <w:ins w:id="890" w:author="Shimon" w:date="2021-12-21T10:38:00Z">
        <w:r w:rsidR="0027362F">
          <w:rPr>
            <w:rFonts w:hint="cs"/>
            <w:rtl/>
          </w:rPr>
          <w:t>ש</w:t>
        </w:r>
      </w:ins>
      <w:ins w:id="891" w:author="Shimon" w:date="2021-12-21T10:39:00Z">
        <w:r w:rsidR="00B509D9">
          <w:rPr>
            <w:rFonts w:hint="cs"/>
            <w:rtl/>
          </w:rPr>
          <w:t xml:space="preserve">הנושא </w:t>
        </w:r>
      </w:ins>
      <w:ins w:id="892" w:author="Shimon" w:date="2021-12-21T11:58:00Z">
        <w:r w:rsidR="00AD5AA8">
          <w:rPr>
            <w:rFonts w:hint="cs"/>
            <w:rtl/>
          </w:rPr>
          <w:t>י</w:t>
        </w:r>
      </w:ins>
      <w:ins w:id="893" w:author="Shimon" w:date="2021-12-21T12:07:00Z">
        <w:r w:rsidR="00AD5AA8">
          <w:rPr>
            <w:rFonts w:hint="cs"/>
            <w:rtl/>
          </w:rPr>
          <w:t>כול לה</w:t>
        </w:r>
      </w:ins>
      <w:ins w:id="894" w:author="אופיר טל" w:date="2022-01-09T10:33:00Z">
        <w:r w:rsidR="006610F3">
          <w:rPr>
            <w:rFonts w:hint="cs"/>
            <w:rtl/>
          </w:rPr>
          <w:t>י</w:t>
        </w:r>
      </w:ins>
      <w:ins w:id="895" w:author="Shimon" w:date="2021-12-21T11:58:00Z">
        <w:r w:rsidR="00C633AA">
          <w:rPr>
            <w:rFonts w:hint="cs"/>
            <w:rtl/>
          </w:rPr>
          <w:t xml:space="preserve">פתר </w:t>
        </w:r>
      </w:ins>
      <w:ins w:id="896" w:author="Shimon" w:date="2021-12-21T10:39:00Z">
        <w:r w:rsidR="00B509D9">
          <w:rPr>
            <w:rFonts w:hint="cs"/>
            <w:rtl/>
          </w:rPr>
          <w:t>מבלי להטריח את מערכת המשפט,</w:t>
        </w:r>
      </w:ins>
      <w:del w:id="897" w:author="Shimon" w:date="2021-12-21T12:00:00Z">
        <w:r w:rsidR="00125CB5" w:rsidRPr="00901A33" w:rsidDel="00C633AA">
          <w:rPr>
            <w:rFonts w:hint="cs"/>
            <w:rtl/>
          </w:rPr>
          <w:delText>מנת שתביעתו לא תתיישן</w:delText>
        </w:r>
      </w:del>
      <w:del w:id="898" w:author="Shimon" w:date="2022-01-06T23:07:00Z">
        <w:r w:rsidR="00125CB5" w:rsidRPr="00901A33" w:rsidDel="004C0180">
          <w:rPr>
            <w:rFonts w:hint="cs"/>
            <w:rtl/>
          </w:rPr>
          <w:delText>,</w:delText>
        </w:r>
      </w:del>
      <w:r w:rsidR="00125CB5" w:rsidRPr="00901A33">
        <w:rPr>
          <w:rFonts w:hint="cs"/>
          <w:rtl/>
        </w:rPr>
        <w:t xml:space="preserve"> </w:t>
      </w:r>
      <w:del w:id="899" w:author="אופיר טל" w:date="2021-12-14T13:07:00Z">
        <w:r w:rsidR="00125CB5" w:rsidRPr="00901A33" w:rsidDel="0015442C">
          <w:rPr>
            <w:rFonts w:hint="cs"/>
            <w:rtl/>
          </w:rPr>
          <w:delText xml:space="preserve">נאלץ </w:delText>
        </w:r>
      </w:del>
      <w:ins w:id="900" w:author="אופיר טל" w:date="2021-12-14T13:07:00Z">
        <w:r w:rsidR="0015442C">
          <w:rPr>
            <w:rFonts w:hint="cs"/>
            <w:rtl/>
          </w:rPr>
          <w:t xml:space="preserve">פנה </w:t>
        </w:r>
      </w:ins>
      <w:r w:rsidR="00125CB5" w:rsidRPr="00901A33">
        <w:rPr>
          <w:rFonts w:hint="cs"/>
          <w:rtl/>
        </w:rPr>
        <w:t xml:space="preserve">התובע </w:t>
      </w:r>
      <w:del w:id="901" w:author="אופיר טל" w:date="2021-12-14T13:07:00Z">
        <w:r w:rsidR="00125CB5" w:rsidRPr="00901A33" w:rsidDel="0015442C">
          <w:rPr>
            <w:rFonts w:hint="cs"/>
            <w:rtl/>
          </w:rPr>
          <w:delText xml:space="preserve">לפנות </w:delText>
        </w:r>
      </w:del>
      <w:r w:rsidR="00B509D9">
        <w:rPr>
          <w:rFonts w:hint="cs"/>
          <w:rtl/>
        </w:rPr>
        <w:t xml:space="preserve"> </w:t>
      </w:r>
      <w:r w:rsidR="00125CB5" w:rsidRPr="00901A33">
        <w:rPr>
          <w:rFonts w:hint="cs"/>
          <w:rtl/>
        </w:rPr>
        <w:t>לבית דין נכבד זה</w:t>
      </w:r>
      <w:ins w:id="902" w:author="Shimon" w:date="2021-12-21T12:00:00Z">
        <w:r w:rsidR="00C633AA">
          <w:rPr>
            <w:rFonts w:hint="cs"/>
            <w:rtl/>
          </w:rPr>
          <w:t xml:space="preserve"> ב-3 לאוקטובר 2019</w:t>
        </w:r>
      </w:ins>
      <w:ins w:id="903" w:author="אופיר טל" w:date="2021-12-14T13:07:00Z">
        <w:r w:rsidR="0015442C">
          <w:rPr>
            <w:rFonts w:hint="cs"/>
            <w:rtl/>
          </w:rPr>
          <w:t xml:space="preserve">, </w:t>
        </w:r>
      </w:ins>
      <w:ins w:id="904" w:author="Shimon" w:date="2021-12-21T12:01:00Z">
        <w:r w:rsidR="00C633AA">
          <w:rPr>
            <w:rFonts w:hint="cs"/>
            <w:rtl/>
          </w:rPr>
          <w:t>בטרם ימלאו שבע שנים מ</w:t>
        </w:r>
      </w:ins>
      <w:ins w:id="905" w:author="Shimon" w:date="2021-12-21T12:08:00Z">
        <w:r w:rsidR="004C0180">
          <w:rPr>
            <w:rFonts w:hint="cs"/>
            <w:rtl/>
          </w:rPr>
          <w:t>חודש דצמבר 2012</w:t>
        </w:r>
        <w:r w:rsidR="00AD5AA8">
          <w:rPr>
            <w:rFonts w:hint="cs"/>
            <w:rtl/>
          </w:rPr>
          <w:t xml:space="preserve"> </w:t>
        </w:r>
      </w:ins>
      <w:ins w:id="906" w:author="Shimon" w:date="2022-01-02T10:49:00Z">
        <w:r w:rsidR="006D7652">
          <w:rPr>
            <w:rFonts w:hint="cs"/>
            <w:rtl/>
          </w:rPr>
          <w:t>(</w:t>
        </w:r>
      </w:ins>
      <w:ins w:id="907" w:author="Shimon" w:date="2021-12-21T12:08:00Z">
        <w:r w:rsidR="00AD5AA8">
          <w:rPr>
            <w:rFonts w:hint="cs"/>
            <w:rtl/>
          </w:rPr>
          <w:t>המועד שב</w:t>
        </w:r>
      </w:ins>
      <w:ins w:id="908" w:author="Shimon" w:date="2021-12-21T12:09:00Z">
        <w:r w:rsidR="00AD5AA8">
          <w:rPr>
            <w:rFonts w:hint="cs"/>
            <w:rtl/>
          </w:rPr>
          <w:t>ו</w:t>
        </w:r>
      </w:ins>
      <w:ins w:id="909" w:author="Shimon" w:date="2021-12-21T12:08:00Z">
        <w:r w:rsidR="00AD5AA8">
          <w:rPr>
            <w:rFonts w:hint="cs"/>
            <w:rtl/>
          </w:rPr>
          <w:t xml:space="preserve"> </w:t>
        </w:r>
      </w:ins>
      <w:ins w:id="910" w:author="Shimon" w:date="2021-12-21T12:01:00Z">
        <w:r w:rsidR="00C633AA">
          <w:rPr>
            <w:rFonts w:hint="cs"/>
            <w:rtl/>
          </w:rPr>
          <w:t xml:space="preserve">קיבל </w:t>
        </w:r>
      </w:ins>
      <w:ins w:id="911" w:author="Shimon" w:date="2021-12-21T12:09:00Z">
        <w:r w:rsidR="00AD5AA8">
          <w:rPr>
            <w:rFonts w:hint="cs"/>
            <w:rtl/>
          </w:rPr>
          <w:t xml:space="preserve">לראשונה </w:t>
        </w:r>
      </w:ins>
      <w:ins w:id="912" w:author="Shimon" w:date="2022-01-02T10:49:00Z">
        <w:r w:rsidR="006D7652">
          <w:rPr>
            <w:rFonts w:hint="cs"/>
            <w:rtl/>
          </w:rPr>
          <w:t xml:space="preserve">את </w:t>
        </w:r>
      </w:ins>
      <w:ins w:id="913" w:author="Shimon" w:date="2021-12-21T12:01:00Z">
        <w:r w:rsidR="00C633AA">
          <w:rPr>
            <w:rFonts w:hint="cs"/>
            <w:rtl/>
          </w:rPr>
          <w:t>הודע</w:t>
        </w:r>
      </w:ins>
      <w:ins w:id="914" w:author="Shimon" w:date="2021-12-21T12:09:00Z">
        <w:r w:rsidR="00AD5AA8">
          <w:rPr>
            <w:rFonts w:hint="cs"/>
            <w:rtl/>
          </w:rPr>
          <w:t>ת</w:t>
        </w:r>
      </w:ins>
      <w:r w:rsidR="00AD5AA8">
        <w:rPr>
          <w:rFonts w:hint="cs"/>
          <w:rtl/>
        </w:rPr>
        <w:t xml:space="preserve"> </w:t>
      </w:r>
      <w:ins w:id="915" w:author="Shimon" w:date="2021-12-21T12:06:00Z">
        <w:r w:rsidR="00AD5AA8">
          <w:rPr>
            <w:rFonts w:hint="cs"/>
            <w:rtl/>
          </w:rPr>
          <w:t xml:space="preserve">נתבעת 1 </w:t>
        </w:r>
      </w:ins>
      <w:ins w:id="916" w:author="Shimon" w:date="2021-12-21T12:01:00Z">
        <w:r w:rsidR="00C633AA">
          <w:rPr>
            <w:rFonts w:hint="cs"/>
            <w:rtl/>
          </w:rPr>
          <w:t>על החלט</w:t>
        </w:r>
      </w:ins>
      <w:ins w:id="917" w:author="Shimon" w:date="2021-12-21T12:03:00Z">
        <w:r w:rsidR="00C633AA">
          <w:rPr>
            <w:rFonts w:hint="cs"/>
            <w:rtl/>
          </w:rPr>
          <w:t>ת</w:t>
        </w:r>
      </w:ins>
      <w:ins w:id="918" w:author="Shimon" w:date="2021-12-21T12:01:00Z">
        <w:r w:rsidR="00C633AA">
          <w:rPr>
            <w:rFonts w:hint="cs"/>
            <w:rtl/>
          </w:rPr>
          <w:t xml:space="preserve"> </w:t>
        </w:r>
      </w:ins>
      <w:ins w:id="919" w:author="Shimon" w:date="2021-12-21T12:06:00Z">
        <w:r w:rsidR="00AD5AA8">
          <w:rPr>
            <w:rFonts w:hint="cs"/>
            <w:rtl/>
          </w:rPr>
          <w:t>ה</w:t>
        </w:r>
      </w:ins>
      <w:ins w:id="920" w:author="Shimon" w:date="2021-12-21T12:03:00Z">
        <w:r w:rsidR="00C633AA">
          <w:rPr>
            <w:rFonts w:hint="cs"/>
            <w:rtl/>
          </w:rPr>
          <w:t>נציב ל</w:t>
        </w:r>
      </w:ins>
      <w:ins w:id="921" w:author="Shimon" w:date="2021-12-21T12:01:00Z">
        <w:r w:rsidR="00C633AA">
          <w:rPr>
            <w:rFonts w:hint="cs"/>
            <w:rtl/>
          </w:rPr>
          <w:t>הפרישו לגימלאות</w:t>
        </w:r>
      </w:ins>
      <w:ins w:id="922" w:author="Shimon" w:date="2021-12-21T12:10:00Z">
        <w:r w:rsidR="00AD5AA8">
          <w:rPr>
            <w:rFonts w:hint="cs"/>
            <w:rtl/>
          </w:rPr>
          <w:t>)</w:t>
        </w:r>
      </w:ins>
      <w:ins w:id="923" w:author="Shimon" w:date="2021-12-21T12:09:00Z">
        <w:r w:rsidR="00AD5AA8">
          <w:rPr>
            <w:rFonts w:hint="cs"/>
            <w:rtl/>
          </w:rPr>
          <w:t xml:space="preserve">, </w:t>
        </w:r>
      </w:ins>
      <w:ins w:id="924" w:author="Shimon" w:date="2021-12-21T12:06:00Z">
        <w:r w:rsidR="00AD5AA8">
          <w:rPr>
            <w:rFonts w:hint="cs"/>
            <w:rtl/>
          </w:rPr>
          <w:t xml:space="preserve">על מנת שתביעתו לא </w:t>
        </w:r>
      </w:ins>
      <w:ins w:id="925" w:author="Shimon" w:date="2022-01-06T23:08:00Z">
        <w:r w:rsidR="004C0180">
          <w:rPr>
            <w:rFonts w:hint="cs"/>
            <w:rtl/>
          </w:rPr>
          <w:t>תתייש</w:t>
        </w:r>
        <w:r w:rsidR="004C0180">
          <w:rPr>
            <w:rFonts w:hint="eastAsia"/>
            <w:rtl/>
          </w:rPr>
          <w:t>ן</w:t>
        </w:r>
      </w:ins>
      <w:ins w:id="926" w:author="Shimon" w:date="2021-12-21T12:03:00Z">
        <w:r w:rsidR="00C633AA">
          <w:rPr>
            <w:rFonts w:hint="cs"/>
            <w:rtl/>
          </w:rPr>
          <w:t>.</w:t>
        </w:r>
      </w:ins>
    </w:p>
    <w:p w14:paraId="16EE0BD4" w14:textId="21F9356D" w:rsidR="0071685F" w:rsidRDefault="0015442C" w:rsidP="00911BDD">
      <w:pPr>
        <w:pStyle w:val="11"/>
        <w:tabs>
          <w:tab w:val="left" w:pos="523"/>
        </w:tabs>
        <w:spacing w:before="0" w:after="240" w:line="360" w:lineRule="auto"/>
        <w:ind w:left="523" w:firstLine="0"/>
        <w:rPr>
          <w:ins w:id="927" w:author="אופיר טל" w:date="2022-01-09T10:33:00Z"/>
          <w:rtl/>
        </w:rPr>
      </w:pPr>
      <w:ins w:id="928" w:author="אופיר טל" w:date="2021-12-14T13:07:00Z">
        <w:r>
          <w:rPr>
            <w:rFonts w:hint="cs"/>
            <w:rtl/>
          </w:rPr>
          <w:t xml:space="preserve">בעקבות הליכים שהתקיימו </w:t>
        </w:r>
      </w:ins>
      <w:ins w:id="929" w:author="Shimon" w:date="2021-12-21T12:11:00Z">
        <w:r w:rsidR="00AD5AA8">
          <w:rPr>
            <w:rFonts w:hint="cs"/>
            <w:rtl/>
          </w:rPr>
          <w:t xml:space="preserve">מאז </w:t>
        </w:r>
      </w:ins>
      <w:ins w:id="930" w:author="אופיר טל" w:date="2021-12-14T13:07:00Z">
        <w:r>
          <w:rPr>
            <w:rFonts w:hint="cs"/>
            <w:rtl/>
          </w:rPr>
          <w:t>במסגרת התי</w:t>
        </w:r>
      </w:ins>
      <w:ins w:id="931" w:author="אופיר טל" w:date="2021-12-14T13:08:00Z">
        <w:r>
          <w:rPr>
            <w:rFonts w:hint="cs"/>
            <w:rtl/>
          </w:rPr>
          <w:t>ק שבכותרת ובבית הדין הארצי לעבודה, מוגש כתב תביעה מתוקן זה</w:t>
        </w:r>
      </w:ins>
      <w:r w:rsidR="005210A2" w:rsidRPr="00901A33">
        <w:rPr>
          <w:rFonts w:hint="cs"/>
          <w:rtl/>
        </w:rPr>
        <w:t xml:space="preserve">. </w:t>
      </w:r>
    </w:p>
    <w:p w14:paraId="70835815" w14:textId="77777777" w:rsidR="006610F3" w:rsidRPr="00901A33" w:rsidRDefault="006610F3" w:rsidP="00911BDD">
      <w:pPr>
        <w:pStyle w:val="11"/>
        <w:tabs>
          <w:tab w:val="left" w:pos="523"/>
        </w:tabs>
        <w:spacing w:before="0" w:after="240" w:line="360" w:lineRule="auto"/>
        <w:ind w:left="523" w:firstLine="0"/>
      </w:pPr>
    </w:p>
    <w:p w14:paraId="4BA268A4" w14:textId="77777777" w:rsidR="005532DB" w:rsidRPr="00901A33" w:rsidRDefault="005532DB" w:rsidP="00742FEB">
      <w:pPr>
        <w:pStyle w:val="2"/>
        <w:numPr>
          <w:ilvl w:val="0"/>
          <w:numId w:val="18"/>
        </w:numPr>
        <w:tabs>
          <w:tab w:val="clear" w:pos="566"/>
          <w:tab w:val="left" w:pos="521"/>
        </w:tabs>
        <w:spacing w:after="120"/>
        <w:ind w:left="521"/>
        <w:rPr>
          <w:sz w:val="28"/>
          <w:rtl/>
          <w:lang w:eastAsia="en-US"/>
        </w:rPr>
      </w:pPr>
      <w:r w:rsidRPr="00901A33">
        <w:rPr>
          <w:rFonts w:hint="cs"/>
          <w:sz w:val="28"/>
          <w:rtl/>
          <w:lang w:eastAsia="en-US"/>
        </w:rPr>
        <w:t>העובדות הרלבנטיות</w:t>
      </w:r>
      <w:r w:rsidR="000D2DB0" w:rsidRPr="00901A33">
        <w:rPr>
          <w:rFonts w:hint="cs"/>
          <w:sz w:val="28"/>
          <w:rtl/>
          <w:lang w:eastAsia="en-US"/>
        </w:rPr>
        <w:t xml:space="preserve"> </w:t>
      </w:r>
    </w:p>
    <w:p w14:paraId="520ACFCA" w14:textId="794336BB" w:rsidR="006610F3" w:rsidRPr="006610F3" w:rsidRDefault="00CD659C" w:rsidP="006610F3">
      <w:pPr>
        <w:pStyle w:val="2"/>
        <w:numPr>
          <w:ilvl w:val="1"/>
          <w:numId w:val="18"/>
        </w:numPr>
        <w:tabs>
          <w:tab w:val="clear" w:pos="566"/>
          <w:tab w:val="left" w:pos="521"/>
        </w:tabs>
        <w:spacing w:after="120"/>
        <w:ind w:left="521" w:hanging="284"/>
        <w:rPr>
          <w:szCs w:val="24"/>
          <w:highlight w:val="yellow"/>
          <w:rtl/>
          <w:lang w:eastAsia="en-US"/>
          <w:rPrChange w:id="932" w:author="אופיר טל" w:date="2022-01-09T10:34:00Z">
            <w:rPr>
              <w:szCs w:val="24"/>
              <w:rtl/>
              <w:lang w:eastAsia="en-US"/>
            </w:rPr>
          </w:rPrChange>
        </w:rPr>
      </w:pPr>
      <w:r w:rsidRPr="00901A33">
        <w:rPr>
          <w:szCs w:val="24"/>
          <w:rtl/>
          <w:lang w:eastAsia="en-US"/>
        </w:rPr>
        <w:t>הצדדים</w:t>
      </w:r>
      <w:ins w:id="933" w:author="Shimon" w:date="2021-12-22T10:55:00Z">
        <w:r w:rsidR="00D80BD4">
          <w:rPr>
            <w:rFonts w:hint="cs"/>
            <w:szCs w:val="24"/>
            <w:rtl/>
            <w:lang w:eastAsia="en-US"/>
          </w:rPr>
          <w:t xml:space="preserve"> </w:t>
        </w:r>
        <w:del w:id="934" w:author="אופיר טל" w:date="2022-01-09T10:34:00Z">
          <w:r w:rsidR="00D80BD4" w:rsidRPr="00D80BD4" w:rsidDel="006610F3">
            <w:rPr>
              <w:rFonts w:hint="eastAsia"/>
              <w:szCs w:val="24"/>
              <w:highlight w:val="yellow"/>
              <w:rtl/>
              <w:lang w:eastAsia="en-US"/>
              <w:rPrChange w:id="935" w:author="Shimon" w:date="2021-12-22T10:56:00Z">
                <w:rPr>
                  <w:rFonts w:hint="eastAsia"/>
                  <w:szCs w:val="24"/>
                  <w:rtl/>
                  <w:lang w:eastAsia="en-US"/>
                </w:rPr>
              </w:rPrChange>
            </w:rPr>
            <w:delText>מציע</w:delText>
          </w:r>
          <w:r w:rsidR="00D80BD4" w:rsidRPr="00D80BD4" w:rsidDel="006610F3">
            <w:rPr>
              <w:szCs w:val="24"/>
              <w:highlight w:val="yellow"/>
              <w:rtl/>
              <w:lang w:eastAsia="en-US"/>
              <w:rPrChange w:id="936" w:author="Shimon" w:date="2021-12-22T10:56:00Z">
                <w:rPr>
                  <w:szCs w:val="24"/>
                  <w:rtl/>
                  <w:lang w:eastAsia="en-US"/>
                </w:rPr>
              </w:rPrChange>
            </w:rPr>
            <w:delText xml:space="preserve"> </w:delText>
          </w:r>
        </w:del>
      </w:ins>
      <w:ins w:id="937" w:author="Shimon" w:date="2022-01-02T10:50:00Z">
        <w:del w:id="938" w:author="אופיר טל" w:date="2022-01-09T10:34:00Z">
          <w:r w:rsidR="0028407F" w:rsidDel="006610F3">
            <w:rPr>
              <w:rFonts w:hint="cs"/>
              <w:szCs w:val="24"/>
              <w:highlight w:val="yellow"/>
              <w:rtl/>
              <w:lang w:eastAsia="en-US"/>
            </w:rPr>
            <w:delText xml:space="preserve">להפוך הסדר: </w:delText>
          </w:r>
        </w:del>
      </w:ins>
      <w:ins w:id="939" w:author="Shimon" w:date="2021-12-22T10:55:00Z">
        <w:del w:id="940" w:author="אופיר טל" w:date="2022-01-09T10:34:00Z">
          <w:r w:rsidR="00D80BD4" w:rsidRPr="00D80BD4" w:rsidDel="006610F3">
            <w:rPr>
              <w:rFonts w:hint="eastAsia"/>
              <w:szCs w:val="24"/>
              <w:highlight w:val="yellow"/>
              <w:rtl/>
              <w:lang w:eastAsia="en-US"/>
              <w:rPrChange w:id="941" w:author="Shimon" w:date="2021-12-22T10:56:00Z">
                <w:rPr>
                  <w:rFonts w:hint="eastAsia"/>
                  <w:szCs w:val="24"/>
                  <w:rtl/>
                  <w:lang w:eastAsia="en-US"/>
                </w:rPr>
              </w:rPrChange>
            </w:rPr>
            <w:delText>פרק</w:delText>
          </w:r>
          <w:r w:rsidR="00D80BD4" w:rsidRPr="00D80BD4" w:rsidDel="006610F3">
            <w:rPr>
              <w:szCs w:val="24"/>
              <w:highlight w:val="yellow"/>
              <w:rtl/>
              <w:lang w:eastAsia="en-US"/>
              <w:rPrChange w:id="942" w:author="Shimon" w:date="2021-12-22T10:56:00Z">
                <w:rPr>
                  <w:szCs w:val="24"/>
                  <w:rtl/>
                  <w:lang w:eastAsia="en-US"/>
                </w:rPr>
              </w:rPrChange>
            </w:rPr>
            <w:delText xml:space="preserve"> </w:delText>
          </w:r>
          <w:r w:rsidR="00D80BD4" w:rsidRPr="00D80BD4" w:rsidDel="006610F3">
            <w:rPr>
              <w:rFonts w:hint="eastAsia"/>
              <w:szCs w:val="24"/>
              <w:highlight w:val="yellow"/>
              <w:rtl/>
              <w:lang w:eastAsia="en-US"/>
              <w:rPrChange w:id="943" w:author="Shimon" w:date="2021-12-22T10:56:00Z">
                <w:rPr>
                  <w:rFonts w:hint="eastAsia"/>
                  <w:szCs w:val="24"/>
                  <w:rtl/>
                  <w:lang w:eastAsia="en-US"/>
                </w:rPr>
              </w:rPrChange>
            </w:rPr>
            <w:delText>זה</w:delText>
          </w:r>
        </w:del>
      </w:ins>
      <w:ins w:id="944" w:author="Shimon" w:date="2021-12-26T12:58:00Z">
        <w:del w:id="945" w:author="אופיר טל" w:date="2022-01-09T10:34:00Z">
          <w:r w:rsidR="00381267" w:rsidDel="006610F3">
            <w:rPr>
              <w:rFonts w:hint="cs"/>
              <w:szCs w:val="24"/>
              <w:highlight w:val="yellow"/>
              <w:rtl/>
              <w:lang w:eastAsia="en-US"/>
            </w:rPr>
            <w:delText xml:space="preserve">, </w:delText>
          </w:r>
        </w:del>
      </w:ins>
      <w:ins w:id="946" w:author="Shimon" w:date="2021-12-22T10:55:00Z">
        <w:del w:id="947" w:author="אופיר טל" w:date="2022-01-09T10:34:00Z">
          <w:r w:rsidR="00D80BD4" w:rsidRPr="00D80BD4" w:rsidDel="006610F3">
            <w:rPr>
              <w:rFonts w:hint="eastAsia"/>
              <w:szCs w:val="24"/>
              <w:highlight w:val="yellow"/>
              <w:rtl/>
              <w:lang w:eastAsia="en-US"/>
              <w:rPrChange w:id="948" w:author="Shimon" w:date="2021-12-22T10:56:00Z">
                <w:rPr>
                  <w:rFonts w:hint="eastAsia"/>
                  <w:szCs w:val="24"/>
                  <w:rtl/>
                  <w:lang w:eastAsia="en-US"/>
                </w:rPr>
              </w:rPrChange>
            </w:rPr>
            <w:delText>י</w:delText>
          </w:r>
        </w:del>
      </w:ins>
      <w:ins w:id="949" w:author="Shimon" w:date="2021-12-22T10:56:00Z">
        <w:del w:id="950" w:author="אופיר טל" w:date="2022-01-09T10:34:00Z">
          <w:r w:rsidR="00D80BD4" w:rsidRPr="00D80BD4" w:rsidDel="006610F3">
            <w:rPr>
              <w:rFonts w:hint="eastAsia"/>
              <w:szCs w:val="24"/>
              <w:highlight w:val="yellow"/>
              <w:rtl/>
              <w:lang w:eastAsia="en-US"/>
              <w:rPrChange w:id="951" w:author="Shimon" w:date="2021-12-22T10:56:00Z">
                <w:rPr>
                  <w:rFonts w:hint="eastAsia"/>
                  <w:szCs w:val="24"/>
                  <w:rtl/>
                  <w:lang w:eastAsia="en-US"/>
                </w:rPr>
              </w:rPrChange>
            </w:rPr>
            <w:delText>תחיל</w:delText>
          </w:r>
          <w:r w:rsidR="00D80BD4" w:rsidRPr="00D80BD4" w:rsidDel="006610F3">
            <w:rPr>
              <w:szCs w:val="24"/>
              <w:highlight w:val="yellow"/>
              <w:rtl/>
              <w:lang w:eastAsia="en-US"/>
              <w:rPrChange w:id="952" w:author="Shimon" w:date="2021-12-22T10:56:00Z">
                <w:rPr>
                  <w:szCs w:val="24"/>
                  <w:rtl/>
                  <w:lang w:eastAsia="en-US"/>
                </w:rPr>
              </w:rPrChange>
            </w:rPr>
            <w:delText xml:space="preserve"> </w:delText>
          </w:r>
          <w:r w:rsidR="00D80BD4" w:rsidRPr="00D80BD4" w:rsidDel="006610F3">
            <w:rPr>
              <w:rFonts w:hint="eastAsia"/>
              <w:szCs w:val="24"/>
              <w:highlight w:val="yellow"/>
              <w:rtl/>
              <w:lang w:eastAsia="en-US"/>
              <w:rPrChange w:id="953" w:author="Shimon" w:date="2021-12-22T10:56:00Z">
                <w:rPr>
                  <w:rFonts w:hint="eastAsia"/>
                  <w:szCs w:val="24"/>
                  <w:rtl/>
                  <w:lang w:eastAsia="en-US"/>
                </w:rPr>
              </w:rPrChange>
            </w:rPr>
            <w:delText>בהצגת</w:delText>
          </w:r>
          <w:r w:rsidR="00D80BD4" w:rsidRPr="00D80BD4" w:rsidDel="006610F3">
            <w:rPr>
              <w:szCs w:val="24"/>
              <w:highlight w:val="yellow"/>
              <w:rtl/>
              <w:lang w:eastAsia="en-US"/>
              <w:rPrChange w:id="954" w:author="Shimon" w:date="2021-12-22T10:56:00Z">
                <w:rPr>
                  <w:szCs w:val="24"/>
                  <w:rtl/>
                  <w:lang w:eastAsia="en-US"/>
                </w:rPr>
              </w:rPrChange>
            </w:rPr>
            <w:delText xml:space="preserve"> </w:delText>
          </w:r>
          <w:r w:rsidR="00D80BD4" w:rsidRPr="00D80BD4" w:rsidDel="006610F3">
            <w:rPr>
              <w:rFonts w:hint="eastAsia"/>
              <w:szCs w:val="24"/>
              <w:highlight w:val="yellow"/>
              <w:rtl/>
              <w:lang w:eastAsia="en-US"/>
              <w:rPrChange w:id="955" w:author="Shimon" w:date="2021-12-22T10:56:00Z">
                <w:rPr>
                  <w:rFonts w:hint="eastAsia"/>
                  <w:szCs w:val="24"/>
                  <w:rtl/>
                  <w:lang w:eastAsia="en-US"/>
                </w:rPr>
              </w:rPrChange>
            </w:rPr>
            <w:delText>הנתבעים</w:delText>
          </w:r>
          <w:r w:rsidR="00D80BD4" w:rsidRPr="00D80BD4" w:rsidDel="006610F3">
            <w:rPr>
              <w:szCs w:val="24"/>
              <w:highlight w:val="yellow"/>
              <w:rtl/>
              <w:lang w:eastAsia="en-US"/>
              <w:rPrChange w:id="956" w:author="Shimon" w:date="2021-12-22T10:56:00Z">
                <w:rPr>
                  <w:szCs w:val="24"/>
                  <w:rtl/>
                  <w:lang w:eastAsia="en-US"/>
                </w:rPr>
              </w:rPrChange>
            </w:rPr>
            <w:delText xml:space="preserve"> (</w:delText>
          </w:r>
          <w:r w:rsidR="007C59F6" w:rsidDel="006610F3">
            <w:rPr>
              <w:rFonts w:hint="eastAsia"/>
              <w:szCs w:val="24"/>
              <w:highlight w:val="yellow"/>
              <w:rtl/>
              <w:lang w:eastAsia="en-US"/>
            </w:rPr>
            <w:delText>סעי</w:delText>
          </w:r>
        </w:del>
      </w:ins>
      <w:ins w:id="957" w:author="Shimon" w:date="2021-12-22T10:57:00Z">
        <w:del w:id="958" w:author="אופיר טל" w:date="2022-01-09T10:34:00Z">
          <w:r w:rsidR="007C59F6" w:rsidDel="006610F3">
            <w:rPr>
              <w:rFonts w:hint="cs"/>
              <w:szCs w:val="24"/>
              <w:highlight w:val="yellow"/>
              <w:rtl/>
              <w:lang w:eastAsia="en-US"/>
            </w:rPr>
            <w:delText>פים</w:delText>
          </w:r>
        </w:del>
      </w:ins>
      <w:ins w:id="959" w:author="Shimon" w:date="2021-12-22T10:56:00Z">
        <w:del w:id="960" w:author="אופיר טל" w:date="2022-01-09T10:34:00Z">
          <w:r w:rsidR="00D80BD4" w:rsidRPr="00D80BD4" w:rsidDel="006610F3">
            <w:rPr>
              <w:szCs w:val="24"/>
              <w:highlight w:val="yellow"/>
              <w:rtl/>
              <w:lang w:eastAsia="en-US"/>
              <w:rPrChange w:id="961" w:author="Shimon" w:date="2021-12-22T10:56:00Z">
                <w:rPr>
                  <w:szCs w:val="24"/>
                  <w:rtl/>
                  <w:lang w:eastAsia="en-US"/>
                </w:rPr>
              </w:rPrChange>
            </w:rPr>
            <w:delText xml:space="preserve"> 10</w:delText>
          </w:r>
        </w:del>
      </w:ins>
      <w:ins w:id="962" w:author="Shimon" w:date="2021-12-22T10:57:00Z">
        <w:del w:id="963" w:author="אופיר טל" w:date="2022-01-09T10:34:00Z">
          <w:r w:rsidR="007C59F6" w:rsidDel="006610F3">
            <w:rPr>
              <w:rFonts w:hint="cs"/>
              <w:szCs w:val="24"/>
              <w:highlight w:val="yellow"/>
              <w:rtl/>
              <w:lang w:eastAsia="en-US"/>
            </w:rPr>
            <w:delText>-13</w:delText>
          </w:r>
        </w:del>
      </w:ins>
      <w:ins w:id="964" w:author="Shimon" w:date="2021-12-22T10:56:00Z">
        <w:del w:id="965" w:author="אופיר טל" w:date="2022-01-09T10:34:00Z">
          <w:r w:rsidR="00D80BD4" w:rsidRPr="00D80BD4" w:rsidDel="006610F3">
            <w:rPr>
              <w:szCs w:val="24"/>
              <w:highlight w:val="yellow"/>
              <w:rtl/>
              <w:lang w:eastAsia="en-US"/>
              <w:rPrChange w:id="966" w:author="Shimon" w:date="2021-12-22T10:56:00Z">
                <w:rPr>
                  <w:szCs w:val="24"/>
                  <w:rtl/>
                  <w:lang w:eastAsia="en-US"/>
                </w:rPr>
              </w:rPrChange>
            </w:rPr>
            <w:delText xml:space="preserve"> לקמן</w:delText>
          </w:r>
        </w:del>
      </w:ins>
      <w:ins w:id="967" w:author="Shimon" w:date="2021-12-27T16:19:00Z">
        <w:del w:id="968" w:author="אופיר טל" w:date="2022-01-09T10:34:00Z">
          <w:r w:rsidR="00C3316D" w:rsidDel="006610F3">
            <w:rPr>
              <w:rFonts w:hint="cs"/>
              <w:szCs w:val="24"/>
              <w:highlight w:val="yellow"/>
              <w:rtl/>
              <w:lang w:eastAsia="en-US"/>
            </w:rPr>
            <w:delText>)</w:delText>
          </w:r>
          <w:r w:rsidR="00C3316D" w:rsidRPr="00C3316D" w:rsidDel="006610F3">
            <w:rPr>
              <w:rFonts w:hint="cs"/>
              <w:szCs w:val="24"/>
              <w:highlight w:val="yellow"/>
              <w:rtl/>
              <w:lang w:eastAsia="en-US"/>
            </w:rPr>
            <w:delText xml:space="preserve"> </w:delText>
          </w:r>
          <w:r w:rsidR="00C3316D" w:rsidDel="006610F3">
            <w:rPr>
              <w:rFonts w:hint="cs"/>
              <w:szCs w:val="24"/>
              <w:highlight w:val="yellow"/>
              <w:rtl/>
              <w:lang w:eastAsia="en-US"/>
            </w:rPr>
            <w:delText>לפני האמור בסעיף 9</w:delText>
          </w:r>
        </w:del>
      </w:ins>
      <w:ins w:id="969" w:author="Shimon" w:date="2022-01-06T23:30:00Z">
        <w:del w:id="970" w:author="אופיר טל" w:date="2022-01-09T10:34:00Z">
          <w:r w:rsidR="001C3ABF" w:rsidDel="006610F3">
            <w:rPr>
              <w:rFonts w:hint="cs"/>
              <w:szCs w:val="24"/>
              <w:highlight w:val="yellow"/>
              <w:rtl/>
              <w:lang w:eastAsia="en-US"/>
            </w:rPr>
            <w:delText xml:space="preserve"> </w:delText>
          </w:r>
        </w:del>
      </w:ins>
      <w:ins w:id="971" w:author="Shimon" w:date="2022-01-06T23:31:00Z">
        <w:del w:id="972" w:author="אופיר טל" w:date="2022-01-09T10:34:00Z">
          <w:r w:rsidR="00E42C77" w:rsidDel="006610F3">
            <w:rPr>
              <w:rFonts w:hint="cs"/>
              <w:szCs w:val="24"/>
              <w:highlight w:val="yellow"/>
              <w:rtl/>
              <w:lang w:eastAsia="en-US"/>
            </w:rPr>
            <w:delText xml:space="preserve">ולשלב את הצגת התובע בהמשך, לקראת </w:delText>
          </w:r>
        </w:del>
      </w:ins>
      <w:ins w:id="973" w:author="Shimon" w:date="2022-01-06T23:32:00Z">
        <w:del w:id="974" w:author="אופיר טל" w:date="2022-01-09T10:34:00Z">
          <w:r w:rsidR="00E42C77" w:rsidDel="006610F3">
            <w:rPr>
              <w:rFonts w:hint="cs"/>
              <w:szCs w:val="24"/>
              <w:highlight w:val="yellow"/>
              <w:rtl/>
              <w:lang w:eastAsia="en-US"/>
            </w:rPr>
            <w:delText xml:space="preserve">פרק </w:delText>
          </w:r>
        </w:del>
      </w:ins>
      <w:ins w:id="975" w:author="Shimon" w:date="2022-01-06T23:33:00Z">
        <w:del w:id="976" w:author="אופיר טל" w:date="2022-01-09T10:34:00Z">
          <w:r w:rsidR="00E42C77" w:rsidDel="006610F3">
            <w:rPr>
              <w:rFonts w:hint="cs"/>
              <w:szCs w:val="24"/>
              <w:highlight w:val="yellow"/>
              <w:rtl/>
              <w:lang w:eastAsia="en-US"/>
            </w:rPr>
            <w:delText xml:space="preserve">ב2 </w:delText>
          </w:r>
        </w:del>
      </w:ins>
      <w:ins w:id="977" w:author="אופיר טל" w:date="2022-01-09T10:34:00Z">
        <w:r w:rsidR="006610F3">
          <w:rPr>
            <w:rFonts w:hint="cs"/>
            <w:szCs w:val="24"/>
            <w:highlight w:val="yellow"/>
            <w:rtl/>
            <w:lang w:eastAsia="en-US"/>
          </w:rPr>
          <w:t xml:space="preserve"> </w:t>
        </w:r>
        <w:r w:rsidR="006610F3" w:rsidRPr="006610F3">
          <w:rPr>
            <w:rFonts w:hint="eastAsia"/>
            <w:szCs w:val="24"/>
            <w:highlight w:val="green"/>
            <w:rtl/>
            <w:lang w:eastAsia="en-US"/>
            <w:rPrChange w:id="978" w:author="אופיר טל" w:date="2022-01-09T10:35:00Z">
              <w:rPr>
                <w:rFonts w:hint="eastAsia"/>
                <w:szCs w:val="24"/>
                <w:highlight w:val="yellow"/>
                <w:rtl/>
                <w:lang w:eastAsia="en-US"/>
              </w:rPr>
            </w:rPrChange>
          </w:rPr>
          <w:t>לא</w:t>
        </w:r>
        <w:r w:rsidR="006610F3" w:rsidRPr="006610F3">
          <w:rPr>
            <w:szCs w:val="24"/>
            <w:highlight w:val="green"/>
            <w:rtl/>
            <w:lang w:eastAsia="en-US"/>
            <w:rPrChange w:id="979" w:author="אופיר טל" w:date="2022-01-09T10:35:00Z">
              <w:rPr>
                <w:szCs w:val="24"/>
                <w:highlight w:val="yellow"/>
                <w:rtl/>
                <w:lang w:eastAsia="en-US"/>
              </w:rPr>
            </w:rPrChange>
          </w:rPr>
          <w:t xml:space="preserve"> מתחילים מהתחלה. אם תרצה כתב תביעה מתוקן חדש לחלוטין, זה דורש בקשה חדש ותשלום הוצאות. אני לא </w:t>
        </w:r>
      </w:ins>
      <w:ins w:id="980" w:author="אופיר טל" w:date="2022-01-09T10:35:00Z">
        <w:r w:rsidR="006610F3" w:rsidRPr="006610F3">
          <w:rPr>
            <w:rFonts w:hint="eastAsia"/>
            <w:szCs w:val="24"/>
            <w:highlight w:val="green"/>
            <w:rtl/>
            <w:lang w:eastAsia="en-US"/>
            <w:rPrChange w:id="981" w:author="אופיר טל" w:date="2022-01-09T10:35:00Z">
              <w:rPr>
                <w:rFonts w:hint="eastAsia"/>
                <w:szCs w:val="24"/>
                <w:highlight w:val="yellow"/>
                <w:rtl/>
                <w:lang w:eastAsia="en-US"/>
              </w:rPr>
            </w:rPrChange>
          </w:rPr>
          <w:t>רואה</w:t>
        </w:r>
        <w:r w:rsidR="006610F3" w:rsidRPr="006610F3">
          <w:rPr>
            <w:szCs w:val="24"/>
            <w:highlight w:val="green"/>
            <w:rtl/>
            <w:lang w:eastAsia="en-US"/>
            <w:rPrChange w:id="982"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83" w:author="אופיר טל" w:date="2022-01-09T10:35:00Z">
              <w:rPr>
                <w:rFonts w:hint="eastAsia"/>
                <w:szCs w:val="24"/>
                <w:highlight w:val="yellow"/>
                <w:rtl/>
                <w:lang w:eastAsia="en-US"/>
              </w:rPr>
            </w:rPrChange>
          </w:rPr>
          <w:t>לזה</w:t>
        </w:r>
        <w:r w:rsidR="006610F3" w:rsidRPr="006610F3">
          <w:rPr>
            <w:szCs w:val="24"/>
            <w:highlight w:val="green"/>
            <w:rtl/>
            <w:lang w:eastAsia="en-US"/>
            <w:rPrChange w:id="984"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85" w:author="אופיר טל" w:date="2022-01-09T10:35:00Z">
              <w:rPr>
                <w:rFonts w:hint="eastAsia"/>
                <w:szCs w:val="24"/>
                <w:highlight w:val="yellow"/>
                <w:rtl/>
                <w:lang w:eastAsia="en-US"/>
              </w:rPr>
            </w:rPrChange>
          </w:rPr>
          <w:t>שום</w:t>
        </w:r>
        <w:r w:rsidR="006610F3" w:rsidRPr="006610F3">
          <w:rPr>
            <w:szCs w:val="24"/>
            <w:highlight w:val="green"/>
            <w:rtl/>
            <w:lang w:eastAsia="en-US"/>
            <w:rPrChange w:id="986"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87" w:author="אופיר טל" w:date="2022-01-09T10:35:00Z">
              <w:rPr>
                <w:rFonts w:hint="eastAsia"/>
                <w:szCs w:val="24"/>
                <w:highlight w:val="yellow"/>
                <w:rtl/>
                <w:lang w:eastAsia="en-US"/>
              </w:rPr>
            </w:rPrChange>
          </w:rPr>
          <w:t>הצדקה</w:t>
        </w:r>
        <w:r w:rsidR="006610F3" w:rsidRPr="006610F3">
          <w:rPr>
            <w:szCs w:val="24"/>
            <w:highlight w:val="green"/>
            <w:rtl/>
            <w:lang w:eastAsia="en-US"/>
            <w:rPrChange w:id="988"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89" w:author="אופיר טל" w:date="2022-01-09T10:35:00Z">
              <w:rPr>
                <w:rFonts w:hint="eastAsia"/>
                <w:szCs w:val="24"/>
                <w:highlight w:val="yellow"/>
                <w:rtl/>
                <w:lang w:eastAsia="en-US"/>
              </w:rPr>
            </w:rPrChange>
          </w:rPr>
          <w:t>מקצועית</w:t>
        </w:r>
        <w:r w:rsidR="006610F3" w:rsidRPr="006610F3">
          <w:rPr>
            <w:szCs w:val="24"/>
            <w:highlight w:val="green"/>
            <w:rtl/>
            <w:lang w:eastAsia="en-US"/>
            <w:rPrChange w:id="990"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91" w:author="אופיר טל" w:date="2022-01-09T10:35:00Z">
              <w:rPr>
                <w:rFonts w:hint="eastAsia"/>
                <w:szCs w:val="24"/>
                <w:highlight w:val="yellow"/>
                <w:rtl/>
                <w:lang w:eastAsia="en-US"/>
              </w:rPr>
            </w:rPrChange>
          </w:rPr>
          <w:t>או</w:t>
        </w:r>
        <w:r w:rsidR="006610F3" w:rsidRPr="006610F3">
          <w:rPr>
            <w:szCs w:val="24"/>
            <w:highlight w:val="green"/>
            <w:rtl/>
            <w:lang w:eastAsia="en-US"/>
            <w:rPrChange w:id="992" w:author="אופיר טל" w:date="2022-01-09T10:35:00Z">
              <w:rPr>
                <w:szCs w:val="24"/>
                <w:highlight w:val="yellow"/>
                <w:rtl/>
                <w:lang w:eastAsia="en-US"/>
              </w:rPr>
            </w:rPrChange>
          </w:rPr>
          <w:t xml:space="preserve"> </w:t>
        </w:r>
        <w:r w:rsidR="006610F3" w:rsidRPr="006610F3">
          <w:rPr>
            <w:rFonts w:hint="eastAsia"/>
            <w:szCs w:val="24"/>
            <w:highlight w:val="green"/>
            <w:rtl/>
            <w:lang w:eastAsia="en-US"/>
            <w:rPrChange w:id="993" w:author="אופיר טל" w:date="2022-01-09T10:35:00Z">
              <w:rPr>
                <w:rFonts w:hint="eastAsia"/>
                <w:szCs w:val="24"/>
                <w:highlight w:val="yellow"/>
                <w:rtl/>
                <w:lang w:eastAsia="en-US"/>
              </w:rPr>
            </w:rPrChange>
          </w:rPr>
          <w:t>בכלל</w:t>
        </w:r>
      </w:ins>
    </w:p>
    <w:p w14:paraId="63D2138C" w14:textId="15242952" w:rsidR="00236FE8" w:rsidRPr="006610F3" w:rsidRDefault="001907C8">
      <w:pPr>
        <w:pStyle w:val="11"/>
        <w:numPr>
          <w:ilvl w:val="0"/>
          <w:numId w:val="14"/>
        </w:numPr>
        <w:spacing w:before="0" w:after="240" w:line="360" w:lineRule="auto"/>
        <w:ind w:left="510" w:hanging="425"/>
        <w:rPr>
          <w:highlight w:val="green"/>
          <w:rtl/>
          <w:rPrChange w:id="994" w:author="אופיר טל" w:date="2022-01-09T10:36:00Z">
            <w:rPr>
              <w:rtl/>
            </w:rPr>
          </w:rPrChange>
        </w:rPr>
        <w:pPrChange w:id="995" w:author="Shimon" w:date="2021-12-27T16:20:00Z">
          <w:pPr>
            <w:pStyle w:val="11"/>
            <w:spacing w:before="0" w:after="240" w:line="360" w:lineRule="auto"/>
            <w:ind w:left="510" w:firstLine="0"/>
          </w:pPr>
        </w:pPrChange>
      </w:pPr>
      <w:r w:rsidRPr="00A35B76">
        <w:rPr>
          <w:rFonts w:hint="cs"/>
          <w:rtl/>
        </w:rPr>
        <w:t>התובע</w:t>
      </w:r>
      <w:r w:rsidR="00CD659C" w:rsidRPr="0015442C">
        <w:rPr>
          <w:rtl/>
        </w:rPr>
        <w:t xml:space="preserve"> החל לעבוד </w:t>
      </w:r>
      <w:del w:id="996" w:author="Shimon" w:date="2021-12-22T10:58:00Z">
        <w:r w:rsidR="00EC64F3" w:rsidRPr="0015442C" w:rsidDel="007C59F6">
          <w:rPr>
            <w:rFonts w:hint="eastAsia"/>
            <w:rtl/>
          </w:rPr>
          <w:delText>אצל</w:delText>
        </w:r>
        <w:r w:rsidR="00EC64F3" w:rsidRPr="0015442C" w:rsidDel="007C59F6">
          <w:rPr>
            <w:rtl/>
          </w:rPr>
          <w:delText xml:space="preserve"> </w:delText>
        </w:r>
        <w:r w:rsidR="00EC64F3" w:rsidRPr="0015442C" w:rsidDel="007C59F6">
          <w:rPr>
            <w:rFonts w:hint="eastAsia"/>
            <w:rtl/>
          </w:rPr>
          <w:delText>ה</w:delText>
        </w:r>
        <w:r w:rsidR="00CD659C" w:rsidRPr="0015442C" w:rsidDel="007C59F6">
          <w:rPr>
            <w:rFonts w:hint="eastAsia"/>
            <w:rtl/>
          </w:rPr>
          <w:delText>נתבעת</w:delText>
        </w:r>
      </w:del>
      <w:ins w:id="997" w:author="Shimon" w:date="2021-12-22T10:58:00Z">
        <w:r w:rsidR="007C59F6">
          <w:rPr>
            <w:rFonts w:hint="cs"/>
            <w:rtl/>
          </w:rPr>
          <w:t>בשרות המדינה</w:t>
        </w:r>
      </w:ins>
      <w:r w:rsidR="009D44F9" w:rsidRPr="0015442C">
        <w:rPr>
          <w:rtl/>
        </w:rPr>
        <w:t xml:space="preserve"> </w:t>
      </w:r>
      <w:r w:rsidR="00262792" w:rsidRPr="0015442C">
        <w:rPr>
          <w:rFonts w:hint="eastAsia"/>
          <w:rtl/>
        </w:rPr>
        <w:t>בשנת</w:t>
      </w:r>
      <w:r w:rsidR="00262792" w:rsidRPr="0015442C">
        <w:rPr>
          <w:rtl/>
        </w:rPr>
        <w:t xml:space="preserve"> 1964 </w:t>
      </w:r>
      <w:r w:rsidR="009D44F9" w:rsidRPr="0015442C">
        <w:rPr>
          <w:rFonts w:hint="eastAsia"/>
          <w:rtl/>
        </w:rPr>
        <w:t>כעובד</w:t>
      </w:r>
      <w:r w:rsidR="009D44F9" w:rsidRPr="0015442C">
        <w:rPr>
          <w:rtl/>
        </w:rPr>
        <w:t xml:space="preserve"> </w:t>
      </w:r>
      <w:r w:rsidR="009D44F9" w:rsidRPr="0015442C">
        <w:rPr>
          <w:rFonts w:hint="eastAsia"/>
          <w:rtl/>
        </w:rPr>
        <w:t>ארעי</w:t>
      </w:r>
      <w:r w:rsidR="00262792" w:rsidRPr="0015442C">
        <w:rPr>
          <w:rtl/>
        </w:rPr>
        <w:t xml:space="preserve"> </w:t>
      </w:r>
      <w:ins w:id="998" w:author="Shimon" w:date="2021-12-27T16:20:00Z">
        <w:r w:rsidR="00C3316D">
          <w:rPr>
            <w:rFonts w:hint="cs"/>
            <w:rtl/>
          </w:rPr>
          <w:t xml:space="preserve">במשרד האוצר, </w:t>
        </w:r>
      </w:ins>
      <w:r w:rsidR="00262792" w:rsidRPr="0015442C">
        <w:rPr>
          <w:rtl/>
        </w:rPr>
        <w:t xml:space="preserve">לתקופה של </w:t>
      </w:r>
      <w:r w:rsidR="00BA2B80" w:rsidRPr="0015442C">
        <w:rPr>
          <w:rtl/>
        </w:rPr>
        <w:t xml:space="preserve">8 </w:t>
      </w:r>
      <w:r w:rsidR="00262792" w:rsidRPr="0015442C">
        <w:rPr>
          <w:rFonts w:hint="eastAsia"/>
          <w:rtl/>
        </w:rPr>
        <w:t>חודשים</w:t>
      </w:r>
      <w:r w:rsidR="00767AE5" w:rsidRPr="0015442C">
        <w:rPr>
          <w:rtl/>
        </w:rPr>
        <w:t xml:space="preserve">. </w:t>
      </w:r>
      <w:r w:rsidR="00767AE5" w:rsidRPr="0015442C">
        <w:rPr>
          <w:rFonts w:hint="eastAsia"/>
          <w:rtl/>
        </w:rPr>
        <w:t>התובע</w:t>
      </w:r>
      <w:r w:rsidR="009D44F9" w:rsidRPr="0015442C">
        <w:rPr>
          <w:rtl/>
        </w:rPr>
        <w:t xml:space="preserve"> חזר לעבוד </w:t>
      </w:r>
      <w:del w:id="999" w:author="Shimon" w:date="2021-12-27T16:20:00Z">
        <w:r w:rsidR="00EC64F3" w:rsidRPr="0015442C" w:rsidDel="00C3316D">
          <w:rPr>
            <w:rFonts w:hint="eastAsia"/>
            <w:rtl/>
          </w:rPr>
          <w:delText>אצל</w:delText>
        </w:r>
        <w:r w:rsidR="00EC64F3" w:rsidRPr="0015442C" w:rsidDel="00C3316D">
          <w:rPr>
            <w:rtl/>
          </w:rPr>
          <w:delText xml:space="preserve"> </w:delText>
        </w:r>
      </w:del>
      <w:del w:id="1000" w:author="Shimon" w:date="2021-12-22T10:58:00Z">
        <w:r w:rsidR="00C524E0" w:rsidRPr="0015442C" w:rsidDel="007C59F6">
          <w:rPr>
            <w:rFonts w:hint="eastAsia"/>
            <w:rtl/>
          </w:rPr>
          <w:delText>ה</w:delText>
        </w:r>
      </w:del>
      <w:del w:id="1001" w:author="Shimon" w:date="2021-12-27T16:20:00Z">
        <w:r w:rsidR="00EC64F3" w:rsidRPr="0015442C" w:rsidDel="00C3316D">
          <w:rPr>
            <w:rFonts w:hint="eastAsia"/>
            <w:rtl/>
          </w:rPr>
          <w:delText>נתבעת</w:delText>
        </w:r>
        <w:r w:rsidR="00EC64F3" w:rsidRPr="0015442C" w:rsidDel="00C3316D">
          <w:rPr>
            <w:rtl/>
          </w:rPr>
          <w:delText xml:space="preserve"> </w:delText>
        </w:r>
      </w:del>
      <w:r w:rsidR="0073389D" w:rsidRPr="0015442C">
        <w:rPr>
          <w:rFonts w:hint="eastAsia"/>
          <w:rtl/>
        </w:rPr>
        <w:t>במשרד</w:t>
      </w:r>
      <w:r w:rsidR="0073389D" w:rsidRPr="0015442C">
        <w:rPr>
          <w:rtl/>
        </w:rPr>
        <w:t xml:space="preserve"> האוצר </w:t>
      </w:r>
      <w:ins w:id="1002" w:author="Shimon" w:date="2021-12-27T16:20:00Z">
        <w:r w:rsidR="00C3316D">
          <w:rPr>
            <w:rFonts w:hint="cs"/>
            <w:rtl/>
          </w:rPr>
          <w:t>(נתבעת 2)</w:t>
        </w:r>
      </w:ins>
      <w:del w:id="1003" w:author="Shimon" w:date="2021-12-22T10:59:00Z">
        <w:r w:rsidR="00EC64F3" w:rsidRPr="0015442C" w:rsidDel="007C59F6">
          <w:rPr>
            <w:rFonts w:hint="eastAsia"/>
            <w:rtl/>
          </w:rPr>
          <w:delText>ע</w:delText>
        </w:r>
        <w:r w:rsidR="00EC64F3" w:rsidRPr="0015442C" w:rsidDel="007C59F6">
          <w:rPr>
            <w:rtl/>
          </w:rPr>
          <w:delText>"פ</w:delText>
        </w:r>
      </w:del>
      <w:r w:rsidR="00EC64F3" w:rsidRPr="0015442C">
        <w:rPr>
          <w:rtl/>
        </w:rPr>
        <w:t xml:space="preserve"> </w:t>
      </w:r>
      <w:del w:id="1004" w:author="Shimon" w:date="2021-12-22T10:59:00Z">
        <w:r w:rsidR="00EC64F3" w:rsidRPr="0015442C" w:rsidDel="007C59F6">
          <w:rPr>
            <w:rtl/>
          </w:rPr>
          <w:delText xml:space="preserve">כתב מינוי </w:delText>
        </w:r>
      </w:del>
      <w:r w:rsidR="00EC64F3" w:rsidRPr="0015442C">
        <w:rPr>
          <w:rtl/>
        </w:rPr>
        <w:t xml:space="preserve">כעובד קבוע </w:t>
      </w:r>
      <w:ins w:id="1005" w:author="Shimon" w:date="2021-12-22T10:59:00Z">
        <w:r w:rsidR="007C59F6">
          <w:rPr>
            <w:rFonts w:hint="cs"/>
            <w:rtl/>
          </w:rPr>
          <w:t>ב</w:t>
        </w:r>
        <w:r w:rsidR="007C59F6" w:rsidRPr="0015442C">
          <w:rPr>
            <w:rtl/>
          </w:rPr>
          <w:t xml:space="preserve">כתב מינוי </w:t>
        </w:r>
      </w:ins>
      <w:r w:rsidR="00EC64F3" w:rsidRPr="0015442C">
        <w:rPr>
          <w:rtl/>
        </w:rPr>
        <w:t xml:space="preserve">החל </w:t>
      </w:r>
      <w:r w:rsidR="00EC64F3" w:rsidRPr="0015442C">
        <w:rPr>
          <w:rFonts w:hint="eastAsia"/>
          <w:b/>
          <w:bCs/>
          <w:rtl/>
          <w:rPrChange w:id="1006" w:author="אופיר טל" w:date="2021-12-14T13:08:00Z">
            <w:rPr>
              <w:rFonts w:hint="eastAsia"/>
              <w:rtl/>
            </w:rPr>
          </w:rPrChange>
        </w:rPr>
        <w:t>מחודש</w:t>
      </w:r>
      <w:r w:rsidR="00EC64F3" w:rsidRPr="0015442C">
        <w:rPr>
          <w:b/>
          <w:bCs/>
          <w:rtl/>
          <w:rPrChange w:id="1007" w:author="אופיר טל" w:date="2021-12-14T13:08:00Z">
            <w:rPr>
              <w:rtl/>
            </w:rPr>
          </w:rPrChange>
        </w:rPr>
        <w:t xml:space="preserve"> </w:t>
      </w:r>
      <w:r w:rsidR="00EC64F3" w:rsidRPr="0015442C">
        <w:rPr>
          <w:rFonts w:hint="eastAsia"/>
          <w:b/>
          <w:bCs/>
          <w:rtl/>
          <w:rPrChange w:id="1008" w:author="אופיר טל" w:date="2021-12-14T13:08:00Z">
            <w:rPr>
              <w:rFonts w:hint="eastAsia"/>
              <w:rtl/>
            </w:rPr>
          </w:rPrChange>
        </w:rPr>
        <w:t>יולי</w:t>
      </w:r>
      <w:r w:rsidR="00484542" w:rsidRPr="00A35B76">
        <w:rPr>
          <w:rFonts w:hint="cs"/>
          <w:b/>
          <w:bCs/>
          <w:rtl/>
        </w:rPr>
        <w:t xml:space="preserve"> </w:t>
      </w:r>
      <w:r w:rsidR="009D44F9" w:rsidRPr="0015442C">
        <w:rPr>
          <w:b/>
          <w:bCs/>
          <w:rtl/>
        </w:rPr>
        <w:t>1970</w:t>
      </w:r>
      <w:r w:rsidR="00484542" w:rsidRPr="0015442C">
        <w:rPr>
          <w:b/>
          <w:bCs/>
          <w:rtl/>
        </w:rPr>
        <w:t>.</w:t>
      </w:r>
      <w:r w:rsidR="00F9574E" w:rsidRPr="0015442C">
        <w:rPr>
          <w:rtl/>
          <w:rPrChange w:id="1009" w:author="אופיר טל" w:date="2021-12-14T13:08:00Z">
            <w:rPr>
              <w:b/>
              <w:bCs/>
              <w:rtl/>
            </w:rPr>
          </w:rPrChange>
        </w:rPr>
        <w:t xml:space="preserve"> </w:t>
      </w:r>
      <w:r w:rsidR="00F9574E" w:rsidRPr="00A35B76">
        <w:rPr>
          <w:rFonts w:hint="cs"/>
          <w:rtl/>
        </w:rPr>
        <w:t>העסקת התובע בכתב מינוי הסתיימה</w:t>
      </w:r>
      <w:ins w:id="1010" w:author="Shimon" w:date="2021-12-21T12:12:00Z">
        <w:r w:rsidR="00AD5AA8">
          <w:rPr>
            <w:rFonts w:hint="cs"/>
            <w:rtl/>
          </w:rPr>
          <w:t>, ביוזמת המדינה,</w:t>
        </w:r>
      </w:ins>
      <w:del w:id="1011" w:author="Shimon" w:date="2021-12-21T12:12:00Z">
        <w:r w:rsidR="00F9574E" w:rsidRPr="00A35B76" w:rsidDel="00AD5AA8">
          <w:rPr>
            <w:rFonts w:hint="cs"/>
            <w:rtl/>
          </w:rPr>
          <w:delText xml:space="preserve"> </w:delText>
        </w:r>
      </w:del>
      <w:ins w:id="1012" w:author="אופיר טל" w:date="2022-01-09T10:36:00Z">
        <w:r w:rsidR="006610F3">
          <w:rPr>
            <w:rFonts w:hint="cs"/>
            <w:b/>
            <w:bCs/>
            <w:rtl/>
          </w:rPr>
          <w:t xml:space="preserve"> </w:t>
        </w:r>
      </w:ins>
      <w:r w:rsidR="00F9574E" w:rsidRPr="0015442C">
        <w:rPr>
          <w:rFonts w:hint="eastAsia"/>
          <w:b/>
          <w:bCs/>
          <w:rtl/>
        </w:rPr>
        <w:t>בשנת</w:t>
      </w:r>
      <w:r w:rsidR="00F9574E" w:rsidRPr="0015442C">
        <w:rPr>
          <w:b/>
          <w:bCs/>
          <w:rtl/>
        </w:rPr>
        <w:t xml:space="preserve"> 1990</w:t>
      </w:r>
      <w:ins w:id="1013" w:author="Shimon" w:date="2021-12-26T12:52:00Z">
        <w:del w:id="1014" w:author="אופיר טל" w:date="2022-01-09T10:36:00Z">
          <w:r w:rsidR="00381267" w:rsidDel="006610F3">
            <w:rPr>
              <w:rFonts w:hint="cs"/>
              <w:b/>
              <w:bCs/>
              <w:rtl/>
            </w:rPr>
            <w:delText>, ס"ה במצטבר, 20 שנה</w:delText>
          </w:r>
        </w:del>
        <w:r w:rsidR="00381267">
          <w:rPr>
            <w:rFonts w:hint="cs"/>
            <w:b/>
            <w:bCs/>
            <w:rtl/>
          </w:rPr>
          <w:t xml:space="preserve">. </w:t>
        </w:r>
      </w:ins>
      <w:ins w:id="1015" w:author="אופיר טל" w:date="2022-01-09T10:36:00Z">
        <w:r w:rsidR="006610F3" w:rsidRPr="006610F3">
          <w:rPr>
            <w:rFonts w:hint="eastAsia"/>
            <w:highlight w:val="green"/>
            <w:rtl/>
            <w:rPrChange w:id="1016" w:author="אופיר טל" w:date="2022-01-09T10:36:00Z">
              <w:rPr>
                <w:rFonts w:hint="eastAsia"/>
                <w:rtl/>
              </w:rPr>
            </w:rPrChange>
          </w:rPr>
          <w:t>התיקונים</w:t>
        </w:r>
        <w:r w:rsidR="006610F3" w:rsidRPr="006610F3">
          <w:rPr>
            <w:highlight w:val="green"/>
            <w:rtl/>
            <w:rPrChange w:id="1017" w:author="אופיר טל" w:date="2022-01-09T10:36:00Z">
              <w:rPr>
                <w:rtl/>
              </w:rPr>
            </w:rPrChange>
          </w:rPr>
          <w:t xml:space="preserve"> האלה </w:t>
        </w:r>
        <w:r w:rsidR="006610F3" w:rsidRPr="006610F3">
          <w:rPr>
            <w:rFonts w:hint="eastAsia"/>
            <w:highlight w:val="green"/>
            <w:rtl/>
            <w:rPrChange w:id="1018" w:author="אופיר טל" w:date="2022-01-09T10:36:00Z">
              <w:rPr>
                <w:rFonts w:hint="eastAsia"/>
                <w:rtl/>
              </w:rPr>
            </w:rPrChange>
          </w:rPr>
          <w:t>בעייתים</w:t>
        </w:r>
        <w:r w:rsidR="006610F3" w:rsidRPr="006610F3">
          <w:rPr>
            <w:highlight w:val="green"/>
            <w:rtl/>
            <w:rPrChange w:id="1019" w:author="אופיר טל" w:date="2022-01-09T10:36:00Z">
              <w:rPr>
                <w:rtl/>
              </w:rPr>
            </w:rPrChange>
          </w:rPr>
          <w:t xml:space="preserve"> – כי הם חושפים אותנו לטענה של המדינה שמדובר בשיפור עמדות ולא בתיקון בהתאם לפסק הדין של בית הדין הארצי.</w:t>
        </w:r>
      </w:ins>
    </w:p>
    <w:p w14:paraId="1AF03445" w14:textId="1F7CEFE1" w:rsidR="00AD5AA8" w:rsidRDefault="00CD4EA7" w:rsidP="0069718D">
      <w:pPr>
        <w:pStyle w:val="11"/>
        <w:spacing w:before="0" w:after="240" w:line="360" w:lineRule="auto"/>
        <w:ind w:left="510" w:firstLine="0"/>
        <w:rPr>
          <w:b/>
          <w:bCs/>
          <w:rtl/>
        </w:rPr>
      </w:pPr>
      <w:r w:rsidRPr="00901A33">
        <w:rPr>
          <w:rFonts w:hint="cs"/>
          <w:rtl/>
        </w:rPr>
        <w:t>כאמור לעיל, החל</w:t>
      </w:r>
      <w:r w:rsidR="00F9574E" w:rsidRPr="00901A33">
        <w:rPr>
          <w:rFonts w:hint="cs"/>
          <w:rtl/>
        </w:rPr>
        <w:t xml:space="preserve">  מיום 1.4.1990, </w:t>
      </w:r>
      <w:r w:rsidR="000405D0" w:rsidRPr="00AA3D1B">
        <w:rPr>
          <w:rFonts w:hint="eastAsia"/>
          <w:b/>
          <w:bCs/>
          <w:rtl/>
          <w:rPrChange w:id="1020" w:author="Shimon" w:date="2021-12-16T22:12:00Z">
            <w:rPr>
              <w:rFonts w:hint="eastAsia"/>
              <w:rtl/>
            </w:rPr>
          </w:rPrChange>
        </w:rPr>
        <w:t>ולבקשת</w:t>
      </w:r>
      <w:r w:rsidR="000405D0" w:rsidRPr="00AA3D1B">
        <w:rPr>
          <w:b/>
          <w:bCs/>
          <w:rtl/>
          <w:rPrChange w:id="1021" w:author="Shimon" w:date="2021-12-16T22:12:00Z">
            <w:rPr>
              <w:rtl/>
            </w:rPr>
          </w:rPrChange>
        </w:rPr>
        <w:t xml:space="preserve"> </w:t>
      </w:r>
      <w:r w:rsidR="000405D0" w:rsidRPr="00AA3D1B">
        <w:rPr>
          <w:rFonts w:hint="eastAsia"/>
          <w:b/>
          <w:bCs/>
          <w:rtl/>
          <w:rPrChange w:id="1022" w:author="Shimon" w:date="2021-12-16T22:12:00Z">
            <w:rPr>
              <w:rFonts w:hint="eastAsia"/>
              <w:rtl/>
            </w:rPr>
          </w:rPrChange>
        </w:rPr>
        <w:t>המדינה</w:t>
      </w:r>
      <w:r w:rsidR="000405D0" w:rsidRPr="00901A33">
        <w:rPr>
          <w:rFonts w:hint="cs"/>
          <w:rtl/>
        </w:rPr>
        <w:t xml:space="preserve">, </w:t>
      </w:r>
      <w:r w:rsidRPr="00901A33">
        <w:rPr>
          <w:rFonts w:hint="cs"/>
          <w:rtl/>
        </w:rPr>
        <w:t>הועסק</w:t>
      </w:r>
      <w:r w:rsidR="000B20AC" w:rsidRPr="00901A33">
        <w:rPr>
          <w:rFonts w:hint="cs"/>
          <w:rtl/>
        </w:rPr>
        <w:t xml:space="preserve"> התובע</w:t>
      </w:r>
      <w:r w:rsidR="00AA4EC7" w:rsidRPr="00901A33">
        <w:rPr>
          <w:rFonts w:hint="cs"/>
          <w:rtl/>
        </w:rPr>
        <w:t xml:space="preserve"> </w:t>
      </w:r>
      <w:r w:rsidRPr="00901A33">
        <w:rPr>
          <w:rFonts w:hint="cs"/>
          <w:rtl/>
        </w:rPr>
        <w:t xml:space="preserve">בחוזה בכירים </w:t>
      </w:r>
      <w:r w:rsidR="00DE5850" w:rsidRPr="00901A33">
        <w:rPr>
          <w:rFonts w:hint="cs"/>
          <w:rtl/>
        </w:rPr>
        <w:t>תקופתי</w:t>
      </w:r>
      <w:r w:rsidR="00F9574E" w:rsidRPr="00901A33">
        <w:rPr>
          <w:rFonts w:hint="cs"/>
          <w:rtl/>
        </w:rPr>
        <w:t xml:space="preserve"> </w:t>
      </w:r>
      <w:r w:rsidRPr="00901A33">
        <w:rPr>
          <w:rFonts w:hint="cs"/>
          <w:rtl/>
        </w:rPr>
        <w:t>ש</w:t>
      </w:r>
      <w:ins w:id="1023" w:author="Shimon" w:date="2021-12-16T22:20:00Z">
        <w:r w:rsidR="00AA3D1B">
          <w:rPr>
            <w:rFonts w:hint="cs"/>
            <w:rtl/>
          </w:rPr>
          <w:t xml:space="preserve">נחתם ע"י </w:t>
        </w:r>
      </w:ins>
      <w:ins w:id="1024" w:author="Shimon" w:date="2021-12-16T22:59:00Z">
        <w:r w:rsidR="008F6CF7">
          <w:rPr>
            <w:rFonts w:hint="cs"/>
            <w:rtl/>
          </w:rPr>
          <w:t>נציב שרות המדינה, בשם ממשלת ישראל</w:t>
        </w:r>
      </w:ins>
      <w:ins w:id="1025" w:author="Shimon" w:date="2021-12-16T23:14:00Z">
        <w:r w:rsidR="008828D4">
          <w:rPr>
            <w:rFonts w:hint="cs"/>
            <w:rtl/>
          </w:rPr>
          <w:t>,</w:t>
        </w:r>
      </w:ins>
      <w:ins w:id="1026" w:author="Shimon" w:date="2021-12-16T22:59:00Z">
        <w:r w:rsidR="008F6CF7">
          <w:rPr>
            <w:rFonts w:hint="cs"/>
            <w:rtl/>
          </w:rPr>
          <w:t xml:space="preserve"> לתקופה של ארבע שנים </w:t>
        </w:r>
      </w:ins>
      <w:r w:rsidR="00332E36">
        <w:rPr>
          <w:rFonts w:hint="cs"/>
          <w:rtl/>
        </w:rPr>
        <w:t xml:space="preserve">אשר </w:t>
      </w:r>
      <w:r w:rsidRPr="00901A33">
        <w:rPr>
          <w:rFonts w:hint="cs"/>
          <w:rtl/>
        </w:rPr>
        <w:t>חודש</w:t>
      </w:r>
      <w:ins w:id="1027" w:author="Shimon" w:date="2021-12-16T23:00:00Z">
        <w:r w:rsidR="008F6CF7">
          <w:rPr>
            <w:rFonts w:hint="cs"/>
            <w:rtl/>
          </w:rPr>
          <w:t>,</w:t>
        </w:r>
      </w:ins>
      <w:r w:rsidRPr="00901A33">
        <w:rPr>
          <w:rFonts w:hint="cs"/>
          <w:rtl/>
        </w:rPr>
        <w:t xml:space="preserve"> </w:t>
      </w:r>
      <w:r w:rsidR="00362E59" w:rsidRPr="00901A33">
        <w:rPr>
          <w:rFonts w:hint="cs"/>
          <w:rtl/>
        </w:rPr>
        <w:t>במתכונת קבועה וזהה</w:t>
      </w:r>
      <w:ins w:id="1028" w:author="Shimon" w:date="2021-12-16T23:00:00Z">
        <w:r w:rsidR="008F6CF7">
          <w:rPr>
            <w:rFonts w:hint="cs"/>
            <w:rtl/>
          </w:rPr>
          <w:t>,</w:t>
        </w:r>
      </w:ins>
      <w:r w:rsidR="00362E59" w:rsidRPr="00901A33">
        <w:rPr>
          <w:rFonts w:hint="cs"/>
          <w:rtl/>
        </w:rPr>
        <w:t xml:space="preserve"> חמש(!) פעמים רצופות לתקופה של ארבע שנים בכל פעם</w:t>
      </w:r>
      <w:r w:rsidR="00DE5850" w:rsidRPr="00901A33">
        <w:rPr>
          <w:rFonts w:hint="cs"/>
          <w:rtl/>
        </w:rPr>
        <w:t>.</w:t>
      </w:r>
      <w:r w:rsidR="00362E59" w:rsidRPr="00901A33">
        <w:rPr>
          <w:rtl/>
        </w:rPr>
        <w:t xml:space="preserve"> </w:t>
      </w:r>
      <w:del w:id="1029" w:author="Shimon" w:date="2021-12-15T00:35:00Z">
        <w:r w:rsidR="002C3012" w:rsidRPr="00901A33" w:rsidDel="00EA1E8D">
          <w:rPr>
            <w:rFonts w:hint="eastAsia"/>
            <w:rtl/>
          </w:rPr>
          <w:delText>ו</w:delText>
        </w:r>
      </w:del>
      <w:r w:rsidR="002C3012" w:rsidRPr="00901A33">
        <w:rPr>
          <w:rFonts w:hint="eastAsia"/>
          <w:rtl/>
        </w:rPr>
        <w:t>בפעם</w:t>
      </w:r>
      <w:r w:rsidR="002C3012" w:rsidRPr="00901A33">
        <w:rPr>
          <w:rtl/>
        </w:rPr>
        <w:t xml:space="preserve"> </w:t>
      </w:r>
      <w:r w:rsidR="002C3012" w:rsidRPr="00901A33">
        <w:rPr>
          <w:rFonts w:hint="eastAsia"/>
          <w:rtl/>
        </w:rPr>
        <w:t>ה</w:t>
      </w:r>
      <w:r w:rsidR="00362E59" w:rsidRPr="00901A33">
        <w:rPr>
          <w:rFonts w:hint="eastAsia"/>
          <w:rtl/>
        </w:rPr>
        <w:t>אחרונה</w:t>
      </w:r>
      <w:r w:rsidR="00362E59" w:rsidRPr="00901A33">
        <w:rPr>
          <w:rtl/>
        </w:rPr>
        <w:t xml:space="preserve"> הוארך </w:t>
      </w:r>
      <w:ins w:id="1030" w:author="Shimon" w:date="2021-12-15T00:35:00Z">
        <w:r w:rsidR="00EA1E8D">
          <w:rPr>
            <w:rFonts w:hint="cs"/>
            <w:rtl/>
          </w:rPr>
          <w:t>החוזה ב</w:t>
        </w:r>
      </w:ins>
      <w:ins w:id="1031" w:author="Shimon" w:date="2021-12-29T22:18:00Z">
        <w:r w:rsidR="00D72A94">
          <w:rPr>
            <w:rFonts w:hint="cs"/>
            <w:rtl/>
          </w:rPr>
          <w:t xml:space="preserve">יום </w:t>
        </w:r>
      </w:ins>
      <w:ins w:id="1032" w:author="Shimon" w:date="2021-12-15T00:35:00Z">
        <w:r w:rsidR="00EA1E8D">
          <w:rPr>
            <w:rFonts w:hint="cs"/>
            <w:rtl/>
          </w:rPr>
          <w:t xml:space="preserve">1.4.2010 </w:t>
        </w:r>
      </w:ins>
      <w:r w:rsidR="00362E59" w:rsidRPr="00901A33">
        <w:rPr>
          <w:rtl/>
        </w:rPr>
        <w:t xml:space="preserve">לתקופה של ארבע שנים </w:t>
      </w:r>
      <w:r w:rsidR="002C3012" w:rsidRPr="00901A33">
        <w:rPr>
          <w:rFonts w:hint="eastAsia"/>
          <w:rtl/>
        </w:rPr>
        <w:t>שהסתיימו</w:t>
      </w:r>
      <w:r w:rsidR="00362E59" w:rsidRPr="00901A33">
        <w:rPr>
          <w:rtl/>
        </w:rPr>
        <w:t xml:space="preserve"> </w:t>
      </w:r>
      <w:r w:rsidR="00362E59" w:rsidRPr="00901A33">
        <w:rPr>
          <w:rFonts w:hint="cs"/>
          <w:b/>
          <w:bCs/>
          <w:rtl/>
        </w:rPr>
        <w:t xml:space="preserve">ביום </w:t>
      </w:r>
      <w:r w:rsidR="00362E59" w:rsidRPr="00901A33">
        <w:rPr>
          <w:b/>
          <w:bCs/>
          <w:rtl/>
        </w:rPr>
        <w:t>31.3.2014</w:t>
      </w:r>
      <w:ins w:id="1033" w:author="Shimon" w:date="2021-12-29T22:19:00Z">
        <w:r w:rsidR="00D72A94">
          <w:rPr>
            <w:rFonts w:hint="cs"/>
            <w:b/>
            <w:bCs/>
            <w:rtl/>
          </w:rPr>
          <w:t xml:space="preserve">. </w:t>
        </w:r>
      </w:ins>
      <w:ins w:id="1034" w:author="Shimon" w:date="2021-12-26T12:49:00Z">
        <w:r w:rsidR="00381267">
          <w:rPr>
            <w:rFonts w:hint="cs"/>
            <w:b/>
            <w:bCs/>
            <w:rtl/>
          </w:rPr>
          <w:t>בס</w:t>
        </w:r>
      </w:ins>
      <w:ins w:id="1035" w:author="Shimon" w:date="2021-12-26T12:50:00Z">
        <w:r w:rsidR="00381267">
          <w:rPr>
            <w:rFonts w:hint="cs"/>
            <w:b/>
            <w:bCs/>
            <w:rtl/>
          </w:rPr>
          <w:t>"ה חוזה ה</w:t>
        </w:r>
      </w:ins>
      <w:ins w:id="1036" w:author="Shimon" w:date="2021-12-26T12:51:00Z">
        <w:r w:rsidR="00381267">
          <w:rPr>
            <w:rFonts w:hint="cs"/>
            <w:b/>
            <w:bCs/>
            <w:rtl/>
          </w:rPr>
          <w:t>ה</w:t>
        </w:r>
      </w:ins>
      <w:ins w:id="1037" w:author="Shimon" w:date="2021-12-26T12:50:00Z">
        <w:r w:rsidR="00381267">
          <w:rPr>
            <w:rFonts w:hint="cs"/>
            <w:b/>
            <w:bCs/>
            <w:rtl/>
          </w:rPr>
          <w:t>עס</w:t>
        </w:r>
      </w:ins>
      <w:ins w:id="1038" w:author="Shimon" w:date="2021-12-26T12:51:00Z">
        <w:r w:rsidR="00381267">
          <w:rPr>
            <w:rFonts w:hint="cs"/>
            <w:b/>
            <w:bCs/>
            <w:rtl/>
          </w:rPr>
          <w:t>קה,</w:t>
        </w:r>
      </w:ins>
      <w:ins w:id="1039" w:author="Shimon" w:date="2021-12-26T12:50:00Z">
        <w:r w:rsidR="00381267">
          <w:rPr>
            <w:rFonts w:hint="cs"/>
            <w:b/>
            <w:bCs/>
            <w:rtl/>
          </w:rPr>
          <w:t xml:space="preserve"> על הארכותיו, </w:t>
        </w:r>
      </w:ins>
      <w:ins w:id="1040" w:author="Shimon" w:date="2021-12-29T22:20:00Z">
        <w:r w:rsidR="00332E36">
          <w:rPr>
            <w:rFonts w:hint="cs"/>
            <w:b/>
            <w:bCs/>
            <w:rtl/>
          </w:rPr>
          <w:t>הסתכם ב</w:t>
        </w:r>
      </w:ins>
      <w:ins w:id="1041" w:author="Shimon" w:date="2021-12-26T12:50:00Z">
        <w:r w:rsidR="00381267">
          <w:rPr>
            <w:rFonts w:hint="cs"/>
            <w:b/>
            <w:bCs/>
            <w:rtl/>
          </w:rPr>
          <w:t>-24 שנים</w:t>
        </w:r>
      </w:ins>
      <w:ins w:id="1042" w:author="Shimon" w:date="2021-12-26T12:51:00Z">
        <w:r w:rsidR="00381267">
          <w:rPr>
            <w:rFonts w:hint="cs"/>
            <w:b/>
            <w:bCs/>
            <w:rtl/>
          </w:rPr>
          <w:t>.</w:t>
        </w:r>
      </w:ins>
    </w:p>
    <w:p w14:paraId="71A28465" w14:textId="04C45E6E" w:rsidR="00332E36" w:rsidRDefault="00EA1E8D" w:rsidP="002E5E84">
      <w:pPr>
        <w:pStyle w:val="11"/>
        <w:spacing w:before="0" w:after="240" w:line="360" w:lineRule="auto"/>
        <w:ind w:left="510" w:firstLine="0"/>
        <w:rPr>
          <w:rtl/>
        </w:rPr>
      </w:pPr>
      <w:ins w:id="1043" w:author="Shimon" w:date="2021-12-15T00:36:00Z">
        <w:del w:id="1044" w:author="אופיר טל" w:date="2022-01-09T10:38:00Z">
          <w:r w:rsidDel="006610F3">
            <w:rPr>
              <w:rFonts w:hint="cs"/>
              <w:rtl/>
            </w:rPr>
            <w:delText>למרות החוזה התקף</w:delText>
          </w:r>
        </w:del>
      </w:ins>
      <w:ins w:id="1045" w:author="Shimon" w:date="2021-12-16T22:15:00Z">
        <w:del w:id="1046" w:author="אופיר טל" w:date="2022-01-09T10:38:00Z">
          <w:r w:rsidR="00AA3D1B" w:rsidDel="006610F3">
            <w:rPr>
              <w:rFonts w:hint="cs"/>
              <w:rtl/>
            </w:rPr>
            <w:delText xml:space="preserve"> בין </w:delText>
          </w:r>
        </w:del>
      </w:ins>
      <w:ins w:id="1047" w:author="Shimon" w:date="2021-12-16T22:17:00Z">
        <w:del w:id="1048" w:author="אופיר טל" w:date="2022-01-09T10:38:00Z">
          <w:r w:rsidR="00AA3D1B" w:rsidDel="006610F3">
            <w:rPr>
              <w:rFonts w:hint="cs"/>
              <w:rtl/>
            </w:rPr>
            <w:delText xml:space="preserve">נציב שרות המדינה, בשם המדינה, לבין </w:delText>
          </w:r>
        </w:del>
      </w:ins>
      <w:ins w:id="1049" w:author="Shimon" w:date="2021-12-16T22:15:00Z">
        <w:del w:id="1050" w:author="אופיר טל" w:date="2022-01-09T10:38:00Z">
          <w:r w:rsidR="00AA3D1B" w:rsidDel="006610F3">
            <w:rPr>
              <w:rFonts w:hint="cs"/>
              <w:rtl/>
            </w:rPr>
            <w:delText>התובע, קיבל התובע במהלך חודש דצמבר</w:delText>
          </w:r>
        </w:del>
      </w:ins>
      <w:ins w:id="1051" w:author="Shimon" w:date="2021-12-16T23:16:00Z">
        <w:del w:id="1052" w:author="אופיר טל" w:date="2022-01-09T10:38:00Z">
          <w:r w:rsidR="008828D4" w:rsidDel="006610F3">
            <w:rPr>
              <w:rFonts w:hint="cs"/>
              <w:rtl/>
            </w:rPr>
            <w:delText xml:space="preserve"> 2012</w:delText>
          </w:r>
        </w:del>
      </w:ins>
      <w:ins w:id="1053" w:author="Shimon" w:date="2021-12-16T22:15:00Z">
        <w:del w:id="1054" w:author="אופיר טל" w:date="2022-01-09T10:38:00Z">
          <w:r w:rsidR="00AA3D1B" w:rsidDel="006610F3">
            <w:rPr>
              <w:rFonts w:hint="cs"/>
              <w:rtl/>
            </w:rPr>
            <w:delText xml:space="preserve"> הודעה מנציבות ש</w:delText>
          </w:r>
        </w:del>
      </w:ins>
      <w:ins w:id="1055" w:author="Shimon" w:date="2021-12-16T22:16:00Z">
        <w:del w:id="1056" w:author="אופיר טל" w:date="2022-01-09T10:38:00Z">
          <w:r w:rsidR="00AA3D1B" w:rsidDel="006610F3">
            <w:rPr>
              <w:rFonts w:hint="cs"/>
              <w:rtl/>
            </w:rPr>
            <w:delText>ר</w:delText>
          </w:r>
        </w:del>
      </w:ins>
      <w:ins w:id="1057" w:author="Shimon" w:date="2021-12-16T22:15:00Z">
        <w:del w:id="1058" w:author="אופיר טל" w:date="2022-01-09T10:38:00Z">
          <w:r w:rsidR="00AA3D1B" w:rsidDel="006610F3">
            <w:rPr>
              <w:rFonts w:hint="cs"/>
              <w:rtl/>
            </w:rPr>
            <w:delText>ות המדינה</w:delText>
          </w:r>
        </w:del>
      </w:ins>
      <w:ins w:id="1059" w:author="Shimon" w:date="2021-12-16T22:16:00Z">
        <w:del w:id="1060" w:author="אופיר טל" w:date="2022-01-09T10:38:00Z">
          <w:r w:rsidR="008F6CF7" w:rsidDel="006610F3">
            <w:rPr>
              <w:rFonts w:hint="cs"/>
              <w:rtl/>
            </w:rPr>
            <w:delText xml:space="preserve">, </w:delText>
          </w:r>
        </w:del>
      </w:ins>
      <w:ins w:id="1061" w:author="Shimon" w:date="2021-12-16T23:02:00Z">
        <w:del w:id="1062" w:author="אופיר טל" w:date="2022-01-09T10:38:00Z">
          <w:r w:rsidR="008F6CF7" w:rsidDel="006610F3">
            <w:rPr>
              <w:rFonts w:hint="cs"/>
              <w:rtl/>
            </w:rPr>
            <w:delText xml:space="preserve">על החלטת </w:delText>
          </w:r>
          <w:r w:rsidR="00034D36" w:rsidDel="006610F3">
            <w:rPr>
              <w:rFonts w:hint="cs"/>
              <w:rtl/>
            </w:rPr>
            <w:delText>הנ</w:delText>
          </w:r>
        </w:del>
      </w:ins>
      <w:ins w:id="1063" w:author="Shimon" w:date="2021-12-16T23:16:00Z">
        <w:del w:id="1064" w:author="אופיר טל" w:date="2022-01-09T10:38:00Z">
          <w:r w:rsidR="008828D4" w:rsidDel="006610F3">
            <w:rPr>
              <w:rFonts w:hint="cs"/>
              <w:rtl/>
            </w:rPr>
            <w:delText xml:space="preserve">ציב </w:delText>
          </w:r>
        </w:del>
      </w:ins>
      <w:ins w:id="1065" w:author="Shimon" w:date="2021-12-16T23:17:00Z">
        <w:del w:id="1066" w:author="אופיר טל" w:date="2022-01-09T10:38:00Z">
          <w:r w:rsidR="008828D4" w:rsidDel="006610F3">
            <w:rPr>
              <w:rFonts w:hint="cs"/>
              <w:rtl/>
            </w:rPr>
            <w:delText>להפסיק את העסקתו ולהפרישו לגימלאות רטרואקטיבית מיום 31.7.2012</w:delText>
          </w:r>
        </w:del>
      </w:ins>
      <w:ins w:id="1067" w:author="Shimon" w:date="2021-12-22T10:53:00Z">
        <w:del w:id="1068" w:author="אופיר טל" w:date="2022-01-09T10:38:00Z">
          <w:r w:rsidR="00D80BD4" w:rsidDel="006610F3">
            <w:rPr>
              <w:rFonts w:hint="cs"/>
              <w:rtl/>
            </w:rPr>
            <w:delText xml:space="preserve">. </w:delText>
          </w:r>
        </w:del>
      </w:ins>
      <w:ins w:id="1069" w:author="אופיר טל" w:date="2022-01-09T10:38:00Z">
        <w:r w:rsidR="006610F3" w:rsidRPr="00D21B06">
          <w:rPr>
            <w:rFonts w:hint="cs"/>
            <w:highlight w:val="green"/>
            <w:rtl/>
          </w:rPr>
          <w:t xml:space="preserve">התיקונים האלה בעייתים </w:t>
        </w:r>
        <w:r w:rsidR="006610F3" w:rsidRPr="00D21B06">
          <w:rPr>
            <w:highlight w:val="green"/>
            <w:rtl/>
          </w:rPr>
          <w:t>–</w:t>
        </w:r>
        <w:r w:rsidR="006610F3" w:rsidRPr="00D21B06">
          <w:rPr>
            <w:rFonts w:hint="cs"/>
            <w:highlight w:val="green"/>
            <w:rtl/>
          </w:rPr>
          <w:t xml:space="preserve"> כי הם חושפים אותנו לטענה של המדינה שמדובר בשיפור עמדות ולא בתיקון בהתאם לפסק הדין של בית הדין הארצ</w:t>
        </w:r>
      </w:ins>
      <w:ins w:id="1070" w:author="אופיר טל" w:date="2022-01-09T10:39:00Z">
        <w:r w:rsidR="006610F3">
          <w:rPr>
            <w:rFonts w:hint="cs"/>
            <w:highlight w:val="green"/>
            <w:rtl/>
          </w:rPr>
          <w:t xml:space="preserve">י. ספציפית </w:t>
        </w:r>
        <w:r w:rsidR="006610F3">
          <w:rPr>
            <w:highlight w:val="green"/>
            <w:rtl/>
          </w:rPr>
          <w:t>–</w:t>
        </w:r>
        <w:r w:rsidR="006610F3">
          <w:rPr>
            <w:rFonts w:hint="cs"/>
            <w:highlight w:val="green"/>
            <w:rtl/>
          </w:rPr>
          <w:t xml:space="preserve"> התיקון הזה מיותר לחלוטין לדעתי ולכן נמחק</w:t>
        </w:r>
      </w:ins>
    </w:p>
    <w:p w14:paraId="5BC97E00" w14:textId="4A59972B" w:rsidR="00AA4EC7" w:rsidRPr="00901A33" w:rsidRDefault="00D80BD4" w:rsidP="00332E36">
      <w:pPr>
        <w:pStyle w:val="11"/>
        <w:spacing w:before="0" w:after="240" w:line="360" w:lineRule="auto"/>
        <w:ind w:left="510" w:firstLine="0"/>
      </w:pPr>
      <w:ins w:id="1071" w:author="Shimon" w:date="2021-12-22T10:54:00Z">
        <w:r>
          <w:rPr>
            <w:rFonts w:hint="cs"/>
            <w:rtl/>
          </w:rPr>
          <w:t xml:space="preserve">יצויין כי בפועל </w:t>
        </w:r>
      </w:ins>
      <w:ins w:id="1072" w:author="Shimon" w:date="2021-12-29T22:21:00Z">
        <w:r w:rsidR="00332E36">
          <w:rPr>
            <w:rFonts w:hint="cs"/>
            <w:rtl/>
          </w:rPr>
          <w:t>הפסיקה נתבעת 2</w:t>
        </w:r>
      </w:ins>
      <w:ins w:id="1073" w:author="Shimon" w:date="2021-12-15T00:36:00Z">
        <w:r w:rsidR="00EA1E8D">
          <w:rPr>
            <w:rFonts w:hint="cs"/>
            <w:rtl/>
          </w:rPr>
          <w:t xml:space="preserve"> </w:t>
        </w:r>
      </w:ins>
      <w:ins w:id="1074" w:author="Shimon" w:date="2021-12-29T22:25:00Z">
        <w:r w:rsidR="00332E36">
          <w:rPr>
            <w:rFonts w:hint="cs"/>
            <w:rtl/>
          </w:rPr>
          <w:t xml:space="preserve">הפסיקה </w:t>
        </w:r>
      </w:ins>
      <w:ins w:id="1075" w:author="Shimon" w:date="2021-12-29T22:21:00Z">
        <w:r w:rsidR="00332E36">
          <w:rPr>
            <w:rFonts w:hint="cs"/>
            <w:rtl/>
          </w:rPr>
          <w:t xml:space="preserve">את עבודת </w:t>
        </w:r>
      </w:ins>
      <w:r w:rsidR="00CD4EA7" w:rsidRPr="00901A33">
        <w:rPr>
          <w:rtl/>
        </w:rPr>
        <w:t xml:space="preserve">התובע </w:t>
      </w:r>
      <w:del w:id="1076" w:author="Shimon" w:date="2021-12-15T00:37:00Z">
        <w:r w:rsidR="00CD4EA7" w:rsidRPr="00901A33" w:rsidDel="00EA1E8D">
          <w:rPr>
            <w:rtl/>
          </w:rPr>
          <w:delText>פוטר</w:delText>
        </w:r>
        <w:r w:rsidR="00F76678" w:rsidDel="00EA1E8D">
          <w:rPr>
            <w:rFonts w:hint="cs"/>
            <w:rtl/>
          </w:rPr>
          <w:delText xml:space="preserve"> </w:delText>
        </w:r>
      </w:del>
      <w:r w:rsidR="00CD4EA7" w:rsidRPr="00901A33">
        <w:rPr>
          <w:rFonts w:hint="cs"/>
          <w:rtl/>
        </w:rPr>
        <w:t xml:space="preserve">ביום </w:t>
      </w:r>
      <w:r w:rsidR="00CD4EA7" w:rsidRPr="00901A33">
        <w:rPr>
          <w:rFonts w:hint="cs"/>
          <w:b/>
          <w:bCs/>
          <w:rtl/>
        </w:rPr>
        <w:t>5.8.2012</w:t>
      </w:r>
      <w:r w:rsidR="00F76678">
        <w:rPr>
          <w:rFonts w:hint="cs"/>
          <w:b/>
          <w:bCs/>
          <w:rtl/>
        </w:rPr>
        <w:t xml:space="preserve">, </w:t>
      </w:r>
      <w:r w:rsidR="00F76678">
        <w:rPr>
          <w:rFonts w:hint="cs"/>
          <w:rtl/>
        </w:rPr>
        <w:t>במהלך תקופת החוזה הקצוב,</w:t>
      </w:r>
      <w:r w:rsidR="00CD4EA7" w:rsidRPr="00901A33">
        <w:rPr>
          <w:rFonts w:hint="cs"/>
          <w:b/>
          <w:bCs/>
          <w:rtl/>
        </w:rPr>
        <w:t xml:space="preserve"> </w:t>
      </w:r>
      <w:r w:rsidR="00CD4EA7" w:rsidRPr="00901A33">
        <w:rPr>
          <w:rFonts w:hint="eastAsia"/>
          <w:rtl/>
        </w:rPr>
        <w:t>בניגוד</w:t>
      </w:r>
      <w:r w:rsidR="00CD4EA7" w:rsidRPr="00901A33">
        <w:rPr>
          <w:rtl/>
        </w:rPr>
        <w:t xml:space="preserve"> </w:t>
      </w:r>
      <w:r w:rsidR="00CD4EA7" w:rsidRPr="00901A33">
        <w:rPr>
          <w:rFonts w:hint="eastAsia"/>
          <w:rtl/>
        </w:rPr>
        <w:t>להוראות</w:t>
      </w:r>
      <w:r w:rsidR="00CD4EA7" w:rsidRPr="00901A33">
        <w:rPr>
          <w:rtl/>
        </w:rPr>
        <w:t xml:space="preserve"> </w:t>
      </w:r>
      <w:r w:rsidR="00CD4EA7" w:rsidRPr="00901A33">
        <w:rPr>
          <w:rFonts w:hint="eastAsia"/>
          <w:rtl/>
        </w:rPr>
        <w:t>החוזה</w:t>
      </w:r>
      <w:r w:rsidR="00CD4EA7" w:rsidRPr="00901A33">
        <w:rPr>
          <w:rtl/>
        </w:rPr>
        <w:t xml:space="preserve">, </w:t>
      </w:r>
      <w:r w:rsidR="00CD4EA7" w:rsidRPr="00901A33">
        <w:rPr>
          <w:rFonts w:hint="eastAsia"/>
          <w:rtl/>
        </w:rPr>
        <w:t>ובניגוד</w:t>
      </w:r>
      <w:r w:rsidR="00CD4EA7" w:rsidRPr="00901A33">
        <w:rPr>
          <w:rtl/>
        </w:rPr>
        <w:t xml:space="preserve"> </w:t>
      </w:r>
      <w:r w:rsidR="00CD4EA7" w:rsidRPr="00901A33">
        <w:rPr>
          <w:rFonts w:hint="eastAsia"/>
          <w:rtl/>
        </w:rPr>
        <w:t>לדין</w:t>
      </w:r>
      <w:r w:rsidR="00CD4EA7" w:rsidRPr="00901A33">
        <w:rPr>
          <w:rtl/>
        </w:rPr>
        <w:t xml:space="preserve">, </w:t>
      </w:r>
      <w:ins w:id="1077" w:author="Shimon" w:date="2021-12-29T22:22:00Z">
        <w:r w:rsidR="00332E36">
          <w:rPr>
            <w:rFonts w:hint="cs"/>
            <w:rtl/>
          </w:rPr>
          <w:t xml:space="preserve">ללא סמכות וללא שימוע, </w:t>
        </w:r>
      </w:ins>
      <w:r w:rsidR="00CD4EA7" w:rsidRPr="00901A33">
        <w:rPr>
          <w:rFonts w:hint="eastAsia"/>
          <w:rtl/>
        </w:rPr>
        <w:t>כפי</w:t>
      </w:r>
      <w:r w:rsidR="00CD4EA7" w:rsidRPr="00901A33">
        <w:rPr>
          <w:rtl/>
        </w:rPr>
        <w:t xml:space="preserve"> </w:t>
      </w:r>
      <w:r w:rsidR="00CD4EA7" w:rsidRPr="00901A33">
        <w:rPr>
          <w:rFonts w:hint="eastAsia"/>
          <w:rtl/>
        </w:rPr>
        <w:t>שיפורט</w:t>
      </w:r>
      <w:r w:rsidR="00CD4EA7" w:rsidRPr="00901A33">
        <w:rPr>
          <w:rtl/>
        </w:rPr>
        <w:t xml:space="preserve"> </w:t>
      </w:r>
      <w:r w:rsidR="00CD4EA7" w:rsidRPr="00901A33">
        <w:rPr>
          <w:rFonts w:hint="eastAsia"/>
          <w:rtl/>
        </w:rPr>
        <w:t>להלן</w:t>
      </w:r>
      <w:ins w:id="1078" w:author="Shimon" w:date="2021-12-29T22:26:00Z">
        <w:r w:rsidR="00332E36">
          <w:rPr>
            <w:rFonts w:hint="cs"/>
            <w:rtl/>
          </w:rPr>
          <w:t xml:space="preserve"> ולפיכך </w:t>
        </w:r>
      </w:ins>
      <w:r w:rsidR="00332E36">
        <w:rPr>
          <w:rFonts w:hint="cs"/>
          <w:b/>
          <w:bCs/>
          <w:rtl/>
        </w:rPr>
        <w:t xml:space="preserve">בפועל </w:t>
      </w:r>
      <w:r w:rsidR="00332E36" w:rsidRPr="00F76678">
        <w:rPr>
          <w:rFonts w:hint="cs"/>
          <w:b/>
          <w:bCs/>
          <w:rtl/>
        </w:rPr>
        <w:t xml:space="preserve">סך הכל עבד התובע </w:t>
      </w:r>
      <w:r w:rsidR="00332E36">
        <w:rPr>
          <w:rFonts w:hint="cs"/>
          <w:b/>
          <w:bCs/>
          <w:rtl/>
        </w:rPr>
        <w:t>בשרות המדינה</w:t>
      </w:r>
      <w:r w:rsidR="00332E36" w:rsidRPr="00F76678">
        <w:rPr>
          <w:rFonts w:hint="cs"/>
          <w:b/>
          <w:bCs/>
          <w:rtl/>
        </w:rPr>
        <w:t xml:space="preserve"> במשך 42.67 שנים</w:t>
      </w:r>
      <w:r w:rsidR="00332E36" w:rsidRPr="00901A33">
        <w:rPr>
          <w:rFonts w:hint="cs"/>
          <w:rtl/>
        </w:rPr>
        <w:t xml:space="preserve"> (שמתחלקות לשתי תקופות העסקה, כמפורט לעיל) בתפקידים שונים, רובם תפקידים בכירים</w:t>
      </w:r>
      <w:r w:rsidR="00332E36" w:rsidRPr="00F76678" w:rsidDel="00381267">
        <w:rPr>
          <w:rFonts w:hint="cs"/>
          <w:b/>
          <w:bCs/>
          <w:rtl/>
        </w:rPr>
        <w:t xml:space="preserve"> </w:t>
      </w:r>
      <w:r w:rsidR="00332E36">
        <w:rPr>
          <w:rFonts w:hint="cs"/>
          <w:b/>
          <w:bCs/>
          <w:rtl/>
        </w:rPr>
        <w:t xml:space="preserve"> </w:t>
      </w:r>
      <w:ins w:id="1079" w:author="Shimon" w:date="2021-12-26T12:57:00Z">
        <w:r w:rsidR="00381267">
          <w:rPr>
            <w:rFonts w:hint="cs"/>
            <w:b/>
            <w:bCs/>
            <w:rtl/>
          </w:rPr>
          <w:t xml:space="preserve"> </w:t>
        </w:r>
      </w:ins>
    </w:p>
    <w:p w14:paraId="3A822E5D" w14:textId="2CB4CA9B" w:rsidR="00BA3110" w:rsidRDefault="008D6654">
      <w:pPr>
        <w:pStyle w:val="11"/>
        <w:numPr>
          <w:ilvl w:val="0"/>
          <w:numId w:val="14"/>
        </w:numPr>
        <w:spacing w:before="0" w:after="240" w:line="360" w:lineRule="auto"/>
        <w:rPr>
          <w:rtl/>
        </w:rPr>
        <w:pPrChange w:id="1080" w:author="Shimon" w:date="2022-01-06T23:09:00Z">
          <w:pPr>
            <w:pStyle w:val="11"/>
            <w:numPr>
              <w:numId w:val="14"/>
            </w:numPr>
            <w:tabs>
              <w:tab w:val="num" w:pos="502"/>
            </w:tabs>
            <w:spacing w:before="0" w:after="240" w:line="360" w:lineRule="auto"/>
            <w:ind w:left="510" w:hanging="425"/>
          </w:pPr>
        </w:pPrChange>
      </w:pPr>
      <w:ins w:id="1081" w:author="Shimon" w:date="2021-12-21T12:36:00Z">
        <w:r>
          <w:rPr>
            <w:rFonts w:hint="cs"/>
            <w:b/>
            <w:bCs/>
            <w:rtl/>
          </w:rPr>
          <w:t xml:space="preserve"> </w:t>
        </w:r>
      </w:ins>
      <w:r w:rsidR="00917C45" w:rsidRPr="00901A33">
        <w:rPr>
          <w:rFonts w:hint="eastAsia"/>
          <w:b/>
          <w:bCs/>
          <w:rtl/>
        </w:rPr>
        <w:t>נתבעת</w:t>
      </w:r>
      <w:r w:rsidR="00917C45" w:rsidRPr="00901A33">
        <w:rPr>
          <w:b/>
          <w:bCs/>
          <w:rtl/>
        </w:rPr>
        <w:t xml:space="preserve"> 1, </w:t>
      </w:r>
      <w:ins w:id="1082" w:author="Shimon" w:date="2021-12-21T12:17:00Z">
        <w:r w:rsidR="00AE4C53">
          <w:rPr>
            <w:rFonts w:hint="cs"/>
            <w:rtl/>
          </w:rPr>
          <w:t>נציב</w:t>
        </w:r>
      </w:ins>
      <w:ins w:id="1083" w:author="Shimon" w:date="2021-12-21T12:30:00Z">
        <w:r w:rsidR="00BA3110">
          <w:rPr>
            <w:rFonts w:hint="cs"/>
            <w:rtl/>
          </w:rPr>
          <w:t xml:space="preserve"> שרות המדינה </w:t>
        </w:r>
      </w:ins>
      <w:ins w:id="1084" w:author="Shimon" w:date="2021-12-21T12:18:00Z">
        <w:r w:rsidR="00AE4C53">
          <w:rPr>
            <w:rFonts w:hint="cs"/>
            <w:rtl/>
          </w:rPr>
          <w:t>החתום</w:t>
        </w:r>
      </w:ins>
      <w:ins w:id="1085" w:author="Shimon" w:date="2021-12-21T12:20:00Z">
        <w:r w:rsidR="00AE4C53">
          <w:rPr>
            <w:rFonts w:hint="cs"/>
            <w:rtl/>
          </w:rPr>
          <w:t>,</w:t>
        </w:r>
      </w:ins>
      <w:ins w:id="1086" w:author="Shimon" w:date="2021-12-21T12:18:00Z">
        <w:r w:rsidR="00AE4C53">
          <w:rPr>
            <w:rFonts w:hint="cs"/>
            <w:rtl/>
          </w:rPr>
          <w:t xml:space="preserve"> </w:t>
        </w:r>
      </w:ins>
      <w:ins w:id="1087" w:author="Shimon" w:date="2021-12-21T12:19:00Z">
        <w:r w:rsidR="00AE4C53" w:rsidRPr="00901A33">
          <w:rPr>
            <w:rFonts w:hint="cs"/>
            <w:rtl/>
          </w:rPr>
          <w:t xml:space="preserve">בשם ממשלת ישראל, </w:t>
        </w:r>
      </w:ins>
      <w:ins w:id="1088" w:author="Shimon" w:date="2021-12-21T12:18:00Z">
        <w:r w:rsidR="00AE4C53">
          <w:rPr>
            <w:rFonts w:hint="cs"/>
            <w:rtl/>
          </w:rPr>
          <w:t xml:space="preserve">על חוזה הבכירים עם התובע </w:t>
        </w:r>
      </w:ins>
      <w:ins w:id="1089" w:author="Shimon" w:date="2021-12-21T12:20:00Z">
        <w:r w:rsidR="00AE4C53">
          <w:rPr>
            <w:rFonts w:hint="cs"/>
            <w:rtl/>
          </w:rPr>
          <w:t xml:space="preserve">והמוסמך היחיד להפסיק את שרותו, </w:t>
        </w:r>
      </w:ins>
      <w:ins w:id="1090" w:author="Shimon" w:date="2021-12-21T12:18:00Z">
        <w:r w:rsidR="00AE4C53">
          <w:rPr>
            <w:rFonts w:hint="cs"/>
            <w:rtl/>
          </w:rPr>
          <w:t>ו</w:t>
        </w:r>
      </w:ins>
      <w:r w:rsidR="00917C45" w:rsidRPr="00901A33">
        <w:rPr>
          <w:rFonts w:hint="eastAsia"/>
          <w:rtl/>
        </w:rPr>
        <w:t>נציבות</w:t>
      </w:r>
      <w:r w:rsidR="00917C45" w:rsidRPr="00901A33">
        <w:rPr>
          <w:rtl/>
        </w:rPr>
        <w:t xml:space="preserve"> </w:t>
      </w:r>
      <w:r w:rsidR="00917C45" w:rsidRPr="00901A33">
        <w:rPr>
          <w:rFonts w:hint="eastAsia"/>
          <w:rtl/>
        </w:rPr>
        <w:t>שירות</w:t>
      </w:r>
      <w:r w:rsidR="00917C45" w:rsidRPr="00901A33">
        <w:rPr>
          <w:rtl/>
        </w:rPr>
        <w:t xml:space="preserve"> </w:t>
      </w:r>
      <w:r w:rsidR="00917C45" w:rsidRPr="00901A33">
        <w:rPr>
          <w:rFonts w:hint="eastAsia"/>
          <w:rtl/>
        </w:rPr>
        <w:t>המדינה</w:t>
      </w:r>
      <w:r w:rsidR="00917C45" w:rsidRPr="00901A33">
        <w:rPr>
          <w:rtl/>
        </w:rPr>
        <w:t xml:space="preserve">, </w:t>
      </w:r>
      <w:r w:rsidR="00917C45" w:rsidRPr="00901A33">
        <w:rPr>
          <w:rFonts w:hint="eastAsia"/>
          <w:rtl/>
        </w:rPr>
        <w:t>האחראית</w:t>
      </w:r>
      <w:r w:rsidR="00917C45" w:rsidRPr="00901A33">
        <w:rPr>
          <w:rtl/>
        </w:rPr>
        <w:t xml:space="preserve"> </w:t>
      </w:r>
      <w:r w:rsidR="00917C45" w:rsidRPr="00901A33">
        <w:rPr>
          <w:rFonts w:hint="eastAsia"/>
          <w:rtl/>
        </w:rPr>
        <w:t>על</w:t>
      </w:r>
      <w:r w:rsidR="00917C45" w:rsidRPr="00901A33">
        <w:rPr>
          <w:rtl/>
        </w:rPr>
        <w:t xml:space="preserve"> </w:t>
      </w:r>
      <w:r w:rsidR="00917C45" w:rsidRPr="00901A33">
        <w:rPr>
          <w:rFonts w:hint="eastAsia"/>
          <w:rtl/>
        </w:rPr>
        <w:t>קביעת</w:t>
      </w:r>
      <w:r w:rsidR="00917C45" w:rsidRPr="00901A33">
        <w:rPr>
          <w:rtl/>
        </w:rPr>
        <w:t xml:space="preserve"> </w:t>
      </w:r>
      <w:r w:rsidR="00917C45" w:rsidRPr="00901A33">
        <w:rPr>
          <w:rFonts w:hint="eastAsia"/>
          <w:rtl/>
        </w:rPr>
        <w:t>תנאי</w:t>
      </w:r>
      <w:r w:rsidR="00917C45" w:rsidRPr="00901A33">
        <w:rPr>
          <w:rtl/>
        </w:rPr>
        <w:t xml:space="preserve"> </w:t>
      </w:r>
      <w:r w:rsidR="00917C45" w:rsidRPr="00901A33">
        <w:rPr>
          <w:rFonts w:hint="eastAsia"/>
          <w:rtl/>
        </w:rPr>
        <w:t>עבודתם</w:t>
      </w:r>
      <w:r w:rsidR="00917C45" w:rsidRPr="00901A33">
        <w:rPr>
          <w:rtl/>
        </w:rPr>
        <w:t xml:space="preserve"> </w:t>
      </w:r>
      <w:r w:rsidR="00917C45" w:rsidRPr="00901A33">
        <w:rPr>
          <w:rFonts w:hint="eastAsia"/>
          <w:rtl/>
        </w:rPr>
        <w:t>של</w:t>
      </w:r>
      <w:r w:rsidR="00917C45" w:rsidRPr="00901A33">
        <w:rPr>
          <w:rtl/>
        </w:rPr>
        <w:t xml:space="preserve"> </w:t>
      </w:r>
      <w:r w:rsidR="00917C45" w:rsidRPr="00901A33">
        <w:rPr>
          <w:rFonts w:hint="eastAsia"/>
          <w:rtl/>
        </w:rPr>
        <w:t>עובדי</w:t>
      </w:r>
      <w:r w:rsidR="00917C45" w:rsidRPr="00901A33">
        <w:rPr>
          <w:rtl/>
        </w:rPr>
        <w:t xml:space="preserve"> </w:t>
      </w:r>
      <w:r w:rsidR="00917C45" w:rsidRPr="00901A33">
        <w:rPr>
          <w:rFonts w:hint="eastAsia"/>
          <w:rtl/>
        </w:rPr>
        <w:t>המדינה</w:t>
      </w:r>
      <w:r w:rsidR="00917C45" w:rsidRPr="00901A33">
        <w:rPr>
          <w:rtl/>
        </w:rPr>
        <w:t>,</w:t>
      </w:r>
      <w:del w:id="1091" w:author="Shimon" w:date="2021-12-21T12:20:00Z">
        <w:r w:rsidR="00917C45" w:rsidRPr="00901A33" w:rsidDel="00AE4C53">
          <w:rPr>
            <w:rtl/>
          </w:rPr>
          <w:delText xml:space="preserve"> </w:delText>
        </w:r>
        <w:r w:rsidR="00917C45" w:rsidRPr="00901A33" w:rsidDel="00AE4C53">
          <w:rPr>
            <w:rFonts w:hint="eastAsia"/>
            <w:rtl/>
          </w:rPr>
          <w:delText>היא</w:delText>
        </w:r>
        <w:r w:rsidR="00917C45" w:rsidRPr="00901A33" w:rsidDel="00AE4C53">
          <w:rPr>
            <w:rtl/>
          </w:rPr>
          <w:delText xml:space="preserve"> </w:delText>
        </w:r>
        <w:r w:rsidR="00917C45" w:rsidRPr="00901A33" w:rsidDel="00AE4C53">
          <w:rPr>
            <w:rFonts w:hint="eastAsia"/>
            <w:rtl/>
          </w:rPr>
          <w:delText>זאת</w:delText>
        </w:r>
        <w:r w:rsidR="00917C45" w:rsidRPr="00901A33" w:rsidDel="00AE4C53">
          <w:rPr>
            <w:rtl/>
          </w:rPr>
          <w:delText xml:space="preserve"> </w:delText>
        </w:r>
        <w:r w:rsidR="00917C45" w:rsidRPr="00901A33" w:rsidDel="00AE4C53">
          <w:rPr>
            <w:rFonts w:hint="eastAsia"/>
            <w:rtl/>
          </w:rPr>
          <w:delText>שקבעה</w:delText>
        </w:r>
        <w:r w:rsidR="00917C45" w:rsidRPr="00901A33" w:rsidDel="00AE4C53">
          <w:rPr>
            <w:rtl/>
          </w:rPr>
          <w:delText xml:space="preserve"> </w:delText>
        </w:r>
        <w:r w:rsidR="00917C45" w:rsidRPr="00901A33" w:rsidDel="00AE4C53">
          <w:rPr>
            <w:rFonts w:hint="eastAsia"/>
            <w:rtl/>
          </w:rPr>
          <w:delText>את</w:delText>
        </w:r>
        <w:r w:rsidR="00917C45" w:rsidRPr="00901A33" w:rsidDel="00AE4C53">
          <w:rPr>
            <w:rtl/>
          </w:rPr>
          <w:delText xml:space="preserve"> </w:delText>
        </w:r>
        <w:r w:rsidR="00917C45" w:rsidRPr="00901A33" w:rsidDel="00AE4C53">
          <w:rPr>
            <w:rFonts w:hint="eastAsia"/>
            <w:rtl/>
          </w:rPr>
          <w:delText>תנאי</w:delText>
        </w:r>
        <w:r w:rsidR="00917C45" w:rsidRPr="00901A33" w:rsidDel="00AE4C53">
          <w:rPr>
            <w:rtl/>
          </w:rPr>
          <w:delText xml:space="preserve"> </w:delText>
        </w:r>
        <w:r w:rsidR="00917C45" w:rsidRPr="00901A33" w:rsidDel="00AE4C53">
          <w:rPr>
            <w:rFonts w:hint="eastAsia"/>
            <w:rtl/>
          </w:rPr>
          <w:delText>עבודתו</w:delText>
        </w:r>
        <w:r w:rsidR="00917C45" w:rsidRPr="00901A33" w:rsidDel="00AE4C53">
          <w:rPr>
            <w:rtl/>
          </w:rPr>
          <w:delText xml:space="preserve"> </w:delText>
        </w:r>
        <w:r w:rsidR="00917C45" w:rsidRPr="00901A33" w:rsidDel="00AE4C53">
          <w:rPr>
            <w:rFonts w:hint="eastAsia"/>
            <w:rtl/>
          </w:rPr>
          <w:delText>של</w:delText>
        </w:r>
        <w:r w:rsidR="00917C45" w:rsidRPr="00901A33" w:rsidDel="00AE4C53">
          <w:rPr>
            <w:rtl/>
          </w:rPr>
          <w:delText xml:space="preserve"> </w:delText>
        </w:r>
        <w:r w:rsidR="00917C45" w:rsidRPr="00901A33" w:rsidDel="00AE4C53">
          <w:rPr>
            <w:rFonts w:hint="eastAsia"/>
            <w:rtl/>
          </w:rPr>
          <w:delText>התובע</w:delText>
        </w:r>
        <w:r w:rsidR="00917C45" w:rsidRPr="00901A33" w:rsidDel="00AE4C53">
          <w:rPr>
            <w:rtl/>
          </w:rPr>
          <w:delText xml:space="preserve">, </w:delText>
        </w:r>
        <w:r w:rsidR="00917C45" w:rsidRPr="00901A33" w:rsidDel="00AE4C53">
          <w:rPr>
            <w:rFonts w:hint="eastAsia"/>
            <w:rtl/>
          </w:rPr>
          <w:delText>היא</w:delText>
        </w:r>
      </w:del>
      <w:ins w:id="1092" w:author="Shimon" w:date="2021-12-21T12:20:00Z">
        <w:r w:rsidR="00AE4C53">
          <w:rPr>
            <w:rFonts w:hint="cs"/>
            <w:rtl/>
          </w:rPr>
          <w:t xml:space="preserve"> </w:t>
        </w:r>
      </w:ins>
      <w:del w:id="1093" w:author="Shimon" w:date="2022-01-06T23:09:00Z">
        <w:r w:rsidR="00917C45" w:rsidRPr="00901A33" w:rsidDel="004C0180">
          <w:rPr>
            <w:rtl/>
          </w:rPr>
          <w:delText xml:space="preserve"> </w:delText>
        </w:r>
      </w:del>
      <w:del w:id="1094" w:author="Shimon" w:date="2021-12-21T12:20:00Z">
        <w:r w:rsidR="00917C45" w:rsidRPr="00901A33" w:rsidDel="00AE4C53">
          <w:rPr>
            <w:rFonts w:hint="eastAsia"/>
            <w:rtl/>
          </w:rPr>
          <w:delText>שחתומה</w:delText>
        </w:r>
        <w:r w:rsidR="00917C45" w:rsidRPr="00901A33" w:rsidDel="00AE4C53">
          <w:rPr>
            <w:rtl/>
          </w:rPr>
          <w:delText xml:space="preserve"> </w:delText>
        </w:r>
        <w:r w:rsidR="00917C45" w:rsidRPr="00901A33" w:rsidDel="00AE4C53">
          <w:rPr>
            <w:rFonts w:hint="eastAsia"/>
            <w:rtl/>
          </w:rPr>
          <w:delText>על</w:delText>
        </w:r>
        <w:r w:rsidR="00917C45" w:rsidRPr="00901A33" w:rsidDel="00AE4C53">
          <w:rPr>
            <w:rtl/>
          </w:rPr>
          <w:delText xml:space="preserve"> </w:delText>
        </w:r>
        <w:r w:rsidR="00917C45" w:rsidRPr="00901A33" w:rsidDel="00AE4C53">
          <w:rPr>
            <w:rFonts w:hint="eastAsia"/>
            <w:rtl/>
          </w:rPr>
          <w:delText>חוזה</w:delText>
        </w:r>
        <w:r w:rsidR="00917C45" w:rsidRPr="00901A33" w:rsidDel="00AE4C53">
          <w:rPr>
            <w:rtl/>
          </w:rPr>
          <w:delText xml:space="preserve"> </w:delText>
        </w:r>
        <w:r w:rsidR="00917C45" w:rsidRPr="00901A33" w:rsidDel="00AE4C53">
          <w:rPr>
            <w:rFonts w:hint="eastAsia"/>
            <w:rtl/>
          </w:rPr>
          <w:delText>הבכירים</w:delText>
        </w:r>
        <w:r w:rsidR="00484542" w:rsidRPr="00901A33" w:rsidDel="00AE4C53">
          <w:rPr>
            <w:rFonts w:hint="cs"/>
            <w:rtl/>
          </w:rPr>
          <w:delText>,</w:delText>
        </w:r>
      </w:del>
      <w:del w:id="1095" w:author="Shimon" w:date="2022-01-06T23:09:00Z">
        <w:r w:rsidR="00917C45" w:rsidRPr="00901A33" w:rsidDel="004C0180">
          <w:rPr>
            <w:rtl/>
          </w:rPr>
          <w:delText xml:space="preserve"> </w:delText>
        </w:r>
      </w:del>
      <w:del w:id="1096" w:author="Shimon" w:date="2021-12-21T12:19:00Z">
        <w:r w:rsidR="00D56542" w:rsidRPr="00901A33" w:rsidDel="00AE4C53">
          <w:rPr>
            <w:rFonts w:hint="cs"/>
            <w:rtl/>
          </w:rPr>
          <w:delText>בשם ממשלת ישראל</w:delText>
        </w:r>
        <w:r w:rsidR="00484542" w:rsidRPr="00901A33" w:rsidDel="00AE4C53">
          <w:rPr>
            <w:rFonts w:hint="cs"/>
            <w:rtl/>
          </w:rPr>
          <w:delText>,</w:delText>
        </w:r>
        <w:r w:rsidR="00D56542" w:rsidRPr="00901A33" w:rsidDel="00AE4C53">
          <w:rPr>
            <w:rFonts w:hint="cs"/>
            <w:rtl/>
          </w:rPr>
          <w:delText xml:space="preserve"> </w:delText>
        </w:r>
      </w:del>
      <w:del w:id="1097" w:author="Shimon" w:date="2021-12-21T12:21:00Z">
        <w:r w:rsidR="00917C45" w:rsidRPr="00901A33" w:rsidDel="00AE4C53">
          <w:rPr>
            <w:rFonts w:hint="eastAsia"/>
            <w:rtl/>
          </w:rPr>
          <w:delText>והיא</w:delText>
        </w:r>
        <w:r w:rsidR="00917C45" w:rsidRPr="00901A33" w:rsidDel="00AE4C53">
          <w:rPr>
            <w:rtl/>
          </w:rPr>
          <w:delText xml:space="preserve"> </w:delText>
        </w:r>
      </w:del>
      <w:ins w:id="1098" w:author="Shimon" w:date="2021-12-21T12:21:00Z">
        <w:r w:rsidR="00AE4C53" w:rsidRPr="00901A33">
          <w:rPr>
            <w:rFonts w:hint="eastAsia"/>
            <w:rtl/>
          </w:rPr>
          <w:t>ו</w:t>
        </w:r>
        <w:r w:rsidR="00AE4C53">
          <w:rPr>
            <w:rFonts w:hint="cs"/>
            <w:rtl/>
          </w:rPr>
          <w:t>אשר</w:t>
        </w:r>
        <w:r w:rsidR="00AE4C53" w:rsidRPr="00901A33">
          <w:rPr>
            <w:rtl/>
          </w:rPr>
          <w:t xml:space="preserve"> </w:t>
        </w:r>
      </w:ins>
      <w:del w:id="1099" w:author="Shimon" w:date="2021-12-21T12:21:00Z">
        <w:r w:rsidR="00917C45" w:rsidRPr="00901A33" w:rsidDel="00AE4C53">
          <w:rPr>
            <w:rFonts w:hint="eastAsia"/>
            <w:rtl/>
          </w:rPr>
          <w:delText>ש</w:delText>
        </w:r>
      </w:del>
      <w:r w:rsidR="00917C45" w:rsidRPr="00901A33">
        <w:rPr>
          <w:rFonts w:hint="eastAsia"/>
          <w:rtl/>
        </w:rPr>
        <w:t>הנחתה</w:t>
      </w:r>
      <w:r w:rsidR="00917C45" w:rsidRPr="00901A33">
        <w:rPr>
          <w:rtl/>
        </w:rPr>
        <w:t xml:space="preserve"> </w:t>
      </w:r>
      <w:r w:rsidR="00917C45" w:rsidRPr="00901A33">
        <w:rPr>
          <w:rFonts w:hint="eastAsia"/>
          <w:rtl/>
        </w:rPr>
        <w:t>את</w:t>
      </w:r>
      <w:r w:rsidR="00917C45" w:rsidRPr="00901A33">
        <w:rPr>
          <w:rtl/>
        </w:rPr>
        <w:t xml:space="preserve"> </w:t>
      </w:r>
      <w:r w:rsidR="00917C45" w:rsidRPr="00901A33">
        <w:rPr>
          <w:rFonts w:hint="eastAsia"/>
          <w:rtl/>
        </w:rPr>
        <w:t>הממונה</w:t>
      </w:r>
      <w:r w:rsidR="00917C45" w:rsidRPr="00901A33">
        <w:rPr>
          <w:rtl/>
        </w:rPr>
        <w:t xml:space="preserve"> </w:t>
      </w:r>
      <w:r w:rsidR="00917C45" w:rsidRPr="00901A33">
        <w:rPr>
          <w:rFonts w:hint="eastAsia"/>
          <w:rtl/>
        </w:rPr>
        <w:t>על</w:t>
      </w:r>
      <w:r w:rsidR="00917C45" w:rsidRPr="00901A33">
        <w:rPr>
          <w:rtl/>
        </w:rPr>
        <w:t xml:space="preserve"> </w:t>
      </w:r>
      <w:r w:rsidR="00917C45" w:rsidRPr="00901A33">
        <w:rPr>
          <w:rFonts w:hint="eastAsia"/>
          <w:rtl/>
        </w:rPr>
        <w:t>הגמלאות</w:t>
      </w:r>
      <w:r w:rsidR="00917C45" w:rsidRPr="00901A33">
        <w:rPr>
          <w:rtl/>
        </w:rPr>
        <w:t xml:space="preserve"> </w:t>
      </w:r>
      <w:r w:rsidR="00917C45" w:rsidRPr="00901A33">
        <w:rPr>
          <w:rFonts w:hint="eastAsia"/>
          <w:rtl/>
        </w:rPr>
        <w:t>כיצד</w:t>
      </w:r>
      <w:r w:rsidR="00917C45" w:rsidRPr="00901A33">
        <w:rPr>
          <w:rtl/>
        </w:rPr>
        <w:t xml:space="preserve"> </w:t>
      </w:r>
      <w:r w:rsidR="00917C45" w:rsidRPr="00901A33">
        <w:rPr>
          <w:rFonts w:hint="eastAsia"/>
          <w:rtl/>
        </w:rPr>
        <w:t>לחשב</w:t>
      </w:r>
      <w:r w:rsidR="00917C45" w:rsidRPr="00901A33">
        <w:rPr>
          <w:rtl/>
        </w:rPr>
        <w:t xml:space="preserve"> </w:t>
      </w:r>
      <w:r w:rsidR="00917C45" w:rsidRPr="00901A33">
        <w:rPr>
          <w:rFonts w:hint="eastAsia"/>
          <w:rtl/>
        </w:rPr>
        <w:t>את</w:t>
      </w:r>
      <w:r w:rsidR="00917C45" w:rsidRPr="00901A33">
        <w:rPr>
          <w:rtl/>
        </w:rPr>
        <w:t xml:space="preserve"> </w:t>
      </w:r>
      <w:r w:rsidR="00917C45" w:rsidRPr="00901A33">
        <w:rPr>
          <w:rFonts w:hint="eastAsia"/>
          <w:rtl/>
        </w:rPr>
        <w:t>גימלת</w:t>
      </w:r>
      <w:r w:rsidR="00917C45" w:rsidRPr="00901A33">
        <w:rPr>
          <w:rtl/>
        </w:rPr>
        <w:t xml:space="preserve"> </w:t>
      </w:r>
      <w:r w:rsidR="00917C45" w:rsidRPr="00901A33">
        <w:rPr>
          <w:rFonts w:hint="eastAsia"/>
          <w:rtl/>
        </w:rPr>
        <w:t>התובע</w:t>
      </w:r>
      <w:r w:rsidR="00917C45" w:rsidRPr="00901A33">
        <w:rPr>
          <w:rtl/>
        </w:rPr>
        <w:t xml:space="preserve">. </w:t>
      </w:r>
      <w:r w:rsidR="00BA3110">
        <w:rPr>
          <w:rFonts w:hint="cs"/>
          <w:rtl/>
        </w:rPr>
        <w:t xml:space="preserve"> </w:t>
      </w:r>
      <w:ins w:id="1100" w:author="אופיר טל" w:date="2022-01-09T10:40:00Z">
        <w:r w:rsidR="006610F3" w:rsidRPr="006610F3">
          <w:rPr>
            <w:rFonts w:hint="eastAsia"/>
            <w:highlight w:val="green"/>
            <w:rtl/>
            <w:rPrChange w:id="1101" w:author="אופיר טל" w:date="2022-01-09T10:41:00Z">
              <w:rPr>
                <w:rFonts w:hint="eastAsia"/>
                <w:rtl/>
              </w:rPr>
            </w:rPrChange>
          </w:rPr>
          <w:t>התיקון</w:t>
        </w:r>
        <w:r w:rsidR="006610F3" w:rsidRPr="006610F3">
          <w:rPr>
            <w:highlight w:val="green"/>
            <w:rtl/>
            <w:rPrChange w:id="1102" w:author="אופיר טל" w:date="2022-01-09T10:41:00Z">
              <w:rPr>
                <w:rtl/>
              </w:rPr>
            </w:rPrChange>
          </w:rPr>
          <w:t xml:space="preserve"> אינו מוצדק וכפי שכתבתי </w:t>
        </w:r>
      </w:ins>
      <w:ins w:id="1103" w:author="אופיר טל" w:date="2022-01-09T10:41:00Z">
        <w:r w:rsidR="006610F3" w:rsidRPr="006610F3">
          <w:rPr>
            <w:highlight w:val="green"/>
            <w:rtl/>
            <w:rPrChange w:id="1104" w:author="אופיר טל" w:date="2022-01-09T10:41:00Z">
              <w:rPr>
                <w:rtl/>
              </w:rPr>
            </w:rPrChange>
          </w:rPr>
          <w:t xml:space="preserve">- </w:t>
        </w:r>
        <w:r w:rsidR="006610F3" w:rsidRPr="006610F3">
          <w:rPr>
            <w:rFonts w:hint="cs"/>
            <w:highlight w:val="green"/>
            <w:rtl/>
          </w:rPr>
          <w:t xml:space="preserve">התיקונים האלה בעייתים </w:t>
        </w:r>
        <w:r w:rsidR="006610F3" w:rsidRPr="002C3F71">
          <w:rPr>
            <w:highlight w:val="green"/>
            <w:rtl/>
          </w:rPr>
          <w:t>–</w:t>
        </w:r>
        <w:r w:rsidR="006610F3" w:rsidRPr="00E36C75">
          <w:rPr>
            <w:rFonts w:hint="cs"/>
            <w:highlight w:val="green"/>
            <w:rtl/>
          </w:rPr>
          <w:t xml:space="preserve"> כי </w:t>
        </w:r>
        <w:r w:rsidR="006610F3" w:rsidRPr="006610F3">
          <w:rPr>
            <w:rFonts w:hint="eastAsia"/>
            <w:highlight w:val="green"/>
            <w:rtl/>
          </w:rPr>
          <w:t>הם</w:t>
        </w:r>
        <w:r w:rsidR="006610F3" w:rsidRPr="006610F3">
          <w:rPr>
            <w:highlight w:val="green"/>
            <w:rtl/>
          </w:rPr>
          <w:t xml:space="preserve"> חושפים אותנו לטענה של המדינה שמדובר בשיפור עמדות ולא בתיקון בהתאם לפסק </w:t>
        </w:r>
        <w:r w:rsidR="006610F3" w:rsidRPr="00D21B06">
          <w:rPr>
            <w:rFonts w:hint="cs"/>
            <w:highlight w:val="green"/>
            <w:rtl/>
          </w:rPr>
          <w:t>הדין של בית הדין הארצי</w:t>
        </w:r>
      </w:ins>
      <w:r w:rsidR="00BA3110">
        <w:rPr>
          <w:rFonts w:hint="cs"/>
          <w:rtl/>
        </w:rPr>
        <w:t xml:space="preserve">           </w:t>
      </w:r>
    </w:p>
    <w:p w14:paraId="7C608525" w14:textId="2C421E58" w:rsidR="00BA3110" w:rsidRPr="00901A33" w:rsidRDefault="00BA3110">
      <w:pPr>
        <w:pStyle w:val="11"/>
        <w:spacing w:before="0" w:after="240" w:line="360" w:lineRule="auto"/>
        <w:ind w:left="523" w:firstLine="0"/>
        <w:pPrChange w:id="1105" w:author="אופיר טל" w:date="2022-01-09T10:39:00Z">
          <w:pPr>
            <w:pStyle w:val="11"/>
            <w:spacing w:before="0" w:after="240" w:line="360" w:lineRule="auto"/>
            <w:ind w:left="523" w:right="360" w:firstLine="0"/>
          </w:pPr>
        </w:pPrChange>
      </w:pPr>
      <w:del w:id="1106" w:author="Shimon" w:date="2021-12-21T12:38:00Z">
        <w:r w:rsidDel="008D6654">
          <w:rPr>
            <w:rFonts w:hint="cs"/>
            <w:b/>
            <w:bCs/>
            <w:rtl/>
          </w:rPr>
          <w:delText xml:space="preserve">לפיכך, </w:delText>
        </w:r>
      </w:del>
      <w:ins w:id="1107" w:author="Shimon" w:date="2021-12-21T12:33:00Z">
        <w:r>
          <w:rPr>
            <w:rFonts w:hint="cs"/>
            <w:b/>
            <w:bCs/>
            <w:rtl/>
          </w:rPr>
          <w:t>י</w:t>
        </w:r>
        <w:r w:rsidRPr="00BA3110">
          <w:rPr>
            <w:rFonts w:hint="cs"/>
            <w:b/>
            <w:bCs/>
            <w:rtl/>
          </w:rPr>
          <w:t xml:space="preserve">צויין כי </w:t>
        </w:r>
      </w:ins>
      <w:r w:rsidRPr="00BA3110">
        <w:rPr>
          <w:rFonts w:hint="eastAsia"/>
          <w:b/>
          <w:bCs/>
          <w:u w:val="single"/>
          <w:rtl/>
          <w:rPrChange w:id="1108" w:author="Shimon" w:date="2021-12-15T00:38:00Z">
            <w:rPr>
              <w:rFonts w:hint="eastAsia"/>
              <w:rtl/>
            </w:rPr>
          </w:rPrChange>
        </w:rPr>
        <w:t>על</w:t>
      </w:r>
      <w:r w:rsidRPr="00BA3110">
        <w:rPr>
          <w:b/>
          <w:bCs/>
          <w:u w:val="single"/>
          <w:rtl/>
          <w:rPrChange w:id="1109" w:author="Shimon" w:date="2021-12-15T00:38:00Z">
            <w:rPr>
              <w:rtl/>
            </w:rPr>
          </w:rPrChange>
        </w:rPr>
        <w:t xml:space="preserve"> </w:t>
      </w:r>
      <w:r w:rsidRPr="00BA3110">
        <w:rPr>
          <w:rFonts w:hint="eastAsia"/>
          <w:b/>
          <w:bCs/>
          <w:u w:val="single"/>
          <w:rtl/>
          <w:rPrChange w:id="1110" w:author="Shimon" w:date="2021-12-15T00:38:00Z">
            <w:rPr>
              <w:rFonts w:hint="eastAsia"/>
              <w:rtl/>
            </w:rPr>
          </w:rPrChange>
        </w:rPr>
        <w:t>פי</w:t>
      </w:r>
      <w:r w:rsidRPr="00BA3110">
        <w:rPr>
          <w:b/>
          <w:bCs/>
          <w:u w:val="single"/>
          <w:rtl/>
          <w:rPrChange w:id="1111" w:author="Shimon" w:date="2021-12-15T00:38:00Z">
            <w:rPr>
              <w:rtl/>
            </w:rPr>
          </w:rPrChange>
        </w:rPr>
        <w:t xml:space="preserve"> </w:t>
      </w:r>
      <w:r w:rsidRPr="00BA3110">
        <w:rPr>
          <w:rFonts w:hint="cs"/>
          <w:b/>
          <w:bCs/>
          <w:u w:val="single"/>
          <w:rtl/>
        </w:rPr>
        <w:t>ה</w:t>
      </w:r>
      <w:r w:rsidRPr="00BA3110">
        <w:rPr>
          <w:rFonts w:hint="eastAsia"/>
          <w:b/>
          <w:bCs/>
          <w:u w:val="single"/>
          <w:rtl/>
          <w:rPrChange w:id="1112" w:author="Shimon" w:date="2021-12-15T00:38:00Z">
            <w:rPr>
              <w:rFonts w:hint="eastAsia"/>
              <w:rtl/>
            </w:rPr>
          </w:rPrChange>
        </w:rPr>
        <w:t>הנחיות</w:t>
      </w:r>
      <w:r w:rsidRPr="00BA3110">
        <w:rPr>
          <w:rFonts w:hint="cs"/>
          <w:b/>
          <w:bCs/>
          <w:u w:val="single"/>
          <w:rtl/>
        </w:rPr>
        <w:t xml:space="preserve"> </w:t>
      </w:r>
      <w:ins w:id="1113" w:author="Shimon" w:date="2021-12-21T12:23:00Z">
        <w:r w:rsidRPr="00BA3110">
          <w:rPr>
            <w:rFonts w:hint="cs"/>
            <w:b/>
            <w:bCs/>
            <w:u w:val="single"/>
            <w:rtl/>
          </w:rPr>
          <w:t>שקיבל התובע, גם</w:t>
        </w:r>
      </w:ins>
      <w:r w:rsidRPr="00BA3110">
        <w:rPr>
          <w:b/>
          <w:bCs/>
          <w:u w:val="single"/>
          <w:rtl/>
          <w:rPrChange w:id="1114" w:author="Shimon" w:date="2021-12-15T00:38:00Z">
            <w:rPr>
              <w:rtl/>
            </w:rPr>
          </w:rPrChange>
        </w:rPr>
        <w:t xml:space="preserve"> </w:t>
      </w:r>
      <w:ins w:id="1115" w:author="Shimon" w:date="2021-12-21T12:23:00Z">
        <w:r w:rsidRPr="00BA3110">
          <w:rPr>
            <w:rFonts w:hint="cs"/>
            <w:b/>
            <w:bCs/>
            <w:u w:val="single"/>
            <w:rtl/>
          </w:rPr>
          <w:t>מ</w:t>
        </w:r>
      </w:ins>
      <w:r w:rsidRPr="00BA3110">
        <w:rPr>
          <w:rFonts w:hint="eastAsia"/>
          <w:b/>
          <w:bCs/>
          <w:u w:val="single"/>
          <w:rtl/>
          <w:rPrChange w:id="1116" w:author="Shimon" w:date="2021-12-15T00:38:00Z">
            <w:rPr>
              <w:rFonts w:hint="eastAsia"/>
              <w:rtl/>
            </w:rPr>
          </w:rPrChange>
        </w:rPr>
        <w:t>מינהלת</w:t>
      </w:r>
      <w:r w:rsidRPr="00BA3110">
        <w:rPr>
          <w:b/>
          <w:bCs/>
          <w:u w:val="single"/>
          <w:rtl/>
          <w:rPrChange w:id="1117" w:author="Shimon" w:date="2021-12-15T00:38:00Z">
            <w:rPr>
              <w:rtl/>
            </w:rPr>
          </w:rPrChange>
        </w:rPr>
        <w:t xml:space="preserve"> </w:t>
      </w:r>
      <w:r w:rsidRPr="00BA3110">
        <w:rPr>
          <w:rFonts w:hint="eastAsia"/>
          <w:b/>
          <w:bCs/>
          <w:u w:val="single"/>
          <w:rtl/>
          <w:rPrChange w:id="1118" w:author="Shimon" w:date="2021-12-15T00:38:00Z">
            <w:rPr>
              <w:rFonts w:hint="eastAsia"/>
              <w:rtl/>
            </w:rPr>
          </w:rPrChange>
        </w:rPr>
        <w:t>הגימלאות</w:t>
      </w:r>
      <w:ins w:id="1119" w:author="Shimon" w:date="2021-12-15T00:38:00Z">
        <w:r w:rsidRPr="00BA3110">
          <w:rPr>
            <w:rFonts w:hint="cs"/>
            <w:b/>
            <w:bCs/>
            <w:u w:val="single"/>
            <w:rtl/>
          </w:rPr>
          <w:t xml:space="preserve"> ו</w:t>
        </w:r>
      </w:ins>
      <w:ins w:id="1120" w:author="Shimon" w:date="2021-12-21T12:23:00Z">
        <w:r w:rsidRPr="00BA3110">
          <w:rPr>
            <w:rFonts w:hint="cs"/>
            <w:b/>
            <w:bCs/>
            <w:u w:val="single"/>
            <w:rtl/>
          </w:rPr>
          <w:t xml:space="preserve">גם מסגן </w:t>
        </w:r>
      </w:ins>
      <w:ins w:id="1121" w:author="Shimon" w:date="2021-12-15T00:38:00Z">
        <w:r w:rsidRPr="00BA3110">
          <w:rPr>
            <w:rFonts w:hint="cs"/>
            <w:b/>
            <w:bCs/>
            <w:u w:val="single"/>
            <w:rtl/>
          </w:rPr>
          <w:t>נציב שרות המדינה</w:t>
        </w:r>
      </w:ins>
      <w:r w:rsidRPr="00BA3110">
        <w:rPr>
          <w:b/>
          <w:bCs/>
          <w:rtl/>
          <w:rPrChange w:id="1122" w:author="אופיר טל" w:date="2021-12-14T13:09:00Z">
            <w:rPr>
              <w:rtl/>
            </w:rPr>
          </w:rPrChange>
        </w:rPr>
        <w:t xml:space="preserve">, </w:t>
      </w:r>
      <w:del w:id="1123" w:author="Shimon" w:date="2021-12-21T12:26:00Z">
        <w:r w:rsidRPr="00BA3110" w:rsidDel="00BA3110">
          <w:rPr>
            <w:rFonts w:hint="eastAsia"/>
            <w:b/>
            <w:bCs/>
            <w:rtl/>
            <w:rPrChange w:id="1124" w:author="אופיר טל" w:date="2021-12-14T13:09:00Z">
              <w:rPr>
                <w:rFonts w:hint="eastAsia"/>
                <w:rtl/>
              </w:rPr>
            </w:rPrChange>
          </w:rPr>
          <w:delText>נוהלו</w:delText>
        </w:r>
        <w:r w:rsidRPr="00BA3110" w:rsidDel="00BA3110">
          <w:rPr>
            <w:b/>
            <w:bCs/>
            <w:rtl/>
            <w:rPrChange w:id="1125" w:author="אופיר טל" w:date="2021-12-14T13:09:00Z">
              <w:rPr>
                <w:rtl/>
              </w:rPr>
            </w:rPrChange>
          </w:rPr>
          <w:delText xml:space="preserve"> </w:delText>
        </w:r>
      </w:del>
      <w:r w:rsidRPr="00BA3110">
        <w:rPr>
          <w:rFonts w:hint="eastAsia"/>
          <w:b/>
          <w:bCs/>
          <w:rtl/>
          <w:rPrChange w:id="1126" w:author="אופיר טל" w:date="2021-12-14T13:09:00Z">
            <w:rPr>
              <w:rFonts w:hint="eastAsia"/>
              <w:rtl/>
            </w:rPr>
          </w:rPrChange>
        </w:rPr>
        <w:t>המגעים</w:t>
      </w:r>
      <w:r w:rsidRPr="00BA3110">
        <w:rPr>
          <w:b/>
          <w:bCs/>
          <w:rtl/>
          <w:rPrChange w:id="1127" w:author="אופיר טל" w:date="2021-12-14T13:09:00Z">
            <w:rPr>
              <w:rtl/>
            </w:rPr>
          </w:rPrChange>
        </w:rPr>
        <w:t xml:space="preserve"> </w:t>
      </w:r>
      <w:r w:rsidRPr="00BA3110">
        <w:rPr>
          <w:rFonts w:hint="eastAsia"/>
          <w:b/>
          <w:bCs/>
          <w:rtl/>
          <w:rPrChange w:id="1128" w:author="אופיר טל" w:date="2021-12-14T13:09:00Z">
            <w:rPr>
              <w:rFonts w:hint="eastAsia"/>
              <w:rtl/>
            </w:rPr>
          </w:rPrChange>
        </w:rPr>
        <w:t>בעניין</w:t>
      </w:r>
      <w:r w:rsidRPr="00BA3110">
        <w:rPr>
          <w:b/>
          <w:bCs/>
          <w:rtl/>
          <w:rPrChange w:id="1129" w:author="אופיר טל" w:date="2021-12-14T13:09:00Z">
            <w:rPr>
              <w:rtl/>
            </w:rPr>
          </w:rPrChange>
        </w:rPr>
        <w:t xml:space="preserve"> </w:t>
      </w:r>
      <w:r w:rsidRPr="00BA3110">
        <w:rPr>
          <w:rFonts w:hint="eastAsia"/>
          <w:b/>
          <w:bCs/>
          <w:rtl/>
          <w:rPrChange w:id="1130" w:author="אופיר טל" w:date="2021-12-14T13:09:00Z">
            <w:rPr>
              <w:rFonts w:hint="eastAsia"/>
              <w:rtl/>
            </w:rPr>
          </w:rPrChange>
        </w:rPr>
        <w:t>גימלאות</w:t>
      </w:r>
      <w:r w:rsidRPr="00BA3110">
        <w:rPr>
          <w:b/>
          <w:bCs/>
          <w:rtl/>
          <w:rPrChange w:id="1131" w:author="אופיר טל" w:date="2021-12-14T13:09:00Z">
            <w:rPr>
              <w:rtl/>
            </w:rPr>
          </w:rPrChange>
        </w:rPr>
        <w:t xml:space="preserve"> </w:t>
      </w:r>
      <w:r w:rsidRPr="00BA3110">
        <w:rPr>
          <w:rFonts w:hint="eastAsia"/>
          <w:b/>
          <w:bCs/>
          <w:rtl/>
          <w:rPrChange w:id="1132" w:author="אופיר טל" w:date="2021-12-14T13:09:00Z">
            <w:rPr>
              <w:rFonts w:hint="eastAsia"/>
              <w:rtl/>
            </w:rPr>
          </w:rPrChange>
        </w:rPr>
        <w:t>התובע</w:t>
      </w:r>
      <w:r w:rsidRPr="00BA3110">
        <w:rPr>
          <w:b/>
          <w:bCs/>
          <w:rtl/>
          <w:rPrChange w:id="1133" w:author="אופיר טל" w:date="2021-12-14T13:09:00Z">
            <w:rPr>
              <w:rtl/>
            </w:rPr>
          </w:rPrChange>
        </w:rPr>
        <w:t xml:space="preserve">, לאחר פרישתו הכפויה, </w:t>
      </w:r>
      <w:ins w:id="1134" w:author="Shimon" w:date="2021-12-21T12:26:00Z">
        <w:r w:rsidRPr="00BA3110">
          <w:rPr>
            <w:rFonts w:hint="eastAsia"/>
            <w:b/>
            <w:bCs/>
            <w:rtl/>
          </w:rPr>
          <w:t>נוהלו</w:t>
        </w:r>
        <w:r w:rsidRPr="00BA3110">
          <w:rPr>
            <w:b/>
            <w:bCs/>
            <w:rtl/>
          </w:rPr>
          <w:t xml:space="preserve"> </w:t>
        </w:r>
      </w:ins>
      <w:r w:rsidRPr="00BA3110">
        <w:rPr>
          <w:b/>
          <w:bCs/>
          <w:rtl/>
          <w:rPrChange w:id="1135" w:author="אופיר טל" w:date="2021-12-14T13:09:00Z">
            <w:rPr>
              <w:rtl/>
            </w:rPr>
          </w:rPrChange>
        </w:rPr>
        <w:t>מול נציבות שרות המדינה</w:t>
      </w:r>
      <w:r w:rsidRPr="00901A33">
        <w:rPr>
          <w:rtl/>
        </w:rPr>
        <w:t xml:space="preserve">. </w:t>
      </w:r>
    </w:p>
    <w:p w14:paraId="3E81B804" w14:textId="225E8AA4" w:rsidR="00664F8E" w:rsidRPr="00901A33" w:rsidRDefault="00CD659C" w:rsidP="0069718D">
      <w:pPr>
        <w:pStyle w:val="11"/>
        <w:numPr>
          <w:ilvl w:val="0"/>
          <w:numId w:val="14"/>
        </w:numPr>
        <w:spacing w:before="0" w:after="240" w:line="360" w:lineRule="auto"/>
        <w:ind w:left="510" w:hanging="425"/>
      </w:pPr>
      <w:r w:rsidRPr="008D6654">
        <w:rPr>
          <w:b/>
          <w:bCs/>
          <w:rtl/>
        </w:rPr>
        <w:lastRenderedPageBreak/>
        <w:t>נתבעת</w:t>
      </w:r>
      <w:r w:rsidR="00917C45" w:rsidRPr="008D6654">
        <w:rPr>
          <w:b/>
          <w:bCs/>
          <w:rtl/>
        </w:rPr>
        <w:t xml:space="preserve"> 2</w:t>
      </w:r>
      <w:r w:rsidR="001907C8" w:rsidRPr="00901A33">
        <w:rPr>
          <w:rtl/>
        </w:rPr>
        <w:t>,</w:t>
      </w:r>
      <w:r w:rsidR="00636C6A" w:rsidRPr="00901A33">
        <w:rPr>
          <w:rFonts w:hint="cs"/>
          <w:rtl/>
        </w:rPr>
        <w:t xml:space="preserve"> </w:t>
      </w:r>
      <w:r w:rsidR="00484542" w:rsidRPr="00F30D65">
        <w:rPr>
          <w:rFonts w:hint="eastAsia"/>
          <w:highlight w:val="yellow"/>
          <w:rtl/>
          <w:rPrChange w:id="1136" w:author="Shimon" w:date="2021-12-27T22:21:00Z">
            <w:rPr>
              <w:rFonts w:hint="eastAsia"/>
              <w:rtl/>
            </w:rPr>
          </w:rPrChange>
        </w:rPr>
        <w:t>מדינת</w:t>
      </w:r>
      <w:r w:rsidR="00484542" w:rsidRPr="00F30D65">
        <w:rPr>
          <w:highlight w:val="yellow"/>
          <w:rtl/>
          <w:rPrChange w:id="1137" w:author="Shimon" w:date="2021-12-27T22:21:00Z">
            <w:rPr>
              <w:rtl/>
            </w:rPr>
          </w:rPrChange>
        </w:rPr>
        <w:t xml:space="preserve"> </w:t>
      </w:r>
      <w:r w:rsidR="00484542" w:rsidRPr="00F30D65">
        <w:rPr>
          <w:rFonts w:hint="eastAsia"/>
          <w:highlight w:val="yellow"/>
          <w:rtl/>
          <w:rPrChange w:id="1138" w:author="Shimon" w:date="2021-12-27T22:21:00Z">
            <w:rPr>
              <w:rFonts w:hint="eastAsia"/>
              <w:rtl/>
            </w:rPr>
          </w:rPrChange>
        </w:rPr>
        <w:t>ישראל</w:t>
      </w:r>
      <w:ins w:id="1139" w:author="Shimon" w:date="2022-01-06T23:10:00Z">
        <w:del w:id="1140" w:author="אופיר טל" w:date="2022-01-09T10:42:00Z">
          <w:r w:rsidR="004C0180" w:rsidDel="002C3F71">
            <w:rPr>
              <w:rFonts w:hint="cs"/>
              <w:rtl/>
            </w:rPr>
            <w:delText>.</w:delText>
          </w:r>
        </w:del>
        <w:r w:rsidR="004C0180">
          <w:rPr>
            <w:rFonts w:hint="cs"/>
            <w:rtl/>
          </w:rPr>
          <w:t xml:space="preserve"> </w:t>
        </w:r>
        <w:del w:id="1141" w:author="אופיר טל" w:date="2022-01-09T10:42:00Z">
          <w:r w:rsidR="004C0180" w:rsidRPr="004C0180" w:rsidDel="006610F3">
            <w:rPr>
              <w:rFonts w:hint="eastAsia"/>
              <w:highlight w:val="yellow"/>
              <w:rtl/>
              <w:rPrChange w:id="1142" w:author="Shimon" w:date="2022-01-06T23:10:00Z">
                <w:rPr>
                  <w:rFonts w:hint="eastAsia"/>
                  <w:rtl/>
                </w:rPr>
              </w:rPrChange>
            </w:rPr>
            <w:delText>להעביר</w:delText>
          </w:r>
          <w:r w:rsidR="004C0180" w:rsidRPr="004C0180" w:rsidDel="006610F3">
            <w:rPr>
              <w:highlight w:val="yellow"/>
              <w:rtl/>
              <w:rPrChange w:id="1143" w:author="Shimon" w:date="2022-01-06T23:10:00Z">
                <w:rPr>
                  <w:rtl/>
                </w:rPr>
              </w:rPrChange>
            </w:rPr>
            <w:delText xml:space="preserve"> </w:delText>
          </w:r>
          <w:r w:rsidR="004C0180" w:rsidRPr="004C0180" w:rsidDel="006610F3">
            <w:rPr>
              <w:rFonts w:hint="eastAsia"/>
              <w:highlight w:val="yellow"/>
              <w:rtl/>
              <w:rPrChange w:id="1144" w:author="Shimon" w:date="2022-01-06T23:10:00Z">
                <w:rPr>
                  <w:rFonts w:hint="eastAsia"/>
                  <w:rtl/>
                </w:rPr>
              </w:rPrChange>
            </w:rPr>
            <w:delText>לנתבעת</w:delText>
          </w:r>
          <w:r w:rsidR="004C0180" w:rsidRPr="004C0180" w:rsidDel="006610F3">
            <w:rPr>
              <w:highlight w:val="yellow"/>
              <w:rtl/>
              <w:rPrChange w:id="1145" w:author="Shimon" w:date="2022-01-06T23:10:00Z">
                <w:rPr>
                  <w:rtl/>
                </w:rPr>
              </w:rPrChange>
            </w:rPr>
            <w:delText xml:space="preserve"> 1?</w:delText>
          </w:r>
        </w:del>
      </w:ins>
      <w:del w:id="1146" w:author="אופיר טל" w:date="2022-01-09T10:42:00Z">
        <w:r w:rsidR="00484542" w:rsidRPr="00901A33" w:rsidDel="006610F3">
          <w:rPr>
            <w:rFonts w:hint="cs"/>
            <w:rtl/>
          </w:rPr>
          <w:delText xml:space="preserve"> </w:delText>
        </w:r>
        <w:r w:rsidR="00484542" w:rsidRPr="00901A33" w:rsidDel="006610F3">
          <w:rPr>
            <w:rtl/>
          </w:rPr>
          <w:delText>–</w:delText>
        </w:r>
        <w:r w:rsidR="00484542" w:rsidRPr="00901A33" w:rsidDel="006610F3">
          <w:rPr>
            <w:rFonts w:hint="cs"/>
            <w:rtl/>
          </w:rPr>
          <w:delText xml:space="preserve"> </w:delText>
        </w:r>
      </w:del>
      <w:ins w:id="1147" w:author="אופיר טל" w:date="2022-01-09T10:42:00Z">
        <w:r w:rsidR="002C3F71">
          <w:rPr>
            <w:rFonts w:hint="cs"/>
            <w:rtl/>
          </w:rPr>
          <w:t xml:space="preserve">- </w:t>
        </w:r>
      </w:ins>
      <w:r w:rsidR="00484542" w:rsidRPr="00901A33">
        <w:rPr>
          <w:rFonts w:hint="cs"/>
          <w:rtl/>
        </w:rPr>
        <w:t xml:space="preserve">משרד האוצר, </w:t>
      </w:r>
      <w:del w:id="1148" w:author="Shimon" w:date="2021-12-21T12:39:00Z">
        <w:r w:rsidR="001907C8" w:rsidRPr="00901A33" w:rsidDel="008D6654">
          <w:rPr>
            <w:rFonts w:hint="eastAsia"/>
            <w:rtl/>
          </w:rPr>
          <w:delText>העסיקה</w:delText>
        </w:r>
        <w:r w:rsidR="001907C8" w:rsidRPr="00901A33" w:rsidDel="008D6654">
          <w:rPr>
            <w:rtl/>
          </w:rPr>
          <w:delText xml:space="preserve"> את</w:delText>
        </w:r>
      </w:del>
      <w:ins w:id="1149" w:author="Shimon" w:date="2021-12-21T12:39:00Z">
        <w:r w:rsidR="008D6654">
          <w:rPr>
            <w:rFonts w:hint="cs"/>
            <w:rtl/>
          </w:rPr>
          <w:t xml:space="preserve">בו עבד </w:t>
        </w:r>
      </w:ins>
      <w:del w:id="1150" w:author="Shimon" w:date="2022-01-06T23:11:00Z">
        <w:r w:rsidR="001907C8" w:rsidRPr="00901A33" w:rsidDel="004C0180">
          <w:rPr>
            <w:rtl/>
          </w:rPr>
          <w:delText xml:space="preserve"> </w:delText>
        </w:r>
      </w:del>
      <w:r w:rsidR="001907C8" w:rsidRPr="00901A33">
        <w:rPr>
          <w:rtl/>
        </w:rPr>
        <w:t xml:space="preserve">התובע </w:t>
      </w:r>
      <w:del w:id="1151" w:author="Shimon" w:date="2021-12-21T12:39:00Z">
        <w:r w:rsidR="00664F8E" w:rsidRPr="00901A33" w:rsidDel="008D6654">
          <w:rPr>
            <w:rFonts w:hint="eastAsia"/>
            <w:rtl/>
          </w:rPr>
          <w:delText>במשרד</w:delText>
        </w:r>
        <w:r w:rsidR="00664F8E" w:rsidRPr="00901A33" w:rsidDel="008D6654">
          <w:rPr>
            <w:rtl/>
          </w:rPr>
          <w:delText xml:space="preserve"> </w:delText>
        </w:r>
        <w:r w:rsidR="00664F8E" w:rsidRPr="00901A33" w:rsidDel="008D6654">
          <w:rPr>
            <w:rFonts w:hint="eastAsia"/>
            <w:rtl/>
          </w:rPr>
          <w:delText>האוצר</w:delText>
        </w:r>
      </w:del>
      <w:del w:id="1152" w:author="Shimon" w:date="2022-01-06T23:11:00Z">
        <w:r w:rsidR="00173E98" w:rsidRPr="00901A33" w:rsidDel="004C0180">
          <w:rPr>
            <w:rtl/>
          </w:rPr>
          <w:delText xml:space="preserve"> </w:delText>
        </w:r>
      </w:del>
      <w:r w:rsidR="001907C8" w:rsidRPr="00901A33">
        <w:rPr>
          <w:rFonts w:hint="eastAsia"/>
          <w:rtl/>
        </w:rPr>
        <w:t>לאורך</w:t>
      </w:r>
      <w:r w:rsidR="001907C8" w:rsidRPr="00901A33">
        <w:rPr>
          <w:rtl/>
        </w:rPr>
        <w:t xml:space="preserve"> כל תקופת עבודתו</w:t>
      </w:r>
      <w:ins w:id="1153" w:author="Shimon" w:date="2022-01-06T23:11:00Z">
        <w:r w:rsidR="00835922">
          <w:rPr>
            <w:rFonts w:hint="cs"/>
            <w:rtl/>
          </w:rPr>
          <w:t xml:space="preserve"> בשרות המדינה</w:t>
        </w:r>
      </w:ins>
      <w:r w:rsidR="001907C8" w:rsidRPr="00901A33">
        <w:rPr>
          <w:rtl/>
        </w:rPr>
        <w:t>,</w:t>
      </w:r>
      <w:ins w:id="1154" w:author="Shimon" w:date="2021-12-29T22:17:00Z">
        <w:r w:rsidR="00D72A94">
          <w:rPr>
            <w:rFonts w:hint="cs"/>
            <w:rtl/>
          </w:rPr>
          <w:t xml:space="preserve"> רוב הזמן בתפקידים בכירים,</w:t>
        </w:r>
      </w:ins>
      <w:r w:rsidR="001907C8" w:rsidRPr="00901A33">
        <w:rPr>
          <w:rtl/>
        </w:rPr>
        <w:t xml:space="preserve"> </w:t>
      </w:r>
      <w:r w:rsidR="00173E98" w:rsidRPr="00901A33">
        <w:rPr>
          <w:rFonts w:hint="eastAsia"/>
          <w:rtl/>
        </w:rPr>
        <w:t>בתחילה</w:t>
      </w:r>
      <w:r w:rsidR="00173E98" w:rsidRPr="00901A33">
        <w:rPr>
          <w:rtl/>
        </w:rPr>
        <w:t xml:space="preserve"> </w:t>
      </w:r>
      <w:r w:rsidR="0062110A" w:rsidRPr="00901A33">
        <w:rPr>
          <w:rFonts w:hint="eastAsia"/>
          <w:rtl/>
        </w:rPr>
        <w:t>על</w:t>
      </w:r>
      <w:r w:rsidR="0062110A" w:rsidRPr="00901A33">
        <w:rPr>
          <w:rtl/>
        </w:rPr>
        <w:t xml:space="preserve"> </w:t>
      </w:r>
      <w:r w:rsidR="0062110A" w:rsidRPr="00901A33">
        <w:rPr>
          <w:rFonts w:hint="eastAsia"/>
          <w:rtl/>
        </w:rPr>
        <w:t>פי</w:t>
      </w:r>
      <w:r w:rsidR="00173E98" w:rsidRPr="00901A33">
        <w:rPr>
          <w:rtl/>
        </w:rPr>
        <w:t xml:space="preserve"> כתב מינוי </w:t>
      </w:r>
      <w:del w:id="1155" w:author="Shimon" w:date="2022-01-06T23:12:00Z">
        <w:r w:rsidR="00173E98" w:rsidRPr="00901A33" w:rsidDel="00835922">
          <w:rPr>
            <w:rtl/>
          </w:rPr>
          <w:delText xml:space="preserve"> </w:delText>
        </w:r>
      </w:del>
      <w:r w:rsidR="00173E98" w:rsidRPr="00901A33">
        <w:rPr>
          <w:rtl/>
        </w:rPr>
        <w:t>והחל מ</w:t>
      </w:r>
      <w:r w:rsidR="0062110A" w:rsidRPr="00901A33">
        <w:rPr>
          <w:rFonts w:hint="eastAsia"/>
          <w:rtl/>
        </w:rPr>
        <w:t>שנת</w:t>
      </w:r>
      <w:r w:rsidR="0062110A" w:rsidRPr="00901A33">
        <w:rPr>
          <w:rtl/>
        </w:rPr>
        <w:t xml:space="preserve"> </w:t>
      </w:r>
      <w:r w:rsidR="00173E98" w:rsidRPr="00901A33">
        <w:rPr>
          <w:rtl/>
        </w:rPr>
        <w:t xml:space="preserve">1990 </w:t>
      </w:r>
      <w:r w:rsidR="00173E98" w:rsidRPr="00901A33">
        <w:rPr>
          <w:rFonts w:hint="eastAsia"/>
          <w:rtl/>
        </w:rPr>
        <w:t>ע</w:t>
      </w:r>
      <w:r w:rsidR="00173E98" w:rsidRPr="00901A33">
        <w:rPr>
          <w:rtl/>
        </w:rPr>
        <w:t xml:space="preserve">"פ </w:t>
      </w:r>
      <w:r w:rsidR="00173E98" w:rsidRPr="00901A33">
        <w:rPr>
          <w:rFonts w:hint="eastAsia"/>
          <w:rtl/>
        </w:rPr>
        <w:t>חוזה</w:t>
      </w:r>
      <w:r w:rsidR="00173E98" w:rsidRPr="00901A33">
        <w:rPr>
          <w:rtl/>
        </w:rPr>
        <w:t xml:space="preserve"> </w:t>
      </w:r>
      <w:r w:rsidR="00D56542" w:rsidRPr="00901A33">
        <w:rPr>
          <w:rFonts w:hint="cs"/>
          <w:rtl/>
        </w:rPr>
        <w:t>ה</w:t>
      </w:r>
      <w:r w:rsidR="00173E98" w:rsidRPr="00901A33">
        <w:rPr>
          <w:rFonts w:hint="eastAsia"/>
          <w:rtl/>
        </w:rPr>
        <w:t>בכירים</w:t>
      </w:r>
      <w:r w:rsidR="00173E98" w:rsidRPr="00901A33">
        <w:rPr>
          <w:rtl/>
        </w:rPr>
        <w:t>.</w:t>
      </w:r>
      <w:r w:rsidR="0040120D" w:rsidRPr="00901A33">
        <w:rPr>
          <w:rtl/>
        </w:rPr>
        <w:t xml:space="preserve"> </w:t>
      </w:r>
      <w:ins w:id="1156" w:author="אופיר טל" w:date="2022-01-09T10:42:00Z">
        <w:r w:rsidR="002C3F71" w:rsidRPr="002C3F71">
          <w:rPr>
            <w:rFonts w:hint="eastAsia"/>
            <w:highlight w:val="green"/>
            <w:rtl/>
            <w:rPrChange w:id="1157" w:author="אופיר טל" w:date="2022-01-09T10:42:00Z">
              <w:rPr>
                <w:rFonts w:hint="eastAsia"/>
                <w:rtl/>
              </w:rPr>
            </w:rPrChange>
          </w:rPr>
          <w:t>מיותר</w:t>
        </w:r>
        <w:r w:rsidR="002C3F71" w:rsidRPr="002C3F71">
          <w:rPr>
            <w:highlight w:val="green"/>
            <w:rtl/>
            <w:rPrChange w:id="1158" w:author="אופיר טל" w:date="2022-01-09T10:42:00Z">
              <w:rPr>
                <w:rtl/>
              </w:rPr>
            </w:rPrChange>
          </w:rPr>
          <w:t xml:space="preserve"> - </w:t>
        </w:r>
        <w:r w:rsidR="002C3F71" w:rsidRPr="002C3F71">
          <w:rPr>
            <w:rFonts w:hint="cs"/>
            <w:highlight w:val="green"/>
            <w:rtl/>
          </w:rPr>
          <w:t xml:space="preserve">התיקונים </w:t>
        </w:r>
        <w:r w:rsidR="002C3F71" w:rsidRPr="00D21B06">
          <w:rPr>
            <w:rFonts w:hint="cs"/>
            <w:highlight w:val="green"/>
            <w:rtl/>
          </w:rPr>
          <w:t xml:space="preserve">האלה בעייתים </w:t>
        </w:r>
        <w:r w:rsidR="002C3F71" w:rsidRPr="00D21B06">
          <w:rPr>
            <w:highlight w:val="green"/>
            <w:rtl/>
          </w:rPr>
          <w:t>–</w:t>
        </w:r>
        <w:r w:rsidR="002C3F71"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3D3AE65F" w14:textId="725BC3E8" w:rsidR="00916238" w:rsidRPr="00901A33" w:rsidRDefault="00173E98" w:rsidP="002E5E84">
      <w:pPr>
        <w:pStyle w:val="11"/>
        <w:numPr>
          <w:ilvl w:val="0"/>
          <w:numId w:val="14"/>
        </w:numPr>
        <w:spacing w:before="0" w:after="240" w:line="360" w:lineRule="auto"/>
        <w:ind w:left="510" w:hanging="425"/>
      </w:pPr>
      <w:r w:rsidRPr="00901A33">
        <w:rPr>
          <w:rFonts w:hint="eastAsia"/>
          <w:b/>
          <w:bCs/>
          <w:rtl/>
        </w:rPr>
        <w:t>נתבע</w:t>
      </w:r>
      <w:r w:rsidRPr="00901A33">
        <w:rPr>
          <w:b/>
          <w:bCs/>
          <w:rtl/>
        </w:rPr>
        <w:t xml:space="preserve"> </w:t>
      </w:r>
      <w:r w:rsidR="00916238" w:rsidRPr="00901A33">
        <w:rPr>
          <w:b/>
          <w:bCs/>
          <w:rtl/>
        </w:rPr>
        <w:t>3</w:t>
      </w:r>
      <w:r w:rsidRPr="00901A33">
        <w:rPr>
          <w:b/>
          <w:bCs/>
          <w:rtl/>
        </w:rPr>
        <w:t>,</w:t>
      </w:r>
      <w:r w:rsidRPr="00901A33">
        <w:rPr>
          <w:rtl/>
        </w:rPr>
        <w:t xml:space="preserve"> הממונה על הגמלאות, אחראי על תשלום הפנסיה של התובע</w:t>
      </w:r>
      <w:r w:rsidR="00E5176E" w:rsidRPr="00901A33">
        <w:rPr>
          <w:rtl/>
        </w:rPr>
        <w:t>,</w:t>
      </w:r>
      <w:r w:rsidRPr="00901A33">
        <w:rPr>
          <w:rtl/>
        </w:rPr>
        <w:t xml:space="preserve"> והוא צורף לתביעה מאחר שהתובע תוקף את </w:t>
      </w:r>
      <w:del w:id="1159" w:author="Shimon" w:date="2021-12-21T12:40:00Z">
        <w:r w:rsidRPr="00901A33" w:rsidDel="008D6654">
          <w:rPr>
            <w:rtl/>
          </w:rPr>
          <w:delText xml:space="preserve">החלטתו </w:delText>
        </w:r>
      </w:del>
      <w:ins w:id="1160" w:author="Shimon" w:date="2021-12-21T12:40:00Z">
        <w:r w:rsidR="008D6654" w:rsidRPr="00901A33">
          <w:rPr>
            <w:rtl/>
          </w:rPr>
          <w:t>ה</w:t>
        </w:r>
        <w:r w:rsidR="008D6654">
          <w:rPr>
            <w:rFonts w:hint="cs"/>
            <w:rtl/>
          </w:rPr>
          <w:t>ודעתו</w:t>
        </w:r>
        <w:r w:rsidR="008D6654" w:rsidRPr="00901A33">
          <w:rPr>
            <w:rtl/>
          </w:rPr>
          <w:t xml:space="preserve"> </w:t>
        </w:r>
      </w:ins>
      <w:ins w:id="1161" w:author="אופיר טל" w:date="2021-12-14T13:09:00Z">
        <w:r w:rsidR="0015442C">
          <w:rPr>
            <w:rFonts w:hint="cs"/>
            <w:rtl/>
          </w:rPr>
          <w:t xml:space="preserve">הפורמלית </w:t>
        </w:r>
      </w:ins>
      <w:r w:rsidRPr="00901A33">
        <w:rPr>
          <w:rtl/>
        </w:rPr>
        <w:t xml:space="preserve">בעניין גובה </w:t>
      </w:r>
      <w:r w:rsidR="00916238" w:rsidRPr="00901A33">
        <w:rPr>
          <w:rFonts w:hint="eastAsia"/>
          <w:rtl/>
        </w:rPr>
        <w:t>הגימלה</w:t>
      </w:r>
      <w:r w:rsidR="00916238" w:rsidRPr="00901A33">
        <w:rPr>
          <w:rtl/>
        </w:rPr>
        <w:t xml:space="preserve"> </w:t>
      </w:r>
      <w:r w:rsidR="00916238" w:rsidRPr="00901A33">
        <w:rPr>
          <w:rFonts w:hint="eastAsia"/>
          <w:rtl/>
        </w:rPr>
        <w:t>של</w:t>
      </w:r>
      <w:r w:rsidR="00916238" w:rsidRPr="00901A33">
        <w:rPr>
          <w:rtl/>
        </w:rPr>
        <w:t xml:space="preserve"> </w:t>
      </w:r>
      <w:r w:rsidR="00916238" w:rsidRPr="00901A33">
        <w:rPr>
          <w:rFonts w:hint="eastAsia"/>
          <w:rtl/>
        </w:rPr>
        <w:t>התובע</w:t>
      </w:r>
      <w:r w:rsidRPr="00901A33">
        <w:rPr>
          <w:rtl/>
        </w:rPr>
        <w:t>.</w:t>
      </w:r>
      <w:ins w:id="1162" w:author="אופיר טל" w:date="2021-12-14T13:09:00Z">
        <w:r w:rsidR="0015442C">
          <w:rPr>
            <w:rFonts w:hint="cs"/>
            <w:rtl/>
          </w:rPr>
          <w:t xml:space="preserve"> יצוין כי כסעד חלופי מתבקש בית הדין הנכבד לתת ארכ</w:t>
        </w:r>
      </w:ins>
      <w:ins w:id="1163" w:author="אופיר טל" w:date="2021-12-14T13:10:00Z">
        <w:r w:rsidR="0015442C">
          <w:rPr>
            <w:rFonts w:hint="cs"/>
            <w:rtl/>
          </w:rPr>
          <w:t>ה להגשת ערעור גמלה על החלטתו של נתבע 3 כאמור.</w:t>
        </w:r>
      </w:ins>
    </w:p>
    <w:p w14:paraId="68BEE831" w14:textId="135A70D6" w:rsidR="001907C8" w:rsidRPr="00901A33" w:rsidRDefault="00916238" w:rsidP="001376B1">
      <w:pPr>
        <w:pStyle w:val="11"/>
        <w:numPr>
          <w:ilvl w:val="0"/>
          <w:numId w:val="14"/>
        </w:numPr>
        <w:spacing w:before="0" w:after="240" w:line="360" w:lineRule="auto"/>
        <w:ind w:left="510" w:hanging="425"/>
      </w:pPr>
      <w:r w:rsidRPr="00901A33">
        <w:rPr>
          <w:rFonts w:hint="cs"/>
          <w:rtl/>
        </w:rPr>
        <w:t>ש</w:t>
      </w:r>
      <w:r w:rsidR="00CD4EA7" w:rsidRPr="00901A33">
        <w:rPr>
          <w:rFonts w:hint="cs"/>
          <w:rtl/>
        </w:rPr>
        <w:t>לוש הנתבעות</w:t>
      </w:r>
      <w:r w:rsidR="001907C8" w:rsidRPr="00901A33">
        <w:rPr>
          <w:rFonts w:hint="cs"/>
          <w:rtl/>
        </w:rPr>
        <w:t xml:space="preserve"> כפופ</w:t>
      </w:r>
      <w:r w:rsidR="00CD4EA7" w:rsidRPr="00901A33">
        <w:rPr>
          <w:rFonts w:hint="cs"/>
          <w:rtl/>
        </w:rPr>
        <w:t>ות</w:t>
      </w:r>
      <w:r w:rsidR="001907C8" w:rsidRPr="00901A33">
        <w:rPr>
          <w:rFonts w:hint="cs"/>
          <w:rtl/>
        </w:rPr>
        <w:t xml:space="preserve"> לכללי המשפט המנהלי, לרבות חובת ההגינות, הרחבה עוד יותר מחובת תום הלב המוגברת</w:t>
      </w:r>
      <w:r w:rsidR="00362E59" w:rsidRPr="00901A33">
        <w:rPr>
          <w:rFonts w:hint="cs"/>
          <w:rtl/>
        </w:rPr>
        <w:t>,</w:t>
      </w:r>
      <w:r w:rsidR="001907C8" w:rsidRPr="00901A33">
        <w:rPr>
          <w:rFonts w:hint="cs"/>
          <w:rtl/>
        </w:rPr>
        <w:t xml:space="preserve"> החלה ממילא בין צדדים לחוזה עבודה</w:t>
      </w:r>
      <w:r w:rsidR="00991D7F" w:rsidRPr="00901A33">
        <w:rPr>
          <w:rFonts w:hint="cs"/>
          <w:rtl/>
        </w:rPr>
        <w:t>.</w:t>
      </w:r>
      <w:r w:rsidR="001907C8" w:rsidRPr="00901A33">
        <w:rPr>
          <w:rFonts w:hint="cs"/>
          <w:rtl/>
        </w:rPr>
        <w:t xml:space="preserve"> </w:t>
      </w:r>
      <w:r w:rsidR="00BF5EB8" w:rsidRPr="00901A33">
        <w:rPr>
          <w:rFonts w:hint="cs"/>
          <w:rtl/>
        </w:rPr>
        <w:t xml:space="preserve">בהתאם להוראות חוק יסוד: חופש העיסוק </w:t>
      </w:r>
      <w:r w:rsidR="00991D7F" w:rsidRPr="00901A33">
        <w:rPr>
          <w:rFonts w:hint="cs"/>
          <w:rtl/>
        </w:rPr>
        <w:t>הנתבע</w:t>
      </w:r>
      <w:r w:rsidR="00CD4EA7" w:rsidRPr="00901A33">
        <w:rPr>
          <w:rFonts w:hint="cs"/>
          <w:rtl/>
        </w:rPr>
        <w:t>ו</w:t>
      </w:r>
      <w:r w:rsidR="00991D7F" w:rsidRPr="00901A33">
        <w:rPr>
          <w:rFonts w:hint="cs"/>
          <w:rtl/>
        </w:rPr>
        <w:t>ת</w:t>
      </w:r>
      <w:r w:rsidR="001907C8" w:rsidRPr="00901A33">
        <w:rPr>
          <w:rFonts w:hint="cs"/>
          <w:rtl/>
        </w:rPr>
        <w:t xml:space="preserve"> מחויב</w:t>
      </w:r>
      <w:r w:rsidR="00CD4EA7" w:rsidRPr="00901A33">
        <w:rPr>
          <w:rFonts w:hint="cs"/>
          <w:rtl/>
        </w:rPr>
        <w:t>ו</w:t>
      </w:r>
      <w:r w:rsidR="001907C8" w:rsidRPr="00901A33">
        <w:rPr>
          <w:rFonts w:hint="cs"/>
          <w:rtl/>
        </w:rPr>
        <w:t>ת לשמור</w:t>
      </w:r>
      <w:r w:rsidR="00991D7F" w:rsidRPr="00901A33">
        <w:rPr>
          <w:rFonts w:hint="cs"/>
          <w:rtl/>
        </w:rPr>
        <w:t>, בחובה אקטיבית,</w:t>
      </w:r>
      <w:r w:rsidR="001907C8" w:rsidRPr="00901A33">
        <w:rPr>
          <w:rFonts w:hint="cs"/>
          <w:rtl/>
        </w:rPr>
        <w:t xml:space="preserve"> על זכויותיהם של העובדים </w:t>
      </w:r>
      <w:r w:rsidR="00991D7F" w:rsidRPr="00901A33">
        <w:rPr>
          <w:rFonts w:hint="cs"/>
          <w:rtl/>
        </w:rPr>
        <w:t>בשירות</w:t>
      </w:r>
      <w:r w:rsidR="00646E5E" w:rsidRPr="00901A33">
        <w:rPr>
          <w:rFonts w:hint="cs"/>
          <w:rtl/>
        </w:rPr>
        <w:t xml:space="preserve"> המדינה</w:t>
      </w:r>
      <w:r w:rsidR="00991D7F" w:rsidRPr="00901A33">
        <w:rPr>
          <w:rFonts w:hint="cs"/>
          <w:rtl/>
        </w:rPr>
        <w:t xml:space="preserve"> </w:t>
      </w:r>
      <w:r w:rsidR="001907C8" w:rsidRPr="00901A33">
        <w:rPr>
          <w:rFonts w:hint="cs"/>
          <w:rtl/>
        </w:rPr>
        <w:t xml:space="preserve">וחופש עיסוקם. </w:t>
      </w:r>
      <w:r w:rsidR="001907C8" w:rsidRPr="00901A33">
        <w:rPr>
          <w:rFonts w:hint="eastAsia"/>
          <w:rtl/>
        </w:rPr>
        <w:t>בעניינו</w:t>
      </w:r>
      <w:r w:rsidR="001907C8" w:rsidRPr="00901A33">
        <w:rPr>
          <w:rtl/>
        </w:rPr>
        <w:t xml:space="preserve"> </w:t>
      </w:r>
      <w:r w:rsidR="001907C8" w:rsidRPr="00901A33">
        <w:rPr>
          <w:rFonts w:hint="eastAsia"/>
          <w:rtl/>
        </w:rPr>
        <w:t>של</w:t>
      </w:r>
      <w:r w:rsidR="001907C8" w:rsidRPr="00901A33">
        <w:rPr>
          <w:rtl/>
        </w:rPr>
        <w:t xml:space="preserve"> </w:t>
      </w:r>
      <w:r w:rsidR="001907C8" w:rsidRPr="00901A33">
        <w:rPr>
          <w:rFonts w:hint="eastAsia"/>
          <w:rtl/>
        </w:rPr>
        <w:t>התובע</w:t>
      </w:r>
      <w:r w:rsidR="001907C8" w:rsidRPr="00901A33">
        <w:rPr>
          <w:rtl/>
        </w:rPr>
        <w:t xml:space="preserve">, </w:t>
      </w:r>
      <w:r w:rsidR="001907C8" w:rsidRPr="00901A33">
        <w:rPr>
          <w:rFonts w:hint="eastAsia"/>
          <w:rtl/>
        </w:rPr>
        <w:t>הנתבע</w:t>
      </w:r>
      <w:r w:rsidR="00646E5E" w:rsidRPr="00901A33">
        <w:rPr>
          <w:rFonts w:hint="cs"/>
          <w:rtl/>
        </w:rPr>
        <w:t>ו</w:t>
      </w:r>
      <w:r w:rsidR="001907C8" w:rsidRPr="00901A33">
        <w:rPr>
          <w:rFonts w:hint="eastAsia"/>
          <w:rtl/>
        </w:rPr>
        <w:t>ת</w:t>
      </w:r>
      <w:r w:rsidR="001907C8" w:rsidRPr="00901A33">
        <w:rPr>
          <w:rtl/>
        </w:rPr>
        <w:t xml:space="preserve"> </w:t>
      </w:r>
      <w:r w:rsidR="001907C8" w:rsidRPr="00901A33">
        <w:rPr>
          <w:rFonts w:hint="eastAsia"/>
          <w:rtl/>
        </w:rPr>
        <w:t>כשל</w:t>
      </w:r>
      <w:r w:rsidR="00646E5E" w:rsidRPr="00901A33">
        <w:rPr>
          <w:rFonts w:hint="cs"/>
          <w:rtl/>
        </w:rPr>
        <w:t xml:space="preserve">ו </w:t>
      </w:r>
      <w:r w:rsidR="001907C8" w:rsidRPr="00901A33">
        <w:rPr>
          <w:rFonts w:hint="eastAsia"/>
          <w:rtl/>
        </w:rPr>
        <w:t>במילוי</w:t>
      </w:r>
      <w:r w:rsidR="0036765B" w:rsidRPr="00901A33">
        <w:rPr>
          <w:rtl/>
        </w:rPr>
        <w:t xml:space="preserve"> כל</w:t>
      </w:r>
      <w:r w:rsidR="001907C8" w:rsidRPr="00901A33">
        <w:rPr>
          <w:rtl/>
        </w:rPr>
        <w:t xml:space="preserve"> חוב</w:t>
      </w:r>
      <w:r w:rsidR="006E5D4F" w:rsidRPr="00901A33">
        <w:rPr>
          <w:rFonts w:hint="eastAsia"/>
          <w:rtl/>
        </w:rPr>
        <w:t>ו</w:t>
      </w:r>
      <w:r w:rsidR="001907C8" w:rsidRPr="00901A33">
        <w:rPr>
          <w:rFonts w:hint="eastAsia"/>
          <w:rtl/>
        </w:rPr>
        <w:t>ת</w:t>
      </w:r>
      <w:r w:rsidR="001907C8" w:rsidRPr="00901A33">
        <w:rPr>
          <w:rtl/>
        </w:rPr>
        <w:t xml:space="preserve"> </w:t>
      </w:r>
      <w:r w:rsidR="006E5D4F" w:rsidRPr="00901A33">
        <w:rPr>
          <w:rFonts w:hint="eastAsia"/>
          <w:rtl/>
        </w:rPr>
        <w:t>אלה</w:t>
      </w:r>
      <w:r w:rsidR="006E5D4F" w:rsidRPr="00901A33">
        <w:rPr>
          <w:rtl/>
        </w:rPr>
        <w:t xml:space="preserve"> </w:t>
      </w:r>
      <w:r w:rsidR="001907C8" w:rsidRPr="00901A33">
        <w:rPr>
          <w:rFonts w:hint="eastAsia"/>
          <w:rtl/>
        </w:rPr>
        <w:t>כישלון</w:t>
      </w:r>
      <w:r w:rsidR="001907C8" w:rsidRPr="00901A33">
        <w:rPr>
          <w:rtl/>
        </w:rPr>
        <w:t xml:space="preserve"> </w:t>
      </w:r>
      <w:r w:rsidR="001907C8" w:rsidRPr="00901A33">
        <w:rPr>
          <w:rFonts w:hint="eastAsia"/>
          <w:rtl/>
        </w:rPr>
        <w:t>חרוץ</w:t>
      </w:r>
      <w:r w:rsidR="001907C8" w:rsidRPr="00901A33">
        <w:rPr>
          <w:rFonts w:hint="cs"/>
          <w:rtl/>
        </w:rPr>
        <w:t>.</w:t>
      </w:r>
    </w:p>
    <w:p w14:paraId="7FDC7461" w14:textId="77777777" w:rsidR="00916238" w:rsidRPr="00901A33" w:rsidRDefault="00916238" w:rsidP="00303211">
      <w:pPr>
        <w:pStyle w:val="11"/>
        <w:spacing w:before="0" w:line="360" w:lineRule="auto"/>
        <w:ind w:left="510" w:right="360" w:firstLine="0"/>
      </w:pPr>
    </w:p>
    <w:p w14:paraId="7EDE8D31" w14:textId="369E66F6" w:rsidR="00CD659C" w:rsidRPr="00901A33" w:rsidRDefault="00801BAC"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 xml:space="preserve">חוזה העבודה של התובע והארכת תוקפו </w:t>
      </w:r>
      <w:r w:rsidR="00D5324B" w:rsidRPr="00901A33">
        <w:rPr>
          <w:rFonts w:hint="cs"/>
          <w:szCs w:val="24"/>
          <w:rtl/>
          <w:lang w:eastAsia="en-US"/>
        </w:rPr>
        <w:t>במהלך השנים</w:t>
      </w:r>
    </w:p>
    <w:p w14:paraId="118083F1" w14:textId="0EBDAD26" w:rsidR="00D56542" w:rsidRPr="00901A33" w:rsidRDefault="001907C8" w:rsidP="001376B1">
      <w:pPr>
        <w:pStyle w:val="11"/>
        <w:numPr>
          <w:ilvl w:val="0"/>
          <w:numId w:val="14"/>
        </w:numPr>
        <w:spacing w:before="0" w:after="240" w:line="360" w:lineRule="auto"/>
        <w:ind w:left="510" w:hanging="425"/>
        <w:rPr>
          <w:rStyle w:val="emailstyle17"/>
          <w:rFonts w:ascii="Times New Roman" w:hAnsi="Times New Roman" w:cs="David"/>
          <w:b/>
          <w:bCs/>
          <w:color w:val="auto"/>
          <w:szCs w:val="28"/>
        </w:rPr>
      </w:pPr>
      <w:r w:rsidRPr="00901A33">
        <w:rPr>
          <w:rStyle w:val="emailstyle17"/>
          <w:rFonts w:cs="David" w:hint="cs"/>
          <w:color w:val="auto"/>
          <w:sz w:val="22"/>
          <w:rtl/>
        </w:rPr>
        <w:t>כאמור לעיל, התובע</w:t>
      </w:r>
      <w:r w:rsidR="00CD659C" w:rsidRPr="00901A33">
        <w:rPr>
          <w:rStyle w:val="emailstyle17"/>
          <w:rFonts w:cs="David" w:hint="cs"/>
          <w:color w:val="auto"/>
          <w:sz w:val="22"/>
          <w:rtl/>
        </w:rPr>
        <w:t xml:space="preserve"> </w:t>
      </w:r>
      <w:r w:rsidRPr="00901A33">
        <w:rPr>
          <w:rStyle w:val="emailstyle17"/>
          <w:rFonts w:cs="David" w:hint="cs"/>
          <w:color w:val="auto"/>
          <w:sz w:val="22"/>
          <w:rtl/>
        </w:rPr>
        <w:t>החל</w:t>
      </w:r>
      <w:r w:rsidR="001075EC" w:rsidRPr="00901A33">
        <w:rPr>
          <w:rStyle w:val="emailstyle17"/>
          <w:rFonts w:cs="David" w:hint="cs"/>
          <w:color w:val="auto"/>
          <w:sz w:val="22"/>
          <w:rtl/>
        </w:rPr>
        <w:t xml:space="preserve"> לעבוד</w:t>
      </w:r>
      <w:r w:rsidR="008371C0" w:rsidRPr="00901A33">
        <w:rPr>
          <w:rStyle w:val="emailstyle17"/>
          <w:rFonts w:cs="David" w:hint="cs"/>
          <w:color w:val="auto"/>
          <w:sz w:val="22"/>
          <w:rtl/>
        </w:rPr>
        <w:t xml:space="preserve"> </w:t>
      </w:r>
      <w:r w:rsidR="006E5D4F" w:rsidRPr="00901A33">
        <w:rPr>
          <w:rStyle w:val="emailstyle17"/>
          <w:rFonts w:cs="David" w:hint="cs"/>
          <w:color w:val="auto"/>
          <w:sz w:val="22"/>
          <w:rtl/>
        </w:rPr>
        <w:t>אצל ה</w:t>
      </w:r>
      <w:r w:rsidRPr="00901A33">
        <w:rPr>
          <w:rStyle w:val="emailstyle17"/>
          <w:rFonts w:cs="David" w:hint="cs"/>
          <w:color w:val="auto"/>
          <w:sz w:val="22"/>
          <w:rtl/>
        </w:rPr>
        <w:t>נתבעת</w:t>
      </w:r>
      <w:r w:rsidR="00CD659C" w:rsidRPr="00901A33">
        <w:rPr>
          <w:rStyle w:val="emailstyle17"/>
          <w:rFonts w:cs="David" w:hint="cs"/>
          <w:color w:val="auto"/>
          <w:sz w:val="22"/>
          <w:rtl/>
        </w:rPr>
        <w:t xml:space="preserve"> </w:t>
      </w:r>
      <w:r w:rsidR="006E5D4F" w:rsidRPr="00901A33">
        <w:rPr>
          <w:rStyle w:val="emailstyle17"/>
          <w:rFonts w:cs="David" w:hint="cs"/>
          <w:color w:val="auto"/>
          <w:sz w:val="22"/>
          <w:rtl/>
        </w:rPr>
        <w:t xml:space="preserve">כ"עובד ארעי" </w:t>
      </w:r>
      <w:r w:rsidR="001075EC" w:rsidRPr="00901A33">
        <w:rPr>
          <w:rStyle w:val="emailstyle17"/>
          <w:rFonts w:cs="David" w:hint="cs"/>
          <w:color w:val="auto"/>
          <w:sz w:val="22"/>
          <w:rtl/>
        </w:rPr>
        <w:t>ב</w:t>
      </w:r>
      <w:r w:rsidR="00CD659C" w:rsidRPr="00901A33">
        <w:rPr>
          <w:rStyle w:val="emailstyle17"/>
          <w:rFonts w:cs="David" w:hint="cs"/>
          <w:color w:val="auto"/>
          <w:sz w:val="22"/>
          <w:rtl/>
        </w:rPr>
        <w:t>שנת 196</w:t>
      </w:r>
      <w:r w:rsidR="0000250F" w:rsidRPr="00901A33">
        <w:rPr>
          <w:rStyle w:val="emailstyle17"/>
          <w:rFonts w:cs="David" w:hint="cs"/>
          <w:color w:val="auto"/>
          <w:sz w:val="22"/>
          <w:rtl/>
        </w:rPr>
        <w:t xml:space="preserve">4, </w:t>
      </w:r>
      <w:r w:rsidR="009D44F9" w:rsidRPr="00901A33">
        <w:rPr>
          <w:rStyle w:val="emailstyle17"/>
          <w:rFonts w:cs="David" w:hint="cs"/>
          <w:color w:val="auto"/>
          <w:sz w:val="22"/>
          <w:rtl/>
        </w:rPr>
        <w:t>ועבד בה</w:t>
      </w:r>
      <w:r w:rsidR="00916238" w:rsidRPr="00901A33">
        <w:rPr>
          <w:rStyle w:val="emailstyle17"/>
          <w:rFonts w:cs="David" w:hint="cs"/>
          <w:color w:val="auto"/>
          <w:sz w:val="22"/>
          <w:rtl/>
        </w:rPr>
        <w:t xml:space="preserve"> כ-</w:t>
      </w:r>
      <w:r w:rsidR="009D44F9" w:rsidRPr="00901A33">
        <w:rPr>
          <w:rStyle w:val="emailstyle17"/>
          <w:rFonts w:cs="David" w:hint="cs"/>
          <w:color w:val="auto"/>
          <w:sz w:val="22"/>
          <w:rtl/>
        </w:rPr>
        <w:t xml:space="preserve"> </w:t>
      </w:r>
      <w:r w:rsidR="0036765B" w:rsidRPr="00901A33">
        <w:rPr>
          <w:rStyle w:val="emailstyle17"/>
          <w:rFonts w:cs="David" w:hint="cs"/>
          <w:color w:val="auto"/>
          <w:sz w:val="22"/>
          <w:rtl/>
        </w:rPr>
        <w:t xml:space="preserve">8 </w:t>
      </w:r>
      <w:r w:rsidR="009D44F9" w:rsidRPr="00901A33">
        <w:rPr>
          <w:rStyle w:val="emailstyle17"/>
          <w:rFonts w:cs="David" w:hint="cs"/>
          <w:color w:val="auto"/>
          <w:sz w:val="22"/>
          <w:rtl/>
        </w:rPr>
        <w:t>חודשים.</w:t>
      </w:r>
      <w:r w:rsidR="008371C0" w:rsidRPr="00901A33">
        <w:rPr>
          <w:rStyle w:val="emailstyle17"/>
          <w:rFonts w:cs="David" w:hint="cs"/>
          <w:color w:val="auto"/>
          <w:sz w:val="22"/>
          <w:rtl/>
        </w:rPr>
        <w:t xml:space="preserve"> </w:t>
      </w:r>
      <w:r w:rsidR="0000250F" w:rsidRPr="00901A33">
        <w:rPr>
          <w:rStyle w:val="emailstyle17"/>
          <w:rFonts w:cs="David" w:hint="cs"/>
          <w:color w:val="auto"/>
          <w:sz w:val="22"/>
          <w:rtl/>
        </w:rPr>
        <w:t xml:space="preserve"> </w:t>
      </w:r>
      <w:r w:rsidR="00BF5EB8" w:rsidRPr="00901A33">
        <w:rPr>
          <w:rStyle w:val="emailstyle17"/>
          <w:rFonts w:cs="David" w:hint="cs"/>
          <w:b/>
          <w:bCs/>
          <w:color w:val="auto"/>
          <w:sz w:val="22"/>
          <w:rtl/>
        </w:rPr>
        <w:t>ב</w:t>
      </w:r>
      <w:r w:rsidR="0032017F" w:rsidRPr="00901A33">
        <w:rPr>
          <w:rStyle w:val="emailstyle17"/>
          <w:rFonts w:cs="David" w:hint="cs"/>
          <w:b/>
          <w:bCs/>
          <w:color w:val="auto"/>
          <w:sz w:val="22"/>
          <w:rtl/>
        </w:rPr>
        <w:t>שנת 1970</w:t>
      </w:r>
      <w:r w:rsidR="009D44F9" w:rsidRPr="00901A33">
        <w:rPr>
          <w:rStyle w:val="emailstyle17"/>
          <w:rFonts w:cs="David" w:hint="cs"/>
          <w:b/>
          <w:bCs/>
          <w:color w:val="auto"/>
          <w:sz w:val="22"/>
          <w:rtl/>
        </w:rPr>
        <w:t xml:space="preserve"> חזר התובע לעבודה </w:t>
      </w:r>
      <w:r w:rsidR="0071685F" w:rsidRPr="00901A33">
        <w:rPr>
          <w:rStyle w:val="emailstyle17"/>
          <w:rFonts w:cs="David" w:hint="cs"/>
          <w:b/>
          <w:bCs/>
          <w:color w:val="auto"/>
          <w:sz w:val="22"/>
          <w:rtl/>
        </w:rPr>
        <w:t>ב</w:t>
      </w:r>
      <w:r w:rsidR="009D44F9" w:rsidRPr="00901A33">
        <w:rPr>
          <w:rStyle w:val="emailstyle17"/>
          <w:rFonts w:cs="David" w:hint="cs"/>
          <w:b/>
          <w:bCs/>
          <w:color w:val="auto"/>
          <w:sz w:val="22"/>
          <w:rtl/>
        </w:rPr>
        <w:t>נתבעת,</w:t>
      </w:r>
      <w:r w:rsidR="0032017F" w:rsidRPr="00901A33">
        <w:rPr>
          <w:rStyle w:val="emailstyle17"/>
          <w:rFonts w:cs="David" w:hint="cs"/>
          <w:b/>
          <w:bCs/>
          <w:color w:val="auto"/>
          <w:sz w:val="22"/>
          <w:rtl/>
        </w:rPr>
        <w:t xml:space="preserve"> </w:t>
      </w:r>
      <w:r w:rsidR="009D44F9" w:rsidRPr="00901A33">
        <w:rPr>
          <w:rStyle w:val="emailstyle17"/>
          <w:rFonts w:cs="David" w:hint="cs"/>
          <w:b/>
          <w:bCs/>
          <w:color w:val="auto"/>
          <w:sz w:val="22"/>
          <w:rtl/>
        </w:rPr>
        <w:t>ו</w:t>
      </w:r>
      <w:r w:rsidR="0032017F" w:rsidRPr="00901A33">
        <w:rPr>
          <w:rStyle w:val="emailstyle17"/>
          <w:rFonts w:cs="David" w:hint="cs"/>
          <w:b/>
          <w:bCs/>
          <w:color w:val="auto"/>
          <w:sz w:val="22"/>
          <w:rtl/>
        </w:rPr>
        <w:t xml:space="preserve">הוא </w:t>
      </w:r>
      <w:r w:rsidR="0000250F" w:rsidRPr="00901A33">
        <w:rPr>
          <w:rStyle w:val="emailstyle17"/>
          <w:rFonts w:cs="David" w:hint="cs"/>
          <w:b/>
          <w:bCs/>
          <w:color w:val="auto"/>
          <w:sz w:val="22"/>
          <w:rtl/>
        </w:rPr>
        <w:t>ה</w:t>
      </w:r>
      <w:r w:rsidR="0032017F" w:rsidRPr="00901A33">
        <w:rPr>
          <w:rStyle w:val="emailstyle17"/>
          <w:rFonts w:cs="David" w:hint="cs"/>
          <w:b/>
          <w:bCs/>
          <w:color w:val="auto"/>
          <w:sz w:val="22"/>
          <w:rtl/>
        </w:rPr>
        <w:t xml:space="preserve">ועסק </w:t>
      </w:r>
      <w:r w:rsidR="008371C0" w:rsidRPr="00901A33">
        <w:rPr>
          <w:rStyle w:val="emailstyle17"/>
          <w:rFonts w:cs="David" w:hint="cs"/>
          <w:b/>
          <w:bCs/>
          <w:color w:val="auto"/>
          <w:sz w:val="22"/>
          <w:rtl/>
        </w:rPr>
        <w:t>באגף החשב הכללי של משרד האוצר</w:t>
      </w:r>
      <w:ins w:id="1164" w:author="אופיר טל" w:date="2022-01-09T10:43:00Z">
        <w:r w:rsidR="002C3F71">
          <w:rPr>
            <w:rStyle w:val="emailstyle17"/>
            <w:rFonts w:cs="David" w:hint="cs"/>
            <w:b/>
            <w:bCs/>
            <w:color w:val="auto"/>
            <w:sz w:val="22"/>
            <w:rtl/>
          </w:rPr>
          <w:t xml:space="preserve"> בקביעות</w:t>
        </w:r>
      </w:ins>
      <w:r w:rsidR="008371C0" w:rsidRPr="00901A33">
        <w:rPr>
          <w:rStyle w:val="emailstyle17"/>
          <w:rFonts w:cs="David" w:hint="cs"/>
          <w:b/>
          <w:bCs/>
          <w:color w:val="auto"/>
          <w:sz w:val="22"/>
          <w:rtl/>
        </w:rPr>
        <w:t xml:space="preserve">, </w:t>
      </w:r>
      <w:r w:rsidR="0032017F" w:rsidRPr="00901A33">
        <w:rPr>
          <w:rStyle w:val="emailstyle17"/>
          <w:rFonts w:cs="David" w:hint="cs"/>
          <w:b/>
          <w:bCs/>
          <w:color w:val="auto"/>
          <w:sz w:val="22"/>
          <w:rtl/>
        </w:rPr>
        <w:t>על פי כתב מינוי</w:t>
      </w:r>
      <w:r w:rsidR="008371C0" w:rsidRPr="00901A33">
        <w:rPr>
          <w:rStyle w:val="emailstyle17"/>
          <w:rFonts w:ascii="Times New Roman" w:hAnsi="Times New Roman" w:cs="David" w:hint="cs"/>
          <w:color w:val="auto"/>
          <w:rtl/>
        </w:rPr>
        <w:t>.</w:t>
      </w:r>
      <w:r w:rsidR="00173E98" w:rsidRPr="00901A33">
        <w:rPr>
          <w:rStyle w:val="emailstyle17"/>
          <w:rFonts w:ascii="Times New Roman" w:hAnsi="Times New Roman" w:cs="David" w:hint="cs"/>
          <w:color w:val="auto"/>
          <w:szCs w:val="28"/>
          <w:rtl/>
        </w:rPr>
        <w:t xml:space="preserve"> </w:t>
      </w:r>
    </w:p>
    <w:p w14:paraId="256C0F59" w14:textId="5728502E" w:rsidR="00F76678" w:rsidRDefault="00173E98" w:rsidP="005F1EC6">
      <w:pPr>
        <w:pStyle w:val="11"/>
        <w:spacing w:before="0" w:after="240" w:line="360" w:lineRule="auto"/>
        <w:ind w:left="510" w:firstLine="0"/>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תקופת</w:t>
      </w:r>
      <w:r w:rsidRPr="00901A33">
        <w:rPr>
          <w:rStyle w:val="emailstyle17"/>
          <w:rFonts w:ascii="Times New Roman" w:hAnsi="Times New Roman" w:cs="David"/>
          <w:color w:val="auto"/>
          <w:sz w:val="24"/>
          <w:rtl/>
        </w:rPr>
        <w:t xml:space="preserve"> עבודתו </w:t>
      </w:r>
      <w:r w:rsidRPr="00901A33">
        <w:rPr>
          <w:rStyle w:val="emailstyle17"/>
          <w:rFonts w:ascii="Times New Roman" w:hAnsi="Times New Roman" w:cs="David" w:hint="cs"/>
          <w:color w:val="auto"/>
          <w:sz w:val="24"/>
          <w:rtl/>
        </w:rPr>
        <w:t xml:space="preserve">כ"עובד ארעי" </w:t>
      </w:r>
      <w:r w:rsidRPr="00901A33">
        <w:rPr>
          <w:rStyle w:val="emailstyle17"/>
          <w:rFonts w:ascii="Times New Roman" w:hAnsi="Times New Roman" w:cs="David" w:hint="eastAsia"/>
          <w:color w:val="auto"/>
          <w:sz w:val="24"/>
          <w:rtl/>
        </w:rPr>
        <w:t>צורפה</w:t>
      </w:r>
      <w:r w:rsidRPr="00901A33">
        <w:rPr>
          <w:rStyle w:val="emailstyle17"/>
          <w:rFonts w:ascii="Times New Roman" w:hAnsi="Times New Roman" w:cs="David"/>
          <w:color w:val="auto"/>
          <w:sz w:val="24"/>
          <w:rtl/>
        </w:rPr>
        <w:t xml:space="preserve"> </w:t>
      </w:r>
      <w:r w:rsidR="005F1EC6" w:rsidRPr="00901A33">
        <w:rPr>
          <w:rStyle w:val="emailstyle17"/>
          <w:rFonts w:ascii="Times New Roman" w:hAnsi="Times New Roman" w:cs="David" w:hint="cs"/>
          <w:color w:val="auto"/>
          <w:sz w:val="24"/>
          <w:rtl/>
        </w:rPr>
        <w:t>בהמשך</w:t>
      </w:r>
      <w:r w:rsidRPr="00901A33">
        <w:rPr>
          <w:rStyle w:val="emailstyle17"/>
          <w:rFonts w:ascii="Times New Roman" w:hAnsi="Times New Roman" w:cs="David" w:hint="cs"/>
          <w:color w:val="auto"/>
          <w:sz w:val="24"/>
          <w:rtl/>
        </w:rPr>
        <w:t xml:space="preserve"> לתקופת עבודתו ע"פ כתב מינוי</w:t>
      </w:r>
      <w:r w:rsidR="00916238"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לאחר שהתובע העביר לרשות המדינה את זכויותיו בקרן הפנסיה </w:t>
      </w:r>
      <w:ins w:id="1165" w:author="Shimon" w:date="2021-12-26T12:59:00Z">
        <w:r w:rsidR="00B74C7B">
          <w:rPr>
            <w:rStyle w:val="emailstyle17"/>
            <w:rFonts w:ascii="Times New Roman" w:hAnsi="Times New Roman" w:cs="David" w:hint="cs"/>
            <w:color w:val="auto"/>
            <w:sz w:val="24"/>
            <w:rtl/>
          </w:rPr>
          <w:t xml:space="preserve">והכספים </w:t>
        </w:r>
      </w:ins>
      <w:r w:rsidRPr="00901A33">
        <w:rPr>
          <w:rStyle w:val="emailstyle17"/>
          <w:rFonts w:ascii="Times New Roman" w:hAnsi="Times New Roman" w:cs="David" w:hint="cs"/>
          <w:color w:val="auto"/>
          <w:sz w:val="24"/>
          <w:rtl/>
        </w:rPr>
        <w:t>שהצטברו בתקופת עבודתו כ"עובד ארעי"</w:t>
      </w:r>
      <w:r w:rsidRPr="00F76678">
        <w:rPr>
          <w:rStyle w:val="emailstyle17"/>
          <w:rFonts w:ascii="Times New Roman" w:hAnsi="Times New Roman" w:cs="David" w:hint="cs"/>
          <w:color w:val="auto"/>
          <w:szCs w:val="28"/>
          <w:rtl/>
        </w:rPr>
        <w:t>.</w:t>
      </w:r>
      <w:r w:rsidR="00D56542" w:rsidRPr="00F76678">
        <w:rPr>
          <w:rStyle w:val="emailstyle17"/>
          <w:rFonts w:ascii="Times New Roman" w:hAnsi="Times New Roman" w:cs="David" w:hint="cs"/>
          <w:color w:val="auto"/>
          <w:sz w:val="24"/>
          <w:rtl/>
        </w:rPr>
        <w:t xml:space="preserve"> </w:t>
      </w:r>
    </w:p>
    <w:p w14:paraId="6384EA91" w14:textId="7B553135" w:rsidR="007C59F6" w:rsidRPr="00B74C7B" w:rsidDel="006F35CF" w:rsidRDefault="005F1EC6" w:rsidP="0069718D">
      <w:pPr>
        <w:pStyle w:val="11"/>
        <w:spacing w:before="0" w:after="240" w:line="360" w:lineRule="auto"/>
        <w:ind w:left="510" w:firstLine="0"/>
        <w:rPr>
          <w:del w:id="1166" w:author="Shimon" w:date="2021-12-22T11:14:00Z"/>
          <w:rStyle w:val="emailstyle17"/>
          <w:rFonts w:ascii="Times New Roman" w:hAnsi="Times New Roman" w:cs="David"/>
          <w:color w:val="auto"/>
          <w:sz w:val="24"/>
          <w:rPrChange w:id="1167" w:author="Shimon" w:date="2021-12-26T13:02:00Z">
            <w:rPr>
              <w:del w:id="1168" w:author="Shimon" w:date="2021-12-22T11:14:00Z"/>
              <w:rStyle w:val="emailstyle17"/>
              <w:rFonts w:ascii="Times New Roman" w:hAnsi="Times New Roman" w:cs="David"/>
              <w:b/>
              <w:bCs/>
              <w:color w:val="auto"/>
              <w:szCs w:val="28"/>
            </w:rPr>
          </w:rPrChange>
        </w:rPr>
      </w:pPr>
      <w:r w:rsidRPr="00F76678">
        <w:rPr>
          <w:rStyle w:val="emailstyle17"/>
          <w:rFonts w:ascii="Times New Roman" w:hAnsi="Times New Roman" w:cs="David" w:hint="cs"/>
          <w:color w:val="auto"/>
          <w:sz w:val="24"/>
          <w:rtl/>
        </w:rPr>
        <w:t xml:space="preserve">יצוין כי </w:t>
      </w:r>
      <w:r w:rsidR="0069538D" w:rsidRPr="00901A33">
        <w:rPr>
          <w:rStyle w:val="emailstyle17"/>
          <w:rFonts w:ascii="Times New Roman" w:hAnsi="Times New Roman" w:cs="David" w:hint="cs"/>
          <w:b/>
          <w:bCs/>
          <w:color w:val="auto"/>
          <w:sz w:val="24"/>
          <w:rtl/>
        </w:rPr>
        <w:t>התובע העביר זכויות</w:t>
      </w:r>
      <w:r w:rsidR="00D56542" w:rsidRPr="00901A33">
        <w:rPr>
          <w:rStyle w:val="emailstyle17"/>
          <w:rFonts w:ascii="Times New Roman" w:hAnsi="Times New Roman" w:cs="David" w:hint="cs"/>
          <w:b/>
          <w:bCs/>
          <w:color w:val="auto"/>
          <w:sz w:val="24"/>
          <w:rtl/>
        </w:rPr>
        <w:t>יו</w:t>
      </w:r>
      <w:r w:rsidR="0069538D" w:rsidRPr="00901A33">
        <w:rPr>
          <w:rStyle w:val="emailstyle17"/>
          <w:rFonts w:ascii="Times New Roman" w:hAnsi="Times New Roman" w:cs="David" w:hint="cs"/>
          <w:b/>
          <w:bCs/>
          <w:color w:val="auto"/>
          <w:sz w:val="24"/>
          <w:rtl/>
        </w:rPr>
        <w:t xml:space="preserve"> אלו למדינה רק לאחר שהובהר לו </w:t>
      </w:r>
      <w:del w:id="1169" w:author="Shimon" w:date="2021-12-27T22:22:00Z">
        <w:r w:rsidR="0069538D" w:rsidRPr="00901A33" w:rsidDel="00F30D65">
          <w:rPr>
            <w:rStyle w:val="emailstyle17"/>
            <w:rFonts w:ascii="Times New Roman" w:hAnsi="Times New Roman" w:cs="David" w:hint="cs"/>
            <w:b/>
            <w:bCs/>
            <w:color w:val="auto"/>
            <w:sz w:val="24"/>
            <w:rtl/>
          </w:rPr>
          <w:delText xml:space="preserve"> </w:delText>
        </w:r>
      </w:del>
      <w:r w:rsidR="0069538D" w:rsidRPr="00901A33">
        <w:rPr>
          <w:rStyle w:val="emailstyle17"/>
          <w:rFonts w:ascii="Times New Roman" w:hAnsi="Times New Roman" w:cs="David" w:hint="cs"/>
          <w:b/>
          <w:bCs/>
          <w:color w:val="auto"/>
          <w:sz w:val="24"/>
          <w:rtl/>
        </w:rPr>
        <w:t xml:space="preserve">כי </w:t>
      </w:r>
      <w:r w:rsidR="00D56542" w:rsidRPr="00901A33">
        <w:rPr>
          <w:rStyle w:val="emailstyle17"/>
          <w:rFonts w:ascii="Times New Roman" w:hAnsi="Times New Roman" w:cs="David" w:hint="cs"/>
          <w:b/>
          <w:bCs/>
          <w:color w:val="auto"/>
          <w:sz w:val="24"/>
          <w:rtl/>
        </w:rPr>
        <w:t xml:space="preserve">העברה זו תגדיל את </w:t>
      </w:r>
      <w:r w:rsidR="0069538D" w:rsidRPr="00901A33">
        <w:rPr>
          <w:rStyle w:val="emailstyle17"/>
          <w:rFonts w:ascii="Times New Roman" w:hAnsi="Times New Roman" w:cs="David" w:hint="cs"/>
          <w:b/>
          <w:bCs/>
          <w:color w:val="auto"/>
          <w:sz w:val="24"/>
          <w:rtl/>
        </w:rPr>
        <w:t>גימלתו בגין תקופת כתב המינוי ב-1.33%</w:t>
      </w:r>
      <w:r w:rsidR="0069538D" w:rsidRPr="00901A33">
        <w:rPr>
          <w:rStyle w:val="emailstyle17"/>
          <w:rFonts w:ascii="Times New Roman" w:hAnsi="Times New Roman" w:cs="David" w:hint="cs"/>
          <w:color w:val="auto"/>
          <w:sz w:val="24"/>
          <w:rtl/>
        </w:rPr>
        <w:t xml:space="preserve"> (לפי 2% לשנה עבור 8 חודשי עבודה כארעי</w:t>
      </w:r>
      <w:r w:rsidRPr="00901A33">
        <w:rPr>
          <w:rStyle w:val="emailstyle17"/>
          <w:rFonts w:ascii="Times New Roman" w:hAnsi="Times New Roman" w:cs="David" w:hint="cs"/>
          <w:color w:val="auto"/>
          <w:sz w:val="24"/>
          <w:rtl/>
        </w:rPr>
        <w:t xml:space="preserve">). בפועל, שיטת חישוב הפנסיה של המדינה הביאה לכך </w:t>
      </w:r>
      <w:r w:rsidRPr="00901A33">
        <w:rPr>
          <w:rStyle w:val="emailstyle17"/>
          <w:rFonts w:ascii="Times New Roman" w:hAnsi="Times New Roman" w:cs="David" w:hint="cs"/>
          <w:b/>
          <w:bCs/>
          <w:color w:val="auto"/>
          <w:sz w:val="24"/>
          <w:rtl/>
        </w:rPr>
        <w:t>שרכישת הזכויות כאמור הביאה להקטנת</w:t>
      </w:r>
      <w:ins w:id="1170" w:author="Shimon" w:date="2021-12-26T13:01:00Z">
        <w:r w:rsidR="00B74C7B" w:rsidRPr="008D45D9">
          <w:rPr>
            <w:rStyle w:val="emailstyle17"/>
            <w:rFonts w:ascii="Times New Roman" w:hAnsi="Times New Roman" w:cs="David" w:hint="cs"/>
            <w:color w:val="auto"/>
            <w:sz w:val="24"/>
            <w:rtl/>
          </w:rPr>
          <w:t>(</w:t>
        </w:r>
        <w:r w:rsidR="00B74C7B" w:rsidRPr="00F17B15">
          <w:rPr>
            <w:rStyle w:val="emailstyle17"/>
            <w:rFonts w:ascii="Times New Roman" w:hAnsi="Times New Roman" w:cs="David" w:hint="cs"/>
            <w:color w:val="auto"/>
            <w:sz w:val="24"/>
            <w:rtl/>
          </w:rPr>
          <w:t>!)</w:t>
        </w:r>
      </w:ins>
      <w:r w:rsidRPr="00901A33">
        <w:rPr>
          <w:rStyle w:val="emailstyle17"/>
          <w:rFonts w:ascii="Times New Roman" w:hAnsi="Times New Roman" w:cs="David" w:hint="cs"/>
          <w:b/>
          <w:bCs/>
          <w:color w:val="auto"/>
          <w:sz w:val="24"/>
          <w:rtl/>
        </w:rPr>
        <w:t xml:space="preserve"> הגימלה שמקבל התובע</w:t>
      </w:r>
      <w:ins w:id="1171" w:author="Shimon" w:date="2022-01-06T23:22:00Z">
        <w:del w:id="1172" w:author="אופיר טל" w:date="2022-01-09T10:43:00Z">
          <w:r w:rsidR="001C3ABF" w:rsidDel="002C3F71">
            <w:rPr>
              <w:rStyle w:val="emailstyle17"/>
              <w:rFonts w:ascii="Times New Roman" w:hAnsi="Times New Roman" w:cs="David" w:hint="cs"/>
              <w:b/>
              <w:bCs/>
              <w:color w:val="auto"/>
              <w:sz w:val="24"/>
              <w:rtl/>
            </w:rPr>
            <w:delText xml:space="preserve"> </w:delText>
          </w:r>
        </w:del>
      </w:ins>
      <w:del w:id="1173" w:author="אופיר טל" w:date="2022-01-09T10:43:00Z">
        <w:r w:rsidRPr="00B74C7B" w:rsidDel="002C3F71">
          <w:rPr>
            <w:rStyle w:val="emailstyle17"/>
            <w:rFonts w:ascii="Times New Roman" w:hAnsi="Times New Roman" w:cs="David"/>
            <w:color w:val="auto"/>
            <w:sz w:val="24"/>
            <w:rtl/>
            <w:rPrChange w:id="1174" w:author="Shimon" w:date="2021-12-26T13:01:00Z">
              <w:rPr>
                <w:rStyle w:val="emailstyle17"/>
                <w:rFonts w:ascii="Times New Roman" w:hAnsi="Times New Roman" w:cs="David"/>
                <w:b/>
                <w:bCs/>
                <w:color w:val="auto"/>
                <w:sz w:val="24"/>
                <w:rtl/>
              </w:rPr>
            </w:rPrChange>
          </w:rPr>
          <w:delText>(!</w:delText>
        </w:r>
        <w:r w:rsidR="0069538D" w:rsidRPr="00B74C7B" w:rsidDel="002C3F71">
          <w:rPr>
            <w:rStyle w:val="emailstyle17"/>
            <w:rFonts w:ascii="Times New Roman" w:hAnsi="Times New Roman" w:cs="David"/>
            <w:color w:val="auto"/>
            <w:sz w:val="24"/>
            <w:rtl/>
            <w:rPrChange w:id="1175" w:author="Shimon" w:date="2021-12-26T13:01:00Z">
              <w:rPr>
                <w:rStyle w:val="emailstyle17"/>
                <w:rFonts w:ascii="Times New Roman" w:hAnsi="Times New Roman" w:cs="David"/>
                <w:b/>
                <w:bCs/>
                <w:color w:val="auto"/>
                <w:sz w:val="24"/>
                <w:rtl/>
              </w:rPr>
            </w:rPrChange>
          </w:rPr>
          <w:delText>)</w:delText>
        </w:r>
      </w:del>
      <w:ins w:id="1176" w:author="Shimon" w:date="2021-12-26T13:02:00Z">
        <w:del w:id="1177" w:author="אופיר טל" w:date="2022-01-09T10:43:00Z">
          <w:r w:rsidR="00B74C7B" w:rsidRPr="00B74C7B" w:rsidDel="002C3F71">
            <w:rPr>
              <w:rStyle w:val="emailstyle17"/>
              <w:rFonts w:ascii="Times New Roman" w:hAnsi="Times New Roman" w:cs="David"/>
              <w:color w:val="auto"/>
              <w:sz w:val="24"/>
              <w:rtl/>
              <w:rPrChange w:id="1178" w:author="Shimon" w:date="2021-12-26T13:02:00Z">
                <w:rPr>
                  <w:rStyle w:val="emailstyle17"/>
                  <w:rFonts w:ascii="Times New Roman" w:hAnsi="Times New Roman" w:cs="David"/>
                  <w:color w:val="auto"/>
                  <w:szCs w:val="28"/>
                  <w:rtl/>
                </w:rPr>
              </w:rPrChange>
            </w:rPr>
            <w:delText>(</w:delText>
          </w:r>
        </w:del>
      </w:ins>
      <w:ins w:id="1179" w:author="Shimon" w:date="2021-12-26T13:01:00Z">
        <w:del w:id="1180" w:author="אופיר טל" w:date="2022-01-09T10:43:00Z">
          <w:r w:rsidR="00B74C7B" w:rsidRPr="00B74C7B" w:rsidDel="002C3F71">
            <w:rPr>
              <w:rStyle w:val="emailstyle17"/>
              <w:rFonts w:ascii="Times New Roman" w:hAnsi="Times New Roman" w:cs="David" w:hint="eastAsia"/>
              <w:color w:val="auto"/>
              <w:sz w:val="24"/>
              <w:rtl/>
              <w:rPrChange w:id="1181" w:author="Shimon" w:date="2021-12-26T13:02:00Z">
                <w:rPr>
                  <w:rStyle w:val="emailstyle17"/>
                  <w:rFonts w:ascii="Times New Roman" w:hAnsi="Times New Roman" w:cs="David" w:hint="eastAsia"/>
                  <w:b/>
                  <w:bCs/>
                  <w:color w:val="auto"/>
                  <w:szCs w:val="28"/>
                  <w:rtl/>
                </w:rPr>
              </w:rPrChange>
            </w:rPr>
            <w:delText>יבואר</w:delText>
          </w:r>
          <w:r w:rsidR="00B74C7B" w:rsidRPr="00B74C7B" w:rsidDel="002C3F71">
            <w:rPr>
              <w:rStyle w:val="emailstyle17"/>
              <w:rFonts w:ascii="Times New Roman" w:hAnsi="Times New Roman" w:cs="David"/>
              <w:color w:val="auto"/>
              <w:sz w:val="24"/>
              <w:rtl/>
              <w:rPrChange w:id="1182" w:author="Shimon" w:date="2021-12-26T13:02:00Z">
                <w:rPr>
                  <w:rStyle w:val="emailstyle17"/>
                  <w:rFonts w:ascii="Times New Roman" w:hAnsi="Times New Roman" w:cs="David"/>
                  <w:b/>
                  <w:bCs/>
                  <w:color w:val="auto"/>
                  <w:szCs w:val="28"/>
                  <w:rtl/>
                </w:rPr>
              </w:rPrChange>
            </w:rPr>
            <w:delText xml:space="preserve"> </w:delText>
          </w:r>
          <w:r w:rsidR="00B74C7B" w:rsidRPr="00B74C7B" w:rsidDel="002C3F71">
            <w:rPr>
              <w:rStyle w:val="emailstyle17"/>
              <w:rFonts w:ascii="Times New Roman" w:hAnsi="Times New Roman" w:cs="David" w:hint="eastAsia"/>
              <w:color w:val="auto"/>
              <w:sz w:val="24"/>
              <w:rtl/>
              <w:rPrChange w:id="1183" w:author="Shimon" w:date="2021-12-26T13:02:00Z">
                <w:rPr>
                  <w:rStyle w:val="emailstyle17"/>
                  <w:rFonts w:ascii="Times New Roman" w:hAnsi="Times New Roman" w:cs="David" w:hint="eastAsia"/>
                  <w:b/>
                  <w:bCs/>
                  <w:color w:val="auto"/>
                  <w:szCs w:val="28"/>
                  <w:rtl/>
                </w:rPr>
              </w:rPrChange>
            </w:rPr>
            <w:delText>לקמן</w:delText>
          </w:r>
        </w:del>
      </w:ins>
      <w:ins w:id="1184" w:author="Shimon" w:date="2021-12-26T13:02:00Z">
        <w:del w:id="1185" w:author="אופיר טל" w:date="2022-01-09T10:43:00Z">
          <w:r w:rsidR="00B74C7B" w:rsidDel="002C3F71">
            <w:rPr>
              <w:rStyle w:val="emailstyle17"/>
              <w:rFonts w:ascii="Times New Roman" w:hAnsi="Times New Roman" w:cs="David" w:hint="cs"/>
              <w:color w:val="auto"/>
              <w:sz w:val="24"/>
              <w:rtl/>
            </w:rPr>
            <w:delText>)</w:delText>
          </w:r>
        </w:del>
      </w:ins>
      <w:r w:rsidR="0069538D" w:rsidRPr="00B74C7B">
        <w:rPr>
          <w:rStyle w:val="emailstyle17"/>
          <w:rFonts w:ascii="Times New Roman" w:hAnsi="Times New Roman" w:cs="David"/>
          <w:color w:val="auto"/>
          <w:sz w:val="24"/>
          <w:rtl/>
          <w:rPrChange w:id="1186" w:author="Shimon" w:date="2021-12-26T13:02:00Z">
            <w:rPr>
              <w:rStyle w:val="emailstyle17"/>
              <w:rFonts w:ascii="Times New Roman" w:hAnsi="Times New Roman" w:cs="David"/>
              <w:b/>
              <w:bCs/>
              <w:color w:val="auto"/>
              <w:szCs w:val="28"/>
              <w:rtl/>
            </w:rPr>
          </w:rPrChange>
        </w:rPr>
        <w:t>.</w:t>
      </w:r>
      <w:r w:rsidRPr="00B74C7B">
        <w:rPr>
          <w:rStyle w:val="emailstyle17"/>
          <w:rFonts w:ascii="Times New Roman" w:hAnsi="Times New Roman" w:cs="David"/>
          <w:color w:val="auto"/>
          <w:sz w:val="24"/>
          <w:rtl/>
          <w:rPrChange w:id="1187" w:author="Shimon" w:date="2021-12-26T13:02:00Z">
            <w:rPr>
              <w:rStyle w:val="emailstyle17"/>
              <w:rFonts w:ascii="Times New Roman" w:hAnsi="Times New Roman" w:cs="David"/>
              <w:color w:val="auto"/>
              <w:szCs w:val="28"/>
              <w:rtl/>
            </w:rPr>
          </w:rPrChange>
        </w:rPr>
        <w:t xml:space="preserve"> </w:t>
      </w:r>
      <w:ins w:id="1188" w:author="אופיר טל" w:date="2022-01-09T10:43:00Z">
        <w:r w:rsidR="002C3F71">
          <w:rPr>
            <w:rStyle w:val="emailstyle17"/>
            <w:rFonts w:ascii="Times New Roman" w:hAnsi="Times New Roman" w:cs="David" w:hint="cs"/>
            <w:color w:val="auto"/>
            <w:sz w:val="24"/>
            <w:rtl/>
          </w:rPr>
          <w:t xml:space="preserve"> </w:t>
        </w:r>
        <w:r w:rsidR="002C3F71" w:rsidRPr="002C3F71">
          <w:rPr>
            <w:rStyle w:val="emailstyle17"/>
            <w:rFonts w:ascii="Times New Roman" w:hAnsi="Times New Roman" w:cs="David" w:hint="eastAsia"/>
            <w:color w:val="auto"/>
            <w:sz w:val="24"/>
            <w:highlight w:val="green"/>
            <w:rtl/>
            <w:rPrChange w:id="1189" w:author="אופיר טל" w:date="2022-01-09T10:43:00Z">
              <w:rPr>
                <w:rStyle w:val="emailstyle17"/>
                <w:rFonts w:ascii="Times New Roman" w:hAnsi="Times New Roman" w:cs="David" w:hint="eastAsia"/>
                <w:color w:val="auto"/>
                <w:sz w:val="24"/>
                <w:rtl/>
              </w:rPr>
            </w:rPrChange>
          </w:rPr>
          <w:t>מיותר</w:t>
        </w:r>
        <w:r w:rsidR="002C3F71" w:rsidRPr="002C3F71">
          <w:rPr>
            <w:rStyle w:val="emailstyle17"/>
            <w:rFonts w:ascii="Times New Roman" w:hAnsi="Times New Roman" w:cs="David"/>
            <w:color w:val="auto"/>
            <w:sz w:val="24"/>
            <w:highlight w:val="green"/>
            <w:rtl/>
            <w:rPrChange w:id="1190" w:author="אופיר טל" w:date="2022-01-09T10:43:00Z">
              <w:rPr>
                <w:rStyle w:val="emailstyle17"/>
                <w:rFonts w:ascii="Times New Roman" w:hAnsi="Times New Roman" w:cs="David"/>
                <w:color w:val="auto"/>
                <w:sz w:val="24"/>
                <w:rtl/>
              </w:rPr>
            </w:rPrChange>
          </w:rPr>
          <w:t xml:space="preserve">- </w:t>
        </w:r>
        <w:r w:rsidR="002C3F71" w:rsidRPr="002C3F71">
          <w:rPr>
            <w:rFonts w:hint="cs"/>
            <w:highlight w:val="green"/>
            <w:rtl/>
          </w:rPr>
          <w:t xml:space="preserve">התיקונים </w:t>
        </w:r>
        <w:r w:rsidR="002C3F71" w:rsidRPr="00D21B06">
          <w:rPr>
            <w:rFonts w:hint="cs"/>
            <w:highlight w:val="green"/>
            <w:rtl/>
          </w:rPr>
          <w:t xml:space="preserve">האלה בעייתים </w:t>
        </w:r>
        <w:r w:rsidR="002C3F71" w:rsidRPr="00D21B06">
          <w:rPr>
            <w:highlight w:val="green"/>
            <w:rtl/>
          </w:rPr>
          <w:t>–</w:t>
        </w:r>
        <w:r w:rsidR="002C3F71"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5E1F6CE0" w14:textId="77777777" w:rsidR="00835922" w:rsidRPr="00835922" w:rsidRDefault="00D5324B" w:rsidP="002E5E84">
      <w:pPr>
        <w:pStyle w:val="11"/>
        <w:numPr>
          <w:ilvl w:val="0"/>
          <w:numId w:val="14"/>
        </w:numPr>
        <w:spacing w:before="0" w:after="240" w:line="360" w:lineRule="auto"/>
        <w:ind w:left="510" w:hanging="425"/>
        <w:rPr>
          <w:ins w:id="1191" w:author="Shimon" w:date="2022-01-06T23:14:00Z"/>
          <w:rStyle w:val="emailstyle17"/>
          <w:rFonts w:ascii="Times New Roman" w:hAnsi="Times New Roman" w:cs="David"/>
          <w:color w:val="auto"/>
          <w:rtl/>
          <w:rPrChange w:id="1192" w:author="Shimon" w:date="2022-01-06T23:14:00Z">
            <w:rPr>
              <w:ins w:id="1193" w:author="Shimon" w:date="2022-01-06T23:14:00Z"/>
              <w:rStyle w:val="emailstyle17"/>
              <w:rFonts w:cs="David"/>
              <w:color w:val="auto"/>
              <w:sz w:val="22"/>
              <w:rtl/>
            </w:rPr>
          </w:rPrChange>
        </w:rPr>
      </w:pPr>
      <w:del w:id="1194" w:author="Shimon" w:date="2021-12-21T13:08:00Z">
        <w:r w:rsidRPr="00901A33" w:rsidDel="00046181">
          <w:rPr>
            <w:rStyle w:val="emailstyle17"/>
            <w:rFonts w:cs="David" w:hint="cs"/>
            <w:color w:val="auto"/>
            <w:sz w:val="22"/>
            <w:rtl/>
          </w:rPr>
          <w:delText>כאמור לעיל</w:delText>
        </w:r>
      </w:del>
      <w:del w:id="1195" w:author="Shimon" w:date="2022-01-06T23:22:00Z">
        <w:r w:rsidRPr="00901A33" w:rsidDel="001C3ABF">
          <w:rPr>
            <w:rStyle w:val="emailstyle17"/>
            <w:rFonts w:cs="David" w:hint="cs"/>
            <w:color w:val="auto"/>
            <w:sz w:val="22"/>
            <w:rtl/>
          </w:rPr>
          <w:delText>,</w:delText>
        </w:r>
      </w:del>
      <w:r w:rsidRPr="00901A33">
        <w:rPr>
          <w:rStyle w:val="emailstyle17"/>
          <w:rFonts w:cs="David" w:hint="cs"/>
          <w:color w:val="auto"/>
          <w:sz w:val="22"/>
          <w:rtl/>
        </w:rPr>
        <w:t xml:space="preserve"> </w:t>
      </w:r>
    </w:p>
    <w:p w14:paraId="2834CC24" w14:textId="55D0D327" w:rsidR="00046181" w:rsidRPr="00046181" w:rsidDel="002C3F71" w:rsidRDefault="006909AB">
      <w:pPr>
        <w:pStyle w:val="11"/>
        <w:spacing w:before="0" w:after="240" w:line="360" w:lineRule="auto"/>
        <w:ind w:left="523" w:hanging="438"/>
        <w:rPr>
          <w:del w:id="1196" w:author="אופיר טל" w:date="2022-01-09T10:45:00Z"/>
          <w:rStyle w:val="emailstyle17"/>
          <w:rFonts w:ascii="Times New Roman" w:hAnsi="Times New Roman" w:cs="David"/>
          <w:color w:val="auto"/>
        </w:rPr>
        <w:pPrChange w:id="1197" w:author="אופיר טל" w:date="2022-01-09T10:45:00Z">
          <w:pPr>
            <w:pStyle w:val="11"/>
            <w:numPr>
              <w:numId w:val="14"/>
            </w:numPr>
            <w:tabs>
              <w:tab w:val="num" w:pos="502"/>
            </w:tabs>
            <w:spacing w:before="0" w:after="240" w:line="360" w:lineRule="auto"/>
            <w:ind w:left="510" w:hanging="425"/>
          </w:pPr>
        </w:pPrChange>
      </w:pPr>
      <w:ins w:id="1198" w:author="Shimon" w:date="2021-12-21T13:38:00Z">
        <w:r>
          <w:rPr>
            <w:rStyle w:val="emailstyle17"/>
            <w:rFonts w:cs="David" w:hint="cs"/>
            <w:color w:val="auto"/>
            <w:sz w:val="22"/>
            <w:rtl/>
          </w:rPr>
          <w:t xml:space="preserve"> </w:t>
        </w:r>
      </w:ins>
      <w:ins w:id="1199" w:author="Shimon" w:date="2021-12-21T13:56:00Z">
        <w:del w:id="1200" w:author="אופיר טל" w:date="2022-01-09T10:45:00Z">
          <w:r w:rsidR="00F35AA0" w:rsidDel="002C3F71">
            <w:rPr>
              <w:rStyle w:val="emailstyle17"/>
              <w:rFonts w:cs="David" w:hint="cs"/>
              <w:color w:val="auto"/>
              <w:sz w:val="22"/>
              <w:rtl/>
            </w:rPr>
            <w:delText xml:space="preserve">בתחילת שנות ה-90 של המאה הקודמת, </w:delText>
          </w:r>
        </w:del>
      </w:ins>
      <w:ins w:id="1201" w:author="Shimon" w:date="2021-12-22T10:22:00Z">
        <w:del w:id="1202" w:author="אופיר טל" w:date="2022-01-09T10:45:00Z">
          <w:r w:rsidR="00567D30" w:rsidDel="002C3F71">
            <w:rPr>
              <w:rStyle w:val="emailstyle17"/>
              <w:rFonts w:cs="David" w:hint="cs"/>
              <w:color w:val="auto"/>
              <w:sz w:val="22"/>
              <w:rtl/>
            </w:rPr>
            <w:delText xml:space="preserve">התקשתה המדינה </w:delText>
          </w:r>
        </w:del>
      </w:ins>
      <w:ins w:id="1203" w:author="Shimon" w:date="2021-12-21T13:38:00Z">
        <w:del w:id="1204" w:author="אופיר טל" w:date="2022-01-09T10:45:00Z">
          <w:r w:rsidDel="002C3F71">
            <w:rPr>
              <w:rStyle w:val="emailstyle17"/>
              <w:rFonts w:cs="David" w:hint="cs"/>
              <w:color w:val="auto"/>
              <w:sz w:val="22"/>
              <w:rtl/>
            </w:rPr>
            <w:delText xml:space="preserve">להשיג </w:delText>
          </w:r>
        </w:del>
      </w:ins>
      <w:ins w:id="1205" w:author="Shimon" w:date="2021-12-21T13:39:00Z">
        <w:del w:id="1206" w:author="אופיר טל" w:date="2022-01-09T10:45:00Z">
          <w:r w:rsidDel="002C3F71">
            <w:rPr>
              <w:rStyle w:val="emailstyle17"/>
              <w:rFonts w:cs="David" w:hint="cs"/>
              <w:color w:val="auto"/>
              <w:sz w:val="22"/>
              <w:rtl/>
            </w:rPr>
            <w:delText xml:space="preserve">ולשמר </w:delText>
          </w:r>
        </w:del>
      </w:ins>
      <w:ins w:id="1207" w:author="Shimon" w:date="2021-12-21T13:38:00Z">
        <w:del w:id="1208" w:author="אופיר טל" w:date="2022-01-09T10:45:00Z">
          <w:r w:rsidDel="002C3F71">
            <w:rPr>
              <w:rStyle w:val="emailstyle17"/>
              <w:rFonts w:cs="David" w:hint="cs"/>
              <w:color w:val="auto"/>
              <w:sz w:val="22"/>
              <w:rtl/>
            </w:rPr>
            <w:delText>עובדים בכירים מיומנים</w:delText>
          </w:r>
        </w:del>
      </w:ins>
      <w:ins w:id="1209" w:author="Shimon" w:date="2021-12-21T13:41:00Z">
        <w:del w:id="1210" w:author="אופיר טל" w:date="2022-01-09T10:45:00Z">
          <w:r w:rsidRPr="006909AB" w:rsidDel="002C3F71">
            <w:rPr>
              <w:rStyle w:val="emailstyle17"/>
              <w:rFonts w:cs="David" w:hint="cs"/>
              <w:color w:val="auto"/>
              <w:sz w:val="22"/>
              <w:rtl/>
            </w:rPr>
            <w:delText xml:space="preserve"> </w:delText>
          </w:r>
          <w:r w:rsidDel="002C3F71">
            <w:rPr>
              <w:rStyle w:val="emailstyle17"/>
              <w:rFonts w:cs="David" w:hint="cs"/>
              <w:color w:val="auto"/>
              <w:sz w:val="22"/>
              <w:rtl/>
            </w:rPr>
            <w:delText>בתנאי השכר והפנסיה המקובלים בשרות המדינה</w:delText>
          </w:r>
        </w:del>
      </w:ins>
      <w:ins w:id="1211" w:author="Shimon" w:date="2021-12-22T10:27:00Z">
        <w:del w:id="1212" w:author="אופיר טל" w:date="2022-01-09T10:45:00Z">
          <w:r w:rsidR="00245788" w:rsidDel="002C3F71">
            <w:rPr>
              <w:rStyle w:val="emailstyle17"/>
              <w:rFonts w:cs="David" w:hint="cs"/>
              <w:color w:val="auto"/>
              <w:sz w:val="22"/>
              <w:rtl/>
            </w:rPr>
            <w:delText xml:space="preserve"> לעובדים בכתב מינוי</w:delText>
          </w:r>
        </w:del>
      </w:ins>
      <w:ins w:id="1213" w:author="Shimon" w:date="2022-01-06T23:27:00Z">
        <w:del w:id="1214" w:author="אופיר טל" w:date="2022-01-09T10:45:00Z">
          <w:r w:rsidR="001C3ABF" w:rsidDel="002C3F71">
            <w:rPr>
              <w:rStyle w:val="emailstyle17"/>
              <w:rFonts w:cs="David" w:hint="cs"/>
              <w:color w:val="auto"/>
              <w:sz w:val="22"/>
              <w:rtl/>
            </w:rPr>
            <w:delText>.</w:delText>
          </w:r>
        </w:del>
      </w:ins>
      <w:del w:id="1215" w:author="אופיר טל" w:date="2022-01-09T10:45:00Z">
        <w:r w:rsidR="001C3ABF" w:rsidDel="002C3F71">
          <w:rPr>
            <w:rStyle w:val="emailstyle17"/>
            <w:rFonts w:cs="David" w:hint="cs"/>
            <w:color w:val="auto"/>
            <w:sz w:val="22"/>
            <w:rtl/>
          </w:rPr>
          <w:delText xml:space="preserve"> </w:delText>
        </w:r>
      </w:del>
      <w:ins w:id="1216" w:author="Shimon" w:date="2022-01-06T23:27:00Z">
        <w:del w:id="1217" w:author="אופיר טל" w:date="2022-01-09T10:45:00Z">
          <w:r w:rsidR="001C3ABF" w:rsidDel="002C3F71">
            <w:rPr>
              <w:rStyle w:val="emailstyle17"/>
              <w:rFonts w:cs="David" w:hint="cs"/>
              <w:color w:val="auto"/>
              <w:sz w:val="22"/>
              <w:rtl/>
            </w:rPr>
            <w:delText>לפיכך</w:delText>
          </w:r>
        </w:del>
      </w:ins>
      <w:ins w:id="1218" w:author="Shimon" w:date="2021-12-22T10:44:00Z">
        <w:del w:id="1219" w:author="אופיר טל" w:date="2022-01-09T10:45:00Z">
          <w:r w:rsidR="00F06653" w:rsidDel="002C3F71">
            <w:rPr>
              <w:rStyle w:val="emailstyle17"/>
              <w:rFonts w:cs="David" w:hint="cs"/>
              <w:color w:val="auto"/>
              <w:sz w:val="22"/>
              <w:rtl/>
            </w:rPr>
            <w:delText xml:space="preserve"> </w:delText>
          </w:r>
        </w:del>
      </w:ins>
      <w:ins w:id="1220" w:author="Shimon" w:date="2021-12-22T11:05:00Z">
        <w:del w:id="1221" w:author="אופיר טל" w:date="2022-01-09T10:45:00Z">
          <w:r w:rsidR="006F35CF" w:rsidDel="002C3F71">
            <w:rPr>
              <w:rStyle w:val="emailstyle17"/>
              <w:rFonts w:cs="David" w:hint="cs"/>
              <w:color w:val="auto"/>
              <w:sz w:val="22"/>
              <w:rtl/>
            </w:rPr>
            <w:delText xml:space="preserve">החליטה המדינה </w:delText>
          </w:r>
        </w:del>
      </w:ins>
      <w:ins w:id="1222" w:author="Shimon" w:date="2021-12-26T13:03:00Z">
        <w:del w:id="1223" w:author="אופיר טל" w:date="2022-01-09T10:45:00Z">
          <w:r w:rsidR="00B74C7B" w:rsidDel="002C3F71">
            <w:rPr>
              <w:rStyle w:val="emailstyle17"/>
              <w:rFonts w:cs="David" w:hint="cs"/>
              <w:color w:val="auto"/>
              <w:sz w:val="22"/>
              <w:rtl/>
            </w:rPr>
            <w:delText>להפסיק</w:delText>
          </w:r>
        </w:del>
      </w:ins>
      <w:ins w:id="1224" w:author="Shimon" w:date="2021-12-26T13:04:00Z">
        <w:del w:id="1225" w:author="אופיר טל" w:date="2022-01-09T10:45:00Z">
          <w:r w:rsidR="00B74C7B" w:rsidDel="002C3F71">
            <w:rPr>
              <w:rStyle w:val="emailstyle17"/>
              <w:rFonts w:cs="David" w:hint="cs"/>
              <w:color w:val="auto"/>
              <w:sz w:val="22"/>
              <w:rtl/>
            </w:rPr>
            <w:delText xml:space="preserve"> </w:delText>
          </w:r>
        </w:del>
      </w:ins>
      <w:ins w:id="1226" w:author="Shimon" w:date="2021-12-27T22:24:00Z">
        <w:del w:id="1227" w:author="אופיר טל" w:date="2022-01-09T10:45:00Z">
          <w:r w:rsidR="00F30D65" w:rsidDel="002C3F71">
            <w:rPr>
              <w:rStyle w:val="emailstyle17"/>
              <w:rFonts w:cs="David" w:hint="cs"/>
              <w:color w:val="auto"/>
              <w:sz w:val="22"/>
              <w:rtl/>
            </w:rPr>
            <w:delText>העסקת</w:delText>
          </w:r>
        </w:del>
      </w:ins>
      <w:ins w:id="1228" w:author="Shimon" w:date="2021-12-26T13:04:00Z">
        <w:del w:id="1229" w:author="אופיר טל" w:date="2022-01-09T10:45:00Z">
          <w:r w:rsidR="00B74C7B" w:rsidDel="002C3F71">
            <w:rPr>
              <w:rStyle w:val="emailstyle17"/>
              <w:rFonts w:cs="David" w:hint="cs"/>
              <w:color w:val="auto"/>
              <w:sz w:val="22"/>
              <w:rtl/>
            </w:rPr>
            <w:delText xml:space="preserve"> עובדים</w:delText>
          </w:r>
        </w:del>
      </w:ins>
      <w:ins w:id="1230" w:author="Shimon" w:date="2021-12-22T11:05:00Z">
        <w:del w:id="1231" w:author="אופיר טל" w:date="2022-01-09T10:45:00Z">
          <w:r w:rsidR="007C59F6" w:rsidDel="002C3F71">
            <w:rPr>
              <w:rStyle w:val="emailstyle17"/>
              <w:rFonts w:cs="David" w:hint="cs"/>
              <w:color w:val="auto"/>
              <w:sz w:val="22"/>
              <w:rtl/>
            </w:rPr>
            <w:delText xml:space="preserve"> בכירים</w:delText>
          </w:r>
        </w:del>
      </w:ins>
      <w:ins w:id="1232" w:author="Shimon" w:date="2021-12-22T11:09:00Z">
        <w:del w:id="1233" w:author="אופיר טל" w:date="2022-01-09T10:45:00Z">
          <w:r w:rsidR="006F35CF" w:rsidDel="002C3F71">
            <w:rPr>
              <w:rStyle w:val="emailstyle17"/>
              <w:rFonts w:cs="David" w:hint="cs"/>
              <w:color w:val="auto"/>
              <w:sz w:val="22"/>
              <w:rtl/>
            </w:rPr>
            <w:delText xml:space="preserve"> חיוניים המועסקים בכתב מינוי באחת משתי ה</w:delText>
          </w:r>
        </w:del>
      </w:ins>
      <w:ins w:id="1234" w:author="Shimon" w:date="2021-12-22T11:10:00Z">
        <w:del w:id="1235" w:author="אופיר טל" w:date="2022-01-09T10:45:00Z">
          <w:r w:rsidR="006F35CF" w:rsidDel="002C3F71">
            <w:rPr>
              <w:rStyle w:val="emailstyle17"/>
              <w:rFonts w:cs="David" w:hint="cs"/>
              <w:color w:val="auto"/>
              <w:sz w:val="22"/>
              <w:rtl/>
            </w:rPr>
            <w:delText>דרגות העליונות בסולם דירוג המח"ר (מוסמכי חברה ורוח)</w:delText>
          </w:r>
        </w:del>
      </w:ins>
      <w:ins w:id="1236" w:author="Shimon" w:date="2022-01-06T23:28:00Z">
        <w:del w:id="1237" w:author="אופיר טל" w:date="2022-01-09T10:45:00Z">
          <w:r w:rsidR="001C3ABF" w:rsidDel="002C3F71">
            <w:rPr>
              <w:rStyle w:val="emailstyle17"/>
              <w:rFonts w:cs="David" w:hint="cs"/>
              <w:color w:val="auto"/>
              <w:sz w:val="22"/>
              <w:rtl/>
            </w:rPr>
            <w:delText xml:space="preserve"> </w:delText>
          </w:r>
        </w:del>
      </w:ins>
      <w:ins w:id="1238" w:author="Shimon" w:date="2022-01-06T23:34:00Z">
        <w:del w:id="1239" w:author="אופיר טל" w:date="2022-01-09T10:45:00Z">
          <w:r w:rsidR="00E42C77" w:rsidDel="002C3F71">
            <w:rPr>
              <w:rStyle w:val="emailstyle17"/>
              <w:rFonts w:cs="David" w:hint="cs"/>
              <w:color w:val="auto"/>
              <w:sz w:val="22"/>
              <w:rtl/>
            </w:rPr>
            <w:delText xml:space="preserve">אשר יסכימו לוותר </w:delText>
          </w:r>
        </w:del>
      </w:ins>
      <w:ins w:id="1240" w:author="Shimon" w:date="2021-12-22T11:12:00Z">
        <w:del w:id="1241" w:author="אופיר טל" w:date="2022-01-09T10:45:00Z">
          <w:r w:rsidR="006F35CF" w:rsidDel="002C3F71">
            <w:rPr>
              <w:rStyle w:val="emailstyle17"/>
              <w:rFonts w:cs="David" w:hint="cs"/>
              <w:color w:val="auto"/>
              <w:sz w:val="22"/>
              <w:rtl/>
            </w:rPr>
            <w:delText>על הקביעות</w:delText>
          </w:r>
        </w:del>
      </w:ins>
      <w:ins w:id="1242" w:author="Shimon" w:date="2022-01-06T23:34:00Z">
        <w:del w:id="1243" w:author="אופיר טל" w:date="2022-01-09T10:45:00Z">
          <w:r w:rsidR="00E42C77" w:rsidDel="002C3F71">
            <w:rPr>
              <w:rStyle w:val="emailstyle17"/>
              <w:rFonts w:cs="David" w:hint="cs"/>
              <w:color w:val="auto"/>
              <w:sz w:val="22"/>
              <w:rtl/>
            </w:rPr>
            <w:delText xml:space="preserve"> </w:delText>
          </w:r>
        </w:del>
      </w:ins>
      <w:ins w:id="1244" w:author="Shimon" w:date="2022-01-06T23:35:00Z">
        <w:del w:id="1245" w:author="אופיר טל" w:date="2022-01-09T10:45:00Z">
          <w:r w:rsidR="00E42C77" w:rsidDel="002C3F71">
            <w:rPr>
              <w:rStyle w:val="emailstyle17"/>
              <w:rFonts w:cs="David" w:hint="cs"/>
              <w:color w:val="auto"/>
              <w:sz w:val="22"/>
              <w:rtl/>
            </w:rPr>
            <w:delText>ה</w:delText>
          </w:r>
        </w:del>
      </w:ins>
      <w:ins w:id="1246" w:author="Shimon" w:date="2022-01-06T23:34:00Z">
        <w:del w:id="1247" w:author="אופיר טל" w:date="2022-01-09T10:45:00Z">
          <w:r w:rsidR="00E42C77" w:rsidDel="002C3F71">
            <w:rPr>
              <w:rStyle w:val="emailstyle17"/>
              <w:rFonts w:cs="David" w:hint="cs"/>
              <w:color w:val="auto"/>
              <w:sz w:val="22"/>
              <w:rtl/>
            </w:rPr>
            <w:delText>נילוית לכתב המינוי</w:delText>
          </w:r>
        </w:del>
      </w:ins>
      <w:ins w:id="1248" w:author="Shimon" w:date="2021-12-22T11:12:00Z">
        <w:del w:id="1249" w:author="אופיר טל" w:date="2022-01-09T10:45:00Z">
          <w:r w:rsidR="006F35CF" w:rsidDel="002C3F71">
            <w:rPr>
              <w:rStyle w:val="emailstyle17"/>
              <w:rFonts w:cs="David" w:hint="cs"/>
              <w:color w:val="auto"/>
              <w:sz w:val="22"/>
              <w:rtl/>
            </w:rPr>
            <w:delText xml:space="preserve">, </w:delText>
          </w:r>
        </w:del>
      </w:ins>
      <w:ins w:id="1250" w:author="Shimon" w:date="2021-12-26T13:06:00Z">
        <w:del w:id="1251" w:author="אופיר טל" w:date="2022-01-09T10:45:00Z">
          <w:r w:rsidR="00B74C7B" w:rsidDel="002C3F71">
            <w:rPr>
              <w:rStyle w:val="emailstyle17"/>
              <w:rFonts w:cs="David" w:hint="cs"/>
              <w:color w:val="auto"/>
              <w:sz w:val="22"/>
              <w:rtl/>
            </w:rPr>
            <w:delText xml:space="preserve">ולהעסיקם </w:delText>
          </w:r>
        </w:del>
      </w:ins>
      <w:ins w:id="1252" w:author="Shimon" w:date="2021-12-22T10:41:00Z">
        <w:del w:id="1253" w:author="אופיר טל" w:date="2022-01-09T10:45:00Z">
          <w:r w:rsidR="00F06653" w:rsidDel="002C3F71">
            <w:rPr>
              <w:rStyle w:val="emailstyle17"/>
              <w:rFonts w:cs="David" w:hint="cs"/>
              <w:color w:val="auto"/>
              <w:sz w:val="22"/>
              <w:rtl/>
            </w:rPr>
            <w:delText>בתנאי שכר ופנסיה משופרים</w:delText>
          </w:r>
        </w:del>
      </w:ins>
      <w:ins w:id="1254" w:author="Shimon" w:date="2021-12-22T10:42:00Z">
        <w:del w:id="1255" w:author="אופיר טל" w:date="2022-01-09T10:45:00Z">
          <w:r w:rsidR="00F06653" w:rsidDel="002C3F71">
            <w:rPr>
              <w:rStyle w:val="emailstyle17"/>
              <w:rFonts w:cs="David" w:hint="cs"/>
              <w:color w:val="auto"/>
              <w:sz w:val="22"/>
              <w:rtl/>
            </w:rPr>
            <w:delText>,</w:delText>
          </w:r>
        </w:del>
      </w:ins>
      <w:ins w:id="1256" w:author="Shimon" w:date="2021-12-22T10:41:00Z">
        <w:del w:id="1257" w:author="אופיר טל" w:date="2022-01-09T10:45:00Z">
          <w:r w:rsidR="00F06653" w:rsidDel="002C3F71">
            <w:rPr>
              <w:rStyle w:val="emailstyle17"/>
              <w:rFonts w:cs="David" w:hint="cs"/>
              <w:color w:val="auto"/>
              <w:sz w:val="22"/>
              <w:rtl/>
            </w:rPr>
            <w:delText xml:space="preserve"> </w:delText>
          </w:r>
        </w:del>
      </w:ins>
      <w:ins w:id="1258" w:author="Shimon" w:date="2021-12-22T10:33:00Z">
        <w:del w:id="1259" w:author="אופיר טל" w:date="2022-01-09T10:45:00Z">
          <w:r w:rsidR="00245788" w:rsidDel="002C3F71">
            <w:rPr>
              <w:rStyle w:val="emailstyle17"/>
              <w:rFonts w:cs="David" w:hint="cs"/>
              <w:color w:val="auto"/>
              <w:sz w:val="22"/>
              <w:rtl/>
            </w:rPr>
            <w:delText>בחוזה אישי קצוב בזמן</w:delText>
          </w:r>
        </w:del>
      </w:ins>
      <w:ins w:id="1260" w:author="Shimon" w:date="2021-12-22T11:13:00Z">
        <w:del w:id="1261" w:author="אופיר טל" w:date="2022-01-09T10:45:00Z">
          <w:r w:rsidR="006F35CF" w:rsidDel="002C3F71">
            <w:rPr>
              <w:rStyle w:val="emailstyle17"/>
              <w:rFonts w:cs="David" w:hint="cs"/>
              <w:color w:val="auto"/>
              <w:sz w:val="22"/>
              <w:rtl/>
            </w:rPr>
            <w:delText>.</w:delText>
          </w:r>
        </w:del>
      </w:ins>
      <w:ins w:id="1262" w:author="Shimon" w:date="2021-12-21T13:42:00Z">
        <w:del w:id="1263" w:author="אופיר טל" w:date="2022-01-09T10:45:00Z">
          <w:r w:rsidDel="002C3F71">
            <w:rPr>
              <w:rStyle w:val="emailstyle17"/>
              <w:rFonts w:cs="David" w:hint="cs"/>
              <w:color w:val="auto"/>
              <w:sz w:val="22"/>
              <w:rtl/>
            </w:rPr>
            <w:delText xml:space="preserve"> (ר' מבוא לחוזה ומכתבו של מ"מ נציב שרות המדינה מיום </w:delText>
          </w:r>
        </w:del>
      </w:ins>
      <w:ins w:id="1264" w:author="Shimon" w:date="2022-01-02T16:29:00Z">
        <w:del w:id="1265" w:author="אופיר טל" w:date="2022-01-09T10:45:00Z">
          <w:r w:rsidR="00E034EB" w:rsidDel="002C3F71">
            <w:rPr>
              <w:rStyle w:val="emailstyle17"/>
              <w:rFonts w:cs="David" w:hint="cs"/>
              <w:color w:val="auto"/>
              <w:sz w:val="22"/>
              <w:rtl/>
            </w:rPr>
            <w:delText xml:space="preserve">14.5.1995 על </w:delText>
          </w:r>
        </w:del>
      </w:ins>
      <w:ins w:id="1266" w:author="Shimon" w:date="2022-01-02T16:30:00Z">
        <w:del w:id="1267" w:author="אופיר טל" w:date="2022-01-09T10:45:00Z">
          <w:r w:rsidR="00E034EB" w:rsidDel="002C3F71">
            <w:rPr>
              <w:rStyle w:val="emailstyle17"/>
              <w:rFonts w:cs="David" w:hint="cs"/>
              <w:color w:val="auto"/>
              <w:sz w:val="22"/>
              <w:rtl/>
            </w:rPr>
            <w:delText>צרופותיו, -מסומן כנספח .</w:delText>
          </w:r>
          <w:r w:rsidR="00E034EB" w:rsidRPr="00E034EB" w:rsidDel="002C3F71">
            <w:rPr>
              <w:rStyle w:val="emailstyle17"/>
              <w:rFonts w:cs="David"/>
              <w:color w:val="auto"/>
              <w:sz w:val="22"/>
              <w:highlight w:val="yellow"/>
              <w:rtl/>
              <w:rPrChange w:id="1268" w:author="Shimon" w:date="2022-01-02T16:30:00Z">
                <w:rPr>
                  <w:rStyle w:val="emailstyle17"/>
                  <w:rFonts w:cs="David"/>
                  <w:color w:val="auto"/>
                  <w:sz w:val="22"/>
                  <w:rtl/>
                </w:rPr>
              </w:rPrChange>
            </w:rPr>
            <w:delText>...</w:delText>
          </w:r>
        </w:del>
      </w:ins>
      <w:ins w:id="1269" w:author="Shimon" w:date="2022-01-02T16:29:00Z">
        <w:del w:id="1270" w:author="אופיר טל" w:date="2022-01-09T10:45:00Z">
          <w:r w:rsidR="00E034EB" w:rsidRPr="00E034EB" w:rsidDel="002C3F71">
            <w:rPr>
              <w:rStyle w:val="emailstyle17"/>
              <w:rFonts w:cs="David"/>
              <w:color w:val="auto"/>
              <w:sz w:val="22"/>
              <w:highlight w:val="yellow"/>
              <w:rtl/>
              <w:rPrChange w:id="1271" w:author="Shimon" w:date="2022-01-02T16:30:00Z">
                <w:rPr>
                  <w:rStyle w:val="emailstyle17"/>
                  <w:rFonts w:cs="David"/>
                  <w:color w:val="auto"/>
                  <w:sz w:val="22"/>
                  <w:rtl/>
                </w:rPr>
              </w:rPrChange>
            </w:rPr>
            <w:delText>)</w:delText>
          </w:r>
          <w:r w:rsidR="00E034EB" w:rsidDel="002C3F71">
            <w:rPr>
              <w:rStyle w:val="emailstyle17"/>
              <w:rFonts w:cs="David" w:hint="cs"/>
              <w:color w:val="auto"/>
              <w:sz w:val="22"/>
              <w:rtl/>
            </w:rPr>
            <w:delText xml:space="preserve">     </w:delText>
          </w:r>
        </w:del>
      </w:ins>
    </w:p>
    <w:p w14:paraId="565DD86A" w14:textId="786CEF55" w:rsidR="006B6A13" w:rsidRPr="00901A33" w:rsidDel="002C3F71" w:rsidRDefault="00046181">
      <w:pPr>
        <w:pStyle w:val="11"/>
        <w:spacing w:before="0" w:after="240" w:line="360" w:lineRule="auto"/>
        <w:ind w:left="523" w:hanging="438"/>
        <w:rPr>
          <w:del w:id="1272" w:author="אופיר טל" w:date="2022-01-09T10:45:00Z"/>
          <w:rStyle w:val="emailstyle17"/>
          <w:rFonts w:ascii="Times New Roman" w:hAnsi="Times New Roman" w:cs="David"/>
          <w:color w:val="auto"/>
        </w:rPr>
        <w:pPrChange w:id="1273" w:author="אופיר טל" w:date="2022-01-09T10:45:00Z">
          <w:pPr>
            <w:pStyle w:val="11"/>
            <w:numPr>
              <w:numId w:val="14"/>
            </w:numPr>
            <w:tabs>
              <w:tab w:val="num" w:pos="502"/>
            </w:tabs>
            <w:spacing w:before="0" w:after="240" w:line="360" w:lineRule="auto"/>
            <w:ind w:left="510" w:hanging="425"/>
          </w:pPr>
        </w:pPrChange>
      </w:pPr>
      <w:ins w:id="1274" w:author="Shimon" w:date="2021-12-21T13:14:00Z">
        <w:del w:id="1275" w:author="אופיר טל" w:date="2022-01-09T10:45:00Z">
          <w:r w:rsidDel="002C3F71">
            <w:rPr>
              <w:rStyle w:val="emailstyle17"/>
              <w:rFonts w:cs="David" w:hint="cs"/>
              <w:color w:val="auto"/>
              <w:sz w:val="22"/>
              <w:rtl/>
            </w:rPr>
            <w:delText xml:space="preserve">התובע </w:delText>
          </w:r>
        </w:del>
      </w:ins>
      <w:ins w:id="1276" w:author="Shimon" w:date="2021-12-21T13:15:00Z">
        <w:del w:id="1277" w:author="אופיר טל" w:date="2022-01-09T10:45:00Z">
          <w:r w:rsidDel="002C3F71">
            <w:rPr>
              <w:rStyle w:val="emailstyle17"/>
              <w:rFonts w:cs="David" w:hint="cs"/>
              <w:color w:val="auto"/>
              <w:sz w:val="22"/>
              <w:rtl/>
            </w:rPr>
            <w:delText>שהועסק באות</w:delText>
          </w:r>
        </w:del>
      </w:ins>
      <w:ins w:id="1278" w:author="Shimon" w:date="2021-12-21T13:16:00Z">
        <w:del w:id="1279" w:author="אופיר טל" w:date="2022-01-09T10:45:00Z">
          <w:r w:rsidDel="002C3F71">
            <w:rPr>
              <w:rStyle w:val="emailstyle17"/>
              <w:rFonts w:cs="David" w:hint="cs"/>
              <w:color w:val="auto"/>
              <w:sz w:val="22"/>
              <w:rtl/>
            </w:rPr>
            <w:delText>ה</w:delText>
          </w:r>
        </w:del>
      </w:ins>
      <w:ins w:id="1280" w:author="Shimon" w:date="2021-12-21T13:15:00Z">
        <w:del w:id="1281" w:author="אופיר טל" w:date="2022-01-09T10:45:00Z">
          <w:r w:rsidDel="002C3F71">
            <w:rPr>
              <w:rStyle w:val="emailstyle17"/>
              <w:rFonts w:cs="David" w:hint="cs"/>
              <w:color w:val="auto"/>
              <w:sz w:val="22"/>
              <w:rtl/>
            </w:rPr>
            <w:delText xml:space="preserve"> </w:delText>
          </w:r>
        </w:del>
      </w:ins>
      <w:del w:id="1282" w:author="אופיר טל" w:date="2022-01-09T10:45:00Z">
        <w:r w:rsidR="008371C0" w:rsidRPr="00901A33" w:rsidDel="002C3F71">
          <w:rPr>
            <w:rStyle w:val="emailstyle17"/>
            <w:rFonts w:cs="David" w:hint="cs"/>
            <w:color w:val="auto"/>
            <w:sz w:val="22"/>
            <w:rtl/>
          </w:rPr>
          <w:delText>בעת</w:delText>
        </w:r>
      </w:del>
      <w:ins w:id="1283" w:author="Shimon" w:date="2022-01-06T23:16:00Z">
        <w:del w:id="1284" w:author="אופיר טל" w:date="2022-01-09T10:45:00Z">
          <w:r w:rsidR="00835922" w:rsidDel="002C3F71">
            <w:rPr>
              <w:rStyle w:val="emailstyle17"/>
              <w:rFonts w:cs="David" w:hint="cs"/>
              <w:color w:val="auto"/>
              <w:sz w:val="22"/>
              <w:rtl/>
            </w:rPr>
            <w:delText xml:space="preserve"> </w:delText>
          </w:r>
        </w:del>
      </w:ins>
      <w:del w:id="1285" w:author="אופיר טל" w:date="2022-01-09T10:45:00Z">
        <w:r w:rsidR="008371C0" w:rsidRPr="00901A33" w:rsidDel="002C3F71">
          <w:rPr>
            <w:rStyle w:val="emailstyle17"/>
            <w:rFonts w:cs="David" w:hint="cs"/>
            <w:color w:val="auto"/>
            <w:sz w:val="22"/>
            <w:rtl/>
          </w:rPr>
          <w:delText xml:space="preserve"> העסקתו כח</w:delText>
        </w:r>
        <w:r w:rsidR="008954AF" w:rsidRPr="00901A33" w:rsidDel="002C3F71">
          <w:rPr>
            <w:rStyle w:val="emailstyle17"/>
            <w:rFonts w:cs="David" w:hint="cs"/>
            <w:color w:val="auto"/>
            <w:sz w:val="22"/>
            <w:rtl/>
          </w:rPr>
          <w:delText>שב בכיר של משרד המשפטים</w:delText>
        </w:r>
        <w:r w:rsidR="009A12F1" w:rsidRPr="00901A33" w:rsidDel="002C3F71">
          <w:rPr>
            <w:rStyle w:val="emailstyle17"/>
            <w:rFonts w:cs="David" w:hint="cs"/>
            <w:color w:val="auto"/>
            <w:sz w:val="22"/>
            <w:rtl/>
          </w:rPr>
          <w:delText>,</w:delText>
        </w:r>
        <w:r w:rsidR="008954AF" w:rsidRPr="00901A33" w:rsidDel="002C3F71">
          <w:rPr>
            <w:rStyle w:val="emailstyle17"/>
            <w:rFonts w:cs="David" w:hint="cs"/>
            <w:color w:val="auto"/>
            <w:sz w:val="22"/>
            <w:rtl/>
          </w:rPr>
          <w:delText xml:space="preserve"> </w:delText>
        </w:r>
      </w:del>
      <w:ins w:id="1286" w:author="Shimon" w:date="2021-12-21T12:51:00Z">
        <w:del w:id="1287" w:author="אופיר טל" w:date="2022-01-09T10:45:00Z">
          <w:r w:rsidR="00CF2198" w:rsidDel="002C3F71">
            <w:rPr>
              <w:rStyle w:val="emailstyle17"/>
              <w:rFonts w:cs="David" w:hint="cs"/>
              <w:color w:val="auto"/>
              <w:sz w:val="22"/>
              <w:rtl/>
            </w:rPr>
            <w:delText>בדרגה 12 בדירוג המח"</w:delText>
          </w:r>
          <w:r w:rsidR="006B6A13" w:rsidDel="002C3F71">
            <w:rPr>
              <w:rStyle w:val="emailstyle17"/>
              <w:rFonts w:cs="David" w:hint="cs"/>
              <w:color w:val="auto"/>
              <w:sz w:val="22"/>
              <w:rtl/>
            </w:rPr>
            <w:delText>ר</w:delText>
          </w:r>
          <w:r w:rsidR="00CF2198" w:rsidDel="002C3F71">
            <w:rPr>
              <w:rStyle w:val="emailstyle17"/>
              <w:rFonts w:cs="David" w:hint="cs"/>
              <w:color w:val="auto"/>
              <w:sz w:val="22"/>
              <w:rtl/>
            </w:rPr>
            <w:delText xml:space="preserve"> </w:delText>
          </w:r>
        </w:del>
      </w:ins>
      <w:ins w:id="1288" w:author="Shimon" w:date="2021-12-21T13:43:00Z">
        <w:del w:id="1289" w:author="אופיר טל" w:date="2022-01-09T10:45:00Z">
          <w:r w:rsidR="006909AB" w:rsidDel="002C3F71">
            <w:rPr>
              <w:rStyle w:val="emailstyle17"/>
              <w:rFonts w:cs="David" w:hint="cs"/>
              <w:color w:val="auto"/>
              <w:sz w:val="22"/>
              <w:rtl/>
            </w:rPr>
            <w:delText>(</w:delText>
          </w:r>
        </w:del>
      </w:ins>
      <w:ins w:id="1290" w:author="Shimon" w:date="2021-12-21T12:51:00Z">
        <w:del w:id="1291" w:author="אופיר טל" w:date="2022-01-09T10:45:00Z">
          <w:r w:rsidR="00CF2198" w:rsidDel="002C3F71">
            <w:rPr>
              <w:rStyle w:val="emailstyle17"/>
              <w:rFonts w:cs="David" w:hint="cs"/>
              <w:color w:val="auto"/>
              <w:sz w:val="22"/>
              <w:rtl/>
            </w:rPr>
            <w:delText xml:space="preserve">דרגה אחת </w:delText>
          </w:r>
        </w:del>
      </w:ins>
      <w:ins w:id="1292" w:author="Shimon" w:date="2021-12-21T13:59:00Z">
        <w:del w:id="1293" w:author="אופיר טל" w:date="2022-01-09T10:45:00Z">
          <w:r w:rsidR="006B6A13" w:rsidDel="002C3F71">
            <w:rPr>
              <w:rStyle w:val="emailstyle17"/>
              <w:rFonts w:cs="David" w:hint="cs"/>
              <w:color w:val="auto"/>
              <w:sz w:val="22"/>
              <w:rtl/>
            </w:rPr>
            <w:delText>בלבד מתחת לד</w:delText>
          </w:r>
        </w:del>
      </w:ins>
      <w:ins w:id="1294" w:author="Shimon" w:date="2021-12-21T12:52:00Z">
        <w:del w:id="1295" w:author="אופיר טל" w:date="2022-01-09T10:45:00Z">
          <w:r w:rsidR="00CF2198" w:rsidDel="002C3F71">
            <w:rPr>
              <w:rStyle w:val="emailstyle17"/>
              <w:rFonts w:cs="David" w:hint="cs"/>
              <w:color w:val="auto"/>
              <w:sz w:val="22"/>
              <w:rtl/>
            </w:rPr>
            <w:delText>רגה הגבוהה ביותר (13) בסולם דרגות המח"ר</w:delText>
          </w:r>
        </w:del>
      </w:ins>
      <w:del w:id="1296" w:author="אופיר טל" w:date="2022-01-09T10:45:00Z">
        <w:r w:rsidR="00792962" w:rsidDel="002C3F71">
          <w:rPr>
            <w:rStyle w:val="emailstyle17"/>
            <w:rFonts w:cs="David" w:hint="cs"/>
            <w:color w:val="auto"/>
            <w:sz w:val="22"/>
            <w:rtl/>
          </w:rPr>
          <w:delText xml:space="preserve"> </w:delText>
        </w:r>
      </w:del>
      <w:ins w:id="1297" w:author="Shimon" w:date="2021-12-29T22:32:00Z">
        <w:del w:id="1298" w:author="אופיר טל" w:date="2022-01-09T10:45:00Z">
          <w:r w:rsidR="00792962" w:rsidDel="002C3F71">
            <w:rPr>
              <w:rStyle w:val="emailstyle17"/>
              <w:rFonts w:cs="David" w:hint="cs"/>
              <w:color w:val="auto"/>
              <w:sz w:val="22"/>
              <w:rtl/>
            </w:rPr>
            <w:delText>בזמנו</w:delText>
          </w:r>
        </w:del>
      </w:ins>
      <w:ins w:id="1299" w:author="Shimon" w:date="2021-12-21T13:44:00Z">
        <w:del w:id="1300" w:author="אופיר טל" w:date="2022-01-09T10:45:00Z">
          <w:r w:rsidR="006909AB" w:rsidDel="002C3F71">
            <w:rPr>
              <w:rStyle w:val="emailstyle17"/>
              <w:rFonts w:cs="David" w:hint="cs"/>
              <w:color w:val="auto"/>
              <w:sz w:val="22"/>
              <w:rtl/>
            </w:rPr>
            <w:delText xml:space="preserve">) </w:delText>
          </w:r>
        </w:del>
      </w:ins>
      <w:ins w:id="1301" w:author="Shimon" w:date="2021-12-27T16:01:00Z">
        <w:del w:id="1302" w:author="אופיר טל" w:date="2022-01-09T10:45:00Z">
          <w:r w:rsidR="00EB2BC3" w:rsidDel="002C3F71">
            <w:rPr>
              <w:rStyle w:val="emailstyle17"/>
              <w:rFonts w:cs="David" w:hint="cs"/>
              <w:color w:val="auto"/>
              <w:sz w:val="22"/>
              <w:rtl/>
            </w:rPr>
            <w:delText xml:space="preserve">ואשר </w:delText>
          </w:r>
        </w:del>
      </w:ins>
      <w:ins w:id="1303" w:author="Shimon" w:date="2021-12-22T11:20:00Z">
        <w:del w:id="1304" w:author="אופיר טל" w:date="2022-01-09T10:45:00Z">
          <w:r w:rsidR="002E4F54" w:rsidDel="002C3F71">
            <w:rPr>
              <w:rStyle w:val="emailstyle17"/>
              <w:rFonts w:cs="David" w:hint="cs"/>
              <w:color w:val="auto"/>
              <w:sz w:val="22"/>
              <w:rtl/>
            </w:rPr>
            <w:delText xml:space="preserve">הוגדר </w:delText>
          </w:r>
        </w:del>
      </w:ins>
      <w:ins w:id="1305" w:author="Shimon" w:date="2021-12-27T16:01:00Z">
        <w:del w:id="1306" w:author="אופיר טל" w:date="2022-01-09T10:45:00Z">
          <w:r w:rsidR="00EB2BC3" w:rsidDel="002C3F71">
            <w:rPr>
              <w:rStyle w:val="emailstyle17"/>
              <w:rFonts w:cs="David" w:hint="cs"/>
              <w:color w:val="auto"/>
              <w:sz w:val="22"/>
              <w:rtl/>
            </w:rPr>
            <w:delText xml:space="preserve">ע"י המדינה </w:delText>
          </w:r>
        </w:del>
      </w:ins>
      <w:ins w:id="1307" w:author="Shimon" w:date="2021-12-21T13:44:00Z">
        <w:del w:id="1308" w:author="אופיר טל" w:date="2022-01-09T10:45:00Z">
          <w:r w:rsidR="006909AB" w:rsidDel="002C3F71">
            <w:rPr>
              <w:rStyle w:val="emailstyle17"/>
              <w:rFonts w:cs="David" w:hint="cs"/>
              <w:color w:val="auto"/>
              <w:sz w:val="22"/>
              <w:rtl/>
            </w:rPr>
            <w:delText>כעובד</w:delText>
          </w:r>
          <w:r w:rsidR="00F35AA0" w:rsidDel="002C3F71">
            <w:rPr>
              <w:rStyle w:val="emailstyle17"/>
              <w:rFonts w:cs="David" w:hint="cs"/>
              <w:color w:val="auto"/>
              <w:sz w:val="22"/>
              <w:rtl/>
            </w:rPr>
            <w:delText xml:space="preserve"> בכיר חיוני, </w:delText>
          </w:r>
        </w:del>
      </w:ins>
      <w:ins w:id="1309" w:author="Shimon" w:date="2021-12-26T13:06:00Z">
        <w:del w:id="1310" w:author="אופיר טל" w:date="2022-01-09T10:45:00Z">
          <w:r w:rsidR="00B74C7B" w:rsidRPr="00911BDD" w:rsidDel="002C3F71">
            <w:rPr>
              <w:rStyle w:val="emailstyle17"/>
              <w:rFonts w:cs="David" w:hint="cs"/>
              <w:b/>
              <w:bCs/>
              <w:color w:val="auto"/>
              <w:sz w:val="22"/>
              <w:rtl/>
            </w:rPr>
            <w:delText>הסכים לבקשת המדינה</w:delText>
          </w:r>
          <w:r w:rsidR="00B74C7B" w:rsidDel="002C3F71">
            <w:rPr>
              <w:rStyle w:val="emailstyle17"/>
              <w:rFonts w:cs="David" w:hint="cs"/>
              <w:color w:val="auto"/>
              <w:sz w:val="22"/>
              <w:rtl/>
            </w:rPr>
            <w:delText xml:space="preserve"> </w:delText>
          </w:r>
        </w:del>
      </w:ins>
      <w:ins w:id="1311" w:author="Shimon" w:date="2021-12-22T11:23:00Z">
        <w:del w:id="1312" w:author="אופיר טל" w:date="2022-01-09T10:45:00Z">
          <w:r w:rsidR="002E4F54" w:rsidRPr="00911BDD" w:rsidDel="002C3F71">
            <w:rPr>
              <w:rStyle w:val="emailstyle17"/>
              <w:rFonts w:cs="David" w:hint="cs"/>
              <w:b/>
              <w:bCs/>
              <w:color w:val="auto"/>
              <w:sz w:val="22"/>
              <w:rtl/>
            </w:rPr>
            <w:delText xml:space="preserve">להפסקת העסקתו </w:delText>
          </w:r>
        </w:del>
      </w:ins>
      <w:ins w:id="1313" w:author="Shimon" w:date="2021-12-26T13:07:00Z">
        <w:del w:id="1314" w:author="אופיר טל" w:date="2022-01-09T10:45:00Z">
          <w:r w:rsidR="00B74C7B" w:rsidRPr="00911BDD" w:rsidDel="002C3F71">
            <w:rPr>
              <w:rStyle w:val="emailstyle17"/>
              <w:rFonts w:cs="David" w:hint="cs"/>
              <w:b/>
              <w:bCs/>
              <w:color w:val="auto"/>
              <w:sz w:val="22"/>
              <w:rtl/>
            </w:rPr>
            <w:delText>ב</w:delText>
          </w:r>
        </w:del>
      </w:ins>
      <w:ins w:id="1315" w:author="Shimon" w:date="2021-12-21T13:50:00Z">
        <w:del w:id="1316" w:author="אופיר טל" w:date="2022-01-09T10:45:00Z">
          <w:r w:rsidR="00B74C7B" w:rsidRPr="00911BDD" w:rsidDel="002C3F71">
            <w:rPr>
              <w:rStyle w:val="emailstyle17"/>
              <w:rFonts w:cs="David" w:hint="cs"/>
              <w:b/>
              <w:bCs/>
              <w:color w:val="auto"/>
              <w:sz w:val="22"/>
              <w:rtl/>
            </w:rPr>
            <w:delText xml:space="preserve">כתב </w:delText>
          </w:r>
          <w:r w:rsidR="00F35AA0" w:rsidRPr="00911BDD" w:rsidDel="002C3F71">
            <w:rPr>
              <w:rStyle w:val="emailstyle17"/>
              <w:rFonts w:cs="David" w:hint="cs"/>
              <w:b/>
              <w:bCs/>
              <w:color w:val="auto"/>
              <w:sz w:val="22"/>
              <w:rtl/>
            </w:rPr>
            <w:delText>מינוי</w:delText>
          </w:r>
        </w:del>
      </w:ins>
      <w:ins w:id="1317" w:author="Shimon" w:date="2021-12-22T11:22:00Z">
        <w:del w:id="1318" w:author="אופיר טל" w:date="2022-01-09T10:45:00Z">
          <w:r w:rsidR="002E4F54" w:rsidDel="002C3F71">
            <w:rPr>
              <w:rStyle w:val="emailstyle17"/>
              <w:rFonts w:cs="David" w:hint="cs"/>
              <w:color w:val="auto"/>
              <w:sz w:val="22"/>
              <w:rtl/>
            </w:rPr>
            <w:delText xml:space="preserve"> </w:delText>
          </w:r>
        </w:del>
      </w:ins>
      <w:ins w:id="1319" w:author="Shimon" w:date="2021-12-26T13:07:00Z">
        <w:del w:id="1320" w:author="אופיר טל" w:date="2022-01-09T10:45:00Z">
          <w:r w:rsidR="00B74C7B" w:rsidDel="002C3F71">
            <w:rPr>
              <w:rStyle w:val="emailstyle17"/>
              <w:rFonts w:cs="David" w:hint="cs"/>
              <w:color w:val="auto"/>
              <w:sz w:val="22"/>
              <w:rtl/>
            </w:rPr>
            <w:delText>ו</w:delText>
          </w:r>
        </w:del>
      </w:ins>
      <w:ins w:id="1321" w:author="Shimon" w:date="2021-12-21T13:50:00Z">
        <w:del w:id="1322" w:author="אופיר טל" w:date="2022-01-09T10:45:00Z">
          <w:r w:rsidR="00F35AA0" w:rsidDel="002C3F71">
            <w:rPr>
              <w:rStyle w:val="emailstyle17"/>
              <w:rFonts w:cs="David" w:hint="cs"/>
              <w:color w:val="auto"/>
              <w:sz w:val="22"/>
              <w:rtl/>
            </w:rPr>
            <w:delText>לוותר</w:delText>
          </w:r>
        </w:del>
      </w:ins>
      <w:ins w:id="1323" w:author="Shimon" w:date="2021-12-27T22:25:00Z">
        <w:del w:id="1324" w:author="אופיר טל" w:date="2022-01-09T10:45:00Z">
          <w:r w:rsidR="00F30D65" w:rsidDel="002C3F71">
            <w:rPr>
              <w:rStyle w:val="emailstyle17"/>
              <w:rFonts w:cs="David" w:hint="cs"/>
              <w:color w:val="auto"/>
              <w:sz w:val="22"/>
              <w:rtl/>
            </w:rPr>
            <w:delText xml:space="preserve"> בכך</w:delText>
          </w:r>
        </w:del>
      </w:ins>
      <w:ins w:id="1325" w:author="Shimon" w:date="2021-12-21T13:50:00Z">
        <w:del w:id="1326" w:author="אופיר טל" w:date="2022-01-09T10:45:00Z">
          <w:r w:rsidR="00F35AA0" w:rsidDel="002C3F71">
            <w:rPr>
              <w:rStyle w:val="emailstyle17"/>
              <w:rFonts w:cs="David" w:hint="cs"/>
              <w:color w:val="auto"/>
              <w:sz w:val="22"/>
              <w:rtl/>
            </w:rPr>
            <w:delText xml:space="preserve"> על</w:delText>
          </w:r>
        </w:del>
      </w:ins>
      <w:ins w:id="1327" w:author="Shimon" w:date="2021-12-21T13:45:00Z">
        <w:del w:id="1328" w:author="אופיר טל" w:date="2022-01-09T10:45:00Z">
          <w:r w:rsidR="00F35AA0" w:rsidDel="002C3F71">
            <w:rPr>
              <w:rStyle w:val="emailstyle17"/>
              <w:rFonts w:cs="David" w:hint="cs"/>
              <w:color w:val="auto"/>
              <w:sz w:val="22"/>
              <w:rtl/>
            </w:rPr>
            <w:delText xml:space="preserve"> הקביעות הנילווית</w:delText>
          </w:r>
        </w:del>
      </w:ins>
      <w:ins w:id="1329" w:author="Shimon" w:date="2022-01-02T10:53:00Z">
        <w:del w:id="1330" w:author="אופיר טל" w:date="2022-01-09T10:45:00Z">
          <w:r w:rsidR="0028407F" w:rsidDel="002C3F71">
            <w:rPr>
              <w:rStyle w:val="emailstyle17"/>
              <w:rFonts w:cs="David" w:hint="cs"/>
              <w:color w:val="auto"/>
              <w:sz w:val="22"/>
              <w:rtl/>
            </w:rPr>
            <w:delText xml:space="preserve">. בתמורה הבטיחה המדינה </w:delText>
          </w:r>
        </w:del>
      </w:ins>
      <w:del w:id="1331" w:author="אופיר טל" w:date="2022-01-09T10:45:00Z">
        <w:r w:rsidR="00911BDD" w:rsidDel="002C3F71">
          <w:rPr>
            <w:rStyle w:val="emailstyle17"/>
            <w:rFonts w:cs="David" w:hint="cs"/>
            <w:color w:val="auto"/>
            <w:sz w:val="22"/>
            <w:rtl/>
          </w:rPr>
          <w:delText xml:space="preserve">, </w:delText>
        </w:r>
      </w:del>
      <w:ins w:id="1332" w:author="Shimon" w:date="2022-01-02T10:53:00Z">
        <w:del w:id="1333" w:author="אופיר טל" w:date="2022-01-09T10:45:00Z">
          <w:r w:rsidR="0028407F" w:rsidDel="002C3F71">
            <w:rPr>
              <w:rStyle w:val="emailstyle17"/>
              <w:rFonts w:cs="David" w:hint="cs"/>
              <w:color w:val="auto"/>
              <w:sz w:val="22"/>
              <w:rtl/>
            </w:rPr>
            <w:delText>לה</w:delText>
          </w:r>
        </w:del>
      </w:ins>
      <w:ins w:id="1334" w:author="Shimon" w:date="2021-12-21T13:52:00Z">
        <w:del w:id="1335" w:author="אופיר טל" w:date="2022-01-09T10:45:00Z">
          <w:r w:rsidR="00F35AA0" w:rsidRPr="00901A33" w:rsidDel="002C3F71">
            <w:rPr>
              <w:rStyle w:val="emailstyle17"/>
              <w:rFonts w:cs="David" w:hint="cs"/>
              <w:color w:val="auto"/>
              <w:sz w:val="22"/>
              <w:rtl/>
            </w:rPr>
            <w:delText>עס</w:delText>
          </w:r>
        </w:del>
      </w:ins>
      <w:ins w:id="1336" w:author="Shimon" w:date="2022-01-02T10:53:00Z">
        <w:del w:id="1337" w:author="אופיר טל" w:date="2022-01-09T10:45:00Z">
          <w:r w:rsidR="0028407F" w:rsidDel="002C3F71">
            <w:rPr>
              <w:rStyle w:val="emailstyle17"/>
              <w:rFonts w:cs="David" w:hint="cs"/>
              <w:color w:val="auto"/>
              <w:sz w:val="22"/>
              <w:rtl/>
            </w:rPr>
            <w:delText>י</w:delText>
          </w:r>
        </w:del>
      </w:ins>
      <w:ins w:id="1338" w:author="Shimon" w:date="2021-12-21T13:52:00Z">
        <w:del w:id="1339" w:author="אופיר טל" w:date="2022-01-09T10:45:00Z">
          <w:r w:rsidR="00F35AA0" w:rsidRPr="00901A33" w:rsidDel="002C3F71">
            <w:rPr>
              <w:rStyle w:val="emailstyle17"/>
              <w:rFonts w:cs="David" w:hint="cs"/>
              <w:color w:val="auto"/>
              <w:sz w:val="22"/>
              <w:rtl/>
            </w:rPr>
            <w:delText>ק</w:delText>
          </w:r>
        </w:del>
      </w:ins>
      <w:ins w:id="1340" w:author="Shimon" w:date="2022-01-02T10:53:00Z">
        <w:del w:id="1341" w:author="אופיר טל" w:date="2022-01-09T10:45:00Z">
          <w:r w:rsidR="0028407F" w:rsidDel="002C3F71">
            <w:rPr>
              <w:rStyle w:val="emailstyle17"/>
              <w:rFonts w:cs="David" w:hint="cs"/>
              <w:color w:val="auto"/>
              <w:sz w:val="22"/>
              <w:rtl/>
            </w:rPr>
            <w:delText xml:space="preserve"> </w:delText>
          </w:r>
        </w:del>
      </w:ins>
      <w:ins w:id="1342" w:author="Shimon" w:date="2021-12-26T13:08:00Z">
        <w:del w:id="1343" w:author="אופיר טל" w:date="2022-01-09T10:45:00Z">
          <w:r w:rsidR="00B74C7B" w:rsidDel="002C3F71">
            <w:rPr>
              <w:rStyle w:val="emailstyle17"/>
              <w:rFonts w:cs="David" w:hint="cs"/>
              <w:color w:val="auto"/>
              <w:sz w:val="22"/>
              <w:rtl/>
            </w:rPr>
            <w:delText>מחדש</w:delText>
          </w:r>
        </w:del>
      </w:ins>
      <w:ins w:id="1344" w:author="Shimon" w:date="2021-12-22T11:23:00Z">
        <w:del w:id="1345" w:author="אופיר טל" w:date="2022-01-09T10:45:00Z">
          <w:r w:rsidR="002E4F54" w:rsidDel="002C3F71">
            <w:rPr>
              <w:rStyle w:val="emailstyle17"/>
              <w:rFonts w:cs="David" w:hint="cs"/>
              <w:color w:val="auto"/>
              <w:sz w:val="22"/>
              <w:rtl/>
            </w:rPr>
            <w:delText xml:space="preserve"> </w:delText>
          </w:r>
        </w:del>
      </w:ins>
      <w:ins w:id="1346" w:author="Shimon" w:date="2022-01-02T10:53:00Z">
        <w:del w:id="1347" w:author="אופיר טל" w:date="2022-01-09T10:45:00Z">
          <w:r w:rsidR="0028407F" w:rsidDel="002C3F71">
            <w:rPr>
              <w:rStyle w:val="emailstyle17"/>
              <w:rFonts w:cs="David" w:hint="cs"/>
              <w:color w:val="auto"/>
              <w:sz w:val="22"/>
              <w:rtl/>
            </w:rPr>
            <w:delText xml:space="preserve">את התובע </w:delText>
          </w:r>
        </w:del>
      </w:ins>
      <w:ins w:id="1348" w:author="Shimon" w:date="2021-12-26T13:08:00Z">
        <w:del w:id="1349" w:author="אופיר טל" w:date="2022-01-09T10:45:00Z">
          <w:r w:rsidR="00B74C7B" w:rsidRPr="00901A33" w:rsidDel="002C3F71">
            <w:rPr>
              <w:rStyle w:val="emailstyle17"/>
              <w:rFonts w:cs="David" w:hint="cs"/>
              <w:color w:val="auto"/>
              <w:sz w:val="22"/>
              <w:rtl/>
            </w:rPr>
            <w:delText xml:space="preserve">בחוזה אישי </w:delText>
          </w:r>
          <w:r w:rsidR="00B74C7B" w:rsidRPr="00F76678" w:rsidDel="002C3F71">
            <w:rPr>
              <w:rStyle w:val="emailstyle17"/>
              <w:rFonts w:cs="David" w:hint="cs"/>
              <w:b/>
              <w:bCs/>
              <w:color w:val="auto"/>
              <w:sz w:val="22"/>
              <w:rtl/>
            </w:rPr>
            <w:delText>לתקופה קצובה</w:delText>
          </w:r>
          <w:r w:rsidR="00B74C7B" w:rsidRPr="00901A33" w:rsidDel="002C3F71">
            <w:rPr>
              <w:rStyle w:val="emailstyle17"/>
              <w:rFonts w:cs="David" w:hint="cs"/>
              <w:color w:val="auto"/>
              <w:sz w:val="22"/>
              <w:rtl/>
            </w:rPr>
            <w:delText xml:space="preserve">, שיחודש מדי 4 שנים, </w:delText>
          </w:r>
        </w:del>
      </w:ins>
      <w:ins w:id="1350" w:author="Shimon" w:date="2021-12-21T13:52:00Z">
        <w:del w:id="1351" w:author="אופיר טל" w:date="2022-01-09T10:45:00Z">
          <w:r w:rsidR="00F35AA0" w:rsidRPr="00901A33" w:rsidDel="002C3F71">
            <w:rPr>
              <w:rStyle w:val="emailstyle17"/>
              <w:rFonts w:cs="David" w:hint="cs"/>
              <w:color w:val="auto"/>
              <w:sz w:val="22"/>
              <w:rtl/>
            </w:rPr>
            <w:delText xml:space="preserve"> </w:delText>
          </w:r>
          <w:r w:rsidR="00F35AA0" w:rsidRPr="00901A33" w:rsidDel="002C3F71">
            <w:rPr>
              <w:rStyle w:val="emailstyle17"/>
              <w:rFonts w:cs="David" w:hint="eastAsia"/>
              <w:b/>
              <w:bCs/>
              <w:color w:val="auto"/>
              <w:sz w:val="22"/>
              <w:rtl/>
            </w:rPr>
            <w:delText>בתנאי</w:delText>
          </w:r>
          <w:r w:rsidR="00F35AA0" w:rsidRPr="00901A33" w:rsidDel="002C3F71">
            <w:rPr>
              <w:rStyle w:val="emailstyle17"/>
              <w:rFonts w:cs="David"/>
              <w:b/>
              <w:bCs/>
              <w:color w:val="auto"/>
              <w:sz w:val="22"/>
              <w:rtl/>
            </w:rPr>
            <w:delText xml:space="preserve"> </w:delText>
          </w:r>
          <w:r w:rsidR="00F35AA0" w:rsidRPr="00901A33" w:rsidDel="002C3F71">
            <w:rPr>
              <w:rStyle w:val="emailstyle17"/>
              <w:rFonts w:cs="David" w:hint="eastAsia"/>
              <w:b/>
              <w:bCs/>
              <w:color w:val="auto"/>
              <w:sz w:val="22"/>
              <w:rtl/>
            </w:rPr>
            <w:delText>שכר</w:delText>
          </w:r>
        </w:del>
      </w:ins>
      <w:ins w:id="1352" w:author="Shimon" w:date="2021-12-27T16:02:00Z">
        <w:del w:id="1353" w:author="אופיר טל" w:date="2022-01-09T10:45:00Z">
          <w:r w:rsidR="00EB2BC3" w:rsidDel="002C3F71">
            <w:rPr>
              <w:rStyle w:val="emailstyle17"/>
              <w:rFonts w:cs="David" w:hint="cs"/>
              <w:b/>
              <w:bCs/>
              <w:color w:val="auto"/>
              <w:sz w:val="22"/>
              <w:rtl/>
            </w:rPr>
            <w:delText xml:space="preserve"> משופרים </w:delText>
          </w:r>
        </w:del>
      </w:ins>
      <w:ins w:id="1354" w:author="Shimon" w:date="2021-12-21T13:52:00Z">
        <w:del w:id="1355" w:author="אופיר טל" w:date="2022-01-09T10:45:00Z">
          <w:r w:rsidR="00F35AA0" w:rsidRPr="00901A33" w:rsidDel="002C3F71">
            <w:rPr>
              <w:rStyle w:val="emailstyle17"/>
              <w:rFonts w:cs="David" w:hint="eastAsia"/>
              <w:b/>
              <w:bCs/>
              <w:color w:val="auto"/>
              <w:sz w:val="22"/>
              <w:rtl/>
            </w:rPr>
            <w:delText>ותנאי</w:delText>
          </w:r>
          <w:r w:rsidR="00F35AA0" w:rsidRPr="00901A33" w:rsidDel="002C3F71">
            <w:rPr>
              <w:rStyle w:val="emailstyle17"/>
              <w:rFonts w:cs="David"/>
              <w:b/>
              <w:bCs/>
              <w:color w:val="auto"/>
              <w:sz w:val="22"/>
              <w:rtl/>
            </w:rPr>
            <w:delText xml:space="preserve"> </w:delText>
          </w:r>
          <w:r w:rsidR="00F35AA0" w:rsidRPr="00901A33" w:rsidDel="002C3F71">
            <w:rPr>
              <w:rStyle w:val="emailstyle17"/>
              <w:rFonts w:cs="David" w:hint="eastAsia"/>
              <w:b/>
              <w:bCs/>
              <w:color w:val="auto"/>
              <w:sz w:val="22"/>
              <w:rtl/>
            </w:rPr>
            <w:delText>פרישה</w:delText>
          </w:r>
          <w:r w:rsidR="00F35AA0" w:rsidRPr="00901A33" w:rsidDel="002C3F71">
            <w:rPr>
              <w:rStyle w:val="emailstyle17"/>
              <w:rFonts w:cs="David"/>
              <w:b/>
              <w:bCs/>
              <w:color w:val="auto"/>
              <w:sz w:val="22"/>
              <w:rtl/>
            </w:rPr>
            <w:delText xml:space="preserve"> משופרים</w:delText>
          </w:r>
        </w:del>
      </w:ins>
      <w:ins w:id="1356" w:author="Shimon" w:date="2021-12-26T13:08:00Z">
        <w:del w:id="1357" w:author="אופיר טל" w:date="2022-01-09T10:45:00Z">
          <w:r w:rsidR="00B74C7B" w:rsidDel="002C3F71">
            <w:rPr>
              <w:rStyle w:val="emailstyle17"/>
              <w:rFonts w:cs="David" w:hint="cs"/>
              <w:color w:val="auto"/>
              <w:sz w:val="22"/>
              <w:rtl/>
            </w:rPr>
            <w:delText xml:space="preserve">, </w:delText>
          </w:r>
        </w:del>
      </w:ins>
      <w:ins w:id="1358" w:author="Shimon" w:date="2021-12-27T16:02:00Z">
        <w:del w:id="1359" w:author="אופיר טל" w:date="2022-01-09T10:45:00Z">
          <w:r w:rsidR="00EB2BC3" w:rsidDel="002C3F71">
            <w:rPr>
              <w:rStyle w:val="emailstyle17"/>
              <w:rFonts w:cs="David" w:hint="cs"/>
              <w:color w:val="auto"/>
              <w:sz w:val="22"/>
              <w:rtl/>
            </w:rPr>
            <w:delText xml:space="preserve">הן בגין </w:delText>
          </w:r>
        </w:del>
      </w:ins>
      <w:ins w:id="1360" w:author="Shimon" w:date="2021-12-26T13:09:00Z">
        <w:del w:id="1361" w:author="אופיר טל" w:date="2022-01-09T10:45:00Z">
          <w:r w:rsidR="00B74C7B" w:rsidDel="002C3F71">
            <w:rPr>
              <w:rStyle w:val="emailstyle17"/>
              <w:rFonts w:cs="David" w:hint="cs"/>
              <w:color w:val="auto"/>
              <w:sz w:val="22"/>
              <w:rtl/>
            </w:rPr>
            <w:delText>תקופת העבודה בחוזה ו</w:delText>
          </w:r>
        </w:del>
      </w:ins>
      <w:ins w:id="1362" w:author="Shimon" w:date="2021-12-27T16:02:00Z">
        <w:del w:id="1363" w:author="אופיר טל" w:date="2022-01-09T10:45:00Z">
          <w:r w:rsidR="00EB2BC3" w:rsidDel="002C3F71">
            <w:rPr>
              <w:rStyle w:val="emailstyle17"/>
              <w:rFonts w:cs="David" w:hint="cs"/>
              <w:color w:val="auto"/>
              <w:sz w:val="22"/>
              <w:rtl/>
            </w:rPr>
            <w:delText>הן ב</w:delText>
          </w:r>
        </w:del>
      </w:ins>
      <w:del w:id="1364" w:author="אופיר טל" w:date="2022-01-09T10:45:00Z">
        <w:r w:rsidR="00911BDD" w:rsidDel="002C3F71">
          <w:rPr>
            <w:rStyle w:val="emailstyle17"/>
            <w:rFonts w:cs="David" w:hint="cs"/>
            <w:color w:val="auto"/>
            <w:sz w:val="22"/>
            <w:rtl/>
          </w:rPr>
          <w:delText>ג</w:delText>
        </w:r>
      </w:del>
      <w:ins w:id="1365" w:author="Shimon" w:date="2021-12-27T16:02:00Z">
        <w:del w:id="1366" w:author="אופיר טל" w:date="2022-01-09T10:45:00Z">
          <w:r w:rsidR="00EB2BC3" w:rsidDel="002C3F71">
            <w:rPr>
              <w:rStyle w:val="emailstyle17"/>
              <w:rFonts w:cs="David" w:hint="cs"/>
              <w:color w:val="auto"/>
              <w:sz w:val="22"/>
              <w:rtl/>
            </w:rPr>
            <w:delText xml:space="preserve">ין </w:delText>
          </w:r>
        </w:del>
      </w:ins>
      <w:ins w:id="1367" w:author="Shimon" w:date="2021-12-26T13:09:00Z">
        <w:del w:id="1368" w:author="אופיר טל" w:date="2022-01-09T10:45:00Z">
          <w:r w:rsidR="00B74C7B" w:rsidDel="002C3F71">
            <w:rPr>
              <w:rStyle w:val="emailstyle17"/>
              <w:rFonts w:cs="David" w:hint="cs"/>
              <w:color w:val="auto"/>
              <w:sz w:val="22"/>
              <w:rtl/>
            </w:rPr>
            <w:delText xml:space="preserve">תקופת העבודה שקדמה לתקופת החוזה </w:delText>
          </w:r>
        </w:del>
      </w:ins>
      <w:ins w:id="1369" w:author="Shimon" w:date="2021-12-26T13:10:00Z">
        <w:del w:id="1370" w:author="אופיר טל" w:date="2022-01-09T10:45:00Z">
          <w:r w:rsidR="00B74C7B" w:rsidDel="002C3F71">
            <w:rPr>
              <w:rStyle w:val="emailstyle17"/>
              <w:rFonts w:cs="David" w:hint="cs"/>
              <w:color w:val="auto"/>
              <w:sz w:val="22"/>
              <w:rtl/>
            </w:rPr>
            <w:delText>(תקופת כתב המינוי)</w:delText>
          </w:r>
        </w:del>
      </w:ins>
      <w:ins w:id="1371" w:author="Shimon" w:date="2021-12-21T13:54:00Z">
        <w:del w:id="1372" w:author="אופיר טל" w:date="2022-01-09T10:45:00Z">
          <w:r w:rsidR="00F35AA0" w:rsidDel="002C3F71">
            <w:rPr>
              <w:rStyle w:val="emailstyle17"/>
              <w:rFonts w:cs="David" w:hint="cs"/>
              <w:color w:val="auto"/>
              <w:sz w:val="22"/>
              <w:rtl/>
            </w:rPr>
            <w:delText>.</w:delText>
          </w:r>
        </w:del>
      </w:ins>
      <w:ins w:id="1373" w:author="Shimon" w:date="2021-12-21T13:52:00Z">
        <w:del w:id="1374" w:author="אופיר טל" w:date="2022-01-09T10:45:00Z">
          <w:r w:rsidR="00F35AA0" w:rsidRPr="00901A33" w:rsidDel="002C3F71">
            <w:rPr>
              <w:rStyle w:val="emailstyle17"/>
              <w:rFonts w:cs="David" w:hint="cs"/>
              <w:color w:val="auto"/>
              <w:sz w:val="22"/>
              <w:rtl/>
            </w:rPr>
            <w:delText xml:space="preserve"> </w:delText>
          </w:r>
        </w:del>
      </w:ins>
    </w:p>
    <w:p w14:paraId="200057DC" w14:textId="10F3A17C" w:rsidR="00835922" w:rsidDel="002C3F71" w:rsidRDefault="00EE04B4">
      <w:pPr>
        <w:pStyle w:val="11"/>
        <w:spacing w:before="0" w:after="240" w:line="360" w:lineRule="auto"/>
        <w:ind w:left="523" w:hanging="438"/>
        <w:rPr>
          <w:ins w:id="1375" w:author="Shimon" w:date="2022-01-06T23:16:00Z"/>
          <w:del w:id="1376" w:author="אופיר טל" w:date="2022-01-09T10:45:00Z"/>
          <w:rStyle w:val="emailstyle17"/>
          <w:rFonts w:cs="David"/>
          <w:color w:val="auto"/>
          <w:sz w:val="22"/>
          <w:rtl/>
        </w:rPr>
        <w:pPrChange w:id="1377" w:author="אופיר טל" w:date="2022-01-09T10:45:00Z">
          <w:pPr>
            <w:pStyle w:val="11"/>
            <w:spacing w:before="0" w:after="240" w:line="360" w:lineRule="auto"/>
            <w:ind w:left="510" w:firstLine="0"/>
          </w:pPr>
        </w:pPrChange>
      </w:pPr>
      <w:ins w:id="1378" w:author="Shimon" w:date="2021-12-22T11:50:00Z">
        <w:del w:id="1379" w:author="אופיר טל" w:date="2022-01-09T10:45:00Z">
          <w:r w:rsidDel="002C3F71">
            <w:rPr>
              <w:rStyle w:val="emailstyle17"/>
              <w:rFonts w:cs="David" w:hint="cs"/>
              <w:color w:val="auto"/>
              <w:sz w:val="22"/>
              <w:rtl/>
            </w:rPr>
            <w:delText xml:space="preserve"> </w:delText>
          </w:r>
        </w:del>
      </w:ins>
    </w:p>
    <w:p w14:paraId="019D1A8C" w14:textId="6CFDC271" w:rsidR="00D9028E" w:rsidDel="002C3F71" w:rsidRDefault="0028407F">
      <w:pPr>
        <w:pStyle w:val="11"/>
        <w:spacing w:before="0" w:after="240" w:line="360" w:lineRule="auto"/>
        <w:ind w:left="523" w:hanging="438"/>
        <w:rPr>
          <w:ins w:id="1380" w:author="Shimon" w:date="2021-12-22T11:50:00Z"/>
          <w:del w:id="1381" w:author="אופיר טל" w:date="2022-01-09T10:45:00Z"/>
          <w:rStyle w:val="emailstyle17"/>
          <w:rFonts w:cs="David"/>
          <w:color w:val="auto"/>
          <w:sz w:val="22"/>
          <w:rtl/>
        </w:rPr>
        <w:pPrChange w:id="1382" w:author="אופיר טל" w:date="2022-01-09T10:45:00Z">
          <w:pPr>
            <w:pStyle w:val="11"/>
            <w:spacing w:before="0" w:after="240" w:line="360" w:lineRule="auto"/>
            <w:ind w:left="510" w:firstLine="0"/>
          </w:pPr>
        </w:pPrChange>
      </w:pPr>
      <w:ins w:id="1383" w:author="Shimon" w:date="2022-01-02T10:54:00Z">
        <w:del w:id="1384" w:author="אופיר טל" w:date="2022-01-09T10:45:00Z">
          <w:r w:rsidDel="002C3F71">
            <w:rPr>
              <w:rStyle w:val="emailstyle17"/>
              <w:rFonts w:cs="David" w:hint="cs"/>
              <w:color w:val="auto"/>
              <w:sz w:val="22"/>
              <w:rtl/>
            </w:rPr>
            <w:delText>ב</w:delText>
          </w:r>
        </w:del>
      </w:ins>
      <w:ins w:id="1385" w:author="Shimon" w:date="2021-12-28T13:32:00Z">
        <w:del w:id="1386" w:author="אופיר טל" w:date="2022-01-09T10:45:00Z">
          <w:r w:rsidR="00D416D9" w:rsidDel="002C3F71">
            <w:rPr>
              <w:rStyle w:val="emailstyle17"/>
              <w:rFonts w:cs="David" w:hint="cs"/>
              <w:color w:val="auto"/>
              <w:sz w:val="22"/>
              <w:rtl/>
            </w:rPr>
            <w:delText xml:space="preserve">טרם </w:delText>
          </w:r>
        </w:del>
      </w:ins>
      <w:ins w:id="1387" w:author="Shimon" w:date="2022-01-02T10:54:00Z">
        <w:del w:id="1388" w:author="אופיר טל" w:date="2022-01-09T10:45:00Z">
          <w:r w:rsidDel="002C3F71">
            <w:rPr>
              <w:rStyle w:val="emailstyle17"/>
              <w:rFonts w:cs="David" w:hint="cs"/>
              <w:color w:val="auto"/>
              <w:sz w:val="22"/>
              <w:rtl/>
            </w:rPr>
            <w:delText xml:space="preserve">נחתם </w:delText>
          </w:r>
        </w:del>
      </w:ins>
      <w:ins w:id="1389" w:author="Shimon" w:date="2021-12-28T13:32:00Z">
        <w:del w:id="1390" w:author="אופיר טל" w:date="2022-01-09T10:45:00Z">
          <w:r w:rsidR="00D416D9" w:rsidDel="002C3F71">
            <w:rPr>
              <w:rStyle w:val="emailstyle17"/>
              <w:rFonts w:cs="David" w:hint="cs"/>
              <w:color w:val="auto"/>
              <w:sz w:val="22"/>
              <w:rtl/>
            </w:rPr>
            <w:delText xml:space="preserve">החוזה, </w:delText>
          </w:r>
        </w:del>
      </w:ins>
      <w:ins w:id="1391" w:author="Shimon" w:date="2021-12-29T22:33:00Z">
        <w:del w:id="1392" w:author="אופיר טל" w:date="2022-01-09T10:45:00Z">
          <w:r w:rsidDel="002C3F71">
            <w:rPr>
              <w:rStyle w:val="emailstyle17"/>
              <w:rFonts w:cs="David" w:hint="cs"/>
              <w:color w:val="auto"/>
              <w:sz w:val="22"/>
              <w:rtl/>
            </w:rPr>
            <w:delText>הוב</w:delText>
          </w:r>
        </w:del>
      </w:ins>
      <w:ins w:id="1393" w:author="Shimon" w:date="2022-01-06T23:17:00Z">
        <w:del w:id="1394" w:author="אופיר טל" w:date="2022-01-09T10:45:00Z">
          <w:r w:rsidR="00835922" w:rsidDel="002C3F71">
            <w:rPr>
              <w:rStyle w:val="emailstyle17"/>
              <w:rFonts w:cs="David" w:hint="cs"/>
              <w:color w:val="auto"/>
              <w:sz w:val="22"/>
              <w:rtl/>
            </w:rPr>
            <w:delText>א לידיעת התובע</w:delText>
          </w:r>
        </w:del>
      </w:ins>
      <w:ins w:id="1395" w:author="Shimon" w:date="2022-01-06T23:18:00Z">
        <w:del w:id="1396" w:author="אופיר טל" w:date="2022-01-09T10:45:00Z">
          <w:r w:rsidR="00835922" w:rsidDel="002C3F71">
            <w:rPr>
              <w:rStyle w:val="emailstyle17"/>
              <w:rFonts w:cs="David" w:hint="cs"/>
              <w:color w:val="auto"/>
              <w:sz w:val="22"/>
              <w:rtl/>
            </w:rPr>
            <w:delText xml:space="preserve"> והובהר לו </w:delText>
          </w:r>
        </w:del>
      </w:ins>
      <w:ins w:id="1397" w:author="Shimon" w:date="2021-12-29T22:33:00Z">
        <w:del w:id="1398" w:author="אופיר טל" w:date="2022-01-09T10:45:00Z">
          <w:r w:rsidDel="002C3F71">
            <w:rPr>
              <w:rStyle w:val="emailstyle17"/>
              <w:rFonts w:cs="David" w:hint="cs"/>
              <w:color w:val="auto"/>
              <w:sz w:val="22"/>
              <w:rtl/>
            </w:rPr>
            <w:delText>במפורש</w:delText>
          </w:r>
          <w:r w:rsidR="00792962" w:rsidDel="002C3F71">
            <w:rPr>
              <w:rStyle w:val="emailstyle17"/>
              <w:rFonts w:cs="David" w:hint="cs"/>
              <w:color w:val="auto"/>
              <w:sz w:val="22"/>
              <w:rtl/>
            </w:rPr>
            <w:delText xml:space="preserve"> כי </w:delText>
          </w:r>
        </w:del>
      </w:ins>
      <w:ins w:id="1399" w:author="Shimon" w:date="2021-12-29T22:37:00Z">
        <w:del w:id="1400" w:author="אופיר טל" w:date="2022-01-09T10:45:00Z">
          <w:r w:rsidR="00792962" w:rsidDel="002C3F71">
            <w:rPr>
              <w:rStyle w:val="emailstyle17"/>
              <w:rFonts w:cs="David" w:hint="cs"/>
              <w:color w:val="auto"/>
              <w:sz w:val="22"/>
              <w:rtl/>
            </w:rPr>
            <w:delText xml:space="preserve">לפי </w:delText>
          </w:r>
        </w:del>
      </w:ins>
      <w:ins w:id="1401" w:author="Shimon" w:date="2021-12-22T11:50:00Z">
        <w:del w:id="1402" w:author="אופיר טל" w:date="2022-01-09T10:45:00Z">
          <w:r w:rsidR="00D9028E" w:rsidDel="002C3F71">
            <w:rPr>
              <w:rStyle w:val="emailstyle17"/>
              <w:rFonts w:cs="David" w:hint="cs"/>
              <w:color w:val="auto"/>
              <w:sz w:val="22"/>
              <w:rtl/>
            </w:rPr>
            <w:delText xml:space="preserve">חוק הגימלאות </w:delText>
          </w:r>
        </w:del>
      </w:ins>
      <w:ins w:id="1403" w:author="Shimon" w:date="2021-12-27T22:28:00Z">
        <w:del w:id="1404" w:author="אופיר טל" w:date="2022-01-09T10:45:00Z">
          <w:r w:rsidR="00F30D65" w:rsidDel="002C3F71">
            <w:rPr>
              <w:rStyle w:val="emailstyle17"/>
              <w:rFonts w:cs="David" w:hint="cs"/>
              <w:color w:val="auto"/>
              <w:sz w:val="22"/>
              <w:rtl/>
            </w:rPr>
            <w:delText>(</w:delText>
          </w:r>
        </w:del>
      </w:ins>
      <w:ins w:id="1405" w:author="Shimon" w:date="2021-12-22T11:50:00Z">
        <w:del w:id="1406" w:author="אופיר טל" w:date="2022-01-09T10:45:00Z">
          <w:r w:rsidR="00D9028E" w:rsidDel="002C3F71">
            <w:rPr>
              <w:rStyle w:val="emailstyle17"/>
              <w:rFonts w:cs="David" w:hint="cs"/>
              <w:color w:val="auto"/>
              <w:sz w:val="22"/>
              <w:rtl/>
            </w:rPr>
            <w:delText>והתקשי"ר</w:delText>
          </w:r>
        </w:del>
      </w:ins>
      <w:ins w:id="1407" w:author="Shimon" w:date="2021-12-27T22:28:00Z">
        <w:del w:id="1408" w:author="אופיר טל" w:date="2022-01-09T10:45:00Z">
          <w:r w:rsidR="00F30D65" w:rsidDel="002C3F71">
            <w:rPr>
              <w:rStyle w:val="emailstyle17"/>
              <w:rFonts w:cs="David" w:hint="cs"/>
              <w:color w:val="auto"/>
              <w:sz w:val="22"/>
              <w:rtl/>
            </w:rPr>
            <w:delText>)</w:delText>
          </w:r>
        </w:del>
      </w:ins>
      <w:ins w:id="1409" w:author="Shimon" w:date="2021-12-22T11:50:00Z">
        <w:del w:id="1410" w:author="אופיר טל" w:date="2022-01-09T10:45:00Z">
          <w:r w:rsidR="00D9028E" w:rsidDel="002C3F71">
            <w:rPr>
              <w:rStyle w:val="emailstyle17"/>
              <w:rFonts w:cs="David" w:hint="cs"/>
              <w:color w:val="auto"/>
              <w:sz w:val="22"/>
              <w:rtl/>
            </w:rPr>
            <w:delText xml:space="preserve"> עובד בכתב מינוי </w:delText>
          </w:r>
        </w:del>
      </w:ins>
      <w:ins w:id="1411" w:author="Shimon" w:date="2021-12-27T15:57:00Z">
        <w:del w:id="1412" w:author="אופיר טל" w:date="2022-01-09T10:45:00Z">
          <w:r w:rsidR="00EB2BC3" w:rsidDel="002C3F71">
            <w:rPr>
              <w:rStyle w:val="emailstyle17"/>
              <w:rFonts w:cs="David" w:hint="cs"/>
              <w:color w:val="auto"/>
              <w:sz w:val="22"/>
              <w:rtl/>
            </w:rPr>
            <w:delText xml:space="preserve">בגילו של התובע (45 בזמנו), </w:delText>
          </w:r>
        </w:del>
      </w:ins>
      <w:ins w:id="1413" w:author="Shimon" w:date="2021-12-22T11:50:00Z">
        <w:del w:id="1414" w:author="אופיר טל" w:date="2022-01-09T10:45:00Z">
          <w:r w:rsidR="00F30D65" w:rsidDel="002C3F71">
            <w:rPr>
              <w:rStyle w:val="emailstyle17"/>
              <w:rFonts w:cs="David" w:hint="cs"/>
              <w:color w:val="auto"/>
              <w:sz w:val="22"/>
              <w:rtl/>
            </w:rPr>
            <w:delText xml:space="preserve">שעבודתו מופסקת ע"י המדינה </w:delText>
          </w:r>
          <w:r w:rsidR="00D9028E" w:rsidDel="002C3F71">
            <w:rPr>
              <w:rStyle w:val="emailstyle17"/>
              <w:rFonts w:cs="David" w:hint="cs"/>
              <w:color w:val="auto"/>
              <w:sz w:val="22"/>
              <w:rtl/>
            </w:rPr>
            <w:delText>ל</w:delText>
          </w:r>
          <w:r w:rsidR="00F30D65" w:rsidDel="002C3F71">
            <w:rPr>
              <w:rStyle w:val="emailstyle17"/>
              <w:rFonts w:cs="David" w:hint="cs"/>
              <w:color w:val="auto"/>
              <w:sz w:val="22"/>
              <w:rtl/>
            </w:rPr>
            <w:delText>אחר גיל 40 ויותר מעשר שנות שרות</w:delText>
          </w:r>
        </w:del>
      </w:ins>
      <w:ins w:id="1415" w:author="Shimon" w:date="2021-12-27T22:26:00Z">
        <w:del w:id="1416" w:author="אופיר טל" w:date="2022-01-09T10:45:00Z">
          <w:r w:rsidR="00F30D65" w:rsidDel="002C3F71">
            <w:rPr>
              <w:rStyle w:val="emailstyle17"/>
              <w:rFonts w:cs="David" w:hint="cs"/>
              <w:color w:val="auto"/>
              <w:sz w:val="22"/>
              <w:rtl/>
            </w:rPr>
            <w:delText>,</w:delText>
          </w:r>
        </w:del>
      </w:ins>
      <w:ins w:id="1417" w:author="Shimon" w:date="2021-12-22T11:50:00Z">
        <w:del w:id="1418" w:author="אופיר טל" w:date="2022-01-09T10:45:00Z">
          <w:r w:rsidR="00D9028E" w:rsidDel="002C3F71">
            <w:rPr>
              <w:rStyle w:val="emailstyle17"/>
              <w:rFonts w:cs="David" w:hint="cs"/>
              <w:color w:val="auto"/>
              <w:sz w:val="22"/>
              <w:rtl/>
            </w:rPr>
            <w:delText xml:space="preserve"> זכאי לגימלא מיידית, גם אם לא הגיע לגיל פרישה (ר' סעיף</w:delText>
          </w:r>
        </w:del>
      </w:ins>
      <w:ins w:id="1419" w:author="Shimon" w:date="2021-12-27T15:56:00Z">
        <w:del w:id="1420" w:author="אופיר טל" w:date="2022-01-09T10:45:00Z">
          <w:r w:rsidR="001F10DA" w:rsidDel="002C3F71">
            <w:rPr>
              <w:rStyle w:val="emailstyle17"/>
              <w:rFonts w:cs="David" w:hint="cs"/>
              <w:color w:val="auto"/>
              <w:sz w:val="22"/>
              <w:rtl/>
            </w:rPr>
            <w:delText>15(4)</w:delText>
          </w:r>
          <w:r w:rsidR="00EB2BC3" w:rsidDel="002C3F71">
            <w:rPr>
              <w:rStyle w:val="emailstyle17"/>
              <w:rFonts w:cs="David" w:hint="cs"/>
              <w:color w:val="auto"/>
              <w:sz w:val="22"/>
              <w:rtl/>
            </w:rPr>
            <w:delText xml:space="preserve"> </w:delText>
          </w:r>
        </w:del>
      </w:ins>
      <w:ins w:id="1421" w:author="Shimon" w:date="2021-12-22T11:50:00Z">
        <w:del w:id="1422" w:author="אופיר טל" w:date="2022-01-09T10:45:00Z">
          <w:r w:rsidR="00792962" w:rsidDel="002C3F71">
            <w:rPr>
              <w:rStyle w:val="emailstyle17"/>
              <w:rFonts w:cs="David" w:hint="cs"/>
              <w:color w:val="auto"/>
              <w:sz w:val="22"/>
              <w:rtl/>
            </w:rPr>
            <w:delText>לחוק)</w:delText>
          </w:r>
        </w:del>
      </w:ins>
      <w:ins w:id="1423" w:author="Shimon" w:date="2021-12-29T22:38:00Z">
        <w:del w:id="1424" w:author="אופיר טל" w:date="2022-01-09T10:45:00Z">
          <w:r w:rsidR="00792962" w:rsidDel="002C3F71">
            <w:rPr>
              <w:rStyle w:val="emailstyle17"/>
              <w:rFonts w:cs="David" w:hint="cs"/>
              <w:color w:val="auto"/>
              <w:sz w:val="22"/>
              <w:rtl/>
            </w:rPr>
            <w:delText xml:space="preserve">, ההסדר המוצע </w:delText>
          </w:r>
        </w:del>
      </w:ins>
      <w:ins w:id="1425" w:author="Shimon" w:date="2022-01-06T23:36:00Z">
        <w:del w:id="1426" w:author="אופיר טל" w:date="2022-01-09T10:45:00Z">
          <w:r w:rsidR="00E42C77" w:rsidDel="002C3F71">
            <w:rPr>
              <w:rStyle w:val="emailstyle17"/>
              <w:rFonts w:cs="David" w:hint="cs"/>
              <w:color w:val="auto"/>
              <w:sz w:val="22"/>
              <w:rtl/>
            </w:rPr>
            <w:delText>ה</w:delText>
          </w:r>
        </w:del>
      </w:ins>
      <w:ins w:id="1427" w:author="Shimon" w:date="2021-12-29T22:38:00Z">
        <w:del w:id="1428" w:author="אופיר טל" w:date="2022-01-09T10:45:00Z">
          <w:r w:rsidR="00792962" w:rsidDel="002C3F71">
            <w:rPr>
              <w:rStyle w:val="emailstyle17"/>
              <w:rFonts w:cs="David" w:hint="cs"/>
              <w:color w:val="auto"/>
              <w:sz w:val="22"/>
              <w:rtl/>
            </w:rPr>
            <w:delText xml:space="preserve">ותנה בהסכמת התובע </w:delText>
          </w:r>
        </w:del>
      </w:ins>
      <w:ins w:id="1429" w:author="Shimon" w:date="2021-12-29T22:48:00Z">
        <w:del w:id="1430" w:author="אופיר טל" w:date="2022-01-09T10:45:00Z">
          <w:r w:rsidR="00210E7C" w:rsidDel="002C3F71">
            <w:rPr>
              <w:rStyle w:val="emailstyle17"/>
              <w:rFonts w:cs="David" w:hint="cs"/>
              <w:color w:val="auto"/>
              <w:sz w:val="22"/>
              <w:rtl/>
            </w:rPr>
            <w:delText xml:space="preserve">שהוא </w:delText>
          </w:r>
        </w:del>
      </w:ins>
      <w:ins w:id="1431" w:author="Shimon" w:date="2021-12-29T22:39:00Z">
        <w:del w:id="1432" w:author="אופיר טל" w:date="2022-01-09T10:45:00Z">
          <w:r w:rsidR="00792962" w:rsidDel="002C3F71">
            <w:rPr>
              <w:rStyle w:val="emailstyle17"/>
              <w:rFonts w:cs="David" w:hint="cs"/>
              <w:color w:val="auto"/>
              <w:sz w:val="22"/>
              <w:rtl/>
            </w:rPr>
            <w:delText>לא יקבל</w:delText>
          </w:r>
        </w:del>
      </w:ins>
      <w:ins w:id="1433" w:author="Shimon" w:date="2021-12-29T22:43:00Z">
        <w:del w:id="1434" w:author="אופיר טל" w:date="2022-01-09T10:45:00Z">
          <w:r w:rsidR="00210E7C" w:rsidDel="002C3F71">
            <w:rPr>
              <w:rStyle w:val="emailstyle17"/>
              <w:rFonts w:cs="David" w:hint="cs"/>
              <w:color w:val="auto"/>
              <w:sz w:val="22"/>
              <w:rtl/>
            </w:rPr>
            <w:delText xml:space="preserve"> </w:delText>
          </w:r>
        </w:del>
      </w:ins>
      <w:ins w:id="1435" w:author="Shimon" w:date="2022-01-06T23:37:00Z">
        <w:del w:id="1436" w:author="אופיר טל" w:date="2022-01-09T10:45:00Z">
          <w:r w:rsidR="00E42C77" w:rsidDel="002C3F71">
            <w:rPr>
              <w:rStyle w:val="emailstyle17"/>
              <w:rFonts w:cs="David" w:hint="cs"/>
              <w:color w:val="auto"/>
              <w:sz w:val="22"/>
              <w:rtl/>
            </w:rPr>
            <w:delText xml:space="preserve">ולא יתבע </w:delText>
          </w:r>
        </w:del>
      </w:ins>
      <w:ins w:id="1437" w:author="Shimon" w:date="2021-12-29T22:51:00Z">
        <w:del w:id="1438" w:author="אופיר טל" w:date="2022-01-09T10:45:00Z">
          <w:r w:rsidR="00D02117" w:rsidDel="002C3F71">
            <w:rPr>
              <w:rStyle w:val="emailstyle17"/>
              <w:rFonts w:cs="David" w:hint="cs"/>
              <w:color w:val="auto"/>
              <w:sz w:val="22"/>
              <w:rtl/>
            </w:rPr>
            <w:delText xml:space="preserve">גימלה </w:delText>
          </w:r>
        </w:del>
      </w:ins>
      <w:ins w:id="1439" w:author="Shimon" w:date="2021-12-29T22:39:00Z">
        <w:del w:id="1440" w:author="אופיר טל" w:date="2022-01-09T10:45:00Z">
          <w:r w:rsidR="00792962" w:rsidDel="002C3F71">
            <w:rPr>
              <w:rStyle w:val="emailstyle17"/>
              <w:rFonts w:cs="David" w:hint="cs"/>
              <w:color w:val="auto"/>
              <w:sz w:val="22"/>
              <w:rtl/>
            </w:rPr>
            <w:delText xml:space="preserve">בגין תקופת </w:delText>
          </w:r>
          <w:r w:rsidR="00210E7C" w:rsidDel="002C3F71">
            <w:rPr>
              <w:rStyle w:val="emailstyle17"/>
              <w:rFonts w:cs="David" w:hint="cs"/>
              <w:color w:val="auto"/>
              <w:sz w:val="22"/>
              <w:rtl/>
            </w:rPr>
            <w:delText>כתב המינוי</w:delText>
          </w:r>
        </w:del>
      </w:ins>
      <w:ins w:id="1441" w:author="Shimon" w:date="2021-12-29T22:51:00Z">
        <w:del w:id="1442" w:author="אופיר טל" w:date="2022-01-09T10:45:00Z">
          <w:r w:rsidR="00D02117" w:rsidDel="002C3F71">
            <w:rPr>
              <w:rStyle w:val="emailstyle17"/>
              <w:rFonts w:cs="David" w:hint="cs"/>
              <w:color w:val="auto"/>
              <w:sz w:val="22"/>
              <w:rtl/>
            </w:rPr>
            <w:delText xml:space="preserve"> </w:delText>
          </w:r>
        </w:del>
      </w:ins>
      <w:ins w:id="1443" w:author="Shimon" w:date="2021-12-29T22:48:00Z">
        <w:del w:id="1444" w:author="אופיר טל" w:date="2022-01-09T10:45:00Z">
          <w:r w:rsidR="00210E7C" w:rsidDel="002C3F71">
            <w:rPr>
              <w:rStyle w:val="emailstyle17"/>
              <w:rFonts w:cs="David" w:hint="cs"/>
              <w:color w:val="auto"/>
              <w:sz w:val="22"/>
              <w:rtl/>
            </w:rPr>
            <w:delText>מכח חוק הגימלאות</w:delText>
          </w:r>
        </w:del>
      </w:ins>
      <w:ins w:id="1445" w:author="Shimon" w:date="2021-12-29T22:49:00Z">
        <w:del w:id="1446" w:author="אופיר טל" w:date="2022-01-09T10:45:00Z">
          <w:r w:rsidR="00210E7C" w:rsidDel="002C3F71">
            <w:rPr>
              <w:rStyle w:val="emailstyle17"/>
              <w:rFonts w:cs="David" w:hint="cs"/>
              <w:color w:val="auto"/>
              <w:sz w:val="22"/>
              <w:rtl/>
            </w:rPr>
            <w:delText>,</w:delText>
          </w:r>
        </w:del>
      </w:ins>
      <w:ins w:id="1447" w:author="Shimon" w:date="2021-12-29T22:48:00Z">
        <w:del w:id="1448" w:author="אופיר טל" w:date="2022-01-09T10:45:00Z">
          <w:r w:rsidR="00210E7C" w:rsidDel="002C3F71">
            <w:rPr>
              <w:rStyle w:val="emailstyle17"/>
              <w:rFonts w:cs="David" w:hint="cs"/>
              <w:color w:val="auto"/>
              <w:sz w:val="22"/>
              <w:rtl/>
            </w:rPr>
            <w:delText xml:space="preserve"> </w:delText>
          </w:r>
        </w:del>
      </w:ins>
      <w:ins w:id="1449" w:author="Shimon" w:date="2021-12-29T22:52:00Z">
        <w:del w:id="1450" w:author="אופיר טל" w:date="2022-01-09T10:45:00Z">
          <w:r w:rsidR="00D02117" w:rsidDel="002C3F71">
            <w:rPr>
              <w:rStyle w:val="emailstyle17"/>
              <w:rFonts w:cs="David" w:hint="cs"/>
              <w:color w:val="auto"/>
              <w:sz w:val="22"/>
              <w:rtl/>
            </w:rPr>
            <w:delText xml:space="preserve">ולפיכך גם לא תשולם </w:delText>
          </w:r>
        </w:del>
      </w:ins>
      <w:ins w:id="1451" w:author="Shimon" w:date="2021-12-29T22:53:00Z">
        <w:del w:id="1452" w:author="אופיר טל" w:date="2022-01-09T10:45:00Z">
          <w:r w:rsidR="00D02117" w:rsidDel="002C3F71">
            <w:rPr>
              <w:rStyle w:val="emailstyle17"/>
              <w:rFonts w:cs="David" w:hint="cs"/>
              <w:color w:val="auto"/>
              <w:sz w:val="22"/>
              <w:rtl/>
            </w:rPr>
            <w:delText xml:space="preserve">גימלה במועד הפסקת ההעסקה בכתב </w:delText>
          </w:r>
        </w:del>
      </w:ins>
      <w:ins w:id="1453" w:author="Shimon" w:date="2021-12-29T22:47:00Z">
        <w:del w:id="1454" w:author="אופיר טל" w:date="2022-01-09T10:45:00Z">
          <w:r w:rsidR="00210E7C" w:rsidDel="002C3F71">
            <w:rPr>
              <w:rStyle w:val="emailstyle17"/>
              <w:rFonts w:cs="David" w:hint="cs"/>
              <w:color w:val="auto"/>
              <w:sz w:val="22"/>
              <w:rtl/>
            </w:rPr>
            <w:delText>מינוי</w:delText>
          </w:r>
        </w:del>
      </w:ins>
      <w:ins w:id="1455" w:author="Shimon" w:date="2021-12-29T22:46:00Z">
        <w:del w:id="1456" w:author="אופיר טל" w:date="2022-01-09T10:45:00Z">
          <w:r w:rsidR="00210E7C" w:rsidDel="002C3F71">
            <w:rPr>
              <w:rStyle w:val="emailstyle17"/>
              <w:rFonts w:cs="David" w:hint="cs"/>
              <w:color w:val="auto"/>
              <w:sz w:val="22"/>
              <w:rtl/>
            </w:rPr>
            <w:delText xml:space="preserve">, </w:delText>
          </w:r>
        </w:del>
      </w:ins>
      <w:ins w:id="1457" w:author="Shimon" w:date="2021-12-29T22:40:00Z">
        <w:del w:id="1458" w:author="אופיר טל" w:date="2022-01-09T10:45:00Z">
          <w:r w:rsidR="00210E7C" w:rsidDel="002C3F71">
            <w:rPr>
              <w:rStyle w:val="emailstyle17"/>
              <w:rFonts w:cs="David" w:hint="cs"/>
              <w:color w:val="auto"/>
              <w:sz w:val="22"/>
              <w:rtl/>
            </w:rPr>
            <w:delText xml:space="preserve">אלא </w:delText>
          </w:r>
        </w:del>
      </w:ins>
      <w:ins w:id="1459" w:author="Shimon" w:date="2021-12-29T22:41:00Z">
        <w:del w:id="1460" w:author="אופיר טל" w:date="2022-01-09T10:45:00Z">
          <w:r w:rsidR="00210E7C" w:rsidDel="002C3F71">
            <w:rPr>
              <w:rStyle w:val="emailstyle17"/>
              <w:rFonts w:cs="David" w:hint="cs"/>
              <w:b/>
              <w:bCs/>
              <w:color w:val="auto"/>
              <w:sz w:val="22"/>
              <w:rtl/>
            </w:rPr>
            <w:delText>גימל</w:delText>
          </w:r>
        </w:del>
      </w:ins>
      <w:ins w:id="1461" w:author="Shimon" w:date="2021-12-29T22:42:00Z">
        <w:del w:id="1462" w:author="אופיר טל" w:date="2022-01-09T10:45:00Z">
          <w:r w:rsidR="00210E7C" w:rsidDel="002C3F71">
            <w:rPr>
              <w:rStyle w:val="emailstyle17"/>
              <w:rFonts w:cs="David" w:hint="cs"/>
              <w:b/>
              <w:bCs/>
              <w:color w:val="auto"/>
              <w:sz w:val="22"/>
              <w:rtl/>
            </w:rPr>
            <w:delText>ה</w:delText>
          </w:r>
        </w:del>
      </w:ins>
      <w:ins w:id="1463" w:author="Shimon" w:date="2021-12-29T22:41:00Z">
        <w:del w:id="1464" w:author="אופיר טל" w:date="2022-01-09T10:45:00Z">
          <w:r w:rsidR="00210E7C" w:rsidDel="002C3F71">
            <w:rPr>
              <w:rStyle w:val="emailstyle17"/>
              <w:rFonts w:cs="David" w:hint="cs"/>
              <w:b/>
              <w:bCs/>
              <w:color w:val="auto"/>
              <w:sz w:val="22"/>
              <w:rtl/>
            </w:rPr>
            <w:delText xml:space="preserve"> </w:delText>
          </w:r>
          <w:r w:rsidR="00210E7C" w:rsidRPr="0028407F" w:rsidDel="002C3F71">
            <w:rPr>
              <w:rStyle w:val="emailstyle17"/>
              <w:rFonts w:cs="David"/>
              <w:color w:val="auto"/>
              <w:sz w:val="22"/>
              <w:u w:val="single"/>
              <w:rtl/>
              <w:rPrChange w:id="1465" w:author="Shimon" w:date="2022-01-02T10:58:00Z">
                <w:rPr>
                  <w:rStyle w:val="emailstyle17"/>
                  <w:rFonts w:cs="David"/>
                  <w:b/>
                  <w:bCs/>
                  <w:color w:val="auto"/>
                  <w:sz w:val="22"/>
                  <w:rtl/>
                </w:rPr>
              </w:rPrChange>
            </w:rPr>
            <w:delText>משופרת</w:delText>
          </w:r>
        </w:del>
      </w:ins>
      <w:ins w:id="1466" w:author="Shimon" w:date="2021-12-29T22:42:00Z">
        <w:del w:id="1467" w:author="אופיר טל" w:date="2022-01-09T10:45:00Z">
          <w:r w:rsidR="00210E7C" w:rsidDel="002C3F71">
            <w:rPr>
              <w:rStyle w:val="emailstyle17"/>
              <w:rFonts w:cs="David" w:hint="cs"/>
              <w:b/>
              <w:bCs/>
              <w:color w:val="auto"/>
              <w:sz w:val="22"/>
              <w:rtl/>
            </w:rPr>
            <w:delText xml:space="preserve"> </w:delText>
          </w:r>
        </w:del>
      </w:ins>
      <w:ins w:id="1468" w:author="Shimon" w:date="2021-12-29T22:41:00Z">
        <w:del w:id="1469" w:author="אופיר טל" w:date="2022-01-09T10:45:00Z">
          <w:r w:rsidR="00210E7C" w:rsidRPr="00C836C3" w:rsidDel="002C3F71">
            <w:rPr>
              <w:rStyle w:val="emailstyle17"/>
              <w:rFonts w:cs="David" w:hint="cs"/>
              <w:b/>
              <w:bCs/>
              <w:color w:val="auto"/>
              <w:sz w:val="22"/>
              <w:rtl/>
            </w:rPr>
            <w:delText>מכח החוזה</w:delText>
          </w:r>
        </w:del>
      </w:ins>
      <w:ins w:id="1470" w:author="Shimon" w:date="2021-12-29T22:56:00Z">
        <w:del w:id="1471" w:author="אופיר טל" w:date="2022-01-09T10:45:00Z">
          <w:r w:rsidR="00D02117" w:rsidDel="002C3F71">
            <w:rPr>
              <w:rStyle w:val="emailstyle17"/>
              <w:rFonts w:cs="David" w:hint="cs"/>
              <w:b/>
              <w:bCs/>
              <w:color w:val="auto"/>
              <w:sz w:val="22"/>
              <w:rtl/>
            </w:rPr>
            <w:delText>,</w:delText>
          </w:r>
          <w:r w:rsidR="00D02117" w:rsidDel="002C3F71">
            <w:rPr>
              <w:rStyle w:val="emailstyle17"/>
              <w:rFonts w:cs="David" w:hint="cs"/>
              <w:color w:val="auto"/>
              <w:sz w:val="22"/>
              <w:rtl/>
            </w:rPr>
            <w:delText xml:space="preserve"> בשיעורים וע"פ התנאים המפורטים בחוזה,</w:delText>
          </w:r>
          <w:r w:rsidR="00D02117" w:rsidDel="002C3F71">
            <w:rPr>
              <w:rStyle w:val="emailstyle17"/>
              <w:rFonts w:cs="David" w:hint="cs"/>
              <w:b/>
              <w:bCs/>
              <w:color w:val="auto"/>
              <w:sz w:val="22"/>
              <w:rtl/>
            </w:rPr>
            <w:delText xml:space="preserve"> </w:delText>
          </w:r>
        </w:del>
      </w:ins>
      <w:ins w:id="1472" w:author="Shimon" w:date="2022-01-03T11:41:00Z">
        <w:del w:id="1473" w:author="אופיר טל" w:date="2022-01-09T10:45:00Z">
          <w:r w:rsidR="00C86916" w:rsidDel="002C3F71">
            <w:rPr>
              <w:rStyle w:val="emailstyle17"/>
              <w:rFonts w:cs="David" w:hint="cs"/>
              <w:color w:val="auto"/>
              <w:sz w:val="22"/>
              <w:rtl/>
            </w:rPr>
            <w:delText>ו</w:delText>
          </w:r>
        </w:del>
      </w:ins>
      <w:ins w:id="1474" w:author="Shimon" w:date="2021-12-29T22:49:00Z">
        <w:del w:id="1475" w:author="אופיר טל" w:date="2022-01-09T10:45:00Z">
          <w:r w:rsidR="00210E7C" w:rsidDel="002C3F71">
            <w:rPr>
              <w:rStyle w:val="emailstyle17"/>
              <w:rFonts w:cs="David" w:hint="cs"/>
              <w:b/>
              <w:bCs/>
              <w:color w:val="auto"/>
              <w:sz w:val="22"/>
              <w:rtl/>
            </w:rPr>
            <w:delText xml:space="preserve">רק </w:delText>
          </w:r>
        </w:del>
      </w:ins>
      <w:ins w:id="1476" w:author="Shimon" w:date="2021-12-29T22:55:00Z">
        <w:del w:id="1477" w:author="אופיר טל" w:date="2022-01-09T10:45:00Z">
          <w:r w:rsidR="00D02117" w:rsidDel="002C3F71">
            <w:rPr>
              <w:rStyle w:val="emailstyle17"/>
              <w:rFonts w:cs="David" w:hint="cs"/>
              <w:b/>
              <w:bCs/>
              <w:color w:val="auto"/>
              <w:sz w:val="22"/>
              <w:rtl/>
            </w:rPr>
            <w:delText>החל מ</w:delText>
          </w:r>
        </w:del>
      </w:ins>
      <w:ins w:id="1478" w:author="Shimon" w:date="2021-12-29T22:49:00Z">
        <w:del w:id="1479" w:author="אופיר טל" w:date="2022-01-09T10:45:00Z">
          <w:r w:rsidR="00210E7C" w:rsidDel="002C3F71">
            <w:rPr>
              <w:rStyle w:val="emailstyle17"/>
              <w:rFonts w:cs="David" w:hint="cs"/>
              <w:b/>
              <w:bCs/>
              <w:color w:val="auto"/>
              <w:sz w:val="22"/>
              <w:rtl/>
            </w:rPr>
            <w:delText xml:space="preserve">תום העסקתו לפי </w:delText>
          </w:r>
        </w:del>
      </w:ins>
      <w:ins w:id="1480" w:author="Shimon" w:date="2021-12-29T22:50:00Z">
        <w:del w:id="1481" w:author="אופיר טל" w:date="2022-01-09T10:45:00Z">
          <w:r w:rsidR="00210E7C" w:rsidDel="002C3F71">
            <w:rPr>
              <w:rStyle w:val="emailstyle17"/>
              <w:rFonts w:cs="David" w:hint="cs"/>
              <w:b/>
              <w:bCs/>
              <w:color w:val="auto"/>
              <w:sz w:val="22"/>
              <w:rtl/>
            </w:rPr>
            <w:delText>ה</w:delText>
          </w:r>
        </w:del>
      </w:ins>
      <w:ins w:id="1482" w:author="Shimon" w:date="2021-12-29T22:49:00Z">
        <w:del w:id="1483" w:author="אופיר טל" w:date="2022-01-09T10:45:00Z">
          <w:r w:rsidR="00210E7C" w:rsidDel="002C3F71">
            <w:rPr>
              <w:rStyle w:val="emailstyle17"/>
              <w:rFonts w:cs="David" w:hint="cs"/>
              <w:b/>
              <w:bCs/>
              <w:color w:val="auto"/>
              <w:sz w:val="22"/>
              <w:rtl/>
            </w:rPr>
            <w:delText>חוזה</w:delText>
          </w:r>
        </w:del>
      </w:ins>
      <w:ins w:id="1484" w:author="Shimon" w:date="2021-12-29T23:11:00Z">
        <w:del w:id="1485" w:author="אופיר טל" w:date="2022-01-09T10:45:00Z">
          <w:r w:rsidR="00A6398F" w:rsidDel="002C3F71">
            <w:rPr>
              <w:rStyle w:val="emailstyle17"/>
              <w:rFonts w:cs="David" w:hint="cs"/>
              <w:b/>
              <w:bCs/>
              <w:color w:val="auto"/>
              <w:sz w:val="22"/>
              <w:rtl/>
            </w:rPr>
            <w:delText xml:space="preserve"> </w:delText>
          </w:r>
        </w:del>
      </w:ins>
      <w:ins w:id="1486" w:author="Shimon" w:date="2021-12-22T11:50:00Z">
        <w:del w:id="1487" w:author="אופיר טל" w:date="2022-01-09T10:45:00Z">
          <w:r w:rsidR="00D9028E" w:rsidDel="002C3F71">
            <w:rPr>
              <w:rStyle w:val="emailstyle17"/>
              <w:rFonts w:cs="David" w:hint="cs"/>
              <w:color w:val="auto"/>
              <w:sz w:val="22"/>
              <w:rtl/>
            </w:rPr>
            <w:delText>(גם אם יחול לפני גיל הפרישה).</w:delText>
          </w:r>
        </w:del>
      </w:ins>
    </w:p>
    <w:p w14:paraId="03101327" w14:textId="7DA49B0B" w:rsidR="00D9028E" w:rsidRPr="00901A33" w:rsidRDefault="00D9028E">
      <w:pPr>
        <w:pStyle w:val="11"/>
        <w:spacing w:before="0" w:after="240" w:line="360" w:lineRule="auto"/>
        <w:ind w:left="523" w:hanging="438"/>
        <w:rPr>
          <w:ins w:id="1488" w:author="Shimon" w:date="2021-12-22T11:50:00Z"/>
          <w:rStyle w:val="emailstyle17"/>
          <w:rFonts w:cs="David"/>
          <w:color w:val="auto"/>
          <w:sz w:val="22"/>
          <w:rtl/>
        </w:rPr>
        <w:pPrChange w:id="1489" w:author="אופיר טל" w:date="2022-01-09T10:45:00Z">
          <w:pPr>
            <w:pStyle w:val="11"/>
            <w:spacing w:before="0" w:after="240" w:line="360" w:lineRule="auto"/>
            <w:ind w:left="510" w:firstLine="0"/>
          </w:pPr>
        </w:pPrChange>
      </w:pPr>
      <w:ins w:id="1490" w:author="Shimon" w:date="2021-12-22T11:50:00Z">
        <w:del w:id="1491" w:author="אופיר טל" w:date="2022-01-09T10:45:00Z">
          <w:r w:rsidDel="002C3F71">
            <w:rPr>
              <w:rStyle w:val="emailstyle17"/>
              <w:rFonts w:cs="David" w:hint="cs"/>
              <w:color w:val="auto"/>
              <w:sz w:val="22"/>
              <w:rtl/>
            </w:rPr>
            <w:delText>הבהרות אלו קבלו ביטוי מפורש, בין היתר,  בסעיפים 11 ו-12.3 לחוזה</w:delText>
          </w:r>
        </w:del>
      </w:ins>
      <w:ins w:id="1492" w:author="Shimon" w:date="2021-12-27T15:59:00Z">
        <w:del w:id="1493" w:author="אופיר טל" w:date="2022-01-09T10:45:00Z">
          <w:r w:rsidR="00EB2BC3" w:rsidDel="002C3F71">
            <w:rPr>
              <w:rStyle w:val="emailstyle17"/>
              <w:rFonts w:cs="David" w:hint="cs"/>
              <w:color w:val="auto"/>
              <w:sz w:val="22"/>
              <w:rtl/>
            </w:rPr>
            <w:delText>.</w:delText>
          </w:r>
        </w:del>
      </w:ins>
      <w:ins w:id="1494" w:author="אופיר טל" w:date="2022-01-09T10:45:00Z">
        <w:r w:rsidR="002C3F71" w:rsidRPr="002C3F71">
          <w:rPr>
            <w:rFonts w:hint="cs"/>
            <w:highlight w:val="green"/>
            <w:rtl/>
          </w:rPr>
          <w:t xml:space="preserve"> </w:t>
        </w:r>
        <w:r w:rsidR="002C3F71" w:rsidRPr="00D21B06">
          <w:rPr>
            <w:rFonts w:hint="cs"/>
            <w:highlight w:val="green"/>
            <w:rtl/>
          </w:rPr>
          <w:t xml:space="preserve">התיקונים האלה בעייתים </w:t>
        </w:r>
        <w:r w:rsidR="002C3F71" w:rsidRPr="00D21B06">
          <w:rPr>
            <w:highlight w:val="green"/>
            <w:rtl/>
          </w:rPr>
          <w:t>–</w:t>
        </w:r>
        <w:r w:rsidR="002C3F71"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1415D173" w14:textId="77777777" w:rsidR="002C3F71" w:rsidRPr="00901A33" w:rsidRDefault="002C3F71" w:rsidP="002C3F71">
      <w:pPr>
        <w:pStyle w:val="11"/>
        <w:numPr>
          <w:ilvl w:val="0"/>
          <w:numId w:val="14"/>
        </w:numPr>
        <w:spacing w:before="0" w:after="240" w:line="360" w:lineRule="auto"/>
        <w:ind w:left="510" w:hanging="425"/>
        <w:rPr>
          <w:ins w:id="1495" w:author="אופיר טל" w:date="2022-01-09T10:46:00Z"/>
          <w:rStyle w:val="emailstyle17"/>
          <w:rFonts w:ascii="Times New Roman" w:hAnsi="Times New Roman" w:cs="David"/>
          <w:color w:val="auto"/>
        </w:rPr>
      </w:pPr>
      <w:ins w:id="1496" w:author="אופיר טל" w:date="2022-01-09T10:46:00Z">
        <w:r w:rsidRPr="00901A33">
          <w:rPr>
            <w:rStyle w:val="emailstyle17"/>
            <w:rFonts w:cs="David" w:hint="cs"/>
            <w:color w:val="auto"/>
            <w:sz w:val="22"/>
            <w:rtl/>
          </w:rPr>
          <w:t>כאמור לעיל, במהלך שנת 1990, בעת העסקתו כחשב בכיר של משרד המשפטים, ביקשה המדינה מהתובע ומעובדים בכירים בשירותה,</w:t>
        </w:r>
        <w:r w:rsidRPr="00901A33">
          <w:rPr>
            <w:rStyle w:val="emailstyle17"/>
            <w:rFonts w:cs="David" w:hint="cs"/>
            <w:b/>
            <w:bCs/>
            <w:color w:val="auto"/>
            <w:sz w:val="22"/>
            <w:rtl/>
          </w:rPr>
          <w:t xml:space="preserve"> לוותר על הקביעות ממנה נהנים עובדים בכתב מינוי</w:t>
        </w:r>
        <w:r w:rsidRPr="00901A33">
          <w:rPr>
            <w:rStyle w:val="emailstyle17"/>
            <w:rFonts w:ascii="Times New Roman" w:hAnsi="Times New Roman" w:cs="David" w:hint="cs"/>
            <w:color w:val="auto"/>
            <w:rtl/>
          </w:rPr>
          <w:t>,</w:t>
        </w:r>
        <w:r w:rsidRPr="00901A33">
          <w:rPr>
            <w:rStyle w:val="emailstyle17"/>
            <w:rFonts w:cs="David" w:hint="cs"/>
            <w:color w:val="auto"/>
            <w:sz w:val="22"/>
            <w:rtl/>
          </w:rPr>
          <w:t xml:space="preserve"> ולהעסיקם </w:t>
        </w:r>
        <w:r w:rsidRPr="00901A33">
          <w:rPr>
            <w:rStyle w:val="emailstyle17"/>
            <w:rFonts w:cs="David" w:hint="eastAsia"/>
            <w:b/>
            <w:bCs/>
            <w:color w:val="auto"/>
            <w:sz w:val="22"/>
            <w:rtl/>
          </w:rPr>
          <w:t>בתנאי</w:t>
        </w:r>
        <w:r w:rsidRPr="00901A33">
          <w:rPr>
            <w:rStyle w:val="emailstyle17"/>
            <w:rFonts w:cs="David"/>
            <w:b/>
            <w:bCs/>
            <w:color w:val="auto"/>
            <w:sz w:val="22"/>
            <w:rtl/>
          </w:rPr>
          <w:t xml:space="preserve"> </w:t>
        </w:r>
        <w:r w:rsidRPr="00901A33">
          <w:rPr>
            <w:rStyle w:val="emailstyle17"/>
            <w:rFonts w:cs="David" w:hint="eastAsia"/>
            <w:b/>
            <w:bCs/>
            <w:color w:val="auto"/>
            <w:sz w:val="22"/>
            <w:rtl/>
          </w:rPr>
          <w:t>שכר</w:t>
        </w:r>
        <w:r w:rsidRPr="00901A33">
          <w:rPr>
            <w:rStyle w:val="emailstyle17"/>
            <w:rFonts w:cs="David"/>
            <w:b/>
            <w:bCs/>
            <w:color w:val="auto"/>
            <w:sz w:val="22"/>
            <w:rtl/>
          </w:rPr>
          <w:t xml:space="preserve"> </w:t>
        </w:r>
        <w:r w:rsidRPr="00901A33">
          <w:rPr>
            <w:rStyle w:val="emailstyle17"/>
            <w:rFonts w:cs="David" w:hint="eastAsia"/>
            <w:b/>
            <w:bCs/>
            <w:color w:val="auto"/>
            <w:sz w:val="22"/>
            <w:rtl/>
          </w:rPr>
          <w:t>ותנאי</w:t>
        </w:r>
        <w:r w:rsidRPr="00901A33">
          <w:rPr>
            <w:rStyle w:val="emailstyle17"/>
            <w:rFonts w:cs="David"/>
            <w:b/>
            <w:bCs/>
            <w:color w:val="auto"/>
            <w:sz w:val="22"/>
            <w:rtl/>
          </w:rPr>
          <w:t xml:space="preserve"> </w:t>
        </w:r>
        <w:r w:rsidRPr="00901A33">
          <w:rPr>
            <w:rStyle w:val="emailstyle17"/>
            <w:rFonts w:cs="David" w:hint="eastAsia"/>
            <w:b/>
            <w:bCs/>
            <w:color w:val="auto"/>
            <w:sz w:val="22"/>
            <w:rtl/>
          </w:rPr>
          <w:t>פרישה</w:t>
        </w:r>
        <w:r w:rsidRPr="00901A33">
          <w:rPr>
            <w:rStyle w:val="emailstyle17"/>
            <w:rFonts w:cs="David"/>
            <w:b/>
            <w:bCs/>
            <w:color w:val="auto"/>
            <w:sz w:val="22"/>
            <w:rtl/>
          </w:rPr>
          <w:t xml:space="preserve"> משופרים</w:t>
        </w:r>
        <w:r w:rsidRPr="00901A33">
          <w:rPr>
            <w:rStyle w:val="emailstyle17"/>
            <w:rFonts w:cs="David" w:hint="cs"/>
            <w:color w:val="auto"/>
            <w:sz w:val="22"/>
            <w:rtl/>
          </w:rPr>
          <w:t xml:space="preserve">, בחוזה אישי </w:t>
        </w:r>
        <w:r w:rsidRPr="00F76678">
          <w:rPr>
            <w:rStyle w:val="emailstyle17"/>
            <w:rFonts w:cs="David" w:hint="cs"/>
            <w:b/>
            <w:bCs/>
            <w:color w:val="auto"/>
            <w:sz w:val="22"/>
            <w:rtl/>
          </w:rPr>
          <w:t>לתקופה קצובה</w:t>
        </w:r>
        <w:r w:rsidRPr="00901A33">
          <w:rPr>
            <w:rStyle w:val="emailstyle17"/>
            <w:rFonts w:cs="David" w:hint="cs"/>
            <w:color w:val="auto"/>
            <w:sz w:val="22"/>
            <w:rtl/>
          </w:rPr>
          <w:t>, שיחודש מדי 4 שנים.</w:t>
        </w:r>
      </w:ins>
    </w:p>
    <w:p w14:paraId="788CDFE8" w14:textId="4E4CFDBA" w:rsidR="00577511" w:rsidRPr="00901A33" w:rsidDel="00D9028E" w:rsidRDefault="00E357D6" w:rsidP="00BA0BBC">
      <w:pPr>
        <w:pStyle w:val="11"/>
        <w:spacing w:before="0" w:after="240" w:line="360" w:lineRule="auto"/>
        <w:ind w:left="510" w:firstLine="0"/>
        <w:rPr>
          <w:del w:id="1497" w:author="Shimon" w:date="2021-12-22T11:50:00Z"/>
          <w:rStyle w:val="emailstyle17"/>
          <w:rFonts w:cs="David"/>
          <w:color w:val="auto"/>
          <w:sz w:val="22"/>
          <w:rtl/>
        </w:rPr>
      </w:pPr>
      <w:r w:rsidRPr="00901A33">
        <w:rPr>
          <w:rStyle w:val="emailstyle17"/>
          <w:rFonts w:cs="David" w:hint="cs"/>
          <w:color w:val="auto"/>
          <w:sz w:val="22"/>
          <w:rtl/>
        </w:rPr>
        <w:t>על אף הסיכונים שהיו גלומים ב</w:t>
      </w:r>
      <w:r w:rsidR="002C3012" w:rsidRPr="00901A33">
        <w:rPr>
          <w:rStyle w:val="emailstyle17"/>
          <w:rFonts w:cs="David" w:hint="cs"/>
          <w:color w:val="auto"/>
          <w:sz w:val="22"/>
          <w:rtl/>
        </w:rPr>
        <w:t>ו</w:t>
      </w:r>
      <w:r w:rsidRPr="00901A33">
        <w:rPr>
          <w:rStyle w:val="emailstyle17"/>
          <w:rFonts w:cs="David" w:hint="cs"/>
          <w:color w:val="auto"/>
          <w:sz w:val="22"/>
          <w:rtl/>
        </w:rPr>
        <w:t>ויתור על הקביעות</w:t>
      </w:r>
      <w:r w:rsidR="00173E98" w:rsidRPr="00901A33">
        <w:rPr>
          <w:rStyle w:val="emailstyle17"/>
          <w:rFonts w:cs="David" w:hint="cs"/>
          <w:color w:val="auto"/>
          <w:sz w:val="22"/>
          <w:rtl/>
        </w:rPr>
        <w:t xml:space="preserve">, </w:t>
      </w:r>
      <w:ins w:id="1498" w:author="Shimon" w:date="2021-12-29T23:12:00Z">
        <w:r w:rsidR="00A6398F">
          <w:rPr>
            <w:rStyle w:val="emailstyle17"/>
            <w:rFonts w:cs="David" w:hint="cs"/>
            <w:color w:val="auto"/>
            <w:sz w:val="22"/>
            <w:rtl/>
          </w:rPr>
          <w:t>ו</w:t>
        </w:r>
        <w:del w:id="1499" w:author="אופיר טל" w:date="2022-01-09T10:46:00Z">
          <w:r w:rsidR="00A6398F" w:rsidDel="002C3F71">
            <w:rPr>
              <w:rStyle w:val="emailstyle17"/>
              <w:rFonts w:cs="David" w:hint="cs"/>
              <w:color w:val="auto"/>
              <w:sz w:val="22"/>
              <w:rtl/>
            </w:rPr>
            <w:delText>מ</w:delText>
          </w:r>
        </w:del>
        <w:r w:rsidR="00A6398F">
          <w:rPr>
            <w:rStyle w:val="emailstyle17"/>
            <w:rFonts w:cs="David" w:hint="cs"/>
            <w:color w:val="auto"/>
            <w:sz w:val="22"/>
            <w:rtl/>
          </w:rPr>
          <w:t>הגנת ועד העובדים וההסתדרות (שהתנגדה בחריפות למהלך)</w:t>
        </w:r>
        <w:r w:rsidR="00A6398F" w:rsidRPr="00901A33">
          <w:rPr>
            <w:rStyle w:val="emailstyle17"/>
            <w:rFonts w:cs="David" w:hint="cs"/>
            <w:color w:val="auto"/>
            <w:sz w:val="22"/>
            <w:rtl/>
          </w:rPr>
          <w:t xml:space="preserve">, </w:t>
        </w:r>
      </w:ins>
      <w:r w:rsidR="004E0280" w:rsidRPr="00901A33">
        <w:rPr>
          <w:rStyle w:val="emailstyle17"/>
          <w:rFonts w:cs="David" w:hint="cs"/>
          <w:color w:val="auto"/>
          <w:sz w:val="22"/>
          <w:rtl/>
        </w:rPr>
        <w:t>במיוחד לעובדים שאינם קרובים לגיל הפרישה</w:t>
      </w:r>
      <w:r w:rsidR="009A12F1" w:rsidRPr="00901A33">
        <w:rPr>
          <w:rStyle w:val="emailstyle17"/>
          <w:rFonts w:cs="David" w:hint="cs"/>
          <w:color w:val="auto"/>
          <w:sz w:val="22"/>
          <w:rtl/>
        </w:rPr>
        <w:t>,</w:t>
      </w:r>
      <w:r w:rsidRPr="00901A33">
        <w:rPr>
          <w:rStyle w:val="emailstyle17"/>
          <w:rFonts w:cs="David" w:hint="cs"/>
          <w:color w:val="auto"/>
          <w:sz w:val="22"/>
          <w:rtl/>
        </w:rPr>
        <w:t xml:space="preserve"> </w:t>
      </w:r>
      <w:r w:rsidR="005B7AA3" w:rsidRPr="00901A33">
        <w:rPr>
          <w:rStyle w:val="emailstyle17"/>
          <w:rFonts w:cs="David" w:hint="cs"/>
          <w:color w:val="auto"/>
          <w:sz w:val="22"/>
          <w:rtl/>
        </w:rPr>
        <w:t>(</w:t>
      </w:r>
      <w:r w:rsidRPr="00901A33">
        <w:rPr>
          <w:rStyle w:val="emailstyle17"/>
          <w:rFonts w:cs="David" w:hint="cs"/>
          <w:color w:val="auto"/>
          <w:sz w:val="22"/>
          <w:rtl/>
        </w:rPr>
        <w:t>שבעטיים נמנעו בזמנו רבים</w:t>
      </w:r>
      <w:r w:rsidR="00646E5E" w:rsidRPr="00901A33">
        <w:rPr>
          <w:rStyle w:val="emailstyle17"/>
          <w:rFonts w:cs="David" w:hint="cs"/>
          <w:color w:val="auto"/>
          <w:sz w:val="22"/>
          <w:rtl/>
        </w:rPr>
        <w:t xml:space="preserve"> </w:t>
      </w:r>
      <w:r w:rsidR="005B7AA3" w:rsidRPr="00901A33">
        <w:rPr>
          <w:rStyle w:val="emailstyle17"/>
          <w:rFonts w:cs="David"/>
          <w:color w:val="auto"/>
          <w:sz w:val="22"/>
          <w:rtl/>
        </w:rPr>
        <w:t>–</w:t>
      </w:r>
      <w:r w:rsidR="00646E5E" w:rsidRPr="00901A33">
        <w:rPr>
          <w:rStyle w:val="emailstyle17"/>
          <w:rFonts w:cs="David" w:hint="cs"/>
          <w:color w:val="auto"/>
          <w:sz w:val="22"/>
          <w:rtl/>
        </w:rPr>
        <w:t xml:space="preserve"> </w:t>
      </w:r>
      <w:r w:rsidR="005B7AA3" w:rsidRPr="00901A33">
        <w:rPr>
          <w:rStyle w:val="emailstyle17"/>
          <w:rFonts w:cs="David" w:hint="cs"/>
          <w:color w:val="auto"/>
          <w:sz w:val="22"/>
          <w:rtl/>
        </w:rPr>
        <w:t>בעיקר הצעירים יחסית</w:t>
      </w:r>
      <w:r w:rsidRPr="00901A33">
        <w:rPr>
          <w:rStyle w:val="emailstyle17"/>
          <w:rFonts w:cs="David" w:hint="cs"/>
          <w:color w:val="auto"/>
          <w:sz w:val="22"/>
          <w:rtl/>
        </w:rPr>
        <w:t xml:space="preserve"> </w:t>
      </w:r>
      <w:r w:rsidR="005B7AA3" w:rsidRPr="00901A33">
        <w:rPr>
          <w:rStyle w:val="emailstyle17"/>
          <w:rFonts w:cs="David" w:hint="cs"/>
          <w:color w:val="auto"/>
          <w:sz w:val="22"/>
          <w:rtl/>
        </w:rPr>
        <w:t xml:space="preserve">- </w:t>
      </w:r>
      <w:r w:rsidRPr="00901A33">
        <w:rPr>
          <w:rStyle w:val="emailstyle17"/>
          <w:rFonts w:cs="David" w:hint="cs"/>
          <w:color w:val="auto"/>
          <w:sz w:val="22"/>
          <w:rtl/>
        </w:rPr>
        <w:t>מלחתום על החוזה</w:t>
      </w:r>
      <w:r w:rsidR="007178EC" w:rsidRPr="00901A33">
        <w:rPr>
          <w:rStyle w:val="emailstyle17"/>
          <w:rFonts w:cs="David" w:hint="cs"/>
          <w:color w:val="auto"/>
          <w:sz w:val="22"/>
          <w:rtl/>
        </w:rPr>
        <w:t xml:space="preserve"> המוצע</w:t>
      </w:r>
      <w:r w:rsidR="005B7AA3" w:rsidRPr="00901A33">
        <w:rPr>
          <w:rStyle w:val="emailstyle17"/>
          <w:rFonts w:cs="David" w:hint="cs"/>
          <w:color w:val="auto"/>
          <w:sz w:val="22"/>
          <w:rtl/>
        </w:rPr>
        <w:t>)</w:t>
      </w:r>
      <w:ins w:id="1500" w:author="Shimon" w:date="2021-12-27T22:35:00Z">
        <w:r w:rsidR="00E37103">
          <w:rPr>
            <w:rStyle w:val="emailstyle17"/>
            <w:rFonts w:cs="David" w:hint="cs"/>
            <w:color w:val="auto"/>
            <w:sz w:val="22"/>
            <w:rtl/>
          </w:rPr>
          <w:t xml:space="preserve"> </w:t>
        </w:r>
      </w:ins>
      <w:del w:id="1501" w:author="Shimon" w:date="2021-12-29T23:12:00Z">
        <w:r w:rsidRPr="00901A33" w:rsidDel="00A6398F">
          <w:rPr>
            <w:rStyle w:val="emailstyle17"/>
            <w:rFonts w:cs="David" w:hint="cs"/>
            <w:color w:val="auto"/>
            <w:sz w:val="22"/>
            <w:rtl/>
          </w:rPr>
          <w:delText xml:space="preserve">, </w:delText>
        </w:r>
      </w:del>
      <w:r w:rsidRPr="00901A33">
        <w:rPr>
          <w:rStyle w:val="emailstyle17"/>
          <w:rFonts w:cs="David" w:hint="cs"/>
          <w:color w:val="auto"/>
          <w:sz w:val="22"/>
          <w:rtl/>
        </w:rPr>
        <w:t>הסכים התובע</w:t>
      </w:r>
      <w:r w:rsidR="004E0280" w:rsidRPr="00901A33">
        <w:rPr>
          <w:rStyle w:val="emailstyle17"/>
          <w:rFonts w:cs="David" w:hint="cs"/>
          <w:color w:val="auto"/>
          <w:sz w:val="22"/>
          <w:rtl/>
        </w:rPr>
        <w:t xml:space="preserve"> (שהיה בן 45 בזמנו)</w:t>
      </w:r>
      <w:r w:rsidRPr="00901A33">
        <w:rPr>
          <w:rStyle w:val="emailstyle17"/>
          <w:rFonts w:cs="David" w:hint="cs"/>
          <w:color w:val="auto"/>
          <w:sz w:val="22"/>
          <w:rtl/>
        </w:rPr>
        <w:t xml:space="preserve"> ל</w:t>
      </w:r>
      <w:r w:rsidR="00D56542" w:rsidRPr="00901A33">
        <w:rPr>
          <w:rStyle w:val="emailstyle17"/>
          <w:rFonts w:cs="David" w:hint="cs"/>
          <w:color w:val="auto"/>
          <w:sz w:val="22"/>
          <w:rtl/>
        </w:rPr>
        <w:t>הפסקת ש</w:t>
      </w:r>
      <w:ins w:id="1502" w:author="אופיר טל" w:date="2021-12-14T13:10:00Z">
        <w:r w:rsidR="0015442C">
          <w:rPr>
            <w:rStyle w:val="emailstyle17"/>
            <w:rFonts w:cs="David" w:hint="cs"/>
            <w:color w:val="auto"/>
            <w:sz w:val="22"/>
            <w:rtl/>
          </w:rPr>
          <w:t>י</w:t>
        </w:r>
      </w:ins>
      <w:r w:rsidR="00D56542" w:rsidRPr="00901A33">
        <w:rPr>
          <w:rStyle w:val="emailstyle17"/>
          <w:rFonts w:cs="David" w:hint="cs"/>
          <w:color w:val="auto"/>
          <w:sz w:val="22"/>
          <w:rtl/>
        </w:rPr>
        <w:t>רותו</w:t>
      </w:r>
      <w:del w:id="1503" w:author="אופיר טל" w:date="2022-01-09T10:47:00Z">
        <w:r w:rsidR="00D56542" w:rsidRPr="00901A33" w:rsidDel="002C3F71">
          <w:rPr>
            <w:rStyle w:val="emailstyle17"/>
            <w:rFonts w:cs="David" w:hint="cs"/>
            <w:color w:val="auto"/>
            <w:sz w:val="22"/>
            <w:rtl/>
          </w:rPr>
          <w:delText xml:space="preserve"> </w:delText>
        </w:r>
      </w:del>
      <w:ins w:id="1504" w:author="Shimon" w:date="2021-12-22T11:24:00Z">
        <w:del w:id="1505" w:author="אופיר טל" w:date="2022-01-09T10:47:00Z">
          <w:r w:rsidR="002E4F54" w:rsidDel="002C3F71">
            <w:rPr>
              <w:rStyle w:val="emailstyle17"/>
              <w:rFonts w:cs="David" w:hint="cs"/>
              <w:color w:val="auto"/>
              <w:sz w:val="22"/>
              <w:rtl/>
            </w:rPr>
            <w:delText>ע"י המדינה</w:delText>
          </w:r>
        </w:del>
        <w:r w:rsidR="002E4F54">
          <w:rPr>
            <w:rStyle w:val="emailstyle17"/>
            <w:rFonts w:cs="David" w:hint="cs"/>
            <w:color w:val="auto"/>
            <w:sz w:val="22"/>
            <w:rtl/>
          </w:rPr>
          <w:t xml:space="preserve"> </w:t>
        </w:r>
      </w:ins>
      <w:r w:rsidR="00D56542" w:rsidRPr="00901A33">
        <w:rPr>
          <w:rStyle w:val="emailstyle17"/>
          <w:rFonts w:cs="David" w:hint="cs"/>
          <w:color w:val="auto"/>
          <w:sz w:val="22"/>
          <w:rtl/>
        </w:rPr>
        <w:t>בכתב מינוי</w:t>
      </w:r>
      <w:r w:rsidR="005F1EC6" w:rsidRPr="00901A33">
        <w:rPr>
          <w:rStyle w:val="emailstyle17"/>
          <w:rFonts w:cs="David" w:hint="cs"/>
          <w:color w:val="auto"/>
          <w:sz w:val="22"/>
          <w:rtl/>
        </w:rPr>
        <w:t>,</w:t>
      </w:r>
      <w:r w:rsidR="00D56542" w:rsidRPr="00901A33">
        <w:rPr>
          <w:rStyle w:val="emailstyle17"/>
          <w:rFonts w:cs="David" w:hint="cs"/>
          <w:color w:val="auto"/>
          <w:sz w:val="22"/>
          <w:rtl/>
        </w:rPr>
        <w:t xml:space="preserve"> ול</w:t>
      </w:r>
      <w:r w:rsidR="007D01A0" w:rsidRPr="00901A33">
        <w:rPr>
          <w:rStyle w:val="emailstyle17"/>
          <w:rFonts w:cs="David" w:hint="cs"/>
          <w:color w:val="auto"/>
          <w:sz w:val="22"/>
          <w:rtl/>
        </w:rPr>
        <w:t xml:space="preserve">חתום </w:t>
      </w:r>
      <w:r w:rsidRPr="00901A33">
        <w:rPr>
          <w:rStyle w:val="emailstyle17"/>
          <w:rFonts w:cs="David" w:hint="cs"/>
          <w:color w:val="auto"/>
          <w:sz w:val="22"/>
          <w:rtl/>
        </w:rPr>
        <w:t>ע</w:t>
      </w:r>
      <w:r w:rsidR="0000250F" w:rsidRPr="00901A33">
        <w:rPr>
          <w:rStyle w:val="emailstyle17"/>
          <w:rFonts w:cs="David" w:hint="cs"/>
          <w:color w:val="auto"/>
          <w:sz w:val="22"/>
          <w:rtl/>
        </w:rPr>
        <w:t xml:space="preserve">ל חוזה </w:t>
      </w:r>
      <w:r w:rsidR="00FD014E" w:rsidRPr="00901A33">
        <w:rPr>
          <w:rStyle w:val="emailstyle17"/>
          <w:rFonts w:cs="David" w:hint="cs"/>
          <w:color w:val="auto"/>
          <w:sz w:val="22"/>
          <w:rtl/>
        </w:rPr>
        <w:t>הבכירים</w:t>
      </w:r>
      <w:ins w:id="1506" w:author="Shimon" w:date="2022-01-06T23:38:00Z">
        <w:r w:rsidR="00E42C77">
          <w:rPr>
            <w:rStyle w:val="emailstyle17"/>
            <w:rFonts w:cs="David" w:hint="cs"/>
            <w:color w:val="auto"/>
            <w:sz w:val="22"/>
            <w:rtl/>
          </w:rPr>
          <w:t>.</w:t>
        </w:r>
      </w:ins>
      <w:del w:id="1507" w:author="Shimon" w:date="2021-12-29T23:12:00Z">
        <w:r w:rsidR="00D02117" w:rsidDel="00A6398F">
          <w:rPr>
            <w:rStyle w:val="emailstyle17"/>
            <w:rFonts w:cs="David" w:hint="cs"/>
            <w:color w:val="auto"/>
            <w:sz w:val="22"/>
            <w:rtl/>
          </w:rPr>
          <w:delText>.</w:delText>
        </w:r>
      </w:del>
      <w:ins w:id="1508" w:author="Shimon" w:date="2021-12-26T13:25:00Z">
        <w:r w:rsidR="00424FA9">
          <w:rPr>
            <w:rStyle w:val="emailstyle17"/>
            <w:rFonts w:cs="David" w:hint="cs"/>
            <w:color w:val="auto"/>
            <w:sz w:val="22"/>
            <w:rtl/>
          </w:rPr>
          <w:t xml:space="preserve"> </w:t>
        </w:r>
      </w:ins>
    </w:p>
    <w:p w14:paraId="6E8A6098" w14:textId="4DC5E018" w:rsidR="00D51CEB" w:rsidRPr="00901A33" w:rsidRDefault="00577511" w:rsidP="00BA0BBC">
      <w:pPr>
        <w:pStyle w:val="11"/>
        <w:spacing w:before="0" w:after="240" w:line="360" w:lineRule="auto"/>
        <w:ind w:left="510" w:firstLine="0"/>
        <w:rPr>
          <w:rStyle w:val="emailstyle17"/>
          <w:rFonts w:cs="David"/>
          <w:color w:val="auto"/>
          <w:sz w:val="22"/>
          <w:rtl/>
        </w:rPr>
      </w:pPr>
      <w:r w:rsidRPr="00901A33">
        <w:rPr>
          <w:rStyle w:val="emailstyle17"/>
          <w:rFonts w:cs="David" w:hint="cs"/>
          <w:color w:val="auto"/>
          <w:sz w:val="22"/>
          <w:rtl/>
        </w:rPr>
        <w:t xml:space="preserve">התובע חתם על החוזה </w:t>
      </w:r>
      <w:ins w:id="1509" w:author="Shimon" w:date="2021-12-22T11:51:00Z">
        <w:r w:rsidR="00D9028E">
          <w:rPr>
            <w:rStyle w:val="emailstyle17"/>
            <w:rFonts w:cs="David" w:hint="cs"/>
            <w:color w:val="auto"/>
            <w:sz w:val="22"/>
            <w:rtl/>
          </w:rPr>
          <w:t xml:space="preserve">לא רק </w:t>
        </w:r>
      </w:ins>
      <w:r w:rsidR="009B2DD9" w:rsidRPr="00D9028E">
        <w:rPr>
          <w:rStyle w:val="emailstyle17"/>
          <w:rFonts w:cs="David" w:hint="eastAsia"/>
          <w:color w:val="auto"/>
          <w:sz w:val="22"/>
          <w:rtl/>
          <w:rPrChange w:id="1510" w:author="Shimon" w:date="2021-12-22T11:51:00Z">
            <w:rPr>
              <w:rStyle w:val="emailstyle17"/>
              <w:rFonts w:cs="David" w:hint="eastAsia"/>
              <w:b/>
              <w:bCs/>
              <w:color w:val="auto"/>
              <w:sz w:val="22"/>
              <w:rtl/>
            </w:rPr>
          </w:rPrChange>
        </w:rPr>
        <w:t>מתוך</w:t>
      </w:r>
      <w:r w:rsidR="009B2DD9" w:rsidRPr="00D9028E">
        <w:rPr>
          <w:rStyle w:val="emailstyle17"/>
          <w:rFonts w:cs="David"/>
          <w:color w:val="auto"/>
          <w:sz w:val="22"/>
          <w:rtl/>
          <w:rPrChange w:id="1511" w:author="Shimon" w:date="2021-12-22T11:51:00Z">
            <w:rPr>
              <w:rStyle w:val="emailstyle17"/>
              <w:rFonts w:cs="David"/>
              <w:b/>
              <w:bCs/>
              <w:color w:val="auto"/>
              <w:sz w:val="22"/>
              <w:rtl/>
            </w:rPr>
          </w:rPrChange>
        </w:rPr>
        <w:t xml:space="preserve"> </w:t>
      </w:r>
      <w:r w:rsidR="009B2DD9" w:rsidRPr="00D9028E">
        <w:rPr>
          <w:rStyle w:val="emailstyle17"/>
          <w:rFonts w:cs="David" w:hint="eastAsia"/>
          <w:color w:val="auto"/>
          <w:sz w:val="22"/>
          <w:rtl/>
          <w:rPrChange w:id="1512" w:author="Shimon" w:date="2021-12-22T11:51:00Z">
            <w:rPr>
              <w:rStyle w:val="emailstyle17"/>
              <w:rFonts w:cs="David" w:hint="eastAsia"/>
              <w:b/>
              <w:bCs/>
              <w:color w:val="auto"/>
              <w:sz w:val="22"/>
              <w:rtl/>
            </w:rPr>
          </w:rPrChange>
        </w:rPr>
        <w:t>אמון</w:t>
      </w:r>
      <w:r w:rsidR="009B2DD9" w:rsidRPr="00D9028E">
        <w:rPr>
          <w:rStyle w:val="emailstyle17"/>
          <w:rFonts w:cs="David"/>
          <w:color w:val="auto"/>
          <w:sz w:val="22"/>
          <w:rtl/>
          <w:rPrChange w:id="1513" w:author="Shimon" w:date="2021-12-22T11:51:00Z">
            <w:rPr>
              <w:rStyle w:val="emailstyle17"/>
              <w:rFonts w:cs="David"/>
              <w:b/>
              <w:bCs/>
              <w:color w:val="auto"/>
              <w:sz w:val="22"/>
              <w:rtl/>
            </w:rPr>
          </w:rPrChange>
        </w:rPr>
        <w:t xml:space="preserve"> </w:t>
      </w:r>
      <w:r w:rsidR="009B2DD9" w:rsidRPr="00D9028E">
        <w:rPr>
          <w:rStyle w:val="emailstyle17"/>
          <w:rFonts w:cs="David" w:hint="eastAsia"/>
          <w:color w:val="auto"/>
          <w:sz w:val="22"/>
          <w:rtl/>
          <w:rPrChange w:id="1514" w:author="Shimon" w:date="2021-12-22T11:51:00Z">
            <w:rPr>
              <w:rStyle w:val="emailstyle17"/>
              <w:rFonts w:cs="David" w:hint="eastAsia"/>
              <w:b/>
              <w:bCs/>
              <w:color w:val="auto"/>
              <w:sz w:val="22"/>
              <w:rtl/>
            </w:rPr>
          </w:rPrChange>
        </w:rPr>
        <w:t>ביכולותיו</w:t>
      </w:r>
      <w:r w:rsidR="009B2DD9" w:rsidRPr="00D9028E">
        <w:rPr>
          <w:rStyle w:val="emailstyle17"/>
          <w:rFonts w:cs="David"/>
          <w:color w:val="auto"/>
          <w:sz w:val="22"/>
          <w:rtl/>
          <w:rPrChange w:id="1515" w:author="Shimon" w:date="2021-12-22T11:51:00Z">
            <w:rPr>
              <w:rStyle w:val="emailstyle17"/>
              <w:rFonts w:cs="David"/>
              <w:b/>
              <w:bCs/>
              <w:color w:val="auto"/>
              <w:sz w:val="22"/>
              <w:rtl/>
            </w:rPr>
          </w:rPrChange>
        </w:rPr>
        <w:t xml:space="preserve"> </w:t>
      </w:r>
      <w:r w:rsidR="009B2DD9" w:rsidRPr="00D9028E">
        <w:rPr>
          <w:rStyle w:val="emailstyle17"/>
          <w:rFonts w:cs="David" w:hint="eastAsia"/>
          <w:color w:val="auto"/>
          <w:sz w:val="22"/>
          <w:rtl/>
          <w:rPrChange w:id="1516" w:author="Shimon" w:date="2021-12-22T11:51:00Z">
            <w:rPr>
              <w:rStyle w:val="emailstyle17"/>
              <w:rFonts w:cs="David" w:hint="eastAsia"/>
              <w:b/>
              <w:bCs/>
              <w:color w:val="auto"/>
              <w:sz w:val="22"/>
              <w:rtl/>
            </w:rPr>
          </w:rPrChange>
        </w:rPr>
        <w:t>האישיות</w:t>
      </w:r>
      <w:r w:rsidR="009B2DD9" w:rsidRPr="00901A33">
        <w:rPr>
          <w:rStyle w:val="emailstyle17"/>
          <w:rFonts w:cs="David" w:hint="cs"/>
          <w:b/>
          <w:bCs/>
          <w:color w:val="auto"/>
          <w:sz w:val="22"/>
          <w:rtl/>
        </w:rPr>
        <w:t xml:space="preserve">, </w:t>
      </w:r>
      <w:del w:id="1517" w:author="Shimon" w:date="2021-12-22T11:51:00Z">
        <w:r w:rsidR="009B2DD9" w:rsidRPr="00901A33" w:rsidDel="00D9028E">
          <w:rPr>
            <w:rStyle w:val="emailstyle17"/>
            <w:rFonts w:cs="David" w:hint="cs"/>
            <w:b/>
            <w:bCs/>
            <w:color w:val="auto"/>
            <w:sz w:val="22"/>
            <w:rtl/>
          </w:rPr>
          <w:lastRenderedPageBreak/>
          <w:delText>ו</w:delText>
        </w:r>
        <w:r w:rsidR="009A12F1" w:rsidRPr="00901A33" w:rsidDel="00D9028E">
          <w:rPr>
            <w:rStyle w:val="emailstyle17"/>
            <w:rFonts w:cs="David" w:hint="cs"/>
            <w:b/>
            <w:bCs/>
            <w:color w:val="auto"/>
            <w:sz w:val="22"/>
            <w:rtl/>
          </w:rPr>
          <w:delText>בין היתר</w:delText>
        </w:r>
      </w:del>
      <w:ins w:id="1518" w:author="Shimon" w:date="2021-12-22T11:51:00Z">
        <w:r w:rsidR="00D9028E">
          <w:rPr>
            <w:rStyle w:val="emailstyle17"/>
            <w:rFonts w:cs="David" w:hint="cs"/>
            <w:b/>
            <w:bCs/>
            <w:color w:val="auto"/>
            <w:sz w:val="22"/>
            <w:rtl/>
          </w:rPr>
          <w:t>אלא</w:t>
        </w:r>
      </w:ins>
      <w:r w:rsidR="009A12F1" w:rsidRPr="00901A33">
        <w:rPr>
          <w:rStyle w:val="emailstyle17"/>
          <w:rFonts w:cs="David" w:hint="cs"/>
          <w:b/>
          <w:bCs/>
          <w:color w:val="auto"/>
          <w:sz w:val="22"/>
          <w:rtl/>
        </w:rPr>
        <w:t xml:space="preserve"> </w:t>
      </w:r>
      <w:r w:rsidR="009B2DD9" w:rsidRPr="00901A33">
        <w:rPr>
          <w:rStyle w:val="emailstyle17"/>
          <w:rFonts w:cs="David" w:hint="cs"/>
          <w:b/>
          <w:bCs/>
          <w:color w:val="auto"/>
          <w:sz w:val="22"/>
          <w:rtl/>
        </w:rPr>
        <w:t xml:space="preserve">גם </w:t>
      </w:r>
      <w:r w:rsidR="007D01A0" w:rsidRPr="00901A33">
        <w:rPr>
          <w:rStyle w:val="emailstyle17"/>
          <w:rFonts w:cs="David" w:hint="cs"/>
          <w:b/>
          <w:bCs/>
          <w:color w:val="auto"/>
          <w:sz w:val="22"/>
          <w:rtl/>
        </w:rPr>
        <w:t>בהתחשב</w:t>
      </w:r>
      <w:ins w:id="1519" w:author="Shimon" w:date="2021-12-22T11:52:00Z">
        <w:r w:rsidR="00D9028E">
          <w:rPr>
            <w:rStyle w:val="emailstyle17"/>
            <w:rFonts w:cs="David" w:hint="cs"/>
            <w:b/>
            <w:bCs/>
            <w:color w:val="auto"/>
            <w:sz w:val="22"/>
            <w:rtl/>
          </w:rPr>
          <w:t xml:space="preserve"> בהבהרה שניתנה לו </w:t>
        </w:r>
      </w:ins>
      <w:ins w:id="1520" w:author="Shimon" w:date="2021-12-22T11:54:00Z">
        <w:r w:rsidR="00D9028E">
          <w:rPr>
            <w:rStyle w:val="emailstyle17"/>
            <w:rFonts w:cs="David" w:hint="cs"/>
            <w:b/>
            <w:bCs/>
            <w:color w:val="auto"/>
            <w:sz w:val="22"/>
            <w:rtl/>
          </w:rPr>
          <w:t xml:space="preserve">והוסברה לו, </w:t>
        </w:r>
      </w:ins>
      <w:del w:id="1521" w:author="Shimon" w:date="2021-12-22T11:54:00Z">
        <w:r w:rsidR="007D01A0" w:rsidRPr="00901A33" w:rsidDel="00D9028E">
          <w:rPr>
            <w:rStyle w:val="emailstyle17"/>
            <w:rFonts w:cs="David" w:hint="cs"/>
            <w:b/>
            <w:bCs/>
            <w:color w:val="auto"/>
            <w:sz w:val="22"/>
            <w:rtl/>
          </w:rPr>
          <w:delText xml:space="preserve"> ב</w:delText>
        </w:r>
      </w:del>
      <w:ins w:id="1522" w:author="Shimon" w:date="2021-12-26T13:18:00Z">
        <w:r w:rsidR="00EE04B4">
          <w:rPr>
            <w:rStyle w:val="emailstyle17"/>
            <w:rFonts w:cs="David" w:hint="cs"/>
            <w:b/>
            <w:bCs/>
            <w:color w:val="auto"/>
            <w:sz w:val="22"/>
            <w:rtl/>
          </w:rPr>
          <w:t xml:space="preserve">כי </w:t>
        </w:r>
      </w:ins>
      <w:r w:rsidR="007D01A0" w:rsidRPr="00901A33">
        <w:rPr>
          <w:rStyle w:val="emailstyle17"/>
          <w:rFonts w:cs="David" w:hint="cs"/>
          <w:b/>
          <w:bCs/>
          <w:color w:val="auto"/>
          <w:sz w:val="22"/>
          <w:rtl/>
        </w:rPr>
        <w:t xml:space="preserve">סעיף 17 לחוזה </w:t>
      </w:r>
      <w:ins w:id="1523" w:author="Shimon" w:date="2021-12-22T11:54:00Z">
        <w:r w:rsidR="00D9028E">
          <w:rPr>
            <w:rStyle w:val="emailstyle17"/>
            <w:rFonts w:cs="David" w:hint="cs"/>
            <w:b/>
            <w:bCs/>
            <w:color w:val="auto"/>
            <w:sz w:val="22"/>
            <w:rtl/>
          </w:rPr>
          <w:t xml:space="preserve">מבטיח לו </w:t>
        </w:r>
      </w:ins>
      <w:del w:id="1524" w:author="Shimon" w:date="2021-12-22T11:54:00Z">
        <w:r w:rsidR="007D01A0" w:rsidRPr="00901A33" w:rsidDel="00D9028E">
          <w:rPr>
            <w:rStyle w:val="emailstyle17"/>
            <w:rFonts w:cs="David" w:hint="cs"/>
            <w:b/>
            <w:bCs/>
            <w:color w:val="auto"/>
            <w:sz w:val="22"/>
            <w:rtl/>
          </w:rPr>
          <w:delText>המבהיר</w:delText>
        </w:r>
      </w:del>
      <w:del w:id="1525" w:author="Shimon" w:date="2022-01-06T23:38:00Z">
        <w:r w:rsidR="007D01A0" w:rsidRPr="00901A33" w:rsidDel="00E42C77">
          <w:rPr>
            <w:rStyle w:val="emailstyle17"/>
            <w:rFonts w:cs="David" w:hint="cs"/>
            <w:b/>
            <w:bCs/>
            <w:color w:val="auto"/>
            <w:sz w:val="22"/>
            <w:rtl/>
          </w:rPr>
          <w:delText xml:space="preserve"> </w:delText>
        </w:r>
      </w:del>
      <w:r w:rsidR="007D01A0" w:rsidRPr="00901A33">
        <w:rPr>
          <w:rStyle w:val="emailstyle17"/>
          <w:rFonts w:cs="David" w:hint="cs"/>
          <w:b/>
          <w:bCs/>
          <w:color w:val="auto"/>
          <w:sz w:val="22"/>
          <w:rtl/>
        </w:rPr>
        <w:t>ש</w:t>
      </w:r>
      <w:r w:rsidR="00D51CEB" w:rsidRPr="00901A33">
        <w:rPr>
          <w:rStyle w:val="emailstyle17"/>
          <w:rFonts w:cs="David" w:hint="cs"/>
          <w:b/>
          <w:bCs/>
          <w:color w:val="auto"/>
          <w:sz w:val="22"/>
          <w:rtl/>
        </w:rPr>
        <w:t xml:space="preserve">ככל שיהיו שינויים לטובת העובדים בתנאים מיוחדים, באותו מעמד, הם יחולו גם </w:t>
      </w:r>
      <w:r w:rsidR="002C3012" w:rsidRPr="00901A33">
        <w:rPr>
          <w:rStyle w:val="emailstyle17"/>
          <w:rFonts w:cs="David" w:hint="cs"/>
          <w:b/>
          <w:bCs/>
          <w:color w:val="auto"/>
          <w:sz w:val="22"/>
          <w:rtl/>
        </w:rPr>
        <w:t>עליו</w:t>
      </w:r>
      <w:r w:rsidR="00D51CEB" w:rsidRPr="00901A33">
        <w:rPr>
          <w:rStyle w:val="emailstyle17"/>
          <w:rFonts w:cs="David" w:hint="cs"/>
          <w:color w:val="auto"/>
          <w:sz w:val="22"/>
          <w:rtl/>
        </w:rPr>
        <w:t>.</w:t>
      </w:r>
      <w:r w:rsidR="00A65C2C" w:rsidRPr="00901A33">
        <w:rPr>
          <w:rStyle w:val="emailstyle17"/>
          <w:rFonts w:cs="David" w:hint="cs"/>
          <w:color w:val="auto"/>
          <w:sz w:val="22"/>
          <w:rtl/>
        </w:rPr>
        <w:t xml:space="preserve"> </w:t>
      </w:r>
    </w:p>
    <w:p w14:paraId="592F69DA" w14:textId="3B32DF5F" w:rsidR="0071685F" w:rsidRPr="00901A33" w:rsidDel="00E42C77" w:rsidRDefault="0071685F" w:rsidP="00B5742D">
      <w:pPr>
        <w:pStyle w:val="11"/>
        <w:spacing w:before="0" w:after="240" w:line="360" w:lineRule="auto"/>
        <w:ind w:left="510" w:firstLine="0"/>
        <w:rPr>
          <w:del w:id="1526" w:author="Shimon" w:date="2022-01-06T23:39:00Z"/>
          <w:rStyle w:val="emailstyle17"/>
          <w:rFonts w:cs="David"/>
          <w:color w:val="auto"/>
          <w:sz w:val="22"/>
          <w:rtl/>
        </w:rPr>
      </w:pPr>
      <w:r w:rsidRPr="00901A33">
        <w:rPr>
          <w:rStyle w:val="emailstyle17"/>
          <w:rFonts w:cs="David" w:hint="cs"/>
          <w:color w:val="auto"/>
          <w:sz w:val="22"/>
          <w:rtl/>
        </w:rPr>
        <w:t xml:space="preserve">חוזה </w:t>
      </w:r>
      <w:r w:rsidR="00F76678">
        <w:rPr>
          <w:rStyle w:val="emailstyle17"/>
          <w:rFonts w:cs="David" w:hint="cs"/>
          <w:color w:val="auto"/>
          <w:sz w:val="22"/>
          <w:rtl/>
        </w:rPr>
        <w:t xml:space="preserve">הבכירים </w:t>
      </w:r>
      <w:r w:rsidRPr="00901A33">
        <w:rPr>
          <w:rStyle w:val="emailstyle17"/>
          <w:rFonts w:cs="David" w:hint="cs"/>
          <w:color w:val="auto"/>
          <w:sz w:val="22"/>
          <w:rtl/>
        </w:rPr>
        <w:t xml:space="preserve">נכנס </w:t>
      </w:r>
      <w:ins w:id="1527" w:author="Shimon" w:date="2021-12-22T11:55:00Z">
        <w:r w:rsidR="00D9028E">
          <w:rPr>
            <w:rStyle w:val="emailstyle17"/>
            <w:rFonts w:cs="David" w:hint="cs"/>
            <w:color w:val="auto"/>
            <w:sz w:val="22"/>
            <w:rtl/>
          </w:rPr>
          <w:t xml:space="preserve">כאמור </w:t>
        </w:r>
      </w:ins>
      <w:r w:rsidRPr="00901A33">
        <w:rPr>
          <w:rStyle w:val="emailstyle17"/>
          <w:rFonts w:cs="David" w:hint="cs"/>
          <w:color w:val="auto"/>
          <w:sz w:val="22"/>
          <w:rtl/>
        </w:rPr>
        <w:t>לתוקף</w:t>
      </w:r>
      <w:r w:rsidRPr="00901A33">
        <w:rPr>
          <w:rStyle w:val="emailstyle17"/>
          <w:rFonts w:cs="David"/>
          <w:color w:val="auto"/>
          <w:sz w:val="22"/>
          <w:rtl/>
        </w:rPr>
        <w:t xml:space="preserve"> </w:t>
      </w:r>
      <w:r w:rsidRPr="00F76678">
        <w:rPr>
          <w:rStyle w:val="emailstyle17"/>
          <w:rFonts w:cs="David"/>
          <w:b/>
          <w:bCs/>
          <w:color w:val="auto"/>
          <w:sz w:val="22"/>
          <w:rtl/>
        </w:rPr>
        <w:t>ביום 1.4.1990</w:t>
      </w:r>
      <w:r w:rsidRPr="00901A33">
        <w:rPr>
          <w:rStyle w:val="emailstyle17"/>
          <w:rFonts w:cs="David" w:hint="cs"/>
          <w:sz w:val="22"/>
          <w:rtl/>
        </w:rPr>
        <w:t xml:space="preserve">, מועד שבו הועסק </w:t>
      </w:r>
      <w:r w:rsidR="00176D16" w:rsidRPr="00901A33">
        <w:rPr>
          <w:rStyle w:val="emailstyle17"/>
          <w:rFonts w:cs="David" w:hint="cs"/>
          <w:sz w:val="22"/>
          <w:rtl/>
        </w:rPr>
        <w:t xml:space="preserve">התובע </w:t>
      </w:r>
      <w:r w:rsidRPr="00901A33">
        <w:rPr>
          <w:rStyle w:val="emailstyle17"/>
          <w:rFonts w:cs="David" w:hint="eastAsia"/>
          <w:sz w:val="22"/>
          <w:rtl/>
        </w:rPr>
        <w:t>כחשב</w:t>
      </w:r>
      <w:r w:rsidRPr="00901A33">
        <w:rPr>
          <w:rStyle w:val="emailstyle17"/>
          <w:rFonts w:cs="David"/>
          <w:sz w:val="22"/>
          <w:rtl/>
        </w:rPr>
        <w:t xml:space="preserve"> </w:t>
      </w:r>
      <w:r w:rsidRPr="00901A33">
        <w:rPr>
          <w:rStyle w:val="emailstyle17"/>
          <w:rFonts w:cs="David" w:hint="eastAsia"/>
          <w:sz w:val="22"/>
          <w:rtl/>
        </w:rPr>
        <w:t>בכיר</w:t>
      </w:r>
      <w:r w:rsidRPr="00901A33">
        <w:rPr>
          <w:rStyle w:val="emailstyle17"/>
          <w:rFonts w:cs="David"/>
          <w:sz w:val="22"/>
          <w:rtl/>
        </w:rPr>
        <w:t xml:space="preserve"> </w:t>
      </w:r>
      <w:r w:rsidRPr="00901A33">
        <w:rPr>
          <w:rStyle w:val="emailstyle17"/>
          <w:rFonts w:cs="David" w:hint="eastAsia"/>
          <w:sz w:val="22"/>
          <w:rtl/>
        </w:rPr>
        <w:t>במשרד</w:t>
      </w:r>
      <w:r w:rsidRPr="00901A33">
        <w:rPr>
          <w:rStyle w:val="emailstyle17"/>
          <w:rFonts w:cs="David"/>
          <w:sz w:val="22"/>
          <w:rtl/>
        </w:rPr>
        <w:t xml:space="preserve"> </w:t>
      </w:r>
      <w:r w:rsidRPr="00901A33">
        <w:rPr>
          <w:rStyle w:val="emailstyle17"/>
          <w:rFonts w:cs="David" w:hint="eastAsia"/>
          <w:sz w:val="22"/>
          <w:rtl/>
        </w:rPr>
        <w:t>המשפטים</w:t>
      </w:r>
      <w:r w:rsidR="009B108F" w:rsidRPr="00901A33">
        <w:rPr>
          <w:rStyle w:val="emailstyle17"/>
          <w:rFonts w:cs="David"/>
          <w:sz w:val="22"/>
          <w:rtl/>
        </w:rPr>
        <w:t xml:space="preserve"> כשדרגתו היא 12 בדירוג </w:t>
      </w:r>
      <w:r w:rsidR="009B108F" w:rsidRPr="00901A33">
        <w:rPr>
          <w:rStyle w:val="emailstyle17"/>
          <w:rFonts w:cs="David" w:hint="eastAsia"/>
          <w:sz w:val="22"/>
          <w:rtl/>
        </w:rPr>
        <w:t>המח</w:t>
      </w:r>
      <w:r w:rsidR="00BC17B9" w:rsidRPr="00901A33">
        <w:rPr>
          <w:rStyle w:val="emailstyle17"/>
          <w:rFonts w:cs="David"/>
          <w:sz w:val="22"/>
          <w:rtl/>
        </w:rPr>
        <w:t>"ר</w:t>
      </w:r>
      <w:r w:rsidR="00642B10" w:rsidRPr="00901A33">
        <w:rPr>
          <w:rStyle w:val="emailstyle17"/>
          <w:rFonts w:cs="David" w:hint="cs"/>
          <w:sz w:val="22"/>
          <w:rtl/>
        </w:rPr>
        <w:t>.</w:t>
      </w:r>
      <w:r w:rsidR="00BC17B9" w:rsidRPr="00901A33">
        <w:rPr>
          <w:rStyle w:val="emailstyle17"/>
          <w:rFonts w:cs="David"/>
          <w:sz w:val="22"/>
          <w:rtl/>
        </w:rPr>
        <w:t xml:space="preserve"> דהי</w:t>
      </w:r>
      <w:r w:rsidR="00642B10" w:rsidRPr="00901A33">
        <w:rPr>
          <w:rStyle w:val="emailstyle17"/>
          <w:rFonts w:cs="David" w:hint="cs"/>
          <w:sz w:val="22"/>
          <w:rtl/>
        </w:rPr>
        <w:t>י</w:t>
      </w:r>
      <w:r w:rsidR="00BC17B9" w:rsidRPr="00901A33">
        <w:rPr>
          <w:rStyle w:val="emailstyle17"/>
          <w:rFonts w:cs="David" w:hint="eastAsia"/>
          <w:sz w:val="22"/>
          <w:rtl/>
        </w:rPr>
        <w:t>נו</w:t>
      </w:r>
      <w:r w:rsidR="00642B10" w:rsidRPr="00901A33">
        <w:rPr>
          <w:rStyle w:val="emailstyle17"/>
          <w:rFonts w:cs="David" w:hint="cs"/>
          <w:sz w:val="22"/>
          <w:rtl/>
        </w:rPr>
        <w:t xml:space="preserve"> -</w:t>
      </w:r>
      <w:r w:rsidR="00BC17B9" w:rsidRPr="00901A33">
        <w:rPr>
          <w:rStyle w:val="emailstyle17"/>
          <w:rFonts w:cs="David"/>
          <w:sz w:val="22"/>
          <w:rtl/>
        </w:rPr>
        <w:t xml:space="preserve"> דרגה אחת מתחת לדרגה </w:t>
      </w:r>
      <w:r w:rsidR="00BC17B9" w:rsidRPr="00901A33">
        <w:rPr>
          <w:rStyle w:val="emailstyle17"/>
          <w:rFonts w:cs="David" w:hint="eastAsia"/>
          <w:sz w:val="22"/>
          <w:rtl/>
        </w:rPr>
        <w:t>שהיתה</w:t>
      </w:r>
      <w:r w:rsidR="00BC17B9" w:rsidRPr="00901A33">
        <w:rPr>
          <w:rStyle w:val="emailstyle17"/>
          <w:rFonts w:cs="David"/>
          <w:sz w:val="22"/>
          <w:rtl/>
        </w:rPr>
        <w:t xml:space="preserve"> </w:t>
      </w:r>
      <w:r w:rsidR="00642B10" w:rsidRPr="00901A33">
        <w:rPr>
          <w:rStyle w:val="emailstyle17"/>
          <w:rFonts w:cs="David" w:hint="eastAsia"/>
          <w:sz w:val="22"/>
          <w:rtl/>
        </w:rPr>
        <w:t>באותה</w:t>
      </w:r>
      <w:r w:rsidR="00642B10" w:rsidRPr="00901A33">
        <w:rPr>
          <w:rStyle w:val="emailstyle17"/>
          <w:rFonts w:cs="David"/>
          <w:sz w:val="22"/>
          <w:rtl/>
        </w:rPr>
        <w:t xml:space="preserve"> </w:t>
      </w:r>
      <w:r w:rsidR="00642B10" w:rsidRPr="00901A33">
        <w:rPr>
          <w:rStyle w:val="emailstyle17"/>
          <w:rFonts w:cs="David" w:hint="eastAsia"/>
          <w:sz w:val="22"/>
          <w:rtl/>
        </w:rPr>
        <w:t>עת</w:t>
      </w:r>
      <w:r w:rsidR="00642B10" w:rsidRPr="00901A33">
        <w:rPr>
          <w:rStyle w:val="emailstyle17"/>
          <w:rFonts w:cs="David"/>
          <w:sz w:val="22"/>
          <w:rtl/>
        </w:rPr>
        <w:t xml:space="preserve"> </w:t>
      </w:r>
      <w:r w:rsidR="00BC17B9" w:rsidRPr="00901A33">
        <w:rPr>
          <w:rStyle w:val="emailstyle17"/>
          <w:rFonts w:cs="David" w:hint="eastAsia"/>
          <w:sz w:val="22"/>
          <w:rtl/>
        </w:rPr>
        <w:t>דרגת</w:t>
      </w:r>
      <w:r w:rsidR="009B108F" w:rsidRPr="00901A33">
        <w:rPr>
          <w:rStyle w:val="emailstyle17"/>
          <w:rFonts w:cs="David"/>
          <w:sz w:val="22"/>
          <w:rtl/>
        </w:rPr>
        <w:t xml:space="preserve"> השיא (13) בדירוג </w:t>
      </w:r>
      <w:r w:rsidR="009B108F" w:rsidRPr="00901A33">
        <w:rPr>
          <w:rStyle w:val="emailstyle17"/>
          <w:rFonts w:cs="David" w:hint="eastAsia"/>
          <w:sz w:val="22"/>
          <w:rtl/>
        </w:rPr>
        <w:t>המח</w:t>
      </w:r>
      <w:r w:rsidR="009B108F" w:rsidRPr="00901A33">
        <w:rPr>
          <w:rStyle w:val="emailstyle17"/>
          <w:rFonts w:cs="David"/>
          <w:sz w:val="22"/>
          <w:rtl/>
        </w:rPr>
        <w:t>"ר</w:t>
      </w:r>
      <w:r w:rsidR="00BC17B9" w:rsidRPr="00901A33">
        <w:rPr>
          <w:rStyle w:val="emailstyle17"/>
          <w:rFonts w:cs="David"/>
          <w:sz w:val="22"/>
          <w:rtl/>
        </w:rPr>
        <w:t>.</w:t>
      </w:r>
    </w:p>
    <w:p w14:paraId="4DA896C9" w14:textId="56599A8B" w:rsidR="00BF5EB8" w:rsidRPr="00901A33" w:rsidRDefault="00BF5EB8">
      <w:pPr>
        <w:pStyle w:val="11"/>
        <w:spacing w:before="0" w:after="240" w:line="360" w:lineRule="auto"/>
        <w:ind w:left="510" w:firstLine="0"/>
        <w:rPr>
          <w:i/>
          <w:iCs/>
          <w:sz w:val="24"/>
          <w:rtl/>
        </w:rPr>
        <w:pPrChange w:id="1528" w:author="Shimon" w:date="2022-01-06T23:39:00Z">
          <w:pPr>
            <w:pStyle w:val="11"/>
            <w:tabs>
              <w:tab w:val="left" w:pos="453"/>
            </w:tabs>
            <w:spacing w:before="0" w:after="240" w:line="360" w:lineRule="auto"/>
            <w:ind w:left="510" w:hanging="425"/>
          </w:pPr>
        </w:pPrChange>
      </w:pPr>
      <w:del w:id="1529" w:author="Shimon" w:date="2022-01-06T23:39:00Z">
        <w:r w:rsidRPr="00901A33" w:rsidDel="00E42C77">
          <w:rPr>
            <w:i/>
            <w:iCs/>
            <w:sz w:val="24"/>
            <w:rtl/>
          </w:rPr>
          <w:delText>*</w:delText>
        </w:r>
        <w:r w:rsidRPr="00901A33" w:rsidDel="00E42C77">
          <w:rPr>
            <w:i/>
            <w:iCs/>
            <w:sz w:val="24"/>
            <w:rtl/>
          </w:rPr>
          <w:tab/>
        </w:r>
      </w:del>
      <w:del w:id="1530" w:author="Shimon" w:date="2021-12-27T16:05:00Z">
        <w:r w:rsidRPr="00901A33" w:rsidDel="00EB2BC3">
          <w:rPr>
            <w:i/>
            <w:iCs/>
            <w:sz w:val="24"/>
            <w:rtl/>
          </w:rPr>
          <w:delText xml:space="preserve">רצ"ב </w:delText>
        </w:r>
        <w:bookmarkStart w:id="1531" w:name="_Hlk18183655"/>
        <w:r w:rsidRPr="00901A33" w:rsidDel="00EB2BC3">
          <w:rPr>
            <w:rFonts w:hint="cs"/>
            <w:i/>
            <w:iCs/>
            <w:sz w:val="24"/>
            <w:rtl/>
          </w:rPr>
          <w:delText>החוזה</w:delText>
        </w:r>
        <w:r w:rsidR="002C3012" w:rsidRPr="00901A33" w:rsidDel="00EB2BC3">
          <w:rPr>
            <w:rFonts w:hint="cs"/>
            <w:i/>
            <w:iCs/>
            <w:sz w:val="24"/>
            <w:rtl/>
          </w:rPr>
          <w:delText xml:space="preserve"> </w:delText>
        </w:r>
        <w:r w:rsidR="0071685F" w:rsidRPr="00901A33" w:rsidDel="00EB2BC3">
          <w:rPr>
            <w:rFonts w:hint="cs"/>
            <w:i/>
            <w:iCs/>
            <w:sz w:val="24"/>
            <w:rtl/>
          </w:rPr>
          <w:delText>הבכירים</w:delText>
        </w:r>
        <w:r w:rsidR="002C3012" w:rsidRPr="00901A33" w:rsidDel="00EB2BC3">
          <w:rPr>
            <w:rFonts w:hint="cs"/>
            <w:i/>
            <w:iCs/>
            <w:sz w:val="24"/>
            <w:rtl/>
          </w:rPr>
          <w:delText xml:space="preserve"> עליו חתם התובע</w:delText>
        </w:r>
        <w:r w:rsidRPr="00901A33" w:rsidDel="00EB2BC3">
          <w:rPr>
            <w:i/>
            <w:iCs/>
            <w:sz w:val="24"/>
            <w:rtl/>
          </w:rPr>
          <w:delText>, מסומ</w:delText>
        </w:r>
        <w:r w:rsidRPr="00901A33" w:rsidDel="00EB2BC3">
          <w:rPr>
            <w:rFonts w:hint="cs"/>
            <w:i/>
            <w:iCs/>
            <w:sz w:val="24"/>
            <w:rtl/>
          </w:rPr>
          <w:delText>ן</w:delText>
        </w:r>
        <w:r w:rsidRPr="00901A33" w:rsidDel="00EB2BC3">
          <w:rPr>
            <w:i/>
            <w:iCs/>
            <w:sz w:val="24"/>
            <w:rtl/>
          </w:rPr>
          <w:delText xml:space="preserve"> </w:delText>
        </w:r>
        <w:r w:rsidRPr="00901A33" w:rsidDel="00EB2BC3">
          <w:rPr>
            <w:i/>
            <w:iCs/>
            <w:sz w:val="24"/>
            <w:u w:val="single"/>
            <w:rtl/>
          </w:rPr>
          <w:delText xml:space="preserve">כנספח </w:delText>
        </w:r>
        <w:r w:rsidR="00C043D5" w:rsidRPr="00901A33" w:rsidDel="00EB2BC3">
          <w:rPr>
            <w:rFonts w:hint="cs"/>
            <w:i/>
            <w:iCs/>
            <w:sz w:val="24"/>
            <w:u w:val="single"/>
            <w:rtl/>
          </w:rPr>
          <w:delText>1</w:delText>
        </w:r>
        <w:r w:rsidRPr="00901A33" w:rsidDel="00EB2BC3">
          <w:rPr>
            <w:i/>
            <w:iCs/>
            <w:sz w:val="24"/>
            <w:rtl/>
          </w:rPr>
          <w:delText>.</w:delText>
        </w:r>
      </w:del>
      <w:bookmarkEnd w:id="1531"/>
      <w:del w:id="1532" w:author="Shimon" w:date="2022-01-06T23:39:00Z">
        <w:r w:rsidR="00911BDD" w:rsidDel="00E42C77">
          <w:rPr>
            <w:rFonts w:hint="cs"/>
            <w:i/>
            <w:iCs/>
            <w:sz w:val="24"/>
            <w:rtl/>
          </w:rPr>
          <w:delText>(</w:delText>
        </w:r>
      </w:del>
    </w:p>
    <w:p w14:paraId="6A171834" w14:textId="3E4BE198" w:rsidR="0071685F" w:rsidRPr="00901A33" w:rsidRDefault="00CE05E0" w:rsidP="0069718D">
      <w:pPr>
        <w:pStyle w:val="11"/>
        <w:numPr>
          <w:ilvl w:val="0"/>
          <w:numId w:val="14"/>
        </w:numPr>
        <w:spacing w:before="0" w:after="240" w:line="360" w:lineRule="auto"/>
        <w:ind w:left="510" w:hanging="415"/>
        <w:rPr>
          <w:rStyle w:val="emailstyle17"/>
          <w:rFonts w:ascii="Times New Roman" w:hAnsi="Times New Roman" w:cs="David"/>
          <w:color w:val="auto"/>
        </w:rPr>
      </w:pPr>
      <w:ins w:id="1533" w:author="Shimon" w:date="2021-12-28T13:37:00Z">
        <w:del w:id="1534" w:author="אופיר טל" w:date="2022-01-09T10:47:00Z">
          <w:r w:rsidDel="002C3F71">
            <w:rPr>
              <w:rStyle w:val="emailstyle17"/>
              <w:rFonts w:cs="David" w:hint="cs"/>
              <w:color w:val="auto"/>
              <w:sz w:val="22"/>
              <w:rtl/>
            </w:rPr>
            <w:delText>יובהר עוד ש</w:delText>
          </w:r>
        </w:del>
      </w:ins>
      <w:r w:rsidR="0000250F" w:rsidRPr="00901A33">
        <w:rPr>
          <w:rStyle w:val="emailstyle17"/>
          <w:rFonts w:cs="David" w:hint="cs"/>
          <w:color w:val="auto"/>
          <w:sz w:val="22"/>
          <w:rtl/>
        </w:rPr>
        <w:t xml:space="preserve">חוזה </w:t>
      </w:r>
      <w:r w:rsidR="005F1EC6" w:rsidRPr="00901A33">
        <w:rPr>
          <w:rStyle w:val="emailstyle17"/>
          <w:rFonts w:cs="David" w:hint="cs"/>
          <w:color w:val="auto"/>
          <w:sz w:val="22"/>
          <w:rtl/>
        </w:rPr>
        <w:t xml:space="preserve">הבכירים </w:t>
      </w:r>
      <w:r w:rsidR="0000250F" w:rsidRPr="00901A33">
        <w:rPr>
          <w:rStyle w:val="emailstyle17"/>
          <w:rFonts w:cs="David" w:hint="cs"/>
          <w:color w:val="auto"/>
          <w:sz w:val="22"/>
          <w:rtl/>
        </w:rPr>
        <w:t>עליו חתם התובע</w:t>
      </w:r>
      <w:r w:rsidR="009807DA" w:rsidRPr="00901A33">
        <w:rPr>
          <w:rStyle w:val="emailstyle17"/>
          <w:rFonts w:cs="David" w:hint="cs"/>
          <w:color w:val="auto"/>
          <w:sz w:val="22"/>
          <w:rtl/>
        </w:rPr>
        <w:t xml:space="preserve"> </w:t>
      </w:r>
      <w:r w:rsidR="00FD014E" w:rsidRPr="00901A33">
        <w:rPr>
          <w:rStyle w:val="emailstyle17"/>
          <w:rFonts w:ascii="Times New Roman" w:hAnsi="Times New Roman" w:cs="David" w:hint="cs"/>
          <w:color w:val="auto"/>
          <w:rtl/>
        </w:rPr>
        <w:t>ושעליו הוחתמו העובדים הבכירים באותה עת</w:t>
      </w:r>
      <w:r w:rsidR="0000250F" w:rsidRPr="00901A33">
        <w:rPr>
          <w:rStyle w:val="emailstyle17"/>
          <w:rFonts w:cs="David" w:hint="cs"/>
          <w:color w:val="auto"/>
          <w:sz w:val="22"/>
          <w:rtl/>
        </w:rPr>
        <w:t xml:space="preserve"> </w:t>
      </w:r>
      <w:r w:rsidR="00FD014E" w:rsidRPr="00901A33">
        <w:rPr>
          <w:rStyle w:val="emailstyle17"/>
          <w:rFonts w:ascii="Times New Roman" w:hAnsi="Times New Roman" w:cs="David" w:hint="cs"/>
          <w:b/>
          <w:bCs/>
          <w:color w:val="auto"/>
          <w:rtl/>
        </w:rPr>
        <w:t>הוא חוזה סטנדרטי ואחיד</w:t>
      </w:r>
      <w:r w:rsidR="00FD014E" w:rsidRPr="00901A33">
        <w:rPr>
          <w:rStyle w:val="emailstyle17"/>
          <w:rFonts w:cs="David" w:hint="cs"/>
          <w:color w:val="auto"/>
          <w:sz w:val="22"/>
          <w:rtl/>
        </w:rPr>
        <w:t xml:space="preserve"> </w:t>
      </w:r>
      <w:r w:rsidR="007D01A0" w:rsidRPr="00901A33">
        <w:rPr>
          <w:rStyle w:val="emailstyle17"/>
          <w:rFonts w:cs="David" w:hint="cs"/>
          <w:color w:val="auto"/>
          <w:sz w:val="22"/>
          <w:rtl/>
        </w:rPr>
        <w:t xml:space="preserve">המכונה </w:t>
      </w:r>
      <w:del w:id="1535" w:author="Shimon" w:date="2022-01-06T23:39:00Z">
        <w:r w:rsidR="007D01A0" w:rsidRPr="00901A33" w:rsidDel="00E42C77">
          <w:rPr>
            <w:rStyle w:val="emailstyle17"/>
            <w:rFonts w:cs="David" w:hint="cs"/>
            <w:color w:val="auto"/>
            <w:sz w:val="22"/>
            <w:rtl/>
          </w:rPr>
          <w:delText>-</w:delText>
        </w:r>
      </w:del>
      <w:r w:rsidR="007D01A0" w:rsidRPr="00901A33">
        <w:rPr>
          <w:rStyle w:val="emailstyle17"/>
          <w:rFonts w:cs="David" w:hint="cs"/>
          <w:color w:val="auto"/>
          <w:sz w:val="22"/>
          <w:rtl/>
        </w:rPr>
        <w:t>"</w:t>
      </w:r>
      <w:r w:rsidR="007D01A0" w:rsidRPr="006D2867">
        <w:rPr>
          <w:rStyle w:val="emailstyle17"/>
          <w:rFonts w:cs="David" w:hint="cs"/>
          <w:i/>
          <w:iCs/>
          <w:color w:val="auto"/>
          <w:sz w:val="22"/>
          <w:rtl/>
        </w:rPr>
        <w:t>חוזה מיוחד להעסקת עובד</w:t>
      </w:r>
      <w:r w:rsidR="007D01A0" w:rsidRPr="00901A33">
        <w:rPr>
          <w:rStyle w:val="emailstyle17"/>
          <w:rFonts w:cs="David" w:hint="cs"/>
          <w:color w:val="auto"/>
          <w:sz w:val="22"/>
          <w:rtl/>
        </w:rPr>
        <w:t>"</w:t>
      </w:r>
      <w:r w:rsidR="00A65C2C" w:rsidRPr="00901A33">
        <w:rPr>
          <w:rStyle w:val="emailstyle17"/>
          <w:rFonts w:cs="David" w:hint="cs"/>
          <w:color w:val="auto"/>
          <w:sz w:val="22"/>
          <w:rtl/>
        </w:rPr>
        <w:t xml:space="preserve">, </w:t>
      </w:r>
      <w:r w:rsidR="007D01A0" w:rsidRPr="00901A33">
        <w:rPr>
          <w:rStyle w:val="emailstyle17"/>
          <w:rFonts w:ascii="Times New Roman" w:hAnsi="Times New Roman" w:cs="David" w:hint="cs"/>
          <w:color w:val="auto"/>
          <w:rtl/>
        </w:rPr>
        <w:t>שנ</w:t>
      </w:r>
      <w:r w:rsidR="00A65C2C" w:rsidRPr="00901A33">
        <w:rPr>
          <w:rStyle w:val="emailstyle17"/>
          <w:rFonts w:ascii="Times New Roman" w:hAnsi="Times New Roman" w:cs="David" w:hint="cs"/>
          <w:color w:val="auto"/>
          <w:rtl/>
        </w:rPr>
        <w:t>ערך</w:t>
      </w:r>
      <w:r w:rsidR="007D01A0" w:rsidRPr="00901A33">
        <w:rPr>
          <w:rStyle w:val="emailstyle17"/>
          <w:rFonts w:ascii="Times New Roman" w:hAnsi="Times New Roman" w:cs="David" w:hint="cs"/>
          <w:color w:val="auto"/>
          <w:rtl/>
        </w:rPr>
        <w:t xml:space="preserve"> בהתאם להוראות תקנות שירות המדינה (מינויים) (חוזה מיוחד), התש"ך </w:t>
      </w:r>
      <w:r w:rsidR="007D01A0" w:rsidRPr="00901A33">
        <w:rPr>
          <w:rStyle w:val="emailstyle17"/>
          <w:rFonts w:ascii="Times New Roman" w:hAnsi="Times New Roman" w:cs="David"/>
          <w:color w:val="auto"/>
          <w:rtl/>
        </w:rPr>
        <w:t>–</w:t>
      </w:r>
      <w:r w:rsidR="007D01A0" w:rsidRPr="00901A33">
        <w:rPr>
          <w:rStyle w:val="emailstyle17"/>
          <w:rFonts w:ascii="Times New Roman" w:hAnsi="Times New Roman" w:cs="David" w:hint="cs"/>
          <w:color w:val="auto"/>
          <w:rtl/>
        </w:rPr>
        <w:t xml:space="preserve"> 1960</w:t>
      </w:r>
      <w:r w:rsidR="00145445" w:rsidRPr="00901A33">
        <w:rPr>
          <w:rStyle w:val="emailstyle17"/>
          <w:rFonts w:ascii="Times New Roman" w:hAnsi="Times New Roman" w:cs="David" w:hint="cs"/>
          <w:color w:val="auto"/>
          <w:rtl/>
        </w:rPr>
        <w:t>,</w:t>
      </w:r>
      <w:r w:rsidR="00497575" w:rsidRPr="00901A33">
        <w:rPr>
          <w:rStyle w:val="emailstyle17"/>
          <w:rFonts w:ascii="Times New Roman" w:hAnsi="Times New Roman" w:cs="David" w:hint="cs"/>
          <w:color w:val="auto"/>
          <w:rtl/>
        </w:rPr>
        <w:t xml:space="preserve"> ונסמן</w:t>
      </w:r>
      <w:r w:rsidR="007D01A0" w:rsidRPr="00901A33">
        <w:rPr>
          <w:rStyle w:val="emailstyle17"/>
          <w:rFonts w:ascii="Times New Roman" w:hAnsi="Times New Roman" w:cs="David" w:hint="cs"/>
          <w:color w:val="auto"/>
          <w:rtl/>
        </w:rPr>
        <w:t xml:space="preserve"> 16.414 בתקשי"ר</w:t>
      </w:r>
      <w:ins w:id="1536" w:author="Shimon" w:date="2022-01-06T23:39:00Z">
        <w:r w:rsidR="00E42C77">
          <w:rPr>
            <w:rStyle w:val="emailstyle17"/>
            <w:rFonts w:ascii="Times New Roman" w:hAnsi="Times New Roman" w:cs="David" w:hint="cs"/>
            <w:color w:val="auto"/>
            <w:rtl/>
          </w:rPr>
          <w:t>.</w:t>
        </w:r>
      </w:ins>
      <w:del w:id="1537" w:author="Shimon" w:date="2022-01-06T23:39:00Z">
        <w:r w:rsidR="006D2867" w:rsidDel="00E42C77">
          <w:rPr>
            <w:rStyle w:val="emailstyle17"/>
            <w:rFonts w:ascii="Times New Roman" w:hAnsi="Times New Roman" w:cs="David" w:hint="cs"/>
            <w:color w:val="auto"/>
            <w:rtl/>
          </w:rPr>
          <w:delText>,</w:delText>
        </w:r>
      </w:del>
      <w:ins w:id="1538" w:author="Shimon" w:date="2022-01-06T23:39:00Z">
        <w:r w:rsidR="00E42C77">
          <w:rPr>
            <w:rStyle w:val="emailstyle17"/>
            <w:rFonts w:ascii="Times New Roman" w:hAnsi="Times New Roman" w:cs="David" w:hint="cs"/>
            <w:color w:val="auto"/>
            <w:rtl/>
          </w:rPr>
          <w:t xml:space="preserve"> </w:t>
        </w:r>
      </w:ins>
      <w:del w:id="1539" w:author="Shimon" w:date="2022-01-06T23:39:00Z">
        <w:r w:rsidR="00FD014E" w:rsidRPr="00901A33" w:rsidDel="00E42C77">
          <w:rPr>
            <w:rStyle w:val="emailstyle17"/>
            <w:rFonts w:ascii="Times New Roman" w:hAnsi="Times New Roman" w:cs="David" w:hint="cs"/>
            <w:color w:val="auto"/>
            <w:rtl/>
          </w:rPr>
          <w:delText xml:space="preserve"> ואשר </w:delText>
        </w:r>
      </w:del>
      <w:r w:rsidR="0071685F" w:rsidRPr="00901A33">
        <w:rPr>
          <w:rStyle w:val="emailstyle17"/>
          <w:rFonts w:ascii="Times New Roman" w:hAnsi="Times New Roman" w:cs="David" w:hint="cs"/>
          <w:b/>
          <w:bCs/>
          <w:color w:val="auto"/>
          <w:rtl/>
        </w:rPr>
        <w:t>תנאי</w:t>
      </w:r>
      <w:ins w:id="1540" w:author="Shimon" w:date="2022-01-06T23:40:00Z">
        <w:r w:rsidR="00E42C77">
          <w:rPr>
            <w:rStyle w:val="emailstyle17"/>
            <w:rFonts w:ascii="Times New Roman" w:hAnsi="Times New Roman" w:cs="David" w:hint="cs"/>
            <w:b/>
            <w:bCs/>
            <w:color w:val="auto"/>
            <w:rtl/>
          </w:rPr>
          <w:t xml:space="preserve"> </w:t>
        </w:r>
      </w:ins>
      <w:del w:id="1541" w:author="Shimon" w:date="2022-01-06T23:40:00Z">
        <w:r w:rsidR="0071685F" w:rsidRPr="00901A33" w:rsidDel="00E42C77">
          <w:rPr>
            <w:rStyle w:val="emailstyle17"/>
            <w:rFonts w:ascii="Times New Roman" w:hAnsi="Times New Roman" w:cs="David" w:hint="cs"/>
            <w:b/>
            <w:bCs/>
            <w:color w:val="auto"/>
            <w:rtl/>
          </w:rPr>
          <w:delText>ו</w:delText>
        </w:r>
      </w:del>
      <w:ins w:id="1542" w:author="Shimon" w:date="2022-01-06T23:40:00Z">
        <w:r w:rsidR="00E42C77">
          <w:rPr>
            <w:rStyle w:val="emailstyle17"/>
            <w:rFonts w:ascii="Times New Roman" w:hAnsi="Times New Roman" w:cs="David" w:hint="cs"/>
            <w:b/>
            <w:bCs/>
            <w:color w:val="auto"/>
            <w:rtl/>
          </w:rPr>
          <w:t>החוזה</w:t>
        </w:r>
      </w:ins>
      <w:r w:rsidR="0071685F" w:rsidRPr="00901A33">
        <w:rPr>
          <w:rStyle w:val="emailstyle17"/>
          <w:rFonts w:ascii="Times New Roman" w:hAnsi="Times New Roman" w:cs="David" w:hint="cs"/>
          <w:b/>
          <w:bCs/>
          <w:color w:val="auto"/>
          <w:rtl/>
        </w:rPr>
        <w:t xml:space="preserve"> נוסחו ונקבעו </w:t>
      </w:r>
      <w:r w:rsidR="00FD014E" w:rsidRPr="00901A33">
        <w:rPr>
          <w:rStyle w:val="emailstyle17"/>
          <w:rFonts w:ascii="Times New Roman" w:hAnsi="Times New Roman" w:cs="David" w:hint="cs"/>
          <w:b/>
          <w:bCs/>
          <w:color w:val="auto"/>
          <w:rtl/>
        </w:rPr>
        <w:t xml:space="preserve">בלעדית </w:t>
      </w:r>
      <w:r w:rsidR="0071685F" w:rsidRPr="00901A33">
        <w:rPr>
          <w:rStyle w:val="emailstyle17"/>
          <w:rFonts w:ascii="Times New Roman" w:hAnsi="Times New Roman" w:cs="David" w:hint="cs"/>
          <w:b/>
          <w:bCs/>
          <w:color w:val="auto"/>
          <w:rtl/>
        </w:rPr>
        <w:t xml:space="preserve">על ידי </w:t>
      </w:r>
      <w:r w:rsidR="00646E5E" w:rsidRPr="00901A33">
        <w:rPr>
          <w:rStyle w:val="emailstyle17"/>
          <w:rFonts w:ascii="Times New Roman" w:hAnsi="Times New Roman" w:cs="David" w:hint="cs"/>
          <w:b/>
          <w:bCs/>
          <w:color w:val="auto"/>
          <w:rtl/>
        </w:rPr>
        <w:t>המדינה,</w:t>
      </w:r>
      <w:r w:rsidR="0071685F" w:rsidRPr="00901A33">
        <w:rPr>
          <w:rStyle w:val="emailstyle17"/>
          <w:rFonts w:ascii="Times New Roman" w:hAnsi="Times New Roman" w:cs="David" w:hint="cs"/>
          <w:b/>
          <w:bCs/>
          <w:color w:val="auto"/>
          <w:rtl/>
        </w:rPr>
        <w:t xml:space="preserve"> בהתאם לצרכיה ורצונותיה</w:t>
      </w:r>
      <w:ins w:id="1543" w:author="אופיר טל" w:date="2022-01-09T10:47:00Z">
        <w:r w:rsidR="002C3F71">
          <w:rPr>
            <w:rStyle w:val="emailstyle17"/>
            <w:rFonts w:ascii="Times New Roman" w:hAnsi="Times New Roman" w:cs="David" w:hint="cs"/>
            <w:color w:val="auto"/>
            <w:rtl/>
          </w:rPr>
          <w:t>.</w:t>
        </w:r>
      </w:ins>
      <w:ins w:id="1544" w:author="Shimon" w:date="2021-12-26T13:18:00Z">
        <w:del w:id="1545" w:author="אופיר טל" w:date="2022-01-09T10:47:00Z">
          <w:r w:rsidR="00EE04B4" w:rsidDel="002C3F71">
            <w:rPr>
              <w:rStyle w:val="emailstyle17"/>
              <w:rFonts w:ascii="Times New Roman" w:hAnsi="Times New Roman" w:cs="David" w:hint="cs"/>
              <w:color w:val="auto"/>
              <w:rtl/>
            </w:rPr>
            <w:delText>, ולפ</w:delText>
          </w:r>
        </w:del>
      </w:ins>
      <w:ins w:id="1546" w:author="Shimon" w:date="2021-12-26T13:20:00Z">
        <w:del w:id="1547" w:author="אופיר טל" w:date="2022-01-09T10:47:00Z">
          <w:r w:rsidR="00EE04B4" w:rsidDel="002C3F71">
            <w:rPr>
              <w:rStyle w:val="emailstyle17"/>
              <w:rFonts w:ascii="Times New Roman" w:hAnsi="Times New Roman" w:cs="David" w:hint="cs"/>
              <w:color w:val="auto"/>
              <w:rtl/>
            </w:rPr>
            <w:delText>יכ</w:delText>
          </w:r>
        </w:del>
      </w:ins>
      <w:ins w:id="1548" w:author="Shimon" w:date="2021-12-26T13:18:00Z">
        <w:del w:id="1549" w:author="אופיר טל" w:date="2022-01-09T10:47:00Z">
          <w:r w:rsidR="00EE04B4" w:rsidDel="002C3F71">
            <w:rPr>
              <w:rStyle w:val="emailstyle17"/>
              <w:rFonts w:ascii="Times New Roman" w:hAnsi="Times New Roman" w:cs="David" w:hint="cs"/>
              <w:color w:val="auto"/>
              <w:rtl/>
            </w:rPr>
            <w:delText xml:space="preserve">ך, </w:delText>
          </w:r>
        </w:del>
      </w:ins>
      <w:ins w:id="1550" w:author="Shimon" w:date="2021-12-26T13:20:00Z">
        <w:del w:id="1551" w:author="אופיר טל" w:date="2022-01-09T10:47:00Z">
          <w:r w:rsidR="00424FA9" w:rsidDel="002C3F71">
            <w:rPr>
              <w:rStyle w:val="emailstyle17"/>
              <w:rFonts w:ascii="Times New Roman" w:hAnsi="Times New Roman" w:cs="David" w:hint="cs"/>
              <w:color w:val="auto"/>
              <w:rtl/>
            </w:rPr>
            <w:delText xml:space="preserve">ע"פ חוק וע"פ </w:delText>
          </w:r>
        </w:del>
      </w:ins>
      <w:ins w:id="1552" w:author="Shimon" w:date="2022-01-06T23:40:00Z">
        <w:del w:id="1553" w:author="אופיר טל" w:date="2022-01-09T10:47:00Z">
          <w:r w:rsidR="00E42C77" w:rsidDel="002C3F71">
            <w:rPr>
              <w:rStyle w:val="emailstyle17"/>
              <w:rFonts w:ascii="Times New Roman" w:hAnsi="Times New Roman" w:cs="David" w:hint="cs"/>
              <w:color w:val="auto"/>
              <w:rtl/>
            </w:rPr>
            <w:delText>ה</w:delText>
          </w:r>
        </w:del>
      </w:ins>
      <w:ins w:id="1554" w:author="Shimon" w:date="2021-12-26T13:20:00Z">
        <w:del w:id="1555" w:author="אופיר טל" w:date="2022-01-09T10:47:00Z">
          <w:r w:rsidR="00E42C77" w:rsidDel="002C3F71">
            <w:rPr>
              <w:rStyle w:val="emailstyle17"/>
              <w:rFonts w:ascii="Times New Roman" w:hAnsi="Times New Roman" w:cs="David" w:hint="cs"/>
              <w:color w:val="auto"/>
              <w:rtl/>
            </w:rPr>
            <w:delText>פסיק</w:delText>
          </w:r>
        </w:del>
      </w:ins>
      <w:ins w:id="1556" w:author="Shimon" w:date="2022-01-06T23:40:00Z">
        <w:del w:id="1557" w:author="אופיר טל" w:date="2022-01-09T10:47:00Z">
          <w:r w:rsidR="00E42C77" w:rsidDel="002C3F71">
            <w:rPr>
              <w:rStyle w:val="emailstyle17"/>
              <w:rFonts w:ascii="Times New Roman" w:hAnsi="Times New Roman" w:cs="David" w:hint="cs"/>
              <w:color w:val="auto"/>
              <w:rtl/>
            </w:rPr>
            <w:delText>ה</w:delText>
          </w:r>
        </w:del>
      </w:ins>
      <w:ins w:id="1558" w:author="Shimon" w:date="2021-12-26T13:20:00Z">
        <w:del w:id="1559" w:author="אופיר טל" w:date="2022-01-09T10:47:00Z">
          <w:r w:rsidR="00424FA9" w:rsidDel="002C3F71">
            <w:rPr>
              <w:rStyle w:val="emailstyle17"/>
              <w:rFonts w:ascii="Times New Roman" w:hAnsi="Times New Roman" w:cs="David" w:hint="cs"/>
              <w:color w:val="auto"/>
              <w:rtl/>
            </w:rPr>
            <w:delText xml:space="preserve">, </w:delText>
          </w:r>
        </w:del>
      </w:ins>
      <w:ins w:id="1560" w:author="Shimon" w:date="2021-12-26T13:18:00Z">
        <w:del w:id="1561" w:author="אופיר טל" w:date="2022-01-09T10:47:00Z">
          <w:r w:rsidR="00424FA9" w:rsidDel="002C3F71">
            <w:rPr>
              <w:rStyle w:val="emailstyle17"/>
              <w:rFonts w:ascii="Times New Roman" w:hAnsi="Times New Roman" w:cs="David" w:hint="cs"/>
              <w:color w:val="auto"/>
              <w:rtl/>
            </w:rPr>
            <w:delText>במקרה של חילוקי דיעות בין הצדדי</w:delText>
          </w:r>
        </w:del>
      </w:ins>
      <w:ins w:id="1562" w:author="Shimon" w:date="2021-12-26T13:21:00Z">
        <w:del w:id="1563" w:author="אופיר טל" w:date="2022-01-09T10:47:00Z">
          <w:r w:rsidR="00424FA9" w:rsidDel="002C3F71">
            <w:rPr>
              <w:rStyle w:val="emailstyle17"/>
              <w:rFonts w:ascii="Times New Roman" w:hAnsi="Times New Roman" w:cs="David" w:hint="cs"/>
              <w:color w:val="auto"/>
              <w:rtl/>
            </w:rPr>
            <w:delText>ם</w:delText>
          </w:r>
        </w:del>
      </w:ins>
      <w:ins w:id="1564" w:author="Shimon" w:date="2021-12-26T13:18:00Z">
        <w:del w:id="1565" w:author="אופיר טל" w:date="2022-01-09T10:47:00Z">
          <w:r w:rsidR="00EE04B4" w:rsidDel="002C3F71">
            <w:rPr>
              <w:rStyle w:val="emailstyle17"/>
              <w:rFonts w:ascii="Times New Roman" w:hAnsi="Times New Roman" w:cs="David" w:hint="cs"/>
              <w:color w:val="auto"/>
              <w:rtl/>
            </w:rPr>
            <w:delText>,</w:delText>
          </w:r>
        </w:del>
      </w:ins>
      <w:ins w:id="1566" w:author="Shimon" w:date="2021-12-26T13:22:00Z">
        <w:del w:id="1567" w:author="אופיר טל" w:date="2022-01-09T10:47:00Z">
          <w:r w:rsidR="00424FA9" w:rsidDel="002C3F71">
            <w:rPr>
              <w:rStyle w:val="emailstyle17"/>
              <w:rFonts w:ascii="Times New Roman" w:hAnsi="Times New Roman" w:cs="David" w:hint="cs"/>
              <w:color w:val="auto"/>
              <w:rtl/>
            </w:rPr>
            <w:delText xml:space="preserve"> יש לקבל את </w:delText>
          </w:r>
        </w:del>
      </w:ins>
      <w:ins w:id="1568" w:author="Shimon" w:date="2021-12-26T13:21:00Z">
        <w:del w:id="1569" w:author="אופיר טל" w:date="2022-01-09T10:47:00Z">
          <w:r w:rsidR="00424FA9" w:rsidDel="002C3F71">
            <w:rPr>
              <w:rStyle w:val="emailstyle17"/>
              <w:rFonts w:ascii="Times New Roman" w:hAnsi="Times New Roman" w:cs="David" w:hint="cs"/>
              <w:color w:val="auto"/>
              <w:rtl/>
            </w:rPr>
            <w:delText xml:space="preserve">הפרשנות של הצד שלא ניסח את </w:delText>
          </w:r>
        </w:del>
      </w:ins>
      <w:ins w:id="1570" w:author="Shimon" w:date="2021-12-26T13:22:00Z">
        <w:del w:id="1571" w:author="אופיר טל" w:date="2022-01-09T10:47:00Z">
          <w:r w:rsidR="00424FA9" w:rsidDel="002C3F71">
            <w:rPr>
              <w:rStyle w:val="emailstyle17"/>
              <w:rFonts w:ascii="Times New Roman" w:hAnsi="Times New Roman" w:cs="David" w:hint="cs"/>
              <w:color w:val="auto"/>
              <w:rtl/>
            </w:rPr>
            <w:delText xml:space="preserve">החוזה, דהיינו הפרשנות </w:delText>
          </w:r>
        </w:del>
      </w:ins>
      <w:ins w:id="1572" w:author="Shimon" w:date="2021-12-26T13:23:00Z">
        <w:del w:id="1573" w:author="אופיר טל" w:date="2022-01-09T10:47:00Z">
          <w:r w:rsidR="00424FA9" w:rsidDel="002C3F71">
            <w:rPr>
              <w:rStyle w:val="emailstyle17"/>
              <w:rFonts w:ascii="Times New Roman" w:hAnsi="Times New Roman" w:cs="David" w:hint="cs"/>
              <w:color w:val="auto"/>
              <w:rtl/>
            </w:rPr>
            <w:delText xml:space="preserve">של </w:delText>
          </w:r>
        </w:del>
      </w:ins>
      <w:ins w:id="1574" w:author="Shimon" w:date="2021-12-26T13:22:00Z">
        <w:del w:id="1575" w:author="אופיר טל" w:date="2022-01-09T10:47:00Z">
          <w:r w:rsidR="00424FA9" w:rsidDel="002C3F71">
            <w:rPr>
              <w:rStyle w:val="emailstyle17"/>
              <w:rFonts w:ascii="Times New Roman" w:hAnsi="Times New Roman" w:cs="David" w:hint="cs"/>
              <w:color w:val="auto"/>
              <w:rtl/>
            </w:rPr>
            <w:delText>ה</w:delText>
          </w:r>
        </w:del>
      </w:ins>
      <w:ins w:id="1576" w:author="Shimon" w:date="2021-12-26T13:18:00Z">
        <w:del w:id="1577" w:author="אופיר טל" w:date="2022-01-09T10:47:00Z">
          <w:r w:rsidR="00EE04B4" w:rsidDel="002C3F71">
            <w:rPr>
              <w:rStyle w:val="emailstyle17"/>
              <w:rFonts w:ascii="Times New Roman" w:hAnsi="Times New Roman" w:cs="David" w:hint="cs"/>
              <w:color w:val="auto"/>
              <w:rtl/>
            </w:rPr>
            <w:delText>תובע</w:delText>
          </w:r>
        </w:del>
      </w:ins>
      <w:del w:id="1578" w:author="אופיר טל" w:date="2022-01-09T10:47:00Z">
        <w:r w:rsidR="0071685F" w:rsidRPr="00901A33" w:rsidDel="002C3F71">
          <w:rPr>
            <w:rStyle w:val="emailstyle17"/>
            <w:rFonts w:ascii="Times New Roman" w:hAnsi="Times New Roman" w:cs="David" w:hint="cs"/>
            <w:color w:val="auto"/>
            <w:rtl/>
          </w:rPr>
          <w:delText>.</w:delText>
        </w:r>
      </w:del>
      <w:r w:rsidR="0071685F" w:rsidRPr="00901A33">
        <w:rPr>
          <w:rStyle w:val="emailstyle17"/>
          <w:rFonts w:ascii="Times New Roman" w:hAnsi="Times New Roman" w:cs="David" w:hint="cs"/>
          <w:color w:val="auto"/>
          <w:rtl/>
        </w:rPr>
        <w:t xml:space="preserve"> </w:t>
      </w:r>
    </w:p>
    <w:p w14:paraId="555CF45B" w14:textId="77777777" w:rsidR="0071685F" w:rsidRPr="00901A33" w:rsidRDefault="0071685F" w:rsidP="00337F2F">
      <w:pPr>
        <w:pStyle w:val="11"/>
        <w:tabs>
          <w:tab w:val="left" w:pos="521"/>
        </w:tabs>
        <w:spacing w:before="0" w:line="360" w:lineRule="auto"/>
        <w:ind w:left="510" w:right="360" w:firstLine="0"/>
        <w:rPr>
          <w:rStyle w:val="emailstyle17"/>
          <w:rFonts w:ascii="Times New Roman" w:hAnsi="Times New Roman" w:cs="David"/>
          <w:color w:val="auto"/>
          <w:rtl/>
        </w:rPr>
      </w:pPr>
    </w:p>
    <w:p w14:paraId="6C9FDA3A" w14:textId="77777777" w:rsidR="002C7102" w:rsidRPr="00901A33" w:rsidRDefault="002C7102"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התנהלות הצדדים במהלך השנים</w:t>
      </w:r>
    </w:p>
    <w:p w14:paraId="1A20AF4E" w14:textId="59E4BAE9" w:rsidR="00726756" w:rsidRPr="00901A33" w:rsidRDefault="00801BAC" w:rsidP="00FF7477">
      <w:pPr>
        <w:pStyle w:val="11"/>
        <w:numPr>
          <w:ilvl w:val="0"/>
          <w:numId w:val="14"/>
        </w:numPr>
        <w:tabs>
          <w:tab w:val="left" w:pos="530"/>
        </w:tabs>
        <w:spacing w:before="0" w:after="240" w:line="360" w:lineRule="auto"/>
        <w:ind w:left="530" w:hanging="450"/>
        <w:rPr>
          <w:rStyle w:val="emailstyle17"/>
          <w:rFonts w:ascii="Times New Roman" w:hAnsi="Times New Roman" w:cs="David"/>
          <w:color w:val="auto"/>
          <w:rtl/>
        </w:rPr>
      </w:pPr>
      <w:r w:rsidRPr="00901A33">
        <w:rPr>
          <w:rStyle w:val="emailstyle17"/>
          <w:rFonts w:ascii="Times New Roman" w:hAnsi="Times New Roman" w:cs="David" w:hint="cs"/>
          <w:color w:val="auto"/>
          <w:rtl/>
        </w:rPr>
        <w:t>כאמור במנגנון הקבוע בחוזה</w:t>
      </w:r>
      <w:r w:rsidR="009D6AF8" w:rsidRPr="00901A33">
        <w:rPr>
          <w:rStyle w:val="emailstyle17"/>
          <w:rFonts w:ascii="Times New Roman" w:hAnsi="Times New Roman" w:cs="David" w:hint="cs"/>
          <w:color w:val="auto"/>
          <w:rtl/>
        </w:rPr>
        <w:t xml:space="preserve">, </w:t>
      </w:r>
      <w:r w:rsidR="00D51CEB" w:rsidRPr="00901A33">
        <w:rPr>
          <w:rStyle w:val="emailstyle17"/>
          <w:rFonts w:ascii="Times New Roman" w:hAnsi="Times New Roman" w:cs="David" w:hint="eastAsia"/>
          <w:color w:val="auto"/>
          <w:rtl/>
        </w:rPr>
        <w:t>בכל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ארבע</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שנים</w:t>
      </w:r>
      <w:r w:rsidR="00AF11A6" w:rsidRPr="00901A33">
        <w:rPr>
          <w:rStyle w:val="emailstyle17"/>
          <w:rFonts w:ascii="Times New Roman" w:hAnsi="Times New Roman" w:cs="David"/>
          <w:color w:val="auto"/>
          <w:rtl/>
        </w:rPr>
        <w:t>,</w:t>
      </w:r>
      <w:r w:rsidR="00D51CEB" w:rsidRPr="00901A33">
        <w:rPr>
          <w:rStyle w:val="emailstyle17"/>
          <w:rFonts w:ascii="Times New Roman" w:hAnsi="Times New Roman" w:cs="David"/>
          <w:color w:val="auto"/>
          <w:rtl/>
        </w:rPr>
        <w:t xml:space="preserve"> ובה</w:t>
      </w:r>
      <w:r w:rsidR="009D6AF8" w:rsidRPr="00901A33">
        <w:rPr>
          <w:rStyle w:val="emailstyle17"/>
          <w:rFonts w:ascii="Times New Roman" w:hAnsi="Times New Roman" w:cs="David" w:hint="eastAsia"/>
          <w:color w:val="auto"/>
          <w:rtl/>
        </w:rPr>
        <w:t>י</w:t>
      </w:r>
      <w:r w:rsidR="00D51CEB" w:rsidRPr="00901A33">
        <w:rPr>
          <w:rStyle w:val="emailstyle17"/>
          <w:rFonts w:ascii="Times New Roman" w:hAnsi="Times New Roman" w:cs="David" w:hint="eastAsia"/>
          <w:color w:val="auto"/>
          <w:rtl/>
        </w:rPr>
        <w:t>עדר</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הודעה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מראש</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של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אחד</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מהצדדים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על</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אי</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רצונו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להאריך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את</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הוארך</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החוזה</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מאליו</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פעם</w:t>
      </w:r>
      <w:r w:rsidR="00D51CEB" w:rsidRPr="00901A33">
        <w:rPr>
          <w:rStyle w:val="emailstyle17"/>
          <w:rFonts w:ascii="Times New Roman" w:hAnsi="Times New Roman" w:cs="David"/>
          <w:color w:val="auto"/>
          <w:rtl/>
        </w:rPr>
        <w:t xml:space="preserve"> </w:t>
      </w:r>
      <w:r w:rsidR="00D51CEB" w:rsidRPr="00901A33">
        <w:rPr>
          <w:rStyle w:val="emailstyle17"/>
          <w:rFonts w:ascii="Times New Roman" w:hAnsi="Times New Roman" w:cs="David" w:hint="eastAsia"/>
          <w:color w:val="auto"/>
          <w:rtl/>
        </w:rPr>
        <w:t>אח</w:t>
      </w:r>
      <w:r w:rsidR="009D6AF8" w:rsidRPr="00901A33">
        <w:rPr>
          <w:rStyle w:val="emailstyle17"/>
          <w:rFonts w:ascii="Times New Roman" w:hAnsi="Times New Roman" w:cs="David" w:hint="eastAsia"/>
          <w:color w:val="auto"/>
          <w:rtl/>
        </w:rPr>
        <w:t>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לארבע</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שנים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נוספות</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כל</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פעם</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הדבר</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color w:val="auto"/>
          <w:rtl/>
        </w:rPr>
        <w:t>נעשה</w:t>
      </w:r>
      <w:r w:rsidR="00D51CEB" w:rsidRPr="00901A33">
        <w:rPr>
          <w:rStyle w:val="emailstyle17"/>
          <w:rFonts w:ascii="Times New Roman" w:hAnsi="Times New Roman" w:cs="David"/>
          <w:color w:val="auto"/>
          <w:rtl/>
        </w:rPr>
        <w:t xml:space="preserve"> בשנים 1994, 1998, 2002, 2006 ולבסוף גם בשנת 2010, </w:t>
      </w:r>
      <w:r w:rsidR="009D6AF8" w:rsidRPr="00901A33">
        <w:rPr>
          <w:rStyle w:val="emailstyle17"/>
          <w:rFonts w:ascii="Times New Roman" w:hAnsi="Times New Roman" w:cs="David" w:hint="eastAsia"/>
          <w:b/>
          <w:bCs/>
          <w:color w:val="auto"/>
          <w:rtl/>
        </w:rPr>
        <w:t>מבלי</w:t>
      </w:r>
      <w:r w:rsidR="00D51CEB" w:rsidRPr="00901A33">
        <w:rPr>
          <w:rStyle w:val="emailstyle17"/>
          <w:rFonts w:ascii="Times New Roman" w:hAnsi="Times New Roman" w:cs="David"/>
          <w:b/>
          <w:bCs/>
          <w:color w:val="auto"/>
          <w:rtl/>
        </w:rPr>
        <w:t xml:space="preserve"> שנחתם חוזה </w:t>
      </w:r>
      <w:ins w:id="1579" w:author="Shimon" w:date="2021-12-26T13:23:00Z">
        <w:r w:rsidR="00424FA9">
          <w:rPr>
            <w:rStyle w:val="emailstyle17"/>
            <w:rFonts w:ascii="Times New Roman" w:hAnsi="Times New Roman" w:cs="David" w:hint="cs"/>
            <w:b/>
            <w:bCs/>
            <w:color w:val="auto"/>
            <w:rtl/>
          </w:rPr>
          <w:t xml:space="preserve">או מסמך </w:t>
        </w:r>
      </w:ins>
      <w:r w:rsidR="00D51CEB" w:rsidRPr="00901A33">
        <w:rPr>
          <w:rStyle w:val="emailstyle17"/>
          <w:rFonts w:ascii="Times New Roman" w:hAnsi="Times New Roman" w:cs="David"/>
          <w:b/>
          <w:bCs/>
          <w:color w:val="auto"/>
          <w:rtl/>
        </w:rPr>
        <w:t>הארכה כלשהו בין הצדדים</w:t>
      </w:r>
      <w:r w:rsidR="009D6AF8" w:rsidRPr="00901A33">
        <w:rPr>
          <w:rStyle w:val="emailstyle17"/>
          <w:rFonts w:ascii="Times New Roman" w:hAnsi="Times New Roman" w:cs="David"/>
          <w:color w:val="auto"/>
          <w:rtl/>
        </w:rPr>
        <w:t xml:space="preserve"> (שאינו נדרש על פי הוראות החוזה)</w:t>
      </w:r>
      <w:r w:rsidR="00D51CEB" w:rsidRPr="00901A33">
        <w:rPr>
          <w:rStyle w:val="emailstyle17"/>
          <w:rFonts w:ascii="Times New Roman" w:hAnsi="Times New Roman" w:cs="David"/>
          <w:color w:val="auto"/>
          <w:rtl/>
        </w:rPr>
        <w:t xml:space="preserve">. </w:t>
      </w:r>
      <w:r w:rsidR="00A00D04" w:rsidRPr="00901A33">
        <w:rPr>
          <w:rStyle w:val="emailstyle17"/>
          <w:rFonts w:ascii="Times New Roman" w:hAnsi="Times New Roman" w:cs="David" w:hint="cs"/>
          <w:color w:val="auto"/>
          <w:rtl/>
        </w:rPr>
        <w:t>יודגש כי</w:t>
      </w:r>
      <w:r w:rsidR="009D6AF8" w:rsidRPr="00901A33">
        <w:rPr>
          <w:rStyle w:val="emailstyle17"/>
          <w:rFonts w:ascii="Times New Roman" w:hAnsi="Times New Roman" w:cs="David"/>
          <w:color w:val="auto"/>
          <w:rtl/>
        </w:rPr>
        <w:t xml:space="preserve"> </w:t>
      </w:r>
      <w:r w:rsidR="009D6AF8" w:rsidRPr="00901A33">
        <w:rPr>
          <w:rStyle w:val="emailstyle17"/>
          <w:rFonts w:ascii="Times New Roman" w:hAnsi="Times New Roman" w:cs="David" w:hint="eastAsia"/>
          <w:b/>
          <w:bCs/>
          <w:color w:val="auto"/>
          <w:rtl/>
        </w:rPr>
        <w:t>שני</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הצדדים</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היו</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מודעים</w:t>
      </w:r>
      <w:r w:rsidR="00A65C2C" w:rsidRPr="00901A33">
        <w:rPr>
          <w:rStyle w:val="emailstyle17"/>
          <w:rFonts w:ascii="Times New Roman" w:hAnsi="Times New Roman" w:cs="David" w:hint="cs"/>
          <w:b/>
          <w:bCs/>
          <w:color w:val="auto"/>
          <w:rtl/>
        </w:rPr>
        <w:t>, כמובן,</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w:t>
      </w:r>
      <w:r w:rsidR="009B2DD9" w:rsidRPr="00901A33">
        <w:rPr>
          <w:rStyle w:val="emailstyle17"/>
          <w:rFonts w:ascii="Times New Roman" w:hAnsi="Times New Roman" w:cs="David" w:hint="cs"/>
          <w:b/>
          <w:bCs/>
          <w:color w:val="auto"/>
          <w:rtl/>
        </w:rPr>
        <w:t>הת</w:t>
      </w:r>
      <w:r w:rsidR="009D6AF8" w:rsidRPr="00901A33">
        <w:rPr>
          <w:rStyle w:val="emailstyle17"/>
          <w:rFonts w:ascii="Times New Roman" w:hAnsi="Times New Roman" w:cs="David" w:hint="eastAsia"/>
          <w:b/>
          <w:bCs/>
          <w:color w:val="auto"/>
          <w:rtl/>
        </w:rPr>
        <w:t>חדש</w:t>
      </w:r>
      <w:r w:rsidR="009B2DD9" w:rsidRPr="00901A33">
        <w:rPr>
          <w:rStyle w:val="emailstyle17"/>
          <w:rFonts w:ascii="Times New Roman" w:hAnsi="Times New Roman" w:cs="David" w:hint="cs"/>
          <w:b/>
          <w:bCs/>
          <w:color w:val="auto"/>
          <w:rtl/>
        </w:rPr>
        <w:t>ות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החוזה</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מעת</w:t>
      </w:r>
      <w:r w:rsidR="009D6AF8" w:rsidRPr="00901A33">
        <w:rPr>
          <w:rStyle w:val="emailstyle17"/>
          <w:rFonts w:ascii="Times New Roman" w:hAnsi="Times New Roman" w:cs="David"/>
          <w:b/>
          <w:bCs/>
          <w:color w:val="auto"/>
          <w:rtl/>
        </w:rPr>
        <w:t xml:space="preserve"> </w:t>
      </w:r>
      <w:r w:rsidR="009D6AF8" w:rsidRPr="00901A33">
        <w:rPr>
          <w:rStyle w:val="emailstyle17"/>
          <w:rFonts w:ascii="Times New Roman" w:hAnsi="Times New Roman" w:cs="David" w:hint="eastAsia"/>
          <w:b/>
          <w:bCs/>
          <w:color w:val="auto"/>
          <w:rtl/>
        </w:rPr>
        <w:t>לעת</w:t>
      </w:r>
      <w:r w:rsidR="009B2DD9" w:rsidRPr="00901A33">
        <w:rPr>
          <w:rStyle w:val="emailstyle17"/>
          <w:rFonts w:ascii="Times New Roman" w:hAnsi="Times New Roman" w:cs="David" w:hint="cs"/>
          <w:b/>
          <w:bCs/>
          <w:color w:val="auto"/>
          <w:rtl/>
        </w:rPr>
        <w:t xml:space="preserve"> </w:t>
      </w:r>
      <w:r w:rsidR="00672EE8" w:rsidRPr="00901A33">
        <w:rPr>
          <w:rStyle w:val="emailstyle17"/>
          <w:rFonts w:ascii="Times New Roman" w:hAnsi="Times New Roman" w:cs="David"/>
          <w:color w:val="auto"/>
          <w:rtl/>
        </w:rPr>
        <w:t>(</w:t>
      </w:r>
      <w:r w:rsidR="009B2DD9" w:rsidRPr="00901A33">
        <w:rPr>
          <w:rStyle w:val="emailstyle17"/>
          <w:rFonts w:ascii="Times New Roman" w:hAnsi="Times New Roman" w:cs="David" w:hint="eastAsia"/>
          <w:color w:val="auto"/>
          <w:rtl/>
        </w:rPr>
        <w:t>ללא</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חוזה</w:t>
      </w:r>
      <w:r w:rsidR="009B2DD9" w:rsidRPr="00901A33">
        <w:rPr>
          <w:rStyle w:val="emailstyle17"/>
          <w:rFonts w:ascii="Times New Roman" w:hAnsi="Times New Roman" w:cs="David"/>
          <w:color w:val="auto"/>
          <w:rtl/>
        </w:rPr>
        <w:t xml:space="preserve"> </w:t>
      </w:r>
      <w:r w:rsidR="009B2DD9" w:rsidRPr="00901A33">
        <w:rPr>
          <w:rStyle w:val="emailstyle17"/>
          <w:rFonts w:ascii="Times New Roman" w:hAnsi="Times New Roman" w:cs="David" w:hint="eastAsia"/>
          <w:color w:val="auto"/>
          <w:rtl/>
        </w:rPr>
        <w:t>הארכה</w:t>
      </w:r>
      <w:r w:rsidR="00672EE8" w:rsidRPr="00901A33">
        <w:rPr>
          <w:rStyle w:val="emailstyle17"/>
          <w:rFonts w:ascii="Times New Roman" w:hAnsi="Times New Roman" w:cs="David"/>
          <w:color w:val="auto"/>
          <w:rtl/>
        </w:rPr>
        <w:t>)</w:t>
      </w:r>
      <w:r w:rsidR="009D6AF8" w:rsidRPr="00901A33">
        <w:rPr>
          <w:rStyle w:val="emailstyle17"/>
          <w:rFonts w:ascii="Times New Roman" w:hAnsi="Times New Roman" w:cs="David"/>
          <w:color w:val="auto"/>
          <w:rtl/>
        </w:rPr>
        <w:t>.</w:t>
      </w:r>
      <w:r w:rsidR="00726756" w:rsidRPr="00901A33">
        <w:rPr>
          <w:rStyle w:val="emailstyle17"/>
          <w:rFonts w:ascii="Times New Roman" w:hAnsi="Times New Roman" w:cs="David"/>
          <w:color w:val="auto"/>
          <w:rtl/>
        </w:rPr>
        <w:t xml:space="preserve"> </w:t>
      </w:r>
    </w:p>
    <w:p w14:paraId="1D323B81" w14:textId="1C8D0CE0" w:rsidR="00070E0A" w:rsidRDefault="00A00D04">
      <w:pPr>
        <w:pStyle w:val="11"/>
        <w:numPr>
          <w:ilvl w:val="0"/>
          <w:numId w:val="14"/>
        </w:numPr>
        <w:tabs>
          <w:tab w:val="clear" w:pos="502"/>
        </w:tabs>
        <w:spacing w:before="0" w:after="240" w:line="360" w:lineRule="auto"/>
        <w:ind w:left="523" w:hanging="425"/>
        <w:rPr>
          <w:rStyle w:val="emailstyle17"/>
          <w:rFonts w:ascii="Times New Roman" w:hAnsi="Times New Roman" w:cs="David"/>
          <w:color w:val="auto"/>
        </w:rPr>
        <w:pPrChange w:id="1580" w:author="Shimon" w:date="2022-01-06T23:49:00Z">
          <w:pPr>
            <w:pStyle w:val="11"/>
            <w:numPr>
              <w:numId w:val="14"/>
            </w:numPr>
            <w:tabs>
              <w:tab w:val="num" w:pos="502"/>
            </w:tabs>
            <w:spacing w:before="0" w:after="240" w:line="360" w:lineRule="auto"/>
            <w:ind w:left="533" w:firstLine="0"/>
          </w:pPr>
        </w:pPrChange>
      </w:pPr>
      <w:del w:id="1581" w:author="Shimon" w:date="2021-12-21T14:51:00Z">
        <w:r w:rsidRPr="00481A86" w:rsidDel="00E2689E">
          <w:rPr>
            <w:rStyle w:val="emailstyle17"/>
            <w:rFonts w:ascii="Times New Roman" w:hAnsi="Times New Roman" w:cs="David" w:hint="eastAsia"/>
            <w:color w:val="auto"/>
            <w:rtl/>
          </w:rPr>
          <w:delText>כך</w:delText>
        </w:r>
        <w:r w:rsidRPr="00481A86" w:rsidDel="00E2689E">
          <w:rPr>
            <w:rStyle w:val="emailstyle17"/>
            <w:rFonts w:ascii="Times New Roman" w:hAnsi="Times New Roman" w:cs="David"/>
            <w:color w:val="auto"/>
            <w:rtl/>
          </w:rPr>
          <w:delText>, לדוגמא,</w:delText>
        </w:r>
      </w:del>
      <w:del w:id="1582" w:author="Shimon" w:date="2022-01-06T23:42:00Z">
        <w:r w:rsidR="00633FAE" w:rsidRPr="00481A86" w:rsidDel="007E2C8C">
          <w:rPr>
            <w:rStyle w:val="emailstyle17"/>
            <w:rFonts w:ascii="Times New Roman" w:hAnsi="Times New Roman" w:cs="David" w:hint="cs"/>
            <w:color w:val="auto"/>
            <w:rtl/>
          </w:rPr>
          <w:delText xml:space="preserve"> </w:delText>
        </w:r>
      </w:del>
      <w:del w:id="1583" w:author="Shimon" w:date="2021-12-26T13:24:00Z">
        <w:r w:rsidR="00633FAE" w:rsidRPr="00481A86" w:rsidDel="00424FA9">
          <w:rPr>
            <w:rStyle w:val="emailstyle17"/>
            <w:rFonts w:ascii="Times New Roman" w:hAnsi="Times New Roman" w:cs="David" w:hint="cs"/>
            <w:color w:val="auto"/>
            <w:rtl/>
          </w:rPr>
          <w:delText>החל מ</w:delText>
        </w:r>
      </w:del>
      <w:ins w:id="1584" w:author="אופיר טל" w:date="2022-01-09T10:48:00Z">
        <w:r w:rsidR="002C3F71">
          <w:rPr>
            <w:rStyle w:val="emailstyle17"/>
            <w:rFonts w:ascii="Times New Roman" w:hAnsi="Times New Roman" w:cs="David" w:hint="cs"/>
            <w:color w:val="auto"/>
            <w:rtl/>
          </w:rPr>
          <w:t xml:space="preserve">כך לדוגמא, </w:t>
        </w:r>
      </w:ins>
      <w:ins w:id="1585" w:author="Shimon" w:date="2021-12-29T23:13:00Z">
        <w:r w:rsidR="00A6398F">
          <w:rPr>
            <w:rStyle w:val="emailstyle17"/>
            <w:rFonts w:ascii="Times New Roman" w:hAnsi="Times New Roman" w:cs="David" w:hint="cs"/>
            <w:color w:val="auto"/>
            <w:rtl/>
          </w:rPr>
          <w:t>ב</w:t>
        </w:r>
      </w:ins>
      <w:ins w:id="1586" w:author="Shimon" w:date="2022-01-06T23:42:00Z">
        <w:r w:rsidR="007E2C8C">
          <w:rPr>
            <w:rStyle w:val="emailstyle17"/>
            <w:rFonts w:ascii="Times New Roman" w:hAnsi="Times New Roman" w:cs="David" w:hint="cs"/>
            <w:color w:val="auto"/>
            <w:rtl/>
          </w:rPr>
          <w:t>מהלך שנת 1995</w:t>
        </w:r>
      </w:ins>
      <w:ins w:id="1587" w:author="Shimon" w:date="2021-12-29T23:14:00Z">
        <w:r w:rsidR="00A6398F">
          <w:rPr>
            <w:rStyle w:val="emailstyle17"/>
            <w:rFonts w:ascii="Times New Roman" w:hAnsi="Times New Roman" w:cs="David" w:hint="cs"/>
            <w:color w:val="auto"/>
            <w:rtl/>
          </w:rPr>
          <w:t xml:space="preserve">, </w:t>
        </w:r>
      </w:ins>
      <w:r w:rsidR="00D51CEB" w:rsidRPr="00481A86">
        <w:rPr>
          <w:rStyle w:val="emailstyle17"/>
          <w:rFonts w:ascii="Times New Roman" w:hAnsi="Times New Roman" w:cs="David"/>
          <w:color w:val="auto"/>
          <w:rtl/>
        </w:rPr>
        <w:t xml:space="preserve">שינתה נתבעת </w:t>
      </w:r>
      <w:r w:rsidR="00633FAE" w:rsidRPr="00481A86">
        <w:rPr>
          <w:rStyle w:val="emailstyle17"/>
          <w:rFonts w:ascii="Times New Roman" w:hAnsi="Times New Roman" w:cs="David" w:hint="cs"/>
          <w:color w:val="auto"/>
          <w:rtl/>
        </w:rPr>
        <w:t xml:space="preserve">2 </w:t>
      </w:r>
      <w:r w:rsidR="00D51CEB" w:rsidRPr="00481A86">
        <w:rPr>
          <w:rStyle w:val="emailstyle17"/>
          <w:rFonts w:ascii="Times New Roman" w:hAnsi="Times New Roman" w:cs="David"/>
          <w:color w:val="auto"/>
          <w:rtl/>
        </w:rPr>
        <w:t xml:space="preserve">את </w:t>
      </w:r>
      <w:r w:rsidR="00633FAE" w:rsidRPr="00481A86">
        <w:rPr>
          <w:rStyle w:val="emailstyle17"/>
          <w:rFonts w:ascii="Times New Roman" w:hAnsi="Times New Roman" w:cs="David" w:hint="cs"/>
          <w:color w:val="auto"/>
          <w:rtl/>
        </w:rPr>
        <w:t xml:space="preserve">נוסח </w:t>
      </w:r>
      <w:r w:rsidR="00D51CEB" w:rsidRPr="00481A86">
        <w:rPr>
          <w:rStyle w:val="emailstyle17"/>
          <w:rFonts w:ascii="Times New Roman" w:hAnsi="Times New Roman" w:cs="David"/>
          <w:color w:val="auto"/>
          <w:rtl/>
        </w:rPr>
        <w:t xml:space="preserve">החוזה שהוצע לעובדים </w:t>
      </w:r>
      <w:r w:rsidR="00430A54" w:rsidRPr="00481A86">
        <w:rPr>
          <w:rStyle w:val="emailstyle17"/>
          <w:rFonts w:ascii="Times New Roman" w:hAnsi="Times New Roman" w:cs="David" w:hint="eastAsia"/>
          <w:color w:val="auto"/>
          <w:rtl/>
        </w:rPr>
        <w:t>אחרים</w:t>
      </w:r>
      <w:r w:rsidR="00430A54"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במעמד</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דומה</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לזה</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של</w:t>
      </w:r>
      <w:r w:rsidR="00D51CEB" w:rsidRPr="00481A86">
        <w:rPr>
          <w:rStyle w:val="emailstyle17"/>
          <w:rFonts w:ascii="Times New Roman" w:hAnsi="Times New Roman" w:cs="David"/>
          <w:color w:val="auto"/>
          <w:rtl/>
        </w:rPr>
        <w:t xml:space="preserve"> </w:t>
      </w:r>
      <w:r w:rsidR="00D51CEB" w:rsidRPr="00481A86">
        <w:rPr>
          <w:rStyle w:val="emailstyle17"/>
          <w:rFonts w:ascii="Times New Roman" w:hAnsi="Times New Roman" w:cs="David" w:hint="eastAsia"/>
          <w:color w:val="auto"/>
          <w:rtl/>
        </w:rPr>
        <w:t>התובע</w:t>
      </w:r>
      <w:r w:rsidR="00D85911" w:rsidRPr="00481A86">
        <w:rPr>
          <w:rStyle w:val="emailstyle17"/>
          <w:rFonts w:ascii="Times New Roman" w:hAnsi="Times New Roman" w:cs="David" w:hint="cs"/>
          <w:color w:val="auto"/>
          <w:rtl/>
        </w:rPr>
        <w:t xml:space="preserve"> כך שהארכת החוזה בתו</w:t>
      </w:r>
      <w:del w:id="1588" w:author="Shimon" w:date="2021-12-22T11:57:00Z">
        <w:r w:rsidR="00341966" w:rsidRPr="00481A86" w:rsidDel="00D9028E">
          <w:rPr>
            <w:rStyle w:val="emailstyle17"/>
            <w:rFonts w:ascii="Times New Roman" w:hAnsi="Times New Roman" w:cs="David" w:hint="cs"/>
            <w:color w:val="auto"/>
            <w:rtl/>
          </w:rPr>
          <w:delText xml:space="preserve"> </w:delText>
        </w:r>
      </w:del>
      <w:r w:rsidR="00D85911" w:rsidRPr="00481A86">
        <w:rPr>
          <w:rStyle w:val="emailstyle17"/>
          <w:rFonts w:ascii="Times New Roman" w:hAnsi="Times New Roman" w:cs="David" w:hint="cs"/>
          <w:color w:val="auto"/>
          <w:rtl/>
        </w:rPr>
        <w:t>ם תוקפו לא תהיה "מאליו" אלא רק לאחר קבלת המלצת הממונה הישיר</w:t>
      </w:r>
      <w:r w:rsidR="00FF7477">
        <w:rPr>
          <w:rStyle w:val="emailstyle17"/>
          <w:rFonts w:ascii="Times New Roman" w:hAnsi="Times New Roman" w:cs="David" w:hint="cs"/>
          <w:color w:val="auto"/>
          <w:rtl/>
        </w:rPr>
        <w:t xml:space="preserve"> (</w:t>
      </w:r>
      <w:ins w:id="1589" w:author="Shimon" w:date="2022-01-02T11:07:00Z">
        <w:r w:rsidR="00FF7477">
          <w:rPr>
            <w:rStyle w:val="emailstyle17"/>
            <w:rFonts w:ascii="Times New Roman" w:hAnsi="Times New Roman" w:cs="David" w:hint="cs"/>
            <w:color w:val="auto"/>
            <w:rtl/>
          </w:rPr>
          <w:t xml:space="preserve">להלן: </w:t>
        </w:r>
      </w:ins>
      <w:ins w:id="1590" w:author="אופיר טל" w:date="2022-01-09T10:48:00Z">
        <w:r w:rsidR="002C3F71">
          <w:rPr>
            <w:rStyle w:val="emailstyle17"/>
            <w:rFonts w:ascii="Times New Roman" w:hAnsi="Times New Roman" w:cs="David" w:hint="cs"/>
            <w:color w:val="auto"/>
            <w:rtl/>
          </w:rPr>
          <w:t>"</w:t>
        </w:r>
      </w:ins>
      <w:ins w:id="1591" w:author="Shimon" w:date="2022-01-05T06:34:00Z">
        <w:r w:rsidR="00B83ED8" w:rsidRPr="002C3F71">
          <w:rPr>
            <w:rStyle w:val="emailstyle17"/>
            <w:rFonts w:ascii="Times New Roman" w:hAnsi="Times New Roman" w:cs="David" w:hint="eastAsia"/>
            <w:b/>
            <w:bCs/>
            <w:color w:val="auto"/>
            <w:rtl/>
            <w:rPrChange w:id="1592" w:author="אופיר טל" w:date="2022-01-09T10:48:00Z">
              <w:rPr>
                <w:rStyle w:val="emailstyle17"/>
                <w:rFonts w:ascii="Times New Roman" w:hAnsi="Times New Roman" w:cs="David" w:hint="eastAsia"/>
                <w:color w:val="auto"/>
                <w:rtl/>
              </w:rPr>
            </w:rPrChange>
          </w:rPr>
          <w:t>ה</w:t>
        </w:r>
      </w:ins>
      <w:ins w:id="1593" w:author="Shimon" w:date="2022-01-02T11:07:00Z">
        <w:r w:rsidR="00FF7477" w:rsidRPr="002C3F71">
          <w:rPr>
            <w:rStyle w:val="emailstyle17"/>
            <w:rFonts w:ascii="Times New Roman" w:hAnsi="Times New Roman" w:cs="David" w:hint="eastAsia"/>
            <w:b/>
            <w:bCs/>
            <w:color w:val="auto"/>
            <w:rtl/>
            <w:rPrChange w:id="1594" w:author="אופיר טל" w:date="2022-01-09T10:48:00Z">
              <w:rPr>
                <w:rStyle w:val="emailstyle17"/>
                <w:rFonts w:ascii="Times New Roman" w:hAnsi="Times New Roman" w:cs="David" w:hint="eastAsia"/>
                <w:color w:val="auto"/>
                <w:rtl/>
              </w:rPr>
            </w:rPrChange>
          </w:rPr>
          <w:t>חוזה</w:t>
        </w:r>
        <w:r w:rsidR="00FF7477" w:rsidRPr="002C3F71">
          <w:rPr>
            <w:rStyle w:val="emailstyle17"/>
            <w:rFonts w:ascii="Times New Roman" w:hAnsi="Times New Roman" w:cs="David"/>
            <w:b/>
            <w:bCs/>
            <w:color w:val="auto"/>
            <w:rtl/>
            <w:rPrChange w:id="1595" w:author="אופיר טל" w:date="2022-01-09T10:48:00Z">
              <w:rPr>
                <w:rStyle w:val="emailstyle17"/>
                <w:rFonts w:ascii="Times New Roman" w:hAnsi="Times New Roman" w:cs="David"/>
                <w:color w:val="auto"/>
                <w:rtl/>
              </w:rPr>
            </w:rPrChange>
          </w:rPr>
          <w:t xml:space="preserve"> </w:t>
        </w:r>
      </w:ins>
      <w:ins w:id="1596" w:author="Shimon" w:date="2022-01-05T06:34:00Z">
        <w:r w:rsidR="00B83ED8" w:rsidRPr="002C3F71">
          <w:rPr>
            <w:rStyle w:val="emailstyle17"/>
            <w:rFonts w:ascii="Times New Roman" w:hAnsi="Times New Roman" w:cs="David" w:hint="eastAsia"/>
            <w:b/>
            <w:bCs/>
            <w:color w:val="auto"/>
            <w:rtl/>
            <w:rPrChange w:id="1597" w:author="אופיר טל" w:date="2022-01-09T10:48:00Z">
              <w:rPr>
                <w:rStyle w:val="emailstyle17"/>
                <w:rFonts w:ascii="Times New Roman" w:hAnsi="Times New Roman" w:cs="David" w:hint="eastAsia"/>
                <w:color w:val="auto"/>
                <w:rtl/>
              </w:rPr>
            </w:rPrChange>
          </w:rPr>
          <w:t>ה</w:t>
        </w:r>
      </w:ins>
      <w:ins w:id="1598" w:author="Shimon" w:date="2022-01-02T11:07:00Z">
        <w:r w:rsidR="00FF7477" w:rsidRPr="002C3F71">
          <w:rPr>
            <w:rStyle w:val="emailstyle17"/>
            <w:rFonts w:ascii="Times New Roman" w:hAnsi="Times New Roman" w:cs="David" w:hint="eastAsia"/>
            <w:b/>
            <w:bCs/>
            <w:color w:val="auto"/>
            <w:rtl/>
            <w:rPrChange w:id="1599" w:author="אופיר טל" w:date="2022-01-09T10:48:00Z">
              <w:rPr>
                <w:rStyle w:val="emailstyle17"/>
                <w:rFonts w:ascii="Times New Roman" w:hAnsi="Times New Roman" w:cs="David" w:hint="eastAsia"/>
                <w:color w:val="auto"/>
                <w:rtl/>
              </w:rPr>
            </w:rPrChange>
          </w:rPr>
          <w:t>חדש</w:t>
        </w:r>
      </w:ins>
      <w:ins w:id="1600" w:author="אופיר טל" w:date="2022-01-09T10:48:00Z">
        <w:r w:rsidR="002C3F71">
          <w:rPr>
            <w:rStyle w:val="emailstyle17"/>
            <w:rFonts w:ascii="Times New Roman" w:hAnsi="Times New Roman" w:cs="David" w:hint="cs"/>
            <w:color w:val="auto"/>
            <w:rtl/>
          </w:rPr>
          <w:t>"</w:t>
        </w:r>
      </w:ins>
      <w:ins w:id="1601" w:author="Shimon" w:date="2022-01-02T11:07:00Z">
        <w:r w:rsidR="00FF7477">
          <w:rPr>
            <w:rStyle w:val="emailstyle17"/>
            <w:rFonts w:ascii="Times New Roman" w:hAnsi="Times New Roman" w:cs="David" w:hint="cs"/>
            <w:color w:val="auto"/>
            <w:rtl/>
          </w:rPr>
          <w:t>)</w:t>
        </w:r>
        <w:r w:rsidR="00FF7477" w:rsidRPr="00481A86">
          <w:rPr>
            <w:rStyle w:val="emailstyle17"/>
            <w:rFonts w:ascii="Times New Roman" w:hAnsi="Times New Roman" w:cs="David" w:hint="cs"/>
            <w:color w:val="auto"/>
            <w:rtl/>
          </w:rPr>
          <w:t xml:space="preserve">. </w:t>
        </w:r>
      </w:ins>
      <w:r w:rsidR="009B2DD9" w:rsidRPr="00481A86">
        <w:rPr>
          <w:rStyle w:val="emailstyle17"/>
          <w:rFonts w:ascii="Times New Roman" w:hAnsi="Times New Roman" w:cs="David" w:hint="cs"/>
          <w:color w:val="auto"/>
          <w:rtl/>
        </w:rPr>
        <w:t xml:space="preserve">בעקבות זאת </w:t>
      </w:r>
      <w:r w:rsidR="00D51CEB" w:rsidRPr="00481A86">
        <w:rPr>
          <w:rStyle w:val="emailstyle17"/>
          <w:rFonts w:ascii="Times New Roman" w:hAnsi="Times New Roman" w:cs="David" w:hint="cs"/>
          <w:color w:val="auto"/>
          <w:rtl/>
        </w:rPr>
        <w:t xml:space="preserve">פנה סגן נציב שרות </w:t>
      </w:r>
      <w:r w:rsidR="00A23774" w:rsidRPr="00481A86">
        <w:rPr>
          <w:rStyle w:val="emailstyle17"/>
          <w:rFonts w:ascii="Times New Roman" w:hAnsi="Times New Roman" w:cs="David" w:hint="cs"/>
          <w:color w:val="auto"/>
          <w:rtl/>
        </w:rPr>
        <w:t xml:space="preserve">המדינה </w:t>
      </w:r>
      <w:r w:rsidR="009B2DD9" w:rsidRPr="00481A86">
        <w:rPr>
          <w:rStyle w:val="emailstyle17"/>
          <w:rFonts w:ascii="Times New Roman" w:hAnsi="Times New Roman" w:cs="David" w:hint="cs"/>
          <w:color w:val="auto"/>
          <w:rtl/>
        </w:rPr>
        <w:t xml:space="preserve">בשנת 1995 </w:t>
      </w:r>
      <w:r w:rsidR="00726756" w:rsidRPr="00481A86">
        <w:rPr>
          <w:rStyle w:val="emailstyle17"/>
          <w:rFonts w:ascii="Times New Roman" w:hAnsi="Times New Roman" w:cs="David" w:hint="cs"/>
          <w:color w:val="auto"/>
          <w:rtl/>
        </w:rPr>
        <w:t xml:space="preserve">לתובע, </w:t>
      </w:r>
      <w:r w:rsidR="00D51CEB" w:rsidRPr="00481A86">
        <w:rPr>
          <w:rStyle w:val="emailstyle17"/>
          <w:rFonts w:ascii="Times New Roman" w:hAnsi="Times New Roman" w:cs="David" w:hint="cs"/>
          <w:color w:val="auto"/>
          <w:rtl/>
        </w:rPr>
        <w:t xml:space="preserve">וביקש </w:t>
      </w:r>
      <w:ins w:id="1602" w:author="Shimon" w:date="2021-12-21T14:51:00Z">
        <w:r w:rsidR="00E2689E" w:rsidRPr="00481A86">
          <w:rPr>
            <w:rStyle w:val="emailstyle17"/>
            <w:rFonts w:ascii="Times New Roman" w:hAnsi="Times New Roman" w:cs="David" w:hint="cs"/>
            <w:color w:val="auto"/>
            <w:rtl/>
          </w:rPr>
          <w:t xml:space="preserve">את הסכמתו </w:t>
        </w:r>
      </w:ins>
      <w:ins w:id="1603" w:author="Shimon" w:date="2022-01-02T13:29:00Z">
        <w:r w:rsidR="0048216F" w:rsidRPr="00481A86">
          <w:rPr>
            <w:rStyle w:val="emailstyle17"/>
            <w:rFonts w:ascii="Times New Roman" w:hAnsi="Times New Roman" w:cs="David" w:hint="cs"/>
            <w:color w:val="auto"/>
            <w:rtl/>
          </w:rPr>
          <w:t>ל</w:t>
        </w:r>
        <w:r w:rsidR="0048216F">
          <w:rPr>
            <w:rStyle w:val="emailstyle17"/>
            <w:rFonts w:ascii="Times New Roman" w:hAnsi="Times New Roman" w:cs="David" w:hint="cs"/>
            <w:color w:val="auto"/>
            <w:rtl/>
          </w:rPr>
          <w:t xml:space="preserve">הוספת נספח לחוזה </w:t>
        </w:r>
      </w:ins>
      <w:ins w:id="1604" w:author="Shimon" w:date="2022-01-06T23:46:00Z">
        <w:r w:rsidR="007E2C8C">
          <w:rPr>
            <w:rStyle w:val="emailstyle17"/>
            <w:rFonts w:ascii="Times New Roman" w:hAnsi="Times New Roman" w:cs="David" w:hint="cs"/>
            <w:color w:val="auto"/>
            <w:rtl/>
          </w:rPr>
          <w:t xml:space="preserve">שבידו </w:t>
        </w:r>
      </w:ins>
      <w:ins w:id="1605" w:author="Shimon" w:date="2022-01-02T13:30:00Z">
        <w:r w:rsidR="0048216F">
          <w:rPr>
            <w:rStyle w:val="emailstyle17"/>
            <w:rFonts w:ascii="Times New Roman" w:hAnsi="Times New Roman" w:cs="David" w:hint="cs"/>
            <w:color w:val="auto"/>
            <w:rtl/>
          </w:rPr>
          <w:t>לפיו ישונה</w:t>
        </w:r>
      </w:ins>
      <w:del w:id="1606" w:author="Shimon" w:date="2022-01-02T13:30:00Z">
        <w:r w:rsidR="00D51CEB" w:rsidRPr="00481A86" w:rsidDel="0048216F">
          <w:rPr>
            <w:rStyle w:val="emailstyle17"/>
            <w:rFonts w:ascii="Times New Roman" w:hAnsi="Times New Roman" w:cs="David" w:hint="cs"/>
            <w:color w:val="auto"/>
            <w:rtl/>
          </w:rPr>
          <w:delText>שנות את</w:delText>
        </w:r>
      </w:del>
      <w:r w:rsidR="00D51CEB" w:rsidRPr="00481A86">
        <w:rPr>
          <w:rStyle w:val="emailstyle17"/>
          <w:rFonts w:ascii="Times New Roman" w:hAnsi="Times New Roman" w:cs="David" w:hint="cs"/>
          <w:color w:val="auto"/>
          <w:rtl/>
        </w:rPr>
        <w:t xml:space="preserve"> מנגנון הארכת תוקפו של החוזה</w:t>
      </w:r>
      <w:del w:id="1607" w:author="Shimon" w:date="2022-01-06T23:48:00Z">
        <w:r w:rsidR="00D85911" w:rsidRPr="00481A86" w:rsidDel="007E2C8C">
          <w:rPr>
            <w:rStyle w:val="emailstyle17"/>
            <w:rFonts w:ascii="Times New Roman" w:hAnsi="Times New Roman" w:cs="David" w:hint="cs"/>
            <w:color w:val="auto"/>
            <w:rtl/>
          </w:rPr>
          <w:delText xml:space="preserve"> </w:delText>
        </w:r>
      </w:del>
      <w:del w:id="1608" w:author="Shimon" w:date="2022-01-06T23:47:00Z">
        <w:r w:rsidR="00D85911" w:rsidRPr="00481A86" w:rsidDel="007E2C8C">
          <w:rPr>
            <w:rStyle w:val="emailstyle17"/>
            <w:rFonts w:ascii="Times New Roman" w:hAnsi="Times New Roman" w:cs="David" w:hint="cs"/>
            <w:color w:val="auto"/>
            <w:rtl/>
          </w:rPr>
          <w:delText>שבידו</w:delText>
        </w:r>
      </w:del>
      <w:r w:rsidR="00D51CEB" w:rsidRPr="00481A86">
        <w:rPr>
          <w:rStyle w:val="emailstyle17"/>
          <w:rFonts w:ascii="Times New Roman" w:hAnsi="Times New Roman" w:cs="David" w:hint="cs"/>
          <w:color w:val="auto"/>
          <w:rtl/>
        </w:rPr>
        <w:t xml:space="preserve">, </w:t>
      </w:r>
      <w:ins w:id="1609" w:author="Shimon" w:date="2022-01-06T23:47:00Z">
        <w:r w:rsidR="007E2C8C">
          <w:rPr>
            <w:rStyle w:val="emailstyle17"/>
            <w:rFonts w:ascii="Times New Roman" w:hAnsi="Times New Roman" w:cs="David" w:hint="cs"/>
            <w:color w:val="auto"/>
            <w:rtl/>
          </w:rPr>
          <w:t xml:space="preserve">ומעתה </w:t>
        </w:r>
      </w:ins>
      <w:del w:id="1610" w:author="Shimon" w:date="2022-01-06T23:47:00Z">
        <w:r w:rsidR="00D51CEB" w:rsidRPr="00481A86" w:rsidDel="007E2C8C">
          <w:rPr>
            <w:rStyle w:val="emailstyle17"/>
            <w:rFonts w:ascii="Times New Roman" w:hAnsi="Times New Roman" w:cs="David" w:hint="cs"/>
            <w:color w:val="auto"/>
            <w:rtl/>
          </w:rPr>
          <w:delText xml:space="preserve">כך </w:delText>
        </w:r>
        <w:r w:rsidR="00AF11A6" w:rsidRPr="00481A86" w:rsidDel="007E2C8C">
          <w:rPr>
            <w:rStyle w:val="emailstyle17"/>
            <w:rFonts w:ascii="Times New Roman" w:hAnsi="Times New Roman" w:cs="David" w:hint="cs"/>
            <w:color w:val="auto"/>
            <w:rtl/>
          </w:rPr>
          <w:delText>ש</w:delText>
        </w:r>
        <w:r w:rsidR="00D51CEB" w:rsidRPr="00481A86" w:rsidDel="007E2C8C">
          <w:rPr>
            <w:rStyle w:val="emailstyle17"/>
            <w:rFonts w:ascii="Times New Roman" w:hAnsi="Times New Roman" w:cs="David" w:hint="cs"/>
            <w:color w:val="auto"/>
            <w:rtl/>
          </w:rPr>
          <w:delText>ת</w:delText>
        </w:r>
      </w:del>
      <w:ins w:id="1611" w:author="Shimon" w:date="2022-01-06T23:47:00Z">
        <w:r w:rsidR="007E2C8C">
          <w:rPr>
            <w:rStyle w:val="emailstyle17"/>
            <w:rFonts w:ascii="Times New Roman" w:hAnsi="Times New Roman" w:cs="David" w:hint="cs"/>
            <w:color w:val="auto"/>
            <w:rtl/>
          </w:rPr>
          <w:t>ת</w:t>
        </w:r>
      </w:ins>
      <w:r w:rsidR="00D51CEB" w:rsidRPr="00481A86">
        <w:rPr>
          <w:rStyle w:val="emailstyle17"/>
          <w:rFonts w:ascii="Times New Roman" w:hAnsi="Times New Roman" w:cs="David" w:hint="cs"/>
          <w:color w:val="auto"/>
          <w:rtl/>
        </w:rPr>
        <w:t>ידרש המלצת הממונה להארכת תוקפו של החוזה (בדומה לנוסח של החוזים החדשים</w:t>
      </w:r>
      <w:r w:rsidR="00A23774" w:rsidRPr="00481A86">
        <w:rPr>
          <w:rStyle w:val="emailstyle17"/>
          <w:rFonts w:ascii="Times New Roman" w:hAnsi="Times New Roman" w:cs="David" w:hint="cs"/>
          <w:color w:val="auto"/>
          <w:rtl/>
        </w:rPr>
        <w:t xml:space="preserve"> </w:t>
      </w:r>
      <w:r w:rsidR="00633FAE" w:rsidRPr="00481A86">
        <w:rPr>
          <w:rStyle w:val="emailstyle17"/>
          <w:rFonts w:ascii="Times New Roman" w:hAnsi="Times New Roman" w:cs="David" w:hint="cs"/>
          <w:color w:val="auto"/>
          <w:rtl/>
        </w:rPr>
        <w:t>ל</w:t>
      </w:r>
      <w:r w:rsidR="00672EE8" w:rsidRPr="00481A86">
        <w:rPr>
          <w:rStyle w:val="emailstyle17"/>
          <w:rFonts w:ascii="Times New Roman" w:hAnsi="Times New Roman" w:cs="David" w:hint="cs"/>
          <w:color w:val="auto"/>
          <w:rtl/>
        </w:rPr>
        <w:t xml:space="preserve">עובדים </w:t>
      </w:r>
      <w:r w:rsidR="00A23774" w:rsidRPr="00481A86">
        <w:rPr>
          <w:rStyle w:val="emailstyle17"/>
          <w:rFonts w:ascii="Times New Roman" w:hAnsi="Times New Roman" w:cs="David" w:hint="cs"/>
          <w:color w:val="auto"/>
          <w:rtl/>
        </w:rPr>
        <w:t>בכירים</w:t>
      </w:r>
      <w:r w:rsidR="00D51CEB" w:rsidRPr="00481A86">
        <w:rPr>
          <w:rStyle w:val="emailstyle17"/>
          <w:rFonts w:ascii="Times New Roman" w:hAnsi="Times New Roman" w:cs="David" w:hint="cs"/>
          <w:color w:val="auto"/>
          <w:rtl/>
        </w:rPr>
        <w:t>)</w:t>
      </w:r>
      <w:ins w:id="1612" w:author="Shimon" w:date="2022-01-06T23:47:00Z">
        <w:r w:rsidR="007E2C8C">
          <w:rPr>
            <w:rStyle w:val="emailstyle17"/>
            <w:rFonts w:ascii="Times New Roman" w:hAnsi="Times New Roman" w:cs="David" w:hint="cs"/>
            <w:color w:val="auto"/>
            <w:rtl/>
          </w:rPr>
          <w:t xml:space="preserve">. </w:t>
        </w:r>
      </w:ins>
      <w:del w:id="1613" w:author="Shimon" w:date="2022-01-06T23:47:00Z">
        <w:r w:rsidR="00672EE8" w:rsidRPr="00481A86" w:rsidDel="007E2C8C">
          <w:rPr>
            <w:rStyle w:val="emailstyle17"/>
            <w:rFonts w:ascii="Times New Roman" w:hAnsi="Times New Roman" w:cs="David" w:hint="cs"/>
            <w:color w:val="auto"/>
            <w:rtl/>
          </w:rPr>
          <w:delText>,</w:delText>
        </w:r>
        <w:r w:rsidR="00A23774" w:rsidRPr="00481A86" w:rsidDel="007E2C8C">
          <w:rPr>
            <w:rStyle w:val="emailstyle17"/>
            <w:rFonts w:ascii="Times New Roman" w:hAnsi="Times New Roman" w:cs="David" w:hint="cs"/>
            <w:color w:val="auto"/>
            <w:rtl/>
          </w:rPr>
          <w:delText xml:space="preserve"> </w:delText>
        </w:r>
      </w:del>
      <w:ins w:id="1614" w:author="Shimon" w:date="2021-12-22T11:57:00Z">
        <w:r w:rsidR="00D9028E" w:rsidRPr="00481A86">
          <w:rPr>
            <w:rStyle w:val="emailstyle17"/>
            <w:rFonts w:ascii="Times New Roman" w:hAnsi="Times New Roman" w:cs="David" w:hint="cs"/>
            <w:color w:val="auto"/>
            <w:rtl/>
          </w:rPr>
          <w:t xml:space="preserve"> </w:t>
        </w:r>
      </w:ins>
      <w:r w:rsidR="00A23774" w:rsidRPr="00481A86">
        <w:rPr>
          <w:rStyle w:val="emailstyle17"/>
          <w:rFonts w:ascii="Times New Roman" w:hAnsi="Times New Roman" w:cs="David" w:hint="cs"/>
          <w:color w:val="auto"/>
          <w:rtl/>
        </w:rPr>
        <w:t xml:space="preserve">בתמורה </w:t>
      </w:r>
      <w:ins w:id="1615" w:author="Shimon" w:date="2022-01-06T23:47:00Z">
        <w:r w:rsidR="007E2C8C">
          <w:rPr>
            <w:rStyle w:val="emailstyle17"/>
            <w:rFonts w:ascii="Times New Roman" w:hAnsi="Times New Roman" w:cs="David" w:hint="cs"/>
            <w:color w:val="auto"/>
            <w:rtl/>
          </w:rPr>
          <w:t>י</w:t>
        </w:r>
      </w:ins>
      <w:del w:id="1616" w:author="Shimon" w:date="2022-01-06T23:47:00Z">
        <w:r w:rsidR="00A23774" w:rsidRPr="00481A86" w:rsidDel="007E2C8C">
          <w:rPr>
            <w:rStyle w:val="emailstyle17"/>
            <w:rFonts w:ascii="Times New Roman" w:hAnsi="Times New Roman" w:cs="David" w:hint="cs"/>
            <w:color w:val="auto"/>
            <w:rtl/>
          </w:rPr>
          <w:delText>ל</w:delText>
        </w:r>
      </w:del>
      <w:r w:rsidR="00A23774" w:rsidRPr="00481A86">
        <w:rPr>
          <w:rStyle w:val="emailstyle17"/>
          <w:rFonts w:ascii="Times New Roman" w:hAnsi="Times New Roman" w:cs="David" w:hint="cs"/>
          <w:color w:val="auto"/>
          <w:rtl/>
        </w:rPr>
        <w:t>ש</w:t>
      </w:r>
      <w:ins w:id="1617" w:author="Shimon" w:date="2022-01-06T23:48:00Z">
        <w:r w:rsidR="007E2C8C">
          <w:rPr>
            <w:rStyle w:val="emailstyle17"/>
            <w:rFonts w:ascii="Times New Roman" w:hAnsi="Times New Roman" w:cs="David" w:hint="cs"/>
            <w:color w:val="auto"/>
            <w:rtl/>
          </w:rPr>
          <w:t>ו</w:t>
        </w:r>
      </w:ins>
      <w:del w:id="1618" w:author="Shimon" w:date="2022-01-06T23:48:00Z">
        <w:r w:rsidR="00A23774" w:rsidRPr="00481A86" w:rsidDel="007E2C8C">
          <w:rPr>
            <w:rStyle w:val="emailstyle17"/>
            <w:rFonts w:ascii="Times New Roman" w:hAnsi="Times New Roman" w:cs="David" w:hint="cs"/>
            <w:color w:val="auto"/>
            <w:rtl/>
          </w:rPr>
          <w:delText>י</w:delText>
        </w:r>
      </w:del>
      <w:ins w:id="1619" w:author="Shimon" w:date="2021-12-21T14:57:00Z">
        <w:r w:rsidR="007E2C8C">
          <w:rPr>
            <w:rStyle w:val="emailstyle17"/>
            <w:rFonts w:ascii="Times New Roman" w:hAnsi="Times New Roman" w:cs="David" w:hint="cs"/>
            <w:color w:val="auto"/>
            <w:rtl/>
          </w:rPr>
          <w:t>פ</w:t>
        </w:r>
        <w:r w:rsidR="00D31648" w:rsidRPr="00481A86">
          <w:rPr>
            <w:rStyle w:val="emailstyle17"/>
            <w:rFonts w:ascii="Times New Roman" w:hAnsi="Times New Roman" w:cs="David" w:hint="cs"/>
            <w:color w:val="auto"/>
            <w:rtl/>
          </w:rPr>
          <w:t>ר</w:t>
        </w:r>
      </w:ins>
      <w:ins w:id="1620" w:author="Shimon" w:date="2022-01-06T23:48:00Z">
        <w:r w:rsidR="007E2C8C">
          <w:rPr>
            <w:rStyle w:val="emailstyle17"/>
            <w:rFonts w:ascii="Times New Roman" w:hAnsi="Times New Roman" w:cs="David" w:hint="cs"/>
            <w:color w:val="auto"/>
            <w:rtl/>
          </w:rPr>
          <w:t>ו</w:t>
        </w:r>
      </w:ins>
      <w:ins w:id="1621" w:author="Shimon" w:date="2021-12-21T14:57:00Z">
        <w:r w:rsidR="00D31648" w:rsidRPr="00481A86">
          <w:rPr>
            <w:rStyle w:val="emailstyle17"/>
            <w:rFonts w:ascii="Times New Roman" w:hAnsi="Times New Roman" w:cs="David" w:hint="cs"/>
            <w:color w:val="auto"/>
            <w:rtl/>
          </w:rPr>
          <w:t xml:space="preserve"> </w:t>
        </w:r>
      </w:ins>
      <w:del w:id="1622" w:author="Shimon" w:date="2021-12-21T14:57:00Z">
        <w:r w:rsidR="00A23774" w:rsidRPr="00481A86" w:rsidDel="00D31648">
          <w:rPr>
            <w:rStyle w:val="emailstyle17"/>
            <w:rFonts w:ascii="Times New Roman" w:hAnsi="Times New Roman" w:cs="David" w:hint="cs"/>
            <w:color w:val="auto"/>
            <w:rtl/>
          </w:rPr>
          <w:delText xml:space="preserve">נוי </w:delText>
        </w:r>
      </w:del>
      <w:r w:rsidR="00A23774" w:rsidRPr="00481A86">
        <w:rPr>
          <w:rStyle w:val="emailstyle17"/>
          <w:rFonts w:ascii="Times New Roman" w:hAnsi="Times New Roman" w:cs="David" w:hint="cs"/>
          <w:color w:val="auto"/>
          <w:rtl/>
        </w:rPr>
        <w:t>תנאי הפרישה</w:t>
      </w:r>
      <w:r w:rsidR="00A65C2C" w:rsidRPr="00481A86">
        <w:rPr>
          <w:rStyle w:val="emailstyle17"/>
          <w:rFonts w:ascii="Times New Roman" w:hAnsi="Times New Roman" w:cs="David" w:hint="cs"/>
          <w:color w:val="auto"/>
          <w:rtl/>
        </w:rPr>
        <w:t xml:space="preserve"> </w:t>
      </w:r>
      <w:del w:id="1623" w:author="Shimon" w:date="2022-01-06T23:48:00Z">
        <w:r w:rsidR="00A65C2C" w:rsidRPr="00481A86" w:rsidDel="007E2C8C">
          <w:rPr>
            <w:rStyle w:val="emailstyle17"/>
            <w:rFonts w:ascii="Times New Roman" w:hAnsi="Times New Roman" w:cs="David" w:hint="cs"/>
            <w:color w:val="auto"/>
            <w:rtl/>
          </w:rPr>
          <w:delText>(</w:delText>
        </w:r>
      </w:del>
      <w:r w:rsidR="00A65C2C" w:rsidRPr="00481A86">
        <w:rPr>
          <w:rStyle w:val="emailstyle17"/>
          <w:rFonts w:ascii="Times New Roman" w:hAnsi="Times New Roman" w:cs="David" w:hint="cs"/>
          <w:color w:val="auto"/>
          <w:rtl/>
        </w:rPr>
        <w:t>כך ש-</w:t>
      </w:r>
      <w:r w:rsidR="00EE4B7B" w:rsidRPr="00481A86">
        <w:rPr>
          <w:rStyle w:val="emailstyle17"/>
          <w:rFonts w:ascii="Times New Roman" w:hAnsi="Times New Roman" w:cs="David" w:hint="cs"/>
          <w:color w:val="auto"/>
          <w:rtl/>
        </w:rPr>
        <w:t>50% מהפ</w:t>
      </w:r>
      <w:r w:rsidR="00D85911" w:rsidRPr="00481A86">
        <w:rPr>
          <w:rStyle w:val="emailstyle17"/>
          <w:rFonts w:ascii="Times New Roman" w:hAnsi="Times New Roman" w:cs="David" w:hint="cs"/>
          <w:color w:val="auto"/>
          <w:rtl/>
        </w:rPr>
        <w:t xml:space="preserve">נסיה </w:t>
      </w:r>
      <w:r w:rsidR="00156400" w:rsidRPr="00481A86">
        <w:rPr>
          <w:rStyle w:val="emailstyle17"/>
          <w:rFonts w:ascii="Times New Roman" w:hAnsi="Times New Roman" w:cs="David" w:hint="cs"/>
          <w:color w:val="auto"/>
          <w:rtl/>
        </w:rPr>
        <w:t xml:space="preserve">תחושב </w:t>
      </w:r>
      <w:r w:rsidR="00337EAF" w:rsidRPr="00481A86">
        <w:rPr>
          <w:rStyle w:val="emailstyle17"/>
          <w:rFonts w:ascii="Times New Roman" w:hAnsi="Times New Roman" w:cs="David" w:hint="cs"/>
          <w:color w:val="auto"/>
          <w:rtl/>
        </w:rPr>
        <w:t xml:space="preserve">תמיד </w:t>
      </w:r>
      <w:r w:rsidR="00EE4B7B" w:rsidRPr="00481A86">
        <w:rPr>
          <w:rStyle w:val="emailstyle17"/>
          <w:rFonts w:ascii="Times New Roman" w:hAnsi="Times New Roman" w:cs="David" w:hint="cs"/>
          <w:color w:val="auto"/>
          <w:rtl/>
        </w:rPr>
        <w:t xml:space="preserve">לפי משכורת החוזה הגבוהה, גם אם תקופת העבודה בחוזה </w:t>
      </w:r>
      <w:r w:rsidR="00577511" w:rsidRPr="00481A86">
        <w:rPr>
          <w:rStyle w:val="emailstyle17"/>
          <w:rFonts w:ascii="Times New Roman" w:hAnsi="Times New Roman" w:cs="David" w:hint="cs"/>
          <w:color w:val="auto"/>
          <w:rtl/>
        </w:rPr>
        <w:t xml:space="preserve">הבכירים </w:t>
      </w:r>
      <w:r w:rsidR="00EE4B7B" w:rsidRPr="00481A86">
        <w:rPr>
          <w:rStyle w:val="emailstyle17"/>
          <w:rFonts w:ascii="Times New Roman" w:hAnsi="Times New Roman" w:cs="David" w:hint="cs"/>
          <w:color w:val="auto"/>
          <w:rtl/>
        </w:rPr>
        <w:t>תהיה פחות ממחצית תקופת השרות הכוללת</w:t>
      </w:r>
      <w:del w:id="1624" w:author="Shimon" w:date="2022-01-06T23:49:00Z">
        <w:r w:rsidR="00EE4B7B" w:rsidRPr="00481A86" w:rsidDel="007E2C8C">
          <w:rPr>
            <w:rStyle w:val="emailstyle17"/>
            <w:rFonts w:ascii="Times New Roman" w:hAnsi="Times New Roman" w:cs="David" w:hint="cs"/>
            <w:color w:val="auto"/>
            <w:rtl/>
          </w:rPr>
          <w:delText>)</w:delText>
        </w:r>
      </w:del>
      <w:r w:rsidR="00EE4B7B" w:rsidRPr="00481A86">
        <w:rPr>
          <w:rStyle w:val="emailstyle17"/>
          <w:rFonts w:ascii="Times New Roman" w:hAnsi="Times New Roman" w:cs="David" w:hint="cs"/>
          <w:color w:val="auto"/>
          <w:rtl/>
        </w:rPr>
        <w:t>.</w:t>
      </w:r>
    </w:p>
    <w:p w14:paraId="3D341E8E" w14:textId="7048F2AF" w:rsidR="00070E0A" w:rsidRDefault="00341966" w:rsidP="0069718D">
      <w:pPr>
        <w:pStyle w:val="11"/>
        <w:spacing w:before="0" w:after="240" w:line="360" w:lineRule="auto"/>
        <w:ind w:left="533" w:firstLine="0"/>
        <w:rPr>
          <w:rStyle w:val="emailstyle17"/>
          <w:rFonts w:ascii="Times New Roman" w:hAnsi="Times New Roman" w:cs="David"/>
          <w:color w:val="auto"/>
        </w:rPr>
      </w:pPr>
      <w:del w:id="1625" w:author="אופיר טל" w:date="2022-01-09T10:48:00Z">
        <w:r w:rsidRPr="0017266A" w:rsidDel="002C3F71">
          <w:rPr>
            <w:rStyle w:val="emailstyle17"/>
            <w:rFonts w:ascii="Times New Roman" w:hAnsi="Times New Roman" w:cs="David"/>
            <w:b/>
            <w:bCs/>
            <w:color w:val="auto"/>
            <w:rtl/>
            <w:rPrChange w:id="1626" w:author="Shimon" w:date="2021-12-30T10:34:00Z">
              <w:rPr>
                <w:rStyle w:val="emailstyle17"/>
                <w:rFonts w:ascii="Times New Roman" w:hAnsi="Times New Roman" w:cs="David"/>
                <w:color w:val="auto"/>
                <w:rtl/>
              </w:rPr>
            </w:rPrChange>
          </w:rPr>
          <w:delText xml:space="preserve"> </w:delText>
        </w:r>
      </w:del>
      <w:r w:rsidR="00A23774" w:rsidRPr="0017266A">
        <w:rPr>
          <w:rStyle w:val="emailstyle17"/>
          <w:rFonts w:ascii="Times New Roman" w:hAnsi="Times New Roman" w:cs="David" w:hint="eastAsia"/>
          <w:b/>
          <w:bCs/>
          <w:color w:val="auto"/>
          <w:rtl/>
          <w:rPrChange w:id="1627" w:author="Shimon" w:date="2021-12-30T10:34:00Z">
            <w:rPr>
              <w:rStyle w:val="emailstyle17"/>
              <w:rFonts w:ascii="Times New Roman" w:hAnsi="Times New Roman" w:cs="David" w:hint="eastAsia"/>
              <w:color w:val="auto"/>
              <w:rtl/>
            </w:rPr>
          </w:rPrChange>
        </w:rPr>
        <w:t>התובע</w:t>
      </w:r>
      <w:r w:rsidR="00672EE8" w:rsidRPr="00070E0A">
        <w:rPr>
          <w:rStyle w:val="emailstyle17"/>
          <w:rFonts w:ascii="Times New Roman" w:hAnsi="Times New Roman" w:cs="David" w:hint="cs"/>
          <w:color w:val="auto"/>
          <w:rtl/>
        </w:rPr>
        <w:t xml:space="preserve"> </w:t>
      </w:r>
      <w:r w:rsidR="00A23774" w:rsidRPr="00070E0A">
        <w:rPr>
          <w:rStyle w:val="emailstyle17"/>
          <w:rFonts w:ascii="Times New Roman" w:hAnsi="Times New Roman" w:cs="David" w:hint="cs"/>
          <w:color w:val="auto"/>
          <w:rtl/>
        </w:rPr>
        <w:t>סירב</w:t>
      </w:r>
      <w:r w:rsidR="00646E5E" w:rsidRPr="00070E0A">
        <w:rPr>
          <w:rStyle w:val="emailstyle17"/>
          <w:rFonts w:ascii="Times New Roman" w:hAnsi="Times New Roman" w:cs="David" w:hint="cs"/>
          <w:color w:val="auto"/>
          <w:rtl/>
        </w:rPr>
        <w:t xml:space="preserve"> לשינוי מהותי זה</w:t>
      </w:r>
      <w:r w:rsidR="00EE4B7B" w:rsidRPr="00070E0A">
        <w:rPr>
          <w:rStyle w:val="emailstyle17"/>
          <w:rFonts w:ascii="Times New Roman" w:hAnsi="Times New Roman" w:cs="David" w:hint="cs"/>
          <w:b/>
          <w:bCs/>
          <w:color w:val="auto"/>
          <w:rtl/>
        </w:rPr>
        <w:t xml:space="preserve">, </w:t>
      </w:r>
      <w:r w:rsidR="00C461DF" w:rsidRPr="00070E0A">
        <w:rPr>
          <w:rStyle w:val="emailstyle17"/>
          <w:rFonts w:ascii="Times New Roman" w:hAnsi="Times New Roman" w:cs="David" w:hint="cs"/>
          <w:color w:val="auto"/>
          <w:rtl/>
        </w:rPr>
        <w:t xml:space="preserve">בין היתר </w:t>
      </w:r>
      <w:r w:rsidR="00E33AF7" w:rsidRPr="00070E0A">
        <w:rPr>
          <w:rStyle w:val="emailstyle17"/>
          <w:rFonts w:ascii="Times New Roman" w:hAnsi="Times New Roman" w:cs="David" w:hint="cs"/>
          <w:color w:val="auto"/>
          <w:rtl/>
        </w:rPr>
        <w:t xml:space="preserve">מאחר </w:t>
      </w:r>
      <w:r w:rsidR="00672EE8" w:rsidRPr="0017266A">
        <w:rPr>
          <w:rStyle w:val="emailstyle17"/>
          <w:rFonts w:ascii="Times New Roman" w:hAnsi="Times New Roman" w:cs="David" w:hint="eastAsia"/>
          <w:color w:val="auto"/>
          <w:rtl/>
        </w:rPr>
        <w:t>ש</w:t>
      </w:r>
      <w:r w:rsidR="00E33AF7" w:rsidRPr="0017266A">
        <w:rPr>
          <w:rStyle w:val="emailstyle17"/>
          <w:rFonts w:ascii="Times New Roman" w:hAnsi="Times New Roman" w:cs="David" w:hint="eastAsia"/>
          <w:color w:val="auto"/>
          <w:rtl/>
        </w:rPr>
        <w:t>הוא</w:t>
      </w:r>
      <w:r w:rsidR="00E33AF7" w:rsidRPr="0017266A">
        <w:rPr>
          <w:rStyle w:val="emailstyle17"/>
          <w:rFonts w:ascii="Times New Roman" w:hAnsi="Times New Roman" w:cs="David"/>
          <w:b/>
          <w:bCs/>
          <w:color w:val="auto"/>
          <w:rtl/>
          <w:rPrChange w:id="1628" w:author="Shimon" w:date="2021-12-30T10:34:00Z">
            <w:rPr>
              <w:rStyle w:val="emailstyle17"/>
              <w:rFonts w:ascii="Times New Roman" w:hAnsi="Times New Roman" w:cs="David"/>
              <w:color w:val="auto"/>
              <w:rtl/>
            </w:rPr>
          </w:rPrChange>
        </w:rPr>
        <w:t xml:space="preserve"> ציפה לקריירה ארוכת שנים</w:t>
      </w:r>
      <w:r w:rsidR="00672EE8" w:rsidRPr="0017266A">
        <w:rPr>
          <w:rStyle w:val="emailstyle17"/>
          <w:rFonts w:ascii="Times New Roman" w:hAnsi="Times New Roman" w:cs="David"/>
          <w:b/>
          <w:bCs/>
          <w:color w:val="auto"/>
          <w:rtl/>
          <w:rPrChange w:id="1629" w:author="Shimon" w:date="2021-12-30T10:34:00Z">
            <w:rPr>
              <w:rStyle w:val="emailstyle17"/>
              <w:rFonts w:ascii="Times New Roman" w:hAnsi="Times New Roman" w:cs="David"/>
              <w:color w:val="auto"/>
              <w:rtl/>
            </w:rPr>
          </w:rPrChange>
        </w:rPr>
        <w:t>,</w:t>
      </w:r>
      <w:r w:rsidR="00E33AF7" w:rsidRPr="0017266A">
        <w:rPr>
          <w:rStyle w:val="emailstyle17"/>
          <w:rFonts w:ascii="Times New Roman" w:hAnsi="Times New Roman" w:cs="David"/>
          <w:b/>
          <w:bCs/>
          <w:color w:val="auto"/>
          <w:rtl/>
          <w:rPrChange w:id="1630"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31" w:author="Shimon" w:date="2021-12-30T10:34:00Z">
            <w:rPr>
              <w:rStyle w:val="emailstyle17"/>
              <w:rFonts w:ascii="Times New Roman" w:hAnsi="Times New Roman" w:cs="David" w:hint="eastAsia"/>
              <w:color w:val="auto"/>
              <w:rtl/>
            </w:rPr>
          </w:rPrChange>
        </w:rPr>
        <w:t>ש</w:t>
      </w:r>
      <w:r w:rsidR="00672EE8" w:rsidRPr="0017266A">
        <w:rPr>
          <w:rStyle w:val="emailstyle17"/>
          <w:rFonts w:ascii="Times New Roman" w:hAnsi="Times New Roman" w:cs="David" w:hint="eastAsia"/>
          <w:b/>
          <w:bCs/>
          <w:color w:val="auto"/>
          <w:rtl/>
          <w:rPrChange w:id="1632" w:author="Shimon" w:date="2021-12-30T10:34:00Z">
            <w:rPr>
              <w:rStyle w:val="emailstyle17"/>
              <w:rFonts w:ascii="Times New Roman" w:hAnsi="Times New Roman" w:cs="David" w:hint="eastAsia"/>
              <w:color w:val="auto"/>
              <w:rtl/>
            </w:rPr>
          </w:rPrChange>
        </w:rPr>
        <w:t>תביא</w:t>
      </w:r>
      <w:r w:rsidR="00672EE8" w:rsidRPr="0017266A">
        <w:rPr>
          <w:rStyle w:val="emailstyle17"/>
          <w:rFonts w:ascii="Times New Roman" w:hAnsi="Times New Roman" w:cs="David"/>
          <w:b/>
          <w:bCs/>
          <w:color w:val="auto"/>
          <w:rtl/>
          <w:rPrChange w:id="1633" w:author="Shimon" w:date="2021-12-30T10:34:00Z">
            <w:rPr>
              <w:rStyle w:val="emailstyle17"/>
              <w:rFonts w:ascii="Times New Roman" w:hAnsi="Times New Roman" w:cs="David"/>
              <w:color w:val="auto"/>
              <w:rtl/>
            </w:rPr>
          </w:rPrChange>
        </w:rPr>
        <w:t xml:space="preserve"> </w:t>
      </w:r>
      <w:r w:rsidR="00672EE8" w:rsidRPr="0017266A">
        <w:rPr>
          <w:rStyle w:val="emailstyle17"/>
          <w:rFonts w:ascii="Times New Roman" w:hAnsi="Times New Roman" w:cs="David" w:hint="eastAsia"/>
          <w:b/>
          <w:bCs/>
          <w:color w:val="auto"/>
          <w:rtl/>
          <w:rPrChange w:id="1634" w:author="Shimon" w:date="2021-12-30T10:34:00Z">
            <w:rPr>
              <w:rStyle w:val="emailstyle17"/>
              <w:rFonts w:ascii="Times New Roman" w:hAnsi="Times New Roman" w:cs="David" w:hint="eastAsia"/>
              <w:color w:val="auto"/>
              <w:rtl/>
            </w:rPr>
          </w:rPrChange>
        </w:rPr>
        <w:t>לכך</w:t>
      </w:r>
      <w:r w:rsidR="00672EE8" w:rsidRPr="0017266A">
        <w:rPr>
          <w:rStyle w:val="emailstyle17"/>
          <w:rFonts w:ascii="Times New Roman" w:hAnsi="Times New Roman" w:cs="David"/>
          <w:b/>
          <w:bCs/>
          <w:color w:val="auto"/>
          <w:rtl/>
          <w:rPrChange w:id="1635" w:author="Shimon" w:date="2021-12-30T10:34:00Z">
            <w:rPr>
              <w:rStyle w:val="emailstyle17"/>
              <w:rFonts w:ascii="Times New Roman" w:hAnsi="Times New Roman" w:cs="David"/>
              <w:color w:val="auto"/>
              <w:rtl/>
            </w:rPr>
          </w:rPrChange>
        </w:rPr>
        <w:t xml:space="preserve"> </w:t>
      </w:r>
      <w:r w:rsidR="00672EE8" w:rsidRPr="0017266A">
        <w:rPr>
          <w:rStyle w:val="emailstyle17"/>
          <w:rFonts w:ascii="Times New Roman" w:hAnsi="Times New Roman" w:cs="David" w:hint="eastAsia"/>
          <w:b/>
          <w:bCs/>
          <w:color w:val="auto"/>
          <w:rtl/>
          <w:rPrChange w:id="1636" w:author="Shimon" w:date="2021-12-30T10:34:00Z">
            <w:rPr>
              <w:rStyle w:val="emailstyle17"/>
              <w:rFonts w:ascii="Times New Roman" w:hAnsi="Times New Roman" w:cs="David" w:hint="eastAsia"/>
              <w:color w:val="auto"/>
              <w:rtl/>
            </w:rPr>
          </w:rPrChange>
        </w:rPr>
        <w:t>ש</w:t>
      </w:r>
      <w:r w:rsidR="00BB4FE9" w:rsidRPr="0017266A">
        <w:rPr>
          <w:rStyle w:val="emailstyle17"/>
          <w:rFonts w:ascii="Times New Roman" w:hAnsi="Times New Roman" w:cs="David" w:hint="eastAsia"/>
          <w:b/>
          <w:bCs/>
          <w:color w:val="auto"/>
          <w:rtl/>
          <w:rPrChange w:id="1637" w:author="Shimon" w:date="2021-12-30T10:34:00Z">
            <w:rPr>
              <w:rStyle w:val="emailstyle17"/>
              <w:rFonts w:ascii="Times New Roman" w:hAnsi="Times New Roman" w:cs="David" w:hint="eastAsia"/>
              <w:color w:val="auto"/>
              <w:rtl/>
            </w:rPr>
          </w:rPrChange>
        </w:rPr>
        <w:t>תקופת</w:t>
      </w:r>
      <w:r w:rsidR="00BB4FE9" w:rsidRPr="0017266A">
        <w:rPr>
          <w:rStyle w:val="emailstyle17"/>
          <w:rFonts w:ascii="Times New Roman" w:hAnsi="Times New Roman" w:cs="David"/>
          <w:b/>
          <w:bCs/>
          <w:color w:val="auto"/>
          <w:rtl/>
          <w:rPrChange w:id="1638" w:author="Shimon" w:date="2021-12-30T10:34:00Z">
            <w:rPr>
              <w:rStyle w:val="emailstyle17"/>
              <w:rFonts w:ascii="Times New Roman" w:hAnsi="Times New Roman" w:cs="David"/>
              <w:color w:val="auto"/>
              <w:rtl/>
            </w:rPr>
          </w:rPrChange>
        </w:rPr>
        <w:t xml:space="preserve"> עבודתו בחוזה </w:t>
      </w:r>
      <w:r w:rsidR="00236FE8" w:rsidRPr="0017266A">
        <w:rPr>
          <w:rStyle w:val="emailstyle17"/>
          <w:rFonts w:ascii="Times New Roman" w:hAnsi="Times New Roman" w:cs="David" w:hint="eastAsia"/>
          <w:b/>
          <w:bCs/>
          <w:color w:val="auto"/>
          <w:rtl/>
          <w:rPrChange w:id="1639" w:author="Shimon" w:date="2021-12-30T10:34:00Z">
            <w:rPr>
              <w:rStyle w:val="emailstyle17"/>
              <w:rFonts w:ascii="Times New Roman" w:hAnsi="Times New Roman" w:cs="David" w:hint="eastAsia"/>
              <w:color w:val="auto"/>
              <w:rtl/>
            </w:rPr>
          </w:rPrChange>
        </w:rPr>
        <w:t>בכירים</w:t>
      </w:r>
      <w:r w:rsidR="00236FE8" w:rsidRPr="0017266A">
        <w:rPr>
          <w:rStyle w:val="emailstyle17"/>
          <w:rFonts w:ascii="Times New Roman" w:hAnsi="Times New Roman" w:cs="David"/>
          <w:b/>
          <w:bCs/>
          <w:color w:val="auto"/>
          <w:rtl/>
          <w:rPrChange w:id="1640"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1" w:author="Shimon" w:date="2021-12-30T10:34:00Z">
            <w:rPr>
              <w:rStyle w:val="emailstyle17"/>
              <w:rFonts w:ascii="Times New Roman" w:hAnsi="Times New Roman" w:cs="David" w:hint="eastAsia"/>
              <w:color w:val="auto"/>
              <w:rtl/>
            </w:rPr>
          </w:rPrChange>
        </w:rPr>
        <w:t>תהיה</w:t>
      </w:r>
      <w:r w:rsidR="00BB4FE9" w:rsidRPr="0017266A">
        <w:rPr>
          <w:rStyle w:val="emailstyle17"/>
          <w:rFonts w:ascii="Times New Roman" w:hAnsi="Times New Roman" w:cs="David"/>
          <w:b/>
          <w:bCs/>
          <w:color w:val="auto"/>
          <w:rtl/>
          <w:rPrChange w:id="1642"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3" w:author="Shimon" w:date="2021-12-30T10:34:00Z">
            <w:rPr>
              <w:rStyle w:val="emailstyle17"/>
              <w:rFonts w:ascii="Times New Roman" w:hAnsi="Times New Roman" w:cs="David" w:hint="eastAsia"/>
              <w:color w:val="auto"/>
              <w:rtl/>
            </w:rPr>
          </w:rPrChange>
        </w:rPr>
        <w:t>ארוכה</w:t>
      </w:r>
      <w:r w:rsidR="00BB4FE9" w:rsidRPr="0017266A">
        <w:rPr>
          <w:rStyle w:val="emailstyle17"/>
          <w:rFonts w:ascii="Times New Roman" w:hAnsi="Times New Roman" w:cs="David"/>
          <w:b/>
          <w:bCs/>
          <w:color w:val="auto"/>
          <w:rtl/>
          <w:rPrChange w:id="1644"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5" w:author="Shimon" w:date="2021-12-30T10:34:00Z">
            <w:rPr>
              <w:rStyle w:val="emailstyle17"/>
              <w:rFonts w:ascii="Times New Roman" w:hAnsi="Times New Roman" w:cs="David" w:hint="eastAsia"/>
              <w:color w:val="auto"/>
              <w:rtl/>
            </w:rPr>
          </w:rPrChange>
        </w:rPr>
        <w:t>יותר</w:t>
      </w:r>
      <w:r w:rsidR="00BB4FE9" w:rsidRPr="0017266A">
        <w:rPr>
          <w:rStyle w:val="emailstyle17"/>
          <w:rFonts w:ascii="Times New Roman" w:hAnsi="Times New Roman" w:cs="David"/>
          <w:b/>
          <w:bCs/>
          <w:color w:val="auto"/>
          <w:rtl/>
          <w:rPrChange w:id="1646"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7" w:author="Shimon" w:date="2021-12-30T10:34:00Z">
            <w:rPr>
              <w:rStyle w:val="emailstyle17"/>
              <w:rFonts w:ascii="Times New Roman" w:hAnsi="Times New Roman" w:cs="David" w:hint="eastAsia"/>
              <w:color w:val="auto"/>
              <w:rtl/>
            </w:rPr>
          </w:rPrChange>
        </w:rPr>
        <w:t>מתקופת</w:t>
      </w:r>
      <w:r w:rsidR="00BB4FE9" w:rsidRPr="0017266A">
        <w:rPr>
          <w:rStyle w:val="emailstyle17"/>
          <w:rFonts w:ascii="Times New Roman" w:hAnsi="Times New Roman" w:cs="David"/>
          <w:b/>
          <w:bCs/>
          <w:color w:val="auto"/>
          <w:rtl/>
          <w:rPrChange w:id="1648"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49" w:author="Shimon" w:date="2021-12-30T10:34:00Z">
            <w:rPr>
              <w:rStyle w:val="emailstyle17"/>
              <w:rFonts w:ascii="Times New Roman" w:hAnsi="Times New Roman" w:cs="David" w:hint="eastAsia"/>
              <w:color w:val="auto"/>
              <w:rtl/>
            </w:rPr>
          </w:rPrChange>
        </w:rPr>
        <w:t>עבודתו</w:t>
      </w:r>
      <w:r w:rsidR="00BB4FE9" w:rsidRPr="0017266A">
        <w:rPr>
          <w:rStyle w:val="emailstyle17"/>
          <w:rFonts w:ascii="Times New Roman" w:hAnsi="Times New Roman" w:cs="David"/>
          <w:b/>
          <w:bCs/>
          <w:color w:val="auto"/>
          <w:rtl/>
          <w:rPrChange w:id="1650"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51" w:author="Shimon" w:date="2021-12-30T10:34:00Z">
            <w:rPr>
              <w:rStyle w:val="emailstyle17"/>
              <w:rFonts w:ascii="Times New Roman" w:hAnsi="Times New Roman" w:cs="David" w:hint="eastAsia"/>
              <w:color w:val="auto"/>
              <w:rtl/>
            </w:rPr>
          </w:rPrChange>
        </w:rPr>
        <w:t>בכתב</w:t>
      </w:r>
      <w:r w:rsidR="00BB4FE9" w:rsidRPr="0017266A">
        <w:rPr>
          <w:rStyle w:val="emailstyle17"/>
          <w:rFonts w:ascii="Times New Roman" w:hAnsi="Times New Roman" w:cs="David"/>
          <w:b/>
          <w:bCs/>
          <w:color w:val="auto"/>
          <w:rtl/>
          <w:rPrChange w:id="1652" w:author="Shimon" w:date="2021-12-30T10:34:00Z">
            <w:rPr>
              <w:rStyle w:val="emailstyle17"/>
              <w:rFonts w:ascii="Times New Roman" w:hAnsi="Times New Roman" w:cs="David"/>
              <w:color w:val="auto"/>
              <w:rtl/>
            </w:rPr>
          </w:rPrChange>
        </w:rPr>
        <w:t xml:space="preserve"> </w:t>
      </w:r>
      <w:r w:rsidR="00BB4FE9" w:rsidRPr="0017266A">
        <w:rPr>
          <w:rStyle w:val="emailstyle17"/>
          <w:rFonts w:ascii="Times New Roman" w:hAnsi="Times New Roman" w:cs="David" w:hint="eastAsia"/>
          <w:b/>
          <w:bCs/>
          <w:color w:val="auto"/>
          <w:rtl/>
          <w:rPrChange w:id="1653" w:author="Shimon" w:date="2021-12-30T10:34:00Z">
            <w:rPr>
              <w:rStyle w:val="emailstyle17"/>
              <w:rFonts w:ascii="Times New Roman" w:hAnsi="Times New Roman" w:cs="David" w:hint="eastAsia"/>
              <w:color w:val="auto"/>
              <w:rtl/>
            </w:rPr>
          </w:rPrChange>
        </w:rPr>
        <w:t>מינוי</w:t>
      </w:r>
      <w:r w:rsidR="00672EE8" w:rsidRPr="00070E0A">
        <w:rPr>
          <w:rStyle w:val="emailstyle17"/>
          <w:rFonts w:ascii="Times New Roman" w:hAnsi="Times New Roman" w:cs="David" w:hint="cs"/>
          <w:color w:val="auto"/>
          <w:rtl/>
        </w:rPr>
        <w:t>.</w:t>
      </w:r>
      <w:r w:rsidR="00E33AF7" w:rsidRPr="00070E0A">
        <w:rPr>
          <w:rStyle w:val="emailstyle17"/>
          <w:rFonts w:ascii="Times New Roman" w:hAnsi="Times New Roman" w:cs="David" w:hint="cs"/>
          <w:color w:val="auto"/>
          <w:rtl/>
        </w:rPr>
        <w:t xml:space="preserve"> </w:t>
      </w:r>
      <w:r w:rsidR="00BB4FE9" w:rsidRPr="00070E0A">
        <w:rPr>
          <w:rStyle w:val="emailstyle17"/>
          <w:rFonts w:ascii="Times New Roman" w:hAnsi="Times New Roman" w:cs="David" w:hint="cs"/>
          <w:color w:val="auto"/>
          <w:rtl/>
        </w:rPr>
        <w:t xml:space="preserve">במקרה כזה </w:t>
      </w:r>
      <w:r w:rsidR="00BB4FE9" w:rsidRPr="00070E0A">
        <w:rPr>
          <w:rStyle w:val="emailstyle17"/>
          <w:rFonts w:ascii="Times New Roman" w:hAnsi="Times New Roman" w:cs="David"/>
          <w:color w:val="auto"/>
          <w:rtl/>
        </w:rPr>
        <w:t>–</w:t>
      </w:r>
      <w:r w:rsidR="00BB4FE9" w:rsidRPr="00070E0A">
        <w:rPr>
          <w:rStyle w:val="emailstyle17"/>
          <w:rFonts w:ascii="Times New Roman" w:hAnsi="Times New Roman" w:cs="David" w:hint="cs"/>
          <w:color w:val="auto"/>
          <w:rtl/>
        </w:rPr>
        <w:t>כפי שאכן התרחש</w:t>
      </w:r>
      <w:r w:rsidR="00672EE8" w:rsidRPr="00070E0A">
        <w:rPr>
          <w:rStyle w:val="emailstyle17"/>
          <w:rFonts w:ascii="Times New Roman" w:hAnsi="Times New Roman" w:cs="David" w:hint="cs"/>
          <w:color w:val="auto"/>
          <w:rtl/>
        </w:rPr>
        <w:t xml:space="preserve"> בפועל </w:t>
      </w:r>
      <w:r w:rsidR="00BB4FE9" w:rsidRPr="00070E0A">
        <w:rPr>
          <w:rStyle w:val="emailstyle17"/>
          <w:rFonts w:ascii="Times New Roman" w:hAnsi="Times New Roman" w:cs="David" w:hint="cs"/>
          <w:color w:val="auto"/>
          <w:rtl/>
        </w:rPr>
        <w:t>-</w:t>
      </w:r>
      <w:r w:rsidR="00672EE8" w:rsidRPr="00070E0A">
        <w:rPr>
          <w:rStyle w:val="emailstyle17"/>
          <w:rFonts w:ascii="Times New Roman" w:hAnsi="Times New Roman" w:cs="David" w:hint="cs"/>
          <w:color w:val="auto"/>
          <w:rtl/>
        </w:rPr>
        <w:t xml:space="preserve"> </w:t>
      </w:r>
      <w:r w:rsidR="00E33AF7" w:rsidRPr="00070E0A">
        <w:rPr>
          <w:rStyle w:val="emailstyle17"/>
          <w:rFonts w:ascii="Times New Roman" w:hAnsi="Times New Roman" w:cs="David" w:hint="cs"/>
          <w:color w:val="auto"/>
          <w:rtl/>
        </w:rPr>
        <w:t xml:space="preserve">ה"שיפור" המוצע </w:t>
      </w:r>
      <w:r w:rsidR="00BB4FE9" w:rsidRPr="00070E0A">
        <w:rPr>
          <w:rStyle w:val="emailstyle17"/>
          <w:rFonts w:ascii="Times New Roman" w:hAnsi="Times New Roman" w:cs="David" w:hint="cs"/>
          <w:color w:val="auto"/>
          <w:rtl/>
        </w:rPr>
        <w:t>(50/50)</w:t>
      </w:r>
      <w:r w:rsidR="00002ADC" w:rsidRPr="00070E0A">
        <w:rPr>
          <w:rStyle w:val="emailstyle17"/>
          <w:rFonts w:ascii="Times New Roman" w:hAnsi="Times New Roman" w:cs="David" w:hint="cs"/>
          <w:color w:val="auto"/>
          <w:rtl/>
        </w:rPr>
        <w:t xml:space="preserve"> היה </w:t>
      </w:r>
      <w:r w:rsidR="00E33AF7" w:rsidRPr="00070E0A">
        <w:rPr>
          <w:rStyle w:val="emailstyle17"/>
          <w:rFonts w:ascii="Times New Roman" w:hAnsi="Times New Roman" w:cs="David" w:hint="eastAsia"/>
          <w:b/>
          <w:bCs/>
          <w:color w:val="auto"/>
          <w:rtl/>
        </w:rPr>
        <w:t>מקטין</w:t>
      </w:r>
      <w:r w:rsidR="00E33AF7" w:rsidRPr="00070E0A">
        <w:rPr>
          <w:rStyle w:val="emailstyle17"/>
          <w:rFonts w:ascii="Times New Roman" w:hAnsi="Times New Roman" w:cs="David" w:hint="cs"/>
          <w:color w:val="auto"/>
          <w:rtl/>
        </w:rPr>
        <w:t xml:space="preserve"> את הפנסיה של התובע</w:t>
      </w:r>
      <w:r w:rsidR="00A65C2C" w:rsidRPr="00070E0A">
        <w:rPr>
          <w:rStyle w:val="emailstyle17"/>
          <w:rFonts w:ascii="Times New Roman" w:hAnsi="Times New Roman" w:cs="David" w:hint="cs"/>
          <w:color w:val="auto"/>
          <w:rtl/>
        </w:rPr>
        <w:t xml:space="preserve"> </w:t>
      </w:r>
      <w:ins w:id="1654" w:author="Shimon" w:date="2022-01-06T23:51:00Z">
        <w:del w:id="1655" w:author="אופיר טל" w:date="2022-01-09T10:48:00Z">
          <w:r w:rsidR="007E2C8C" w:rsidDel="002C3F71">
            <w:rPr>
              <w:rStyle w:val="emailstyle17"/>
              <w:rFonts w:ascii="Times New Roman" w:hAnsi="Times New Roman" w:cs="David" w:hint="cs"/>
              <w:color w:val="auto"/>
              <w:rtl/>
            </w:rPr>
            <w:delText xml:space="preserve">כי </w:delText>
          </w:r>
        </w:del>
      </w:ins>
      <w:del w:id="1656" w:author="אופיר טל" w:date="2022-01-09T10:48:00Z">
        <w:r w:rsidR="00A65C2C" w:rsidRPr="00070E0A" w:rsidDel="002C3F71">
          <w:rPr>
            <w:rStyle w:val="emailstyle17"/>
            <w:rFonts w:ascii="Times New Roman" w:hAnsi="Times New Roman" w:cs="David" w:hint="cs"/>
            <w:color w:val="auto"/>
            <w:rtl/>
          </w:rPr>
          <w:delText>(מאחר ש</w:delText>
        </w:r>
      </w:del>
      <w:ins w:id="1657" w:author="אופיר טל" w:date="2022-01-09T10:49:00Z">
        <w:r w:rsidR="002C3F71">
          <w:rPr>
            <w:rStyle w:val="emailstyle17"/>
            <w:rFonts w:ascii="Times New Roman" w:hAnsi="Times New Roman" w:cs="David" w:hint="cs"/>
            <w:color w:val="auto"/>
            <w:rtl/>
          </w:rPr>
          <w:t>מאחר ש</w:t>
        </w:r>
      </w:ins>
      <w:r w:rsidR="00A65C2C" w:rsidRPr="00070E0A">
        <w:rPr>
          <w:rStyle w:val="emailstyle17"/>
          <w:rFonts w:ascii="Times New Roman" w:hAnsi="Times New Roman" w:cs="David" w:hint="cs"/>
          <w:color w:val="auto"/>
          <w:rtl/>
        </w:rPr>
        <w:t>התובע עבד תקופה ארוכה יותר בחוזה בכירים מהתקופה בה עבד על פי כתב מינוי</w:t>
      </w:r>
      <w:ins w:id="1658" w:author="אופיר טל" w:date="2022-01-09T10:49:00Z">
        <w:r w:rsidR="002C3F71">
          <w:rPr>
            <w:rStyle w:val="emailstyle17"/>
            <w:rFonts w:ascii="Times New Roman" w:hAnsi="Times New Roman" w:cs="David" w:hint="cs"/>
            <w:color w:val="auto"/>
            <w:rtl/>
          </w:rPr>
          <w:t>.</w:t>
        </w:r>
      </w:ins>
      <w:ins w:id="1659" w:author="Shimon" w:date="2022-01-06T23:51:00Z">
        <w:del w:id="1660" w:author="אופיר טל" w:date="2022-01-09T10:49:00Z">
          <w:r w:rsidR="007E2C8C" w:rsidDel="002C3F71">
            <w:rPr>
              <w:rStyle w:val="emailstyle17"/>
              <w:rFonts w:ascii="Times New Roman" w:hAnsi="Times New Roman" w:cs="David" w:hint="cs"/>
              <w:color w:val="auto"/>
              <w:rtl/>
            </w:rPr>
            <w:delText xml:space="preserve"> ו</w:delText>
          </w:r>
        </w:del>
      </w:ins>
      <w:ins w:id="1661" w:author="Shimon" w:date="2022-01-06T23:53:00Z">
        <w:del w:id="1662" w:author="אופיר טל" w:date="2022-01-09T10:49:00Z">
          <w:r w:rsidR="002E0FD2" w:rsidDel="002C3F71">
            <w:rPr>
              <w:rStyle w:val="emailstyle17"/>
              <w:rFonts w:ascii="Times New Roman" w:hAnsi="Times New Roman" w:cs="David" w:hint="cs"/>
              <w:color w:val="auto"/>
              <w:rtl/>
            </w:rPr>
            <w:delText xml:space="preserve">לכן </w:delText>
          </w:r>
        </w:del>
      </w:ins>
      <w:ins w:id="1663" w:author="Shimon" w:date="2022-01-06T23:51:00Z">
        <w:del w:id="1664" w:author="אופיר טל" w:date="2022-01-09T10:49:00Z">
          <w:r w:rsidR="007E2C8C" w:rsidDel="002C3F71">
            <w:rPr>
              <w:rStyle w:val="emailstyle17"/>
              <w:rFonts w:ascii="Times New Roman" w:hAnsi="Times New Roman" w:cs="David" w:hint="cs"/>
              <w:color w:val="auto"/>
              <w:rtl/>
            </w:rPr>
            <w:delText>ה</w:delText>
          </w:r>
          <w:r w:rsidR="002E0FD2" w:rsidDel="002C3F71">
            <w:rPr>
              <w:rStyle w:val="emailstyle17"/>
              <w:rFonts w:ascii="Times New Roman" w:hAnsi="Times New Roman" w:cs="David" w:hint="cs"/>
              <w:color w:val="auto"/>
              <w:rtl/>
            </w:rPr>
            <w:delText>יה זכאי לגימלה בשיעור גבוה מ</w:delText>
          </w:r>
        </w:del>
      </w:ins>
      <w:ins w:id="1665" w:author="Shimon" w:date="2022-01-06T23:52:00Z">
        <w:del w:id="1666" w:author="אופיר טל" w:date="2022-01-09T10:49:00Z">
          <w:r w:rsidR="002E0FD2" w:rsidDel="002C3F71">
            <w:rPr>
              <w:rStyle w:val="emailstyle17"/>
              <w:rFonts w:ascii="Times New Roman" w:hAnsi="Times New Roman" w:cs="David" w:hint="cs"/>
              <w:color w:val="auto"/>
              <w:rtl/>
            </w:rPr>
            <w:delText>-</w:delText>
          </w:r>
        </w:del>
      </w:ins>
      <w:ins w:id="1667" w:author="Shimon" w:date="2022-01-06T23:51:00Z">
        <w:del w:id="1668" w:author="אופיר טל" w:date="2022-01-09T10:49:00Z">
          <w:r w:rsidR="002E0FD2" w:rsidDel="002C3F71">
            <w:rPr>
              <w:rStyle w:val="emailstyle17"/>
              <w:rFonts w:ascii="Times New Roman" w:hAnsi="Times New Roman" w:cs="David" w:hint="cs"/>
              <w:color w:val="auto"/>
              <w:rtl/>
            </w:rPr>
            <w:delText>50</w:delText>
          </w:r>
        </w:del>
      </w:ins>
      <w:ins w:id="1669" w:author="Shimon" w:date="2022-01-06T23:52:00Z">
        <w:del w:id="1670" w:author="אופיר טל" w:date="2022-01-09T10:49:00Z">
          <w:r w:rsidR="002E0FD2" w:rsidDel="002C3F71">
            <w:rPr>
              <w:rStyle w:val="emailstyle17"/>
              <w:rFonts w:ascii="Times New Roman" w:hAnsi="Times New Roman" w:cs="David" w:hint="cs"/>
              <w:color w:val="auto"/>
              <w:rtl/>
            </w:rPr>
            <w:delText>%</w:delText>
          </w:r>
        </w:del>
      </w:ins>
      <w:del w:id="1671" w:author="אופיר טל" w:date="2022-01-09T10:49:00Z">
        <w:r w:rsidR="00A65C2C" w:rsidRPr="00070E0A" w:rsidDel="002C3F71">
          <w:rPr>
            <w:rStyle w:val="emailstyle17"/>
            <w:rFonts w:ascii="Times New Roman" w:hAnsi="Times New Roman" w:cs="David" w:hint="cs"/>
            <w:color w:val="auto"/>
            <w:rtl/>
          </w:rPr>
          <w:delText>)</w:delText>
        </w:r>
      </w:del>
      <w:ins w:id="1672" w:author="Shimon" w:date="2022-01-06T23:52:00Z">
        <w:del w:id="1673" w:author="אופיר טל" w:date="2022-01-09T10:49:00Z">
          <w:r w:rsidR="002E0FD2" w:rsidDel="002C3F71">
            <w:rPr>
              <w:rStyle w:val="emailstyle17"/>
              <w:rFonts w:ascii="Times New Roman" w:hAnsi="Times New Roman" w:cs="David" w:hint="cs"/>
              <w:color w:val="auto"/>
              <w:rtl/>
            </w:rPr>
            <w:delText xml:space="preserve"> </w:delText>
          </w:r>
        </w:del>
      </w:ins>
      <w:ins w:id="1674" w:author="Shimon" w:date="2022-01-06T23:53:00Z">
        <w:del w:id="1675" w:author="אופיר טל" w:date="2022-01-09T10:49:00Z">
          <w:r w:rsidR="002E0FD2" w:rsidDel="002C3F71">
            <w:rPr>
              <w:rStyle w:val="emailstyle17"/>
              <w:rFonts w:ascii="Times New Roman" w:hAnsi="Times New Roman" w:cs="David" w:hint="cs"/>
              <w:color w:val="auto"/>
              <w:rtl/>
            </w:rPr>
            <w:delText>מ</w:delText>
          </w:r>
        </w:del>
      </w:ins>
      <w:ins w:id="1676" w:author="Shimon" w:date="2022-01-06T23:52:00Z">
        <w:del w:id="1677" w:author="אופיר טל" w:date="2022-01-09T10:49:00Z">
          <w:r w:rsidR="002E0FD2" w:rsidDel="002C3F71">
            <w:rPr>
              <w:rStyle w:val="emailstyle17"/>
              <w:rFonts w:ascii="Times New Roman" w:hAnsi="Times New Roman" w:cs="David" w:hint="cs"/>
              <w:color w:val="auto"/>
              <w:rtl/>
            </w:rPr>
            <w:delText>משכורת החוזה.</w:delText>
          </w:r>
        </w:del>
      </w:ins>
      <w:del w:id="1678" w:author="אופיר טל" w:date="2022-01-09T10:49:00Z">
        <w:r w:rsidR="00672EE8" w:rsidRPr="00070E0A" w:rsidDel="002C3F71">
          <w:rPr>
            <w:rStyle w:val="emailstyle17"/>
            <w:rFonts w:ascii="Times New Roman" w:hAnsi="Times New Roman" w:cs="David" w:hint="cs"/>
            <w:color w:val="auto"/>
            <w:rtl/>
          </w:rPr>
          <w:delText>.</w:delText>
        </w:r>
      </w:del>
      <w:r w:rsidR="00672EE8" w:rsidRPr="00070E0A">
        <w:rPr>
          <w:rStyle w:val="emailstyle17"/>
          <w:rFonts w:ascii="Times New Roman" w:hAnsi="Times New Roman" w:cs="David" w:hint="cs"/>
          <w:color w:val="auto"/>
          <w:rtl/>
        </w:rPr>
        <w:t xml:space="preserve"> </w:t>
      </w:r>
    </w:p>
    <w:p w14:paraId="14DAB47F" w14:textId="77777777" w:rsidR="002E0FD2" w:rsidRDefault="00070E0A">
      <w:pPr>
        <w:pStyle w:val="11"/>
        <w:numPr>
          <w:ilvl w:val="0"/>
          <w:numId w:val="14"/>
        </w:numPr>
        <w:tabs>
          <w:tab w:val="clear" w:pos="502"/>
        </w:tabs>
        <w:spacing w:before="0" w:after="240" w:line="360" w:lineRule="auto"/>
        <w:ind w:left="523" w:hanging="425"/>
        <w:rPr>
          <w:ins w:id="1679" w:author="Shimon" w:date="2022-01-06T23:54:00Z"/>
          <w:rStyle w:val="emailstyle17"/>
          <w:rFonts w:ascii="Times New Roman" w:hAnsi="Times New Roman" w:cs="David"/>
          <w:color w:val="auto"/>
        </w:rPr>
        <w:pPrChange w:id="1680" w:author="אופיר טל" w:date="2022-01-09T10:50:00Z">
          <w:pPr>
            <w:pStyle w:val="11"/>
            <w:numPr>
              <w:numId w:val="14"/>
            </w:numPr>
            <w:tabs>
              <w:tab w:val="num" w:pos="502"/>
            </w:tabs>
            <w:spacing w:before="0" w:after="240" w:line="360" w:lineRule="auto"/>
            <w:ind w:left="533" w:firstLine="0"/>
          </w:pPr>
        </w:pPrChange>
      </w:pPr>
      <w:r w:rsidRPr="00070E0A">
        <w:rPr>
          <w:rStyle w:val="emailstyle17"/>
          <w:rFonts w:ascii="Times New Roman" w:hAnsi="Times New Roman" w:cs="David"/>
          <w:color w:val="auto"/>
          <w:rtl/>
        </w:rPr>
        <w:t>הנתבעת חזרה והציעה את השינוי הנ"ל בשנת 1997, והתובע לא הסכים לכך פעם נוספת</w:t>
      </w:r>
      <w:ins w:id="1681" w:author="Shimon" w:date="2021-12-21T15:40:00Z">
        <w:r w:rsidRPr="00070E0A">
          <w:rPr>
            <w:rStyle w:val="emailstyle17"/>
            <w:rFonts w:ascii="Times New Roman" w:hAnsi="Times New Roman" w:cs="David"/>
            <w:color w:val="auto"/>
            <w:rtl/>
          </w:rPr>
          <w:t xml:space="preserve"> מאותה סיבה</w:t>
        </w:r>
      </w:ins>
      <w:r w:rsidRPr="00070E0A">
        <w:rPr>
          <w:rStyle w:val="emailstyle17"/>
          <w:rFonts w:ascii="Times New Roman" w:hAnsi="Times New Roman" w:cs="David"/>
          <w:color w:val="auto"/>
          <w:rtl/>
        </w:rPr>
        <w:t xml:space="preserve">, ועל כן, </w:t>
      </w:r>
      <w:r w:rsidRPr="00070E0A">
        <w:rPr>
          <w:rStyle w:val="emailstyle17"/>
          <w:rFonts w:ascii="Times New Roman" w:hAnsi="Times New Roman" w:cs="David"/>
          <w:b/>
          <w:bCs/>
          <w:color w:val="auto"/>
          <w:rtl/>
        </w:rPr>
        <w:t xml:space="preserve">החוזה נשאר בנוסחו המקורי – ללא צורך בהמלצת הממונה להארכת תוקפו של החוזה. </w:t>
      </w:r>
      <w:r w:rsidRPr="00070E0A">
        <w:rPr>
          <w:rStyle w:val="emailstyle17"/>
          <w:rFonts w:ascii="Times New Roman" w:hAnsi="Times New Roman" w:cs="David" w:hint="cs"/>
          <w:color w:val="auto"/>
          <w:rtl/>
        </w:rPr>
        <w:t xml:space="preserve">  </w:t>
      </w:r>
    </w:p>
    <w:p w14:paraId="1E5D3B31" w14:textId="058DD787" w:rsidR="00070E0A" w:rsidRPr="002C3F71" w:rsidRDefault="002E0FD2">
      <w:pPr>
        <w:pStyle w:val="11"/>
        <w:spacing w:before="0" w:after="240" w:line="360" w:lineRule="auto"/>
        <w:ind w:left="523" w:hanging="425"/>
        <w:rPr>
          <w:rStyle w:val="emailstyle17"/>
          <w:rFonts w:ascii="Times New Roman" w:hAnsi="Times New Roman" w:cs="David"/>
          <w:i/>
          <w:iCs/>
          <w:color w:val="auto"/>
          <w:rPrChange w:id="1682" w:author="אופיר טל" w:date="2022-01-09T10:50:00Z">
            <w:rPr>
              <w:rStyle w:val="emailstyle17"/>
              <w:rFonts w:ascii="Times New Roman" w:hAnsi="Times New Roman" w:cs="David"/>
              <w:color w:val="auto"/>
            </w:rPr>
          </w:rPrChange>
        </w:rPr>
        <w:pPrChange w:id="1683" w:author="אופיר טל" w:date="2022-01-09T10:50:00Z">
          <w:pPr>
            <w:pStyle w:val="11"/>
            <w:numPr>
              <w:numId w:val="14"/>
            </w:numPr>
            <w:tabs>
              <w:tab w:val="num" w:pos="502"/>
            </w:tabs>
            <w:spacing w:before="0" w:after="240" w:line="360" w:lineRule="auto"/>
            <w:ind w:left="533" w:firstLine="0"/>
          </w:pPr>
        </w:pPrChange>
      </w:pPr>
      <w:ins w:id="1684" w:author="Shimon" w:date="2022-01-06T23:54:00Z">
        <w:r w:rsidRPr="002C3F71">
          <w:rPr>
            <w:rStyle w:val="emailstyle17"/>
            <w:rFonts w:ascii="Times New Roman" w:hAnsi="Times New Roman" w:cs="David"/>
            <w:i/>
            <w:iCs/>
            <w:color w:val="auto"/>
            <w:rtl/>
            <w:rPrChange w:id="1685" w:author="אופיר טל" w:date="2022-01-09T10:50:00Z">
              <w:rPr>
                <w:rStyle w:val="emailstyle17"/>
                <w:rFonts w:ascii="Times New Roman" w:hAnsi="Times New Roman" w:cs="David"/>
                <w:color w:val="auto"/>
                <w:rtl/>
              </w:rPr>
            </w:rPrChange>
          </w:rPr>
          <w:t>*</w:t>
        </w:r>
      </w:ins>
      <w:r w:rsidR="00070E0A" w:rsidRPr="002C3F71">
        <w:rPr>
          <w:rStyle w:val="emailstyle17"/>
          <w:rFonts w:ascii="Times New Roman" w:hAnsi="Times New Roman" w:cs="David"/>
          <w:i/>
          <w:iCs/>
          <w:color w:val="auto"/>
          <w:rtl/>
          <w:rPrChange w:id="1686" w:author="אופיר טל" w:date="2022-01-09T10:50:00Z">
            <w:rPr>
              <w:rStyle w:val="emailstyle17"/>
              <w:rFonts w:ascii="Times New Roman" w:hAnsi="Times New Roman" w:cs="David"/>
              <w:color w:val="auto"/>
              <w:rtl/>
            </w:rPr>
          </w:rPrChange>
        </w:rPr>
        <w:t xml:space="preserve">    </w:t>
      </w:r>
      <w:ins w:id="1687" w:author="אופיר טל" w:date="2022-01-09T10:49:00Z">
        <w:r w:rsidR="002C3F71" w:rsidRPr="002C3F71">
          <w:rPr>
            <w:rStyle w:val="emailstyle17"/>
            <w:rFonts w:ascii="Times New Roman" w:hAnsi="Times New Roman" w:cs="David"/>
            <w:i/>
            <w:iCs/>
            <w:color w:val="auto"/>
            <w:rtl/>
            <w:rPrChange w:id="1688" w:author="אופיר טל" w:date="2022-01-09T10:50:00Z">
              <w:rPr>
                <w:rStyle w:val="emailstyle17"/>
                <w:rFonts w:ascii="Times New Roman" w:hAnsi="Times New Roman" w:cs="David"/>
                <w:color w:val="auto"/>
                <w:rtl/>
              </w:rPr>
            </w:rPrChange>
          </w:rPr>
          <w:tab/>
        </w:r>
      </w:ins>
      <w:ins w:id="1689" w:author="אופיר טל" w:date="2022-01-09T10:50:00Z">
        <w:r w:rsidR="002C3F71" w:rsidRPr="002C3F71">
          <w:rPr>
            <w:rStyle w:val="emailstyle17"/>
            <w:rFonts w:ascii="Times New Roman" w:hAnsi="Times New Roman" w:cs="David" w:hint="eastAsia"/>
            <w:i/>
            <w:iCs/>
            <w:color w:val="auto"/>
            <w:rtl/>
            <w:rPrChange w:id="1690" w:author="אופיר טל" w:date="2022-01-09T10:50:00Z">
              <w:rPr>
                <w:rStyle w:val="emailstyle17"/>
                <w:rFonts w:ascii="Times New Roman" w:hAnsi="Times New Roman" w:cs="David" w:hint="eastAsia"/>
                <w:color w:val="auto"/>
                <w:rtl/>
              </w:rPr>
            </w:rPrChange>
          </w:rPr>
          <w:t>רצ</w:t>
        </w:r>
        <w:r w:rsidR="002C3F71" w:rsidRPr="002C3F71">
          <w:rPr>
            <w:rStyle w:val="emailstyle17"/>
            <w:rFonts w:ascii="Times New Roman" w:hAnsi="Times New Roman" w:cs="David"/>
            <w:i/>
            <w:iCs/>
            <w:color w:val="auto"/>
            <w:rtl/>
            <w:rPrChange w:id="1691" w:author="אופיר טל" w:date="2022-01-09T10:50:00Z">
              <w:rPr>
                <w:rStyle w:val="emailstyle17"/>
                <w:rFonts w:ascii="Times New Roman" w:hAnsi="Times New Roman" w:cs="David"/>
                <w:color w:val="auto"/>
                <w:rtl/>
              </w:rPr>
            </w:rPrChange>
          </w:rPr>
          <w:t xml:space="preserve">"ב </w:t>
        </w:r>
      </w:ins>
      <w:ins w:id="1692" w:author="Shimon" w:date="2021-12-21T15:43:00Z">
        <w:r w:rsidR="00070E0A" w:rsidRPr="002C3F71">
          <w:rPr>
            <w:rStyle w:val="emailstyle17"/>
            <w:rFonts w:ascii="Times New Roman" w:hAnsi="Times New Roman" w:cs="David"/>
            <w:i/>
            <w:iCs/>
            <w:color w:val="auto"/>
            <w:rtl/>
            <w:rPrChange w:id="1693" w:author="אופיר טל" w:date="2022-01-09T10:50:00Z">
              <w:rPr>
                <w:rStyle w:val="emailstyle17"/>
                <w:rFonts w:ascii="Times New Roman" w:hAnsi="Times New Roman" w:cs="David"/>
                <w:color w:val="auto"/>
                <w:rtl/>
              </w:rPr>
            </w:rPrChange>
          </w:rPr>
          <w:t>מכתבי הפניה של הנש"מ ושתי התגובות של</w:t>
        </w:r>
      </w:ins>
      <w:ins w:id="1694" w:author="Shimon" w:date="2021-12-26T13:29:00Z">
        <w:r w:rsidR="00424FA9" w:rsidRPr="002C3F71">
          <w:rPr>
            <w:rStyle w:val="emailstyle17"/>
            <w:rFonts w:ascii="Times New Roman" w:hAnsi="Times New Roman" w:cs="David"/>
            <w:i/>
            <w:iCs/>
            <w:color w:val="auto"/>
            <w:rtl/>
            <w:rPrChange w:id="1695" w:author="אופיר טל" w:date="2022-01-09T10:50:00Z">
              <w:rPr>
                <w:rStyle w:val="emailstyle17"/>
                <w:rFonts w:ascii="Times New Roman" w:hAnsi="Times New Roman" w:cs="David"/>
                <w:color w:val="auto"/>
                <w:rtl/>
              </w:rPr>
            </w:rPrChange>
          </w:rPr>
          <w:t xml:space="preserve"> התובע</w:t>
        </w:r>
      </w:ins>
      <w:ins w:id="1696" w:author="אופיר טל" w:date="2022-01-09T10:50:00Z">
        <w:r w:rsidR="002C3F71" w:rsidRPr="002C3F71">
          <w:rPr>
            <w:rStyle w:val="emailstyle17"/>
            <w:rFonts w:ascii="Times New Roman" w:hAnsi="Times New Roman" w:cs="David"/>
            <w:i/>
            <w:iCs/>
            <w:color w:val="auto"/>
            <w:rtl/>
            <w:rPrChange w:id="1697" w:author="אופיר טל" w:date="2022-01-09T10:50:00Z">
              <w:rPr>
                <w:rStyle w:val="emailstyle17"/>
                <w:rFonts w:ascii="Times New Roman" w:hAnsi="Times New Roman" w:cs="David"/>
                <w:color w:val="auto"/>
                <w:rtl/>
              </w:rPr>
            </w:rPrChange>
          </w:rPr>
          <w:t xml:space="preserve">, מסומנות </w:t>
        </w:r>
        <w:r w:rsidR="002C3F71" w:rsidRPr="002C3F71">
          <w:rPr>
            <w:rStyle w:val="emailstyle17"/>
            <w:rFonts w:ascii="Times New Roman" w:hAnsi="Times New Roman" w:cs="David" w:hint="eastAsia"/>
            <w:i/>
            <w:iCs/>
            <w:color w:val="auto"/>
            <w:u w:val="single"/>
            <w:rtl/>
            <w:rPrChange w:id="1698" w:author="אופיר טל" w:date="2022-01-09T10:50:00Z">
              <w:rPr>
                <w:rStyle w:val="emailstyle17"/>
                <w:rFonts w:ascii="Times New Roman" w:hAnsi="Times New Roman" w:cs="David" w:hint="eastAsia"/>
                <w:color w:val="auto"/>
                <w:rtl/>
              </w:rPr>
            </w:rPrChange>
          </w:rPr>
          <w:t>כנספחים</w:t>
        </w:r>
        <w:r w:rsidR="002C3F71" w:rsidRPr="002C3F71">
          <w:rPr>
            <w:rStyle w:val="emailstyle17"/>
            <w:rFonts w:ascii="Times New Roman" w:hAnsi="Times New Roman" w:cs="David"/>
            <w:i/>
            <w:iCs/>
            <w:color w:val="auto"/>
            <w:u w:val="single"/>
            <w:rtl/>
            <w:rPrChange w:id="1699" w:author="אופיר טל" w:date="2022-01-09T10:50:00Z">
              <w:rPr>
                <w:rStyle w:val="emailstyle17"/>
                <w:rFonts w:ascii="Times New Roman" w:hAnsi="Times New Roman" w:cs="David"/>
                <w:color w:val="auto"/>
                <w:rtl/>
              </w:rPr>
            </w:rPrChange>
          </w:rPr>
          <w:t xml:space="preserve"> 2- 5</w:t>
        </w:r>
        <w:r w:rsidR="002C3F71" w:rsidRPr="002C3F71">
          <w:rPr>
            <w:rStyle w:val="emailstyle17"/>
            <w:rFonts w:ascii="Times New Roman" w:hAnsi="Times New Roman" w:cs="David"/>
            <w:i/>
            <w:iCs/>
            <w:color w:val="auto"/>
            <w:rtl/>
            <w:rPrChange w:id="1700" w:author="אופיר טל" w:date="2022-01-09T10:50:00Z">
              <w:rPr>
                <w:rStyle w:val="emailstyle17"/>
                <w:rFonts w:ascii="Times New Roman" w:hAnsi="Times New Roman" w:cs="David"/>
                <w:color w:val="auto"/>
                <w:rtl/>
              </w:rPr>
            </w:rPrChange>
          </w:rPr>
          <w:t>.</w:t>
        </w:r>
      </w:ins>
      <w:del w:id="1701" w:author="אופיר טל" w:date="2022-01-09T10:50:00Z">
        <w:r w:rsidR="00A6398F" w:rsidRPr="002C3F71" w:rsidDel="002C3F71">
          <w:rPr>
            <w:rStyle w:val="emailstyle17"/>
            <w:rFonts w:ascii="Times New Roman" w:hAnsi="Times New Roman" w:cs="David"/>
            <w:i/>
            <w:iCs/>
            <w:color w:val="auto"/>
            <w:rtl/>
            <w:rPrChange w:id="1702" w:author="אופיר טל" w:date="2022-01-09T10:50:00Z">
              <w:rPr>
                <w:rStyle w:val="emailstyle17"/>
                <w:rFonts w:ascii="Times New Roman" w:hAnsi="Times New Roman" w:cs="David"/>
                <w:color w:val="auto"/>
                <w:rtl/>
              </w:rPr>
            </w:rPrChange>
          </w:rPr>
          <w:delText xml:space="preserve"> </w:delText>
        </w:r>
      </w:del>
      <w:ins w:id="1703" w:author="Shimon" w:date="2021-12-29T23:17:00Z">
        <w:del w:id="1704" w:author="אופיר טל" w:date="2022-01-09T10:50:00Z">
          <w:r w:rsidR="00A6398F" w:rsidRPr="002C3F71" w:rsidDel="002C3F71">
            <w:rPr>
              <w:rStyle w:val="emailstyle17"/>
              <w:rFonts w:ascii="Times New Roman" w:hAnsi="Times New Roman" w:cs="David" w:hint="eastAsia"/>
              <w:i/>
              <w:iCs/>
              <w:color w:val="auto"/>
              <w:rtl/>
              <w:rPrChange w:id="1705" w:author="אופיר טל" w:date="2022-01-09T10:50:00Z">
                <w:rPr>
                  <w:rStyle w:val="emailstyle17"/>
                  <w:rFonts w:ascii="Times New Roman" w:hAnsi="Times New Roman" w:cs="David" w:hint="eastAsia"/>
                  <w:color w:val="auto"/>
                  <w:rtl/>
                </w:rPr>
              </w:rPrChange>
            </w:rPr>
            <w:delText>מצ</w:delText>
          </w:r>
          <w:r w:rsidR="00A6398F" w:rsidRPr="002C3F71" w:rsidDel="002C3F71">
            <w:rPr>
              <w:rStyle w:val="emailstyle17"/>
              <w:rFonts w:ascii="Times New Roman" w:hAnsi="Times New Roman" w:cs="David"/>
              <w:i/>
              <w:iCs/>
              <w:color w:val="auto"/>
              <w:rtl/>
              <w:rPrChange w:id="1706" w:author="אופיר טל" w:date="2022-01-09T10:50:00Z">
                <w:rPr>
                  <w:rStyle w:val="emailstyle17"/>
                  <w:rFonts w:ascii="Times New Roman" w:hAnsi="Times New Roman" w:cs="David"/>
                  <w:color w:val="auto"/>
                  <w:rtl/>
                </w:rPr>
              </w:rPrChange>
            </w:rPr>
            <w:delText xml:space="preserve">"ב </w:delText>
          </w:r>
          <w:r w:rsidR="00A6398F" w:rsidRPr="002C3F71" w:rsidDel="002C3F71">
            <w:rPr>
              <w:rStyle w:val="emailstyle17"/>
              <w:rFonts w:ascii="Times New Roman" w:hAnsi="Times New Roman" w:cs="David" w:hint="eastAsia"/>
              <w:i/>
              <w:iCs/>
              <w:color w:val="auto"/>
              <w:rtl/>
              <w:rPrChange w:id="1707" w:author="אופיר טל" w:date="2022-01-09T10:50:00Z">
                <w:rPr>
                  <w:rStyle w:val="emailstyle17"/>
                  <w:rFonts w:ascii="Times New Roman" w:hAnsi="Times New Roman" w:cs="David" w:hint="eastAsia"/>
                  <w:color w:val="auto"/>
                  <w:rtl/>
                </w:rPr>
              </w:rPrChange>
            </w:rPr>
            <w:delText>כנספח</w:delText>
          </w:r>
          <w:r w:rsidR="00A6398F" w:rsidRPr="002C3F71" w:rsidDel="002C3F71">
            <w:rPr>
              <w:rStyle w:val="emailstyle17"/>
              <w:rFonts w:ascii="Times New Roman" w:hAnsi="Times New Roman" w:cs="David"/>
              <w:i/>
              <w:iCs/>
              <w:color w:val="auto"/>
              <w:highlight w:val="yellow"/>
              <w:rtl/>
              <w:rPrChange w:id="1708" w:author="אופיר טל" w:date="2022-01-09T10:50:00Z">
                <w:rPr>
                  <w:rStyle w:val="emailstyle17"/>
                  <w:rFonts w:ascii="Times New Roman" w:hAnsi="Times New Roman" w:cs="David"/>
                  <w:color w:val="auto"/>
                  <w:rtl/>
                </w:rPr>
              </w:rPrChange>
            </w:rPr>
            <w:delText>.....</w:delText>
          </w:r>
        </w:del>
      </w:ins>
      <w:ins w:id="1709" w:author="Shimon" w:date="2021-12-21T15:43:00Z">
        <w:del w:id="1710" w:author="אופיר טל" w:date="2022-01-09T10:50:00Z">
          <w:r w:rsidR="00070E0A" w:rsidRPr="002C3F71" w:rsidDel="002C3F71">
            <w:rPr>
              <w:rStyle w:val="emailstyle17"/>
              <w:rFonts w:ascii="Times New Roman" w:hAnsi="Times New Roman" w:cs="David"/>
              <w:i/>
              <w:iCs/>
              <w:color w:val="auto"/>
              <w:highlight w:val="yellow"/>
              <w:rtl/>
              <w:rPrChange w:id="1711" w:author="אופיר טל" w:date="2022-01-09T10:50:00Z">
                <w:rPr>
                  <w:rStyle w:val="emailstyle17"/>
                  <w:rFonts w:ascii="Times New Roman" w:hAnsi="Times New Roman" w:cs="David"/>
                  <w:color w:val="auto"/>
                  <w:rtl/>
                </w:rPr>
              </w:rPrChange>
            </w:rPr>
            <w:delText>)</w:delText>
          </w:r>
          <w:r w:rsidR="00070E0A" w:rsidRPr="002C3F71" w:rsidDel="002C3F71">
            <w:rPr>
              <w:rStyle w:val="emailstyle17"/>
              <w:rFonts w:ascii="Times New Roman" w:hAnsi="Times New Roman" w:cs="David"/>
              <w:i/>
              <w:iCs/>
              <w:color w:val="auto"/>
              <w:rtl/>
              <w:rPrChange w:id="1712" w:author="אופיר טל" w:date="2022-01-09T10:50:00Z">
                <w:rPr>
                  <w:rStyle w:val="emailstyle17"/>
                  <w:rFonts w:ascii="Times New Roman" w:hAnsi="Times New Roman" w:cs="David"/>
                  <w:color w:val="auto"/>
                  <w:rtl/>
                </w:rPr>
              </w:rPrChange>
            </w:rPr>
            <w:delText>.</w:delText>
          </w:r>
        </w:del>
      </w:ins>
    </w:p>
    <w:p w14:paraId="67354B76" w14:textId="70CBCC0D" w:rsidR="00777E65" w:rsidDel="002C3F71" w:rsidRDefault="002929C5" w:rsidP="0069718D">
      <w:pPr>
        <w:pStyle w:val="11"/>
        <w:numPr>
          <w:ilvl w:val="0"/>
          <w:numId w:val="14"/>
        </w:numPr>
        <w:tabs>
          <w:tab w:val="left" w:pos="530"/>
        </w:tabs>
        <w:spacing w:before="0" w:after="240" w:line="360" w:lineRule="auto"/>
        <w:ind w:left="530" w:hanging="450"/>
        <w:rPr>
          <w:del w:id="1713" w:author="אופיר טל" w:date="2022-01-09T10:50:00Z"/>
          <w:rStyle w:val="emailstyle17"/>
          <w:rFonts w:ascii="Times New Roman" w:hAnsi="Times New Roman" w:cs="David"/>
          <w:color w:val="auto"/>
        </w:rPr>
      </w:pPr>
      <w:del w:id="1714" w:author="אופיר טל" w:date="2022-01-09T10:49:00Z">
        <w:r w:rsidRPr="002929C5" w:rsidDel="002C3F71">
          <w:rPr>
            <w:rStyle w:val="emailstyle17"/>
            <w:rFonts w:ascii="Times New Roman" w:hAnsi="Times New Roman" w:cs="David"/>
            <w:color w:val="auto"/>
            <w:rtl/>
          </w:rPr>
          <w:delText xml:space="preserve">    </w:delText>
        </w:r>
      </w:del>
      <w:del w:id="1715" w:author="אופיר טל" w:date="2022-01-09T10:50:00Z">
        <w:r w:rsidRPr="00901A33" w:rsidDel="002C3F71">
          <w:rPr>
            <w:rStyle w:val="emailstyle17"/>
            <w:rFonts w:ascii="Times New Roman" w:hAnsi="Times New Roman" w:cs="David" w:hint="cs"/>
            <w:color w:val="auto"/>
            <w:rtl/>
          </w:rPr>
          <w:delText xml:space="preserve">ודוגמא </w:delText>
        </w:r>
      </w:del>
      <w:ins w:id="1716" w:author="Shimon" w:date="2021-12-22T15:06:00Z">
        <w:del w:id="1717" w:author="אופיר טל" w:date="2022-01-09T10:50:00Z">
          <w:r w:rsidDel="002C3F71">
            <w:rPr>
              <w:rStyle w:val="emailstyle17"/>
              <w:rFonts w:ascii="Times New Roman" w:hAnsi="Times New Roman" w:cs="David" w:hint="cs"/>
              <w:color w:val="auto"/>
              <w:rtl/>
            </w:rPr>
            <w:delText>כך ל</w:delText>
          </w:r>
          <w:r w:rsidR="002E0FD2" w:rsidDel="002C3F71">
            <w:rPr>
              <w:rStyle w:val="emailstyle17"/>
              <w:rFonts w:ascii="Times New Roman" w:hAnsi="Times New Roman" w:cs="David" w:hint="cs"/>
              <w:color w:val="auto"/>
              <w:rtl/>
            </w:rPr>
            <w:delText>דוגמא</w:delText>
          </w:r>
          <w:r w:rsidDel="002C3F71">
            <w:rPr>
              <w:rStyle w:val="emailstyle17"/>
              <w:rFonts w:ascii="Times New Roman" w:hAnsi="Times New Roman" w:cs="David" w:hint="cs"/>
              <w:color w:val="auto"/>
              <w:rtl/>
            </w:rPr>
            <w:delText>,</w:delText>
          </w:r>
        </w:del>
      </w:ins>
      <w:del w:id="1718" w:author="אופיר טל" w:date="2022-01-09T10:50:00Z">
        <w:r w:rsidRPr="00901A33" w:rsidDel="002C3F71">
          <w:rPr>
            <w:rStyle w:val="emailstyle17"/>
            <w:rFonts w:ascii="Times New Roman" w:hAnsi="Times New Roman" w:cs="David" w:hint="cs"/>
            <w:color w:val="auto"/>
            <w:rtl/>
          </w:rPr>
          <w:delText xml:space="preserve">נוספת, מהעת הקרובה יותר: לאחר </w:delText>
        </w:r>
      </w:del>
      <w:ins w:id="1719" w:author="Shimon" w:date="2021-12-22T15:06:00Z">
        <w:del w:id="1720" w:author="אופיר טל" w:date="2022-01-09T10:50:00Z">
          <w:r w:rsidDel="002C3F71">
            <w:rPr>
              <w:rStyle w:val="emailstyle17"/>
              <w:rFonts w:ascii="Times New Roman" w:hAnsi="Times New Roman" w:cs="David" w:hint="cs"/>
              <w:color w:val="auto"/>
              <w:rtl/>
            </w:rPr>
            <w:delText xml:space="preserve"> </w:delText>
          </w:r>
        </w:del>
      </w:ins>
      <w:del w:id="1721" w:author="אופיר טל" w:date="2022-01-09T10:50:00Z">
        <w:r w:rsidR="00777E65" w:rsidDel="002C3F71">
          <w:rPr>
            <w:rStyle w:val="emailstyle17"/>
            <w:rFonts w:ascii="Times New Roman" w:hAnsi="Times New Roman" w:cs="David" w:hint="cs"/>
            <w:color w:val="auto"/>
            <w:rtl/>
          </w:rPr>
          <w:delText xml:space="preserve"> </w:delText>
        </w:r>
        <w:r w:rsidRPr="00901A33" w:rsidDel="002C3F71">
          <w:rPr>
            <w:rStyle w:val="emailstyle17"/>
            <w:rFonts w:ascii="Times New Roman" w:hAnsi="Times New Roman" w:cs="David" w:hint="cs"/>
            <w:color w:val="auto"/>
            <w:rtl/>
          </w:rPr>
          <w:delText xml:space="preserve"> ב</w:delText>
        </w:r>
      </w:del>
      <w:ins w:id="1722" w:author="Shimon" w:date="2021-12-22T15:26:00Z">
        <w:del w:id="1723" w:author="אופיר טל" w:date="2022-01-09T10:50:00Z">
          <w:r w:rsidR="00777E65" w:rsidDel="002C3F71">
            <w:rPr>
              <w:rStyle w:val="emailstyle17"/>
              <w:rFonts w:ascii="Times New Roman" w:hAnsi="Times New Roman" w:cs="David" w:hint="cs"/>
              <w:color w:val="auto"/>
              <w:rtl/>
            </w:rPr>
            <w:delText xml:space="preserve">בשנת 2002  סבר </w:delText>
          </w:r>
        </w:del>
      </w:ins>
      <w:del w:id="1724" w:author="אופיר טל" w:date="2022-01-09T10:50:00Z">
        <w:r w:rsidRPr="00901A33" w:rsidDel="002C3F71">
          <w:rPr>
            <w:rStyle w:val="emailstyle17"/>
            <w:rFonts w:ascii="Times New Roman" w:hAnsi="Times New Roman" w:cs="David" w:hint="cs"/>
            <w:color w:val="auto"/>
            <w:rtl/>
          </w:rPr>
          <w:delText xml:space="preserve">משרד האוצר שאלה </w:delText>
        </w:r>
      </w:del>
      <w:ins w:id="1725" w:author="Shimon" w:date="2021-12-26T13:29:00Z">
        <w:del w:id="1726" w:author="אופיר טל" w:date="2022-01-09T10:50:00Z">
          <w:r w:rsidR="00424FA9" w:rsidDel="002C3F71">
            <w:rPr>
              <w:rStyle w:val="emailstyle17"/>
              <w:rFonts w:ascii="Times New Roman" w:hAnsi="Times New Roman" w:cs="David" w:hint="cs"/>
              <w:color w:val="auto"/>
              <w:rtl/>
            </w:rPr>
            <w:delText>כי בדומה לבעלי חוזים חדשים</w:delText>
          </w:r>
        </w:del>
      </w:ins>
      <w:ins w:id="1727" w:author="Shimon" w:date="2022-01-06T23:55:00Z">
        <w:del w:id="1728" w:author="אופיר טל" w:date="2022-01-09T10:50:00Z">
          <w:r w:rsidR="002E0FD2" w:rsidDel="002C3F71">
            <w:rPr>
              <w:rStyle w:val="emailstyle17"/>
              <w:rFonts w:ascii="Times New Roman" w:hAnsi="Times New Roman" w:cs="David" w:hint="cs"/>
              <w:color w:val="auto"/>
              <w:rtl/>
            </w:rPr>
            <w:delText xml:space="preserve">, </w:delText>
          </w:r>
        </w:del>
      </w:ins>
      <w:del w:id="1729" w:author="אופיר טל" w:date="2022-01-09T10:50:00Z">
        <w:r w:rsidRPr="00901A33" w:rsidDel="002C3F71">
          <w:rPr>
            <w:rStyle w:val="emailstyle17"/>
            <w:rFonts w:ascii="Times New Roman" w:hAnsi="Times New Roman" w:cs="David" w:hint="cs"/>
            <w:color w:val="auto"/>
            <w:rtl/>
          </w:rPr>
          <w:delText xml:space="preserve">האם </w:delText>
        </w:r>
      </w:del>
      <w:ins w:id="1730" w:author="Shimon" w:date="2021-12-28T13:40:00Z">
        <w:del w:id="1731" w:author="אופיר טל" w:date="2022-01-09T10:50:00Z">
          <w:r w:rsidR="005D704E" w:rsidDel="002C3F71">
            <w:rPr>
              <w:rStyle w:val="emailstyle17"/>
              <w:rFonts w:ascii="Times New Roman" w:hAnsi="Times New Roman" w:cs="David" w:hint="cs"/>
              <w:color w:val="auto"/>
              <w:rtl/>
            </w:rPr>
            <w:delText xml:space="preserve">גם </w:delText>
          </w:r>
        </w:del>
      </w:ins>
      <w:del w:id="1732" w:author="אופיר טל" w:date="2022-01-09T10:50:00Z">
        <w:r w:rsidRPr="00901A33" w:rsidDel="002C3F71">
          <w:rPr>
            <w:rStyle w:val="emailstyle17"/>
            <w:rFonts w:ascii="Times New Roman" w:hAnsi="Times New Roman" w:cs="David" w:hint="cs"/>
            <w:color w:val="auto"/>
            <w:rtl/>
          </w:rPr>
          <w:delText>ה</w:delText>
        </w:r>
      </w:del>
      <w:ins w:id="1733" w:author="Shimon" w:date="2021-12-28T13:41:00Z">
        <w:del w:id="1734" w:author="אופיר טל" w:date="2022-01-09T10:50:00Z">
          <w:r w:rsidR="005D704E" w:rsidDel="002C3F71">
            <w:rPr>
              <w:rStyle w:val="emailstyle17"/>
              <w:rFonts w:ascii="Times New Roman" w:hAnsi="Times New Roman" w:cs="David" w:hint="cs"/>
              <w:color w:val="auto"/>
              <w:rtl/>
            </w:rPr>
            <w:delText>ה</w:delText>
          </w:r>
        </w:del>
      </w:ins>
      <w:del w:id="1735" w:author="אופיר טל" w:date="2022-01-09T10:50:00Z">
        <w:r w:rsidRPr="00901A33" w:rsidDel="002C3F71">
          <w:rPr>
            <w:rStyle w:val="emailstyle17"/>
            <w:rFonts w:ascii="Times New Roman" w:hAnsi="Times New Roman" w:cs="David" w:hint="cs"/>
            <w:color w:val="auto"/>
            <w:rtl/>
          </w:rPr>
          <w:delText>ארכ</w:delText>
        </w:r>
      </w:del>
      <w:ins w:id="1736" w:author="Shimon" w:date="2021-12-28T13:41:00Z">
        <w:del w:id="1737" w:author="אופיר טל" w:date="2022-01-09T10:50:00Z">
          <w:r w:rsidR="005D704E" w:rsidDel="002C3F71">
            <w:rPr>
              <w:rStyle w:val="emailstyle17"/>
              <w:rFonts w:ascii="Times New Roman" w:hAnsi="Times New Roman" w:cs="David" w:hint="cs"/>
              <w:color w:val="auto"/>
              <w:rtl/>
            </w:rPr>
            <w:delText>ה</w:delText>
          </w:r>
        </w:del>
      </w:ins>
      <w:del w:id="1738" w:author="אופיר טל" w:date="2022-01-09T10:50:00Z">
        <w:r w:rsidRPr="00901A33" w:rsidDel="002C3F71">
          <w:rPr>
            <w:rStyle w:val="emailstyle17"/>
            <w:rFonts w:ascii="Times New Roman" w:hAnsi="Times New Roman" w:cs="David" w:hint="cs"/>
            <w:color w:val="auto"/>
            <w:rtl/>
          </w:rPr>
          <w:delText>ת החוזה האוטומטית</w:delText>
        </w:r>
      </w:del>
      <w:ins w:id="1739" w:author="Shimon" w:date="2021-12-26T13:30:00Z">
        <w:del w:id="1740" w:author="אופיר טל" w:date="2022-01-09T10:50:00Z">
          <w:r w:rsidR="00424FA9" w:rsidDel="002C3F71">
            <w:rPr>
              <w:rStyle w:val="emailstyle17"/>
              <w:rFonts w:ascii="Times New Roman" w:hAnsi="Times New Roman" w:cs="David" w:hint="cs"/>
              <w:color w:val="auto"/>
              <w:rtl/>
            </w:rPr>
            <w:delText xml:space="preserve"> של</w:delText>
          </w:r>
        </w:del>
      </w:ins>
      <w:del w:id="1741" w:author="אופיר טל" w:date="2022-01-09T10:50:00Z">
        <w:r w:rsidRPr="00901A33" w:rsidDel="002C3F71">
          <w:rPr>
            <w:rStyle w:val="emailstyle17"/>
            <w:rFonts w:ascii="Times New Roman" w:hAnsi="Times New Roman" w:cs="David" w:hint="cs"/>
            <w:color w:val="auto"/>
            <w:rtl/>
          </w:rPr>
          <w:delText xml:space="preserve"> </w:delText>
        </w:r>
      </w:del>
      <w:ins w:id="1742" w:author="Shimon" w:date="2021-12-26T13:30:00Z">
        <w:del w:id="1743" w:author="אופיר טל" w:date="2022-01-09T10:50:00Z">
          <w:r w:rsidR="00424FA9" w:rsidRPr="00901A33" w:rsidDel="002C3F71">
            <w:rPr>
              <w:rStyle w:val="emailstyle17"/>
              <w:rFonts w:ascii="Times New Roman" w:hAnsi="Times New Roman" w:cs="David" w:hint="cs"/>
              <w:color w:val="auto"/>
              <w:rtl/>
            </w:rPr>
            <w:delText xml:space="preserve">חוזה </w:delText>
          </w:r>
          <w:r w:rsidR="000A1612" w:rsidDel="002C3F71">
            <w:rPr>
              <w:rStyle w:val="emailstyle17"/>
              <w:rFonts w:ascii="Times New Roman" w:hAnsi="Times New Roman" w:cs="David" w:hint="cs"/>
              <w:color w:val="auto"/>
              <w:rtl/>
            </w:rPr>
            <w:delText xml:space="preserve">התובע </w:delText>
          </w:r>
        </w:del>
      </w:ins>
      <w:ins w:id="1744" w:author="Shimon" w:date="2022-01-06T23:56:00Z">
        <w:del w:id="1745" w:author="אופיר טל" w:date="2022-01-09T10:50:00Z">
          <w:r w:rsidR="002E0FD2" w:rsidDel="002C3F71">
            <w:rPr>
              <w:rStyle w:val="emailstyle17"/>
              <w:rFonts w:ascii="Times New Roman" w:hAnsi="Times New Roman" w:cs="David" w:hint="cs"/>
              <w:color w:val="auto"/>
              <w:rtl/>
            </w:rPr>
            <w:delText>מ</w:delText>
          </w:r>
        </w:del>
      </w:ins>
      <w:del w:id="1746" w:author="אופיר טל" w:date="2022-01-09T10:50:00Z">
        <w:r w:rsidRPr="00901A33" w:rsidDel="002C3F71">
          <w:rPr>
            <w:rStyle w:val="emailstyle17"/>
            <w:rFonts w:ascii="Times New Roman" w:hAnsi="Times New Roman" w:cs="David" w:hint="cs"/>
            <w:color w:val="auto"/>
            <w:rtl/>
          </w:rPr>
          <w:delText xml:space="preserve">משנת 2002 </w:delText>
        </w:r>
      </w:del>
      <w:ins w:id="1747" w:author="Shimon" w:date="2021-12-29T23:18:00Z">
        <w:del w:id="1748" w:author="אופיר טל" w:date="2022-01-09T10:50:00Z">
          <w:r w:rsidR="00A6398F" w:rsidDel="002C3F71">
            <w:rPr>
              <w:rStyle w:val="emailstyle17"/>
              <w:rFonts w:ascii="Times New Roman" w:hAnsi="Times New Roman" w:cs="David" w:hint="cs"/>
              <w:color w:val="auto"/>
              <w:rtl/>
            </w:rPr>
            <w:delText xml:space="preserve">יום </w:delText>
          </w:r>
        </w:del>
      </w:ins>
      <w:ins w:id="1749" w:author="Shimon" w:date="2021-12-26T13:34:00Z">
        <w:del w:id="1750" w:author="אופיר טל" w:date="2022-01-09T10:50:00Z">
          <w:r w:rsidR="000A1612" w:rsidDel="002C3F71">
            <w:rPr>
              <w:rStyle w:val="emailstyle17"/>
              <w:rFonts w:ascii="Times New Roman" w:hAnsi="Times New Roman" w:cs="David" w:hint="cs"/>
              <w:color w:val="auto"/>
              <w:rtl/>
            </w:rPr>
            <w:delText xml:space="preserve">1.4.2002 </w:delText>
          </w:r>
        </w:del>
      </w:ins>
      <w:ins w:id="1751" w:author="Shimon" w:date="2021-12-22T15:27:00Z">
        <w:del w:id="1752" w:author="אופיר טל" w:date="2022-01-09T10:50:00Z">
          <w:r w:rsidR="00777E65" w:rsidDel="002C3F71">
            <w:rPr>
              <w:rStyle w:val="emailstyle17"/>
              <w:rFonts w:ascii="Times New Roman" w:hAnsi="Times New Roman" w:cs="David" w:hint="cs"/>
              <w:color w:val="auto"/>
              <w:rtl/>
            </w:rPr>
            <w:delText xml:space="preserve">אינה </w:delText>
          </w:r>
        </w:del>
      </w:ins>
      <w:del w:id="1753" w:author="אופיר טל" w:date="2022-01-09T10:50:00Z">
        <w:r w:rsidRPr="00901A33" w:rsidDel="002C3F71">
          <w:rPr>
            <w:rStyle w:val="emailstyle17"/>
            <w:rFonts w:ascii="Times New Roman" w:hAnsi="Times New Roman" w:cs="David" w:hint="cs"/>
            <w:color w:val="auto"/>
            <w:rtl/>
          </w:rPr>
          <w:delText xml:space="preserve">תקפה ללא חתימה על חוזה הארכה, </w:delText>
        </w:r>
      </w:del>
      <w:ins w:id="1754" w:author="Shimon" w:date="2021-12-22T15:27:00Z">
        <w:del w:id="1755" w:author="אופיר טל" w:date="2022-01-09T10:50:00Z">
          <w:r w:rsidR="00777E65" w:rsidDel="002C3F71">
            <w:rPr>
              <w:rStyle w:val="emailstyle17"/>
              <w:rFonts w:ascii="Times New Roman" w:hAnsi="Times New Roman" w:cs="David" w:hint="cs"/>
              <w:color w:val="auto"/>
              <w:rtl/>
            </w:rPr>
            <w:delText>ולפיכך</w:delText>
          </w:r>
        </w:del>
      </w:ins>
      <w:ins w:id="1756" w:author="Shimon" w:date="2021-12-26T13:31:00Z">
        <w:del w:id="1757" w:author="אופיר טל" w:date="2022-01-09T10:50:00Z">
          <w:r w:rsidR="000A1612" w:rsidDel="002C3F71">
            <w:rPr>
              <w:rStyle w:val="emailstyle17"/>
              <w:rFonts w:ascii="Times New Roman" w:hAnsi="Times New Roman" w:cs="David" w:hint="cs"/>
              <w:color w:val="auto"/>
              <w:rtl/>
            </w:rPr>
            <w:delText xml:space="preserve"> החשב הכללי</w:delText>
          </w:r>
        </w:del>
      </w:ins>
      <w:ins w:id="1758" w:author="Shimon" w:date="2021-12-28T13:42:00Z">
        <w:del w:id="1759" w:author="אופיר טל" w:date="2022-01-09T10:50:00Z">
          <w:r w:rsidR="005D704E" w:rsidDel="002C3F71">
            <w:rPr>
              <w:rStyle w:val="emailstyle17"/>
              <w:rFonts w:ascii="Times New Roman" w:hAnsi="Times New Roman" w:cs="David" w:hint="cs"/>
              <w:color w:val="auto"/>
              <w:rtl/>
            </w:rPr>
            <w:delText xml:space="preserve">, </w:delText>
          </w:r>
        </w:del>
      </w:ins>
      <w:ins w:id="1760" w:author="Shimon" w:date="2021-12-26T13:31:00Z">
        <w:del w:id="1761" w:author="אופיר טל" w:date="2022-01-09T10:50:00Z">
          <w:r w:rsidR="000A1612" w:rsidDel="002C3F71">
            <w:rPr>
              <w:rStyle w:val="emailstyle17"/>
              <w:rFonts w:ascii="Times New Roman" w:hAnsi="Times New Roman" w:cs="David" w:hint="cs"/>
              <w:color w:val="auto"/>
              <w:rtl/>
            </w:rPr>
            <w:delText xml:space="preserve"> בגיבוי מנכ</w:delText>
          </w:r>
        </w:del>
      </w:ins>
      <w:ins w:id="1762" w:author="Shimon" w:date="2021-12-26T13:32:00Z">
        <w:del w:id="1763" w:author="אופיר טל" w:date="2022-01-09T10:50:00Z">
          <w:r w:rsidR="000A1612" w:rsidDel="002C3F71">
            <w:rPr>
              <w:rStyle w:val="emailstyle17"/>
              <w:rFonts w:ascii="Times New Roman" w:hAnsi="Times New Roman" w:cs="David" w:hint="cs"/>
              <w:color w:val="auto"/>
              <w:rtl/>
            </w:rPr>
            <w:delText>"ל האוצר</w:delText>
          </w:r>
        </w:del>
      </w:ins>
      <w:ins w:id="1764" w:author="Shimon" w:date="2021-12-28T13:42:00Z">
        <w:del w:id="1765" w:author="אופיר טל" w:date="2022-01-09T10:50:00Z">
          <w:r w:rsidR="005D704E" w:rsidDel="002C3F71">
            <w:rPr>
              <w:rStyle w:val="emailstyle17"/>
              <w:rFonts w:ascii="Times New Roman" w:hAnsi="Times New Roman" w:cs="David" w:hint="cs"/>
              <w:color w:val="auto"/>
              <w:rtl/>
            </w:rPr>
            <w:delText xml:space="preserve"> (</w:delText>
          </w:r>
        </w:del>
      </w:ins>
      <w:ins w:id="1766" w:author="Shimon" w:date="2021-12-26T13:33:00Z">
        <w:del w:id="1767" w:author="אופיר טל" w:date="2022-01-09T10:50:00Z">
          <w:r w:rsidR="000A1612" w:rsidDel="002C3F71">
            <w:rPr>
              <w:rStyle w:val="emailstyle17"/>
              <w:rFonts w:ascii="Times New Roman" w:hAnsi="Times New Roman" w:cs="David" w:hint="cs"/>
              <w:color w:val="auto"/>
              <w:rtl/>
            </w:rPr>
            <w:delText xml:space="preserve">שהיו </w:delText>
          </w:r>
        </w:del>
      </w:ins>
      <w:ins w:id="1768" w:author="Shimon" w:date="2021-12-26T13:32:00Z">
        <w:del w:id="1769" w:author="אופיר טל" w:date="2022-01-09T10:50:00Z">
          <w:r w:rsidR="000A1612" w:rsidDel="002C3F71">
            <w:rPr>
              <w:rStyle w:val="emailstyle17"/>
              <w:rFonts w:ascii="Times New Roman" w:hAnsi="Times New Roman" w:cs="David" w:hint="cs"/>
              <w:color w:val="auto"/>
              <w:rtl/>
            </w:rPr>
            <w:delText>חדש</w:delText>
          </w:r>
        </w:del>
      </w:ins>
      <w:ins w:id="1770" w:author="Shimon" w:date="2021-12-26T13:33:00Z">
        <w:del w:id="1771" w:author="אופיר טל" w:date="2022-01-09T10:50:00Z">
          <w:r w:rsidR="000A1612" w:rsidDel="002C3F71">
            <w:rPr>
              <w:rStyle w:val="emailstyle17"/>
              <w:rFonts w:ascii="Times New Roman" w:hAnsi="Times New Roman" w:cs="David" w:hint="cs"/>
              <w:color w:val="auto"/>
              <w:rtl/>
            </w:rPr>
            <w:delText>ים בתפקיד</w:delText>
          </w:r>
        </w:del>
      </w:ins>
      <w:ins w:id="1772" w:author="Shimon" w:date="2022-01-06T23:57:00Z">
        <w:del w:id="1773" w:author="אופיר טל" w:date="2022-01-09T10:50:00Z">
          <w:r w:rsidR="002E0FD2" w:rsidDel="002C3F71">
            <w:rPr>
              <w:rStyle w:val="emailstyle17"/>
              <w:rFonts w:ascii="Times New Roman" w:hAnsi="Times New Roman" w:cs="David" w:hint="cs"/>
              <w:color w:val="auto"/>
              <w:rtl/>
            </w:rPr>
            <w:delText xml:space="preserve"> ולא היו ערים להבדל בין החוזים</w:delText>
          </w:r>
        </w:del>
      </w:ins>
      <w:ins w:id="1774" w:author="Shimon" w:date="2021-12-26T13:32:00Z">
        <w:del w:id="1775" w:author="אופיר טל" w:date="2022-01-09T10:50:00Z">
          <w:r w:rsidR="000A1612" w:rsidDel="002C3F71">
            <w:rPr>
              <w:rStyle w:val="emailstyle17"/>
              <w:rFonts w:ascii="Times New Roman" w:hAnsi="Times New Roman" w:cs="David" w:hint="cs"/>
              <w:color w:val="auto"/>
              <w:rtl/>
            </w:rPr>
            <w:delText xml:space="preserve">), </w:delText>
          </w:r>
        </w:del>
      </w:ins>
      <w:ins w:id="1776" w:author="Shimon" w:date="2022-01-02T11:08:00Z">
        <w:del w:id="1777" w:author="אופיר טל" w:date="2022-01-09T10:50:00Z">
          <w:r w:rsidR="002E0FD2" w:rsidDel="002C3F71">
            <w:rPr>
              <w:rStyle w:val="emailstyle17"/>
              <w:rFonts w:ascii="Times New Roman" w:hAnsi="Times New Roman" w:cs="David" w:hint="cs"/>
              <w:color w:val="auto"/>
              <w:rtl/>
            </w:rPr>
            <w:delText>ביטל את סמכויות</w:delText>
          </w:r>
        </w:del>
      </w:ins>
      <w:ins w:id="1778" w:author="Shimon" w:date="2022-01-06T23:57:00Z">
        <w:del w:id="1779" w:author="אופיר טל" w:date="2022-01-09T10:50:00Z">
          <w:r w:rsidR="002E0FD2" w:rsidDel="002C3F71">
            <w:rPr>
              <w:rStyle w:val="emailstyle17"/>
              <w:rFonts w:ascii="Times New Roman" w:hAnsi="Times New Roman" w:cs="David" w:hint="cs"/>
              <w:color w:val="auto"/>
              <w:rtl/>
            </w:rPr>
            <w:delText xml:space="preserve"> התובע</w:delText>
          </w:r>
        </w:del>
      </w:ins>
      <w:ins w:id="1780" w:author="Shimon" w:date="2022-01-02T11:08:00Z">
        <w:del w:id="1781" w:author="אופיר טל" w:date="2022-01-09T10:50:00Z">
          <w:r w:rsidR="00FF7477" w:rsidDel="002C3F71">
            <w:rPr>
              <w:rStyle w:val="emailstyle17"/>
              <w:rFonts w:ascii="Times New Roman" w:hAnsi="Times New Roman" w:cs="David" w:hint="cs"/>
              <w:color w:val="auto"/>
              <w:rtl/>
            </w:rPr>
            <w:delText xml:space="preserve"> כחשב ו</w:delText>
          </w:r>
        </w:del>
      </w:ins>
      <w:ins w:id="1782" w:author="Shimon" w:date="2021-12-26T13:33:00Z">
        <w:del w:id="1783" w:author="אופיר טל" w:date="2022-01-09T10:50:00Z">
          <w:r w:rsidR="000A1612" w:rsidDel="002C3F71">
            <w:rPr>
              <w:rStyle w:val="emailstyle17"/>
              <w:rFonts w:ascii="Times New Roman" w:hAnsi="Times New Roman" w:cs="David" w:hint="cs"/>
              <w:color w:val="auto"/>
              <w:rtl/>
            </w:rPr>
            <w:delText xml:space="preserve">אסר </w:delText>
          </w:r>
        </w:del>
      </w:ins>
      <w:ins w:id="1784" w:author="Shimon" w:date="2021-12-22T15:28:00Z">
        <w:del w:id="1785" w:author="אופיר טל" w:date="2022-01-09T10:50:00Z">
          <w:r w:rsidR="00777E65" w:rsidRPr="002929C5" w:rsidDel="002C3F71">
            <w:rPr>
              <w:rStyle w:val="emailstyle17"/>
              <w:rFonts w:ascii="Times New Roman" w:hAnsi="Times New Roman" w:cs="David"/>
              <w:color w:val="auto"/>
              <w:rtl/>
            </w:rPr>
            <w:delText>על התובע להכנס למשרדו</w:delText>
          </w:r>
        </w:del>
      </w:ins>
      <w:ins w:id="1786" w:author="Shimon" w:date="2021-12-22T15:31:00Z">
        <w:del w:id="1787" w:author="אופיר טל" w:date="2022-01-09T10:50:00Z">
          <w:r w:rsidR="00777E65" w:rsidDel="002C3F71">
            <w:rPr>
              <w:rStyle w:val="emailstyle17"/>
              <w:rFonts w:ascii="Times New Roman" w:hAnsi="Times New Roman" w:cs="David" w:hint="cs"/>
              <w:color w:val="auto"/>
              <w:rtl/>
            </w:rPr>
            <w:delText xml:space="preserve">, </w:delText>
          </w:r>
        </w:del>
      </w:ins>
      <w:ins w:id="1788" w:author="Shimon" w:date="2021-12-22T15:28:00Z">
        <w:del w:id="1789" w:author="אופיר טל" w:date="2022-01-09T10:50:00Z">
          <w:r w:rsidR="00777E65" w:rsidRPr="002929C5" w:rsidDel="002C3F71">
            <w:rPr>
              <w:rStyle w:val="emailstyle17"/>
              <w:rFonts w:ascii="Times New Roman" w:hAnsi="Times New Roman" w:cs="David"/>
              <w:color w:val="auto"/>
              <w:rtl/>
            </w:rPr>
            <w:delText xml:space="preserve">בטענה שבהעדר מסמך הארכה חתום, חוזהו הסתיים </w:delText>
          </w:r>
          <w:r w:rsidR="00777E65" w:rsidDel="002C3F71">
            <w:rPr>
              <w:rStyle w:val="emailstyle17"/>
              <w:rFonts w:ascii="Times New Roman" w:hAnsi="Times New Roman" w:cs="David"/>
              <w:color w:val="auto"/>
              <w:rtl/>
            </w:rPr>
            <w:delText>ב</w:delText>
          </w:r>
        </w:del>
      </w:ins>
      <w:ins w:id="1790" w:author="Shimon" w:date="2022-01-06T23:58:00Z">
        <w:del w:id="1791" w:author="אופיר טל" w:date="2022-01-09T10:50:00Z">
          <w:r w:rsidR="002E0FD2" w:rsidDel="002C3F71">
            <w:rPr>
              <w:rStyle w:val="emailstyle17"/>
              <w:rFonts w:ascii="Times New Roman" w:hAnsi="Times New Roman" w:cs="David" w:hint="cs"/>
              <w:color w:val="auto"/>
              <w:rtl/>
            </w:rPr>
            <w:delText xml:space="preserve">יום </w:delText>
          </w:r>
        </w:del>
      </w:ins>
      <w:ins w:id="1792" w:author="Shimon" w:date="2021-12-22T15:28:00Z">
        <w:del w:id="1793" w:author="אופיר טל" w:date="2022-01-09T10:50:00Z">
          <w:r w:rsidR="00777E65" w:rsidDel="002C3F71">
            <w:rPr>
              <w:rStyle w:val="emailstyle17"/>
              <w:rFonts w:ascii="Times New Roman" w:hAnsi="Times New Roman" w:cs="David"/>
              <w:color w:val="auto"/>
              <w:rtl/>
            </w:rPr>
            <w:delText>31.3.2002</w:delText>
          </w:r>
          <w:r w:rsidR="00777E65" w:rsidDel="002C3F71">
            <w:rPr>
              <w:rStyle w:val="emailstyle17"/>
              <w:rFonts w:ascii="Times New Roman" w:hAnsi="Times New Roman" w:cs="David" w:hint="cs"/>
              <w:color w:val="auto"/>
              <w:rtl/>
            </w:rPr>
            <w:delText>.</w:delText>
          </w:r>
        </w:del>
      </w:ins>
      <w:ins w:id="1794" w:author="Shimon" w:date="2021-12-22T15:32:00Z">
        <w:del w:id="1795" w:author="אופיר טל" w:date="2022-01-09T10:50:00Z">
          <w:r w:rsidR="00777E65" w:rsidRPr="00777E65" w:rsidDel="002C3F71">
            <w:rPr>
              <w:rStyle w:val="emailstyle17"/>
              <w:rFonts w:ascii="Times New Roman" w:hAnsi="Times New Roman" w:cs="David" w:hint="cs"/>
              <w:color w:val="auto"/>
              <w:rtl/>
            </w:rPr>
            <w:delText xml:space="preserve"> </w:delText>
          </w:r>
        </w:del>
      </w:ins>
      <w:ins w:id="1796" w:author="Shimon" w:date="2021-12-29T23:19:00Z">
        <w:del w:id="1797" w:author="אופיר טל" w:date="2022-01-09T10:50:00Z">
          <w:r w:rsidR="00A6398F" w:rsidDel="002C3F71">
            <w:rPr>
              <w:rStyle w:val="emailstyle17"/>
              <w:rFonts w:ascii="Times New Roman" w:hAnsi="Times New Roman" w:cs="David" w:hint="cs"/>
              <w:color w:val="auto"/>
              <w:rtl/>
            </w:rPr>
            <w:delText xml:space="preserve">צעד זה של הפסקה בפועל של </w:delText>
          </w:r>
        </w:del>
      </w:ins>
      <w:ins w:id="1798" w:author="Shimon" w:date="2021-12-22T15:32:00Z">
        <w:del w:id="1799" w:author="אופיר טל" w:date="2022-01-09T10:50:00Z">
          <w:r w:rsidR="00777E65" w:rsidDel="002C3F71">
            <w:rPr>
              <w:rStyle w:val="emailstyle17"/>
              <w:rFonts w:ascii="Times New Roman" w:hAnsi="Times New Roman" w:cs="David" w:hint="cs"/>
              <w:color w:val="auto"/>
              <w:rtl/>
            </w:rPr>
            <w:delText>עבודת התובע באמצע תקופת החוזה</w:delText>
          </w:r>
        </w:del>
      </w:ins>
      <w:del w:id="1800" w:author="אופיר טל" w:date="2022-01-09T10:50:00Z">
        <w:r w:rsidR="00684A63" w:rsidDel="002C3F71">
          <w:rPr>
            <w:rStyle w:val="emailstyle17"/>
            <w:rFonts w:ascii="Times New Roman" w:hAnsi="Times New Roman" w:cs="David" w:hint="cs"/>
            <w:color w:val="auto"/>
            <w:rtl/>
          </w:rPr>
          <w:delText xml:space="preserve"> </w:delText>
        </w:r>
      </w:del>
      <w:ins w:id="1801" w:author="Shimon" w:date="2021-12-22T15:40:00Z">
        <w:del w:id="1802" w:author="אופיר טל" w:date="2022-01-09T10:50:00Z">
          <w:r w:rsidR="00684A63" w:rsidDel="002C3F71">
            <w:rPr>
              <w:rStyle w:val="emailstyle17"/>
              <w:rFonts w:ascii="Times New Roman" w:hAnsi="Times New Roman" w:cs="David" w:hint="cs"/>
              <w:color w:val="auto"/>
              <w:rtl/>
            </w:rPr>
            <w:delText>(ש</w:delText>
          </w:r>
        </w:del>
      </w:ins>
      <w:ins w:id="1803" w:author="Shimon" w:date="2022-01-06T23:59:00Z">
        <w:del w:id="1804" w:author="אופיר טל" w:date="2022-01-09T10:50:00Z">
          <w:r w:rsidR="002E0FD2" w:rsidDel="002C3F71">
            <w:rPr>
              <w:rStyle w:val="emailstyle17"/>
              <w:rFonts w:ascii="Times New Roman" w:hAnsi="Times New Roman" w:cs="David" w:hint="cs"/>
              <w:color w:val="auto"/>
              <w:rtl/>
            </w:rPr>
            <w:delText xml:space="preserve">כאמור </w:delText>
          </w:r>
        </w:del>
      </w:ins>
      <w:ins w:id="1805" w:author="Shimon" w:date="2021-12-22T15:40:00Z">
        <w:del w:id="1806" w:author="אופיר טל" w:date="2022-01-09T10:50:00Z">
          <w:r w:rsidR="00684A63" w:rsidDel="002C3F71">
            <w:rPr>
              <w:rStyle w:val="emailstyle17"/>
              <w:rFonts w:ascii="Times New Roman" w:hAnsi="Times New Roman" w:cs="David" w:hint="cs"/>
              <w:color w:val="auto"/>
              <w:rtl/>
            </w:rPr>
            <w:delText>התחדש מאליו ב</w:delText>
          </w:r>
        </w:del>
      </w:ins>
      <w:ins w:id="1807" w:author="Shimon" w:date="2021-12-22T15:41:00Z">
        <w:del w:id="1808" w:author="אופיר טל" w:date="2022-01-09T10:50:00Z">
          <w:r w:rsidR="00684A63" w:rsidDel="002C3F71">
            <w:rPr>
              <w:rStyle w:val="emailstyle17"/>
              <w:rFonts w:ascii="Times New Roman" w:hAnsi="Times New Roman" w:cs="David" w:hint="cs"/>
              <w:color w:val="auto"/>
              <w:rtl/>
            </w:rPr>
            <w:delText>-</w:delText>
          </w:r>
        </w:del>
      </w:ins>
      <w:ins w:id="1809" w:author="Shimon" w:date="2021-12-22T15:40:00Z">
        <w:del w:id="1810" w:author="אופיר טל" w:date="2022-01-09T10:50:00Z">
          <w:r w:rsidR="00684A63" w:rsidDel="002C3F71">
            <w:rPr>
              <w:rStyle w:val="emailstyle17"/>
              <w:rFonts w:ascii="Times New Roman" w:hAnsi="Times New Roman" w:cs="David" w:hint="cs"/>
              <w:color w:val="auto"/>
              <w:rtl/>
            </w:rPr>
            <w:delText xml:space="preserve">1.4.2002), </w:delText>
          </w:r>
        </w:del>
      </w:ins>
      <w:del w:id="1811" w:author="אופיר טל" w:date="2022-01-09T10:50:00Z">
        <w:r w:rsidR="00684A63" w:rsidDel="002C3F71">
          <w:rPr>
            <w:rStyle w:val="emailstyle17"/>
            <w:rFonts w:ascii="Times New Roman" w:hAnsi="Times New Roman" w:cs="David" w:hint="cs"/>
            <w:color w:val="auto"/>
            <w:rtl/>
          </w:rPr>
          <w:delText xml:space="preserve"> </w:delText>
        </w:r>
      </w:del>
      <w:ins w:id="1812" w:author="Shimon" w:date="2021-12-22T15:32:00Z">
        <w:del w:id="1813" w:author="אופיר טל" w:date="2022-01-09T10:50:00Z">
          <w:r w:rsidR="00777E65" w:rsidDel="002C3F71">
            <w:rPr>
              <w:rStyle w:val="emailstyle17"/>
              <w:rFonts w:ascii="Times New Roman" w:hAnsi="Times New Roman" w:cs="David"/>
              <w:color w:val="auto"/>
              <w:rtl/>
            </w:rPr>
            <w:delText>ללא סמכות וללא שימוע, דומה למהלך של סמנכ"לית האוצר</w:delText>
          </w:r>
          <w:r w:rsidR="00777E65" w:rsidDel="002C3F71">
            <w:rPr>
              <w:rStyle w:val="emailstyle17"/>
              <w:rFonts w:ascii="Times New Roman" w:hAnsi="Times New Roman" w:cs="David" w:hint="cs"/>
              <w:color w:val="auto"/>
              <w:rtl/>
            </w:rPr>
            <w:delText xml:space="preserve">, </w:delText>
          </w:r>
          <w:r w:rsidR="005D704E" w:rsidDel="002C3F71">
            <w:rPr>
              <w:rStyle w:val="emailstyle17"/>
              <w:rFonts w:ascii="Times New Roman" w:hAnsi="Times New Roman" w:cs="David"/>
              <w:color w:val="auto"/>
              <w:rtl/>
            </w:rPr>
            <w:delText>המתואר בסעיף 3 לעיל</w:delText>
          </w:r>
        </w:del>
      </w:ins>
      <w:ins w:id="1814" w:author="Shimon" w:date="2021-12-28T13:45:00Z">
        <w:del w:id="1815" w:author="אופיר טל" w:date="2022-01-09T10:50:00Z">
          <w:r w:rsidR="005D704E" w:rsidDel="002C3F71">
            <w:rPr>
              <w:rStyle w:val="emailstyle17"/>
              <w:rFonts w:ascii="Times New Roman" w:hAnsi="Times New Roman" w:cs="David" w:hint="cs"/>
              <w:color w:val="auto"/>
              <w:rtl/>
            </w:rPr>
            <w:delText xml:space="preserve">. </w:delText>
          </w:r>
        </w:del>
      </w:ins>
      <w:ins w:id="1816" w:author="Shimon" w:date="2021-12-22T15:32:00Z">
        <w:del w:id="1817" w:author="אופיר טל" w:date="2022-01-09T10:50:00Z">
          <w:r w:rsidR="00777E65" w:rsidDel="002C3F71">
            <w:rPr>
              <w:rStyle w:val="emailstyle17"/>
              <w:rFonts w:ascii="Times New Roman" w:hAnsi="Times New Roman" w:cs="David" w:hint="cs"/>
              <w:color w:val="auto"/>
              <w:rtl/>
            </w:rPr>
            <w:delText xml:space="preserve"> </w:delText>
          </w:r>
        </w:del>
      </w:ins>
    </w:p>
    <w:p w14:paraId="2A600E2F" w14:textId="53DD36B7" w:rsidR="002C3F71" w:rsidRDefault="00A6398F" w:rsidP="0069718D">
      <w:pPr>
        <w:pStyle w:val="11"/>
        <w:tabs>
          <w:tab w:val="left" w:pos="530"/>
        </w:tabs>
        <w:spacing w:before="0" w:after="240" w:line="360" w:lineRule="auto"/>
        <w:ind w:left="523" w:hanging="13"/>
        <w:rPr>
          <w:ins w:id="1818" w:author="אופיר טל" w:date="2022-01-09T10:50:00Z"/>
          <w:rStyle w:val="emailstyle17"/>
          <w:rFonts w:ascii="Times New Roman" w:hAnsi="Times New Roman" w:cs="David"/>
          <w:color w:val="auto"/>
          <w:rtl/>
        </w:rPr>
      </w:pPr>
      <w:ins w:id="1819" w:author="Shimon" w:date="2021-12-29T23:20:00Z">
        <w:del w:id="1820" w:author="אופיר טל" w:date="2022-01-09T10:50:00Z">
          <w:r w:rsidDel="002C3F71">
            <w:rPr>
              <w:rStyle w:val="emailstyle17"/>
              <w:rFonts w:ascii="Times New Roman" w:hAnsi="Times New Roman" w:cs="David" w:hint="cs"/>
              <w:color w:val="auto"/>
              <w:rtl/>
            </w:rPr>
            <w:delText xml:space="preserve">לאחר שפניות התובע </w:delText>
          </w:r>
        </w:del>
      </w:ins>
      <w:ins w:id="1821" w:author="Shimon" w:date="2021-12-28T13:46:00Z">
        <w:del w:id="1822" w:author="אופיר טל" w:date="2022-01-09T10:50:00Z">
          <w:r w:rsidR="005D704E" w:rsidDel="002C3F71">
            <w:rPr>
              <w:rStyle w:val="emailstyle17"/>
              <w:rFonts w:ascii="Times New Roman" w:hAnsi="Times New Roman" w:cs="David" w:hint="cs"/>
              <w:color w:val="auto"/>
              <w:rtl/>
            </w:rPr>
            <w:delText xml:space="preserve"> </w:delText>
          </w:r>
        </w:del>
      </w:ins>
      <w:ins w:id="1823" w:author="Shimon" w:date="2022-01-02T22:31:00Z">
        <w:del w:id="1824" w:author="אופיר טל" w:date="2022-01-09T10:50:00Z">
          <w:r w:rsidR="003D2BBF" w:rsidDel="002C3F71">
            <w:rPr>
              <w:rStyle w:val="emailstyle17"/>
              <w:rFonts w:ascii="Times New Roman" w:hAnsi="Times New Roman" w:cs="David" w:hint="cs"/>
              <w:color w:val="auto"/>
              <w:rtl/>
            </w:rPr>
            <w:delText xml:space="preserve">בזמנו </w:delText>
          </w:r>
        </w:del>
      </w:ins>
      <w:ins w:id="1825" w:author="Shimon" w:date="2021-12-28T13:46:00Z">
        <w:del w:id="1826" w:author="אופיר טל" w:date="2022-01-09T10:50:00Z">
          <w:r w:rsidR="005D704E" w:rsidDel="002C3F71">
            <w:rPr>
              <w:rStyle w:val="emailstyle17"/>
              <w:rFonts w:ascii="Times New Roman" w:hAnsi="Times New Roman" w:cs="David" w:hint="cs"/>
              <w:color w:val="auto"/>
              <w:rtl/>
            </w:rPr>
            <w:delText>לאוצר לביטול השעייתו לא נענו</w:delText>
          </w:r>
        </w:del>
      </w:ins>
      <w:ins w:id="1827" w:author="Shimon" w:date="2022-01-03T11:41:00Z">
        <w:del w:id="1828" w:author="אופיר טל" w:date="2022-01-09T10:50:00Z">
          <w:r w:rsidR="00C86916" w:rsidDel="002C3F71">
            <w:rPr>
              <w:rStyle w:val="emailstyle17"/>
              <w:rFonts w:ascii="Times New Roman" w:hAnsi="Times New Roman" w:cs="David" w:hint="cs"/>
              <w:color w:val="auto"/>
              <w:rtl/>
            </w:rPr>
            <w:delText>,</w:delText>
          </w:r>
        </w:del>
      </w:ins>
      <w:ins w:id="1829" w:author="Shimon" w:date="2021-12-28T13:46:00Z">
        <w:del w:id="1830" w:author="אופיר טל" w:date="2022-01-09T10:50:00Z">
          <w:r w:rsidR="005D704E" w:rsidDel="002C3F71">
            <w:rPr>
              <w:rStyle w:val="emailstyle17"/>
              <w:rFonts w:ascii="Times New Roman" w:hAnsi="Times New Roman" w:cs="David" w:hint="cs"/>
              <w:color w:val="auto"/>
              <w:rtl/>
            </w:rPr>
            <w:delText xml:space="preserve"> פנה התובע לנציבות שרות המדינה ולאחר בדיקה מקפת</w:delText>
          </w:r>
        </w:del>
      </w:ins>
      <w:ins w:id="1831" w:author="Shimon" w:date="2022-01-06T23:59:00Z">
        <w:del w:id="1832" w:author="אופיר טל" w:date="2022-01-09T10:50:00Z">
          <w:r w:rsidR="002E0FD2" w:rsidDel="002C3F71">
            <w:rPr>
              <w:rStyle w:val="emailstyle17"/>
              <w:rFonts w:ascii="Times New Roman" w:hAnsi="Times New Roman" w:cs="David" w:hint="cs"/>
              <w:color w:val="auto"/>
              <w:rtl/>
            </w:rPr>
            <w:delText>,</w:delText>
          </w:r>
        </w:del>
      </w:ins>
      <w:ins w:id="1833" w:author="Shimon" w:date="2021-12-28T13:46:00Z">
        <w:del w:id="1834" w:author="אופיר טל" w:date="2022-01-09T10:50:00Z">
          <w:r w:rsidR="005D704E" w:rsidDel="002C3F71">
            <w:rPr>
              <w:rStyle w:val="emailstyle17"/>
              <w:rFonts w:ascii="Times New Roman" w:hAnsi="Times New Roman" w:cs="David" w:hint="cs"/>
              <w:color w:val="auto"/>
              <w:rtl/>
            </w:rPr>
            <w:delText xml:space="preserve"> </w:delText>
          </w:r>
        </w:del>
      </w:ins>
      <w:del w:id="1835" w:author="אופיר טל" w:date="2022-01-09T10:50:00Z">
        <w:r w:rsidR="00777E65" w:rsidDel="002C3F71">
          <w:rPr>
            <w:rStyle w:val="emailstyle17"/>
            <w:rFonts w:ascii="Times New Roman" w:hAnsi="Times New Roman" w:cs="David" w:hint="cs"/>
            <w:color w:val="auto"/>
            <w:rtl/>
          </w:rPr>
          <w:delText xml:space="preserve">בתגובה </w:delText>
        </w:r>
      </w:del>
      <w:ins w:id="1836" w:author="אופיר טל" w:date="2022-01-09T10:51:00Z">
        <w:r w:rsidR="002C3F71" w:rsidRPr="00D21B06">
          <w:rPr>
            <w:rFonts w:hint="cs"/>
            <w:highlight w:val="green"/>
            <w:rtl/>
          </w:rPr>
          <w:t xml:space="preserve">התיקונים האלה בעייתים </w:t>
        </w:r>
        <w:r w:rsidR="002C3F71" w:rsidRPr="00D21B06">
          <w:rPr>
            <w:highlight w:val="green"/>
            <w:rtl/>
          </w:rPr>
          <w:t>–</w:t>
        </w:r>
        <w:r w:rsidR="002C3F71"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5961E38B" w14:textId="0BD0CDB4" w:rsidR="002929C5" w:rsidRDefault="002C3F71" w:rsidP="00004B3C">
      <w:pPr>
        <w:pStyle w:val="11"/>
        <w:tabs>
          <w:tab w:val="left" w:pos="530"/>
        </w:tabs>
        <w:spacing w:before="0" w:after="240" w:line="360" w:lineRule="auto"/>
        <w:ind w:left="523" w:hanging="13"/>
        <w:rPr>
          <w:rStyle w:val="emailstyle17"/>
          <w:rFonts w:ascii="Times New Roman" w:hAnsi="Times New Roman" w:cs="David"/>
          <w:color w:val="auto"/>
        </w:rPr>
      </w:pPr>
      <w:ins w:id="1837" w:author="אופיר טל" w:date="2022-01-09T10:52:00Z">
        <w:r w:rsidRPr="00901A33">
          <w:rPr>
            <w:rStyle w:val="emailstyle17"/>
            <w:rFonts w:ascii="Times New Roman" w:hAnsi="Times New Roman" w:cs="David" w:hint="cs"/>
            <w:color w:val="auto"/>
            <w:rtl/>
          </w:rPr>
          <w:lastRenderedPageBreak/>
          <w:t xml:space="preserve">ודוגמא נוספת, מהעת הקרובה יותר: לאחר שעלתה במשרד האוצר השאלה האם הארכת החוזה האוטומטית משנת 2002 תקפה ללא חתימה על חוזה הארכה, </w:t>
        </w:r>
      </w:ins>
      <w:r w:rsidR="002929C5" w:rsidRPr="00901A33">
        <w:rPr>
          <w:rStyle w:val="emailstyle17"/>
          <w:rFonts w:ascii="Times New Roman" w:hAnsi="Times New Roman" w:cs="David" w:hint="cs"/>
          <w:color w:val="auto"/>
          <w:rtl/>
        </w:rPr>
        <w:t>כתב המשנה לנציב שרות המדינה לתובע, ב</w:t>
      </w:r>
      <w:del w:id="1838" w:author="Shimon" w:date="2021-12-22T15:06:00Z">
        <w:r w:rsidR="002929C5" w:rsidDel="002929C5">
          <w:rPr>
            <w:rStyle w:val="emailstyle17"/>
            <w:rFonts w:ascii="Times New Roman" w:hAnsi="Times New Roman" w:cs="David" w:hint="cs"/>
            <w:color w:val="auto"/>
            <w:rtl/>
          </w:rPr>
          <w:delText xml:space="preserve"> </w:delText>
        </w:r>
      </w:del>
      <w:r w:rsidR="002929C5" w:rsidRPr="00901A33">
        <w:rPr>
          <w:rStyle w:val="emailstyle17"/>
          <w:rFonts w:ascii="Times New Roman" w:hAnsi="Times New Roman" w:cs="David" w:hint="cs"/>
          <w:color w:val="auto"/>
          <w:rtl/>
        </w:rPr>
        <w:t xml:space="preserve">אמצעות סמנכ"ל האוצר, </w:t>
      </w:r>
      <w:r w:rsidR="002929C5" w:rsidRPr="00901A33">
        <w:rPr>
          <w:rStyle w:val="emailstyle17"/>
          <w:rFonts w:ascii="Times New Roman" w:hAnsi="Times New Roman" w:cs="David" w:hint="eastAsia"/>
          <w:color w:val="auto"/>
          <w:rtl/>
        </w:rPr>
        <w:t>ביום</w:t>
      </w:r>
      <w:r w:rsidR="002929C5" w:rsidRPr="00901A33">
        <w:rPr>
          <w:rStyle w:val="emailstyle17"/>
          <w:rFonts w:ascii="Times New Roman" w:hAnsi="Times New Roman" w:cs="David"/>
          <w:color w:val="auto"/>
          <w:rtl/>
        </w:rPr>
        <w:t xml:space="preserve"> 8.5.2005, </w:t>
      </w:r>
      <w:r w:rsidR="002929C5" w:rsidRPr="00901A33">
        <w:rPr>
          <w:rStyle w:val="emailstyle17"/>
          <w:rFonts w:ascii="Times New Roman" w:hAnsi="Times New Roman" w:cs="David" w:hint="eastAsia"/>
          <w:color w:val="auto"/>
          <w:rtl/>
        </w:rPr>
        <w:t>כי</w:t>
      </w:r>
      <w:r w:rsidR="002929C5" w:rsidRPr="00901A33">
        <w:rPr>
          <w:rStyle w:val="emailstyle17"/>
          <w:rFonts w:ascii="Times New Roman" w:hAnsi="Times New Roman" w:cs="David"/>
          <w:color w:val="auto"/>
          <w:rtl/>
        </w:rPr>
        <w:t xml:space="preserve"> מאחר </w:t>
      </w:r>
      <w:r w:rsidR="002929C5" w:rsidRPr="00901A33">
        <w:rPr>
          <w:rStyle w:val="emailstyle17"/>
          <w:rFonts w:ascii="Times New Roman" w:hAnsi="Times New Roman" w:cs="David" w:hint="eastAsia"/>
          <w:color w:val="auto"/>
          <w:rtl/>
        </w:rPr>
        <w:t>שהתובע</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לא</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הסכים</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לשינוי</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החוזה</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הרי</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ש</w:t>
      </w:r>
      <w:r w:rsidR="002929C5" w:rsidRPr="00901A33">
        <w:rPr>
          <w:rStyle w:val="emailstyle17"/>
          <w:rFonts w:ascii="Times New Roman" w:hAnsi="Times New Roman" w:cs="David"/>
          <w:color w:val="auto"/>
          <w:rtl/>
        </w:rPr>
        <w:t>-"</w:t>
      </w:r>
      <w:r w:rsidR="002929C5" w:rsidRPr="00901A33">
        <w:rPr>
          <w:rStyle w:val="emailstyle17"/>
          <w:rFonts w:ascii="Times New Roman" w:hAnsi="Times New Roman" w:cs="David" w:hint="eastAsia"/>
          <w:b/>
          <w:bCs/>
          <w:i/>
          <w:iCs/>
          <w:color w:val="auto"/>
          <w:rtl/>
        </w:rPr>
        <w:t>החוזה</w:t>
      </w:r>
      <w:r w:rsidR="002929C5" w:rsidRPr="00901A33">
        <w:rPr>
          <w:rStyle w:val="emailstyle17"/>
          <w:rFonts w:ascii="Times New Roman" w:hAnsi="Times New Roman" w:cs="David"/>
          <w:b/>
          <w:bCs/>
          <w:i/>
          <w:iCs/>
          <w:color w:val="auto"/>
          <w:rtl/>
        </w:rPr>
        <w:t xml:space="preserve"> </w:t>
      </w:r>
      <w:r w:rsidR="002929C5" w:rsidRPr="00901A33">
        <w:rPr>
          <w:rStyle w:val="emailstyle17"/>
          <w:rFonts w:ascii="Times New Roman" w:hAnsi="Times New Roman" w:cs="David" w:hint="eastAsia"/>
          <w:b/>
          <w:bCs/>
          <w:i/>
          <w:iCs/>
          <w:color w:val="auto"/>
          <w:rtl/>
        </w:rPr>
        <w:t>המקורי</w:t>
      </w:r>
      <w:r w:rsidR="002929C5" w:rsidRPr="00901A33">
        <w:rPr>
          <w:rStyle w:val="emailstyle17"/>
          <w:rFonts w:ascii="Times New Roman" w:hAnsi="Times New Roman" w:cs="David"/>
          <w:b/>
          <w:bCs/>
          <w:i/>
          <w:iCs/>
          <w:color w:val="auto"/>
          <w:rtl/>
        </w:rPr>
        <w:t xml:space="preserve"> </w:t>
      </w:r>
      <w:r w:rsidR="002929C5" w:rsidRPr="00901A33">
        <w:rPr>
          <w:rStyle w:val="emailstyle17"/>
          <w:rFonts w:ascii="Times New Roman" w:hAnsi="Times New Roman" w:cs="David" w:hint="eastAsia"/>
          <w:b/>
          <w:bCs/>
          <w:i/>
          <w:iCs/>
          <w:color w:val="auto"/>
          <w:rtl/>
        </w:rPr>
        <w:t>ממשיך</w:t>
      </w:r>
      <w:r w:rsidR="002929C5" w:rsidRPr="00901A33">
        <w:rPr>
          <w:rStyle w:val="emailstyle17"/>
          <w:rFonts w:ascii="Times New Roman" w:hAnsi="Times New Roman" w:cs="David"/>
          <w:b/>
          <w:bCs/>
          <w:i/>
          <w:iCs/>
          <w:color w:val="auto"/>
          <w:rtl/>
        </w:rPr>
        <w:t xml:space="preserve"> </w:t>
      </w:r>
      <w:r w:rsidR="002929C5" w:rsidRPr="00901A33">
        <w:rPr>
          <w:rStyle w:val="emailstyle17"/>
          <w:rFonts w:ascii="Times New Roman" w:hAnsi="Times New Roman" w:cs="David" w:hint="eastAsia"/>
          <w:b/>
          <w:bCs/>
          <w:i/>
          <w:iCs/>
          <w:color w:val="auto"/>
          <w:rtl/>
        </w:rPr>
        <w:t>בתוקפו</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ללא</w:t>
      </w:r>
      <w:r w:rsidR="002929C5" w:rsidRPr="00901A33">
        <w:rPr>
          <w:rStyle w:val="emailstyle17"/>
          <w:rFonts w:ascii="Times New Roman" w:hAnsi="Times New Roman" w:cs="David"/>
          <w:color w:val="auto"/>
          <w:rtl/>
        </w:rPr>
        <w:t xml:space="preserve"> </w:t>
      </w:r>
      <w:r w:rsidR="002929C5" w:rsidRPr="00901A33">
        <w:rPr>
          <w:rStyle w:val="emailstyle17"/>
          <w:rFonts w:ascii="Times New Roman" w:hAnsi="Times New Roman" w:cs="David" w:hint="eastAsia"/>
          <w:color w:val="auto"/>
          <w:rtl/>
        </w:rPr>
        <w:t>שינוי</w:t>
      </w:r>
      <w:ins w:id="1839" w:author="Shimon" w:date="2022-01-03T11:42:00Z">
        <w:r w:rsidR="00C86916">
          <w:rPr>
            <w:rStyle w:val="emailstyle17"/>
            <w:rFonts w:ascii="Times New Roman" w:hAnsi="Times New Roman" w:cs="David" w:hint="cs"/>
            <w:color w:val="auto"/>
            <w:rtl/>
          </w:rPr>
          <w:t xml:space="preserve">. התובע </w:t>
        </w:r>
      </w:ins>
      <w:del w:id="1840" w:author="Shimon" w:date="2022-01-03T11:42:00Z">
        <w:r w:rsidR="00684A63" w:rsidDel="00C86916">
          <w:rPr>
            <w:rStyle w:val="emailstyle17"/>
            <w:rFonts w:ascii="Times New Roman" w:hAnsi="Times New Roman" w:cs="David" w:hint="cs"/>
            <w:color w:val="auto"/>
            <w:rtl/>
          </w:rPr>
          <w:delText xml:space="preserve"> והוא</w:delText>
        </w:r>
      </w:del>
      <w:r w:rsidR="00684A63">
        <w:rPr>
          <w:rStyle w:val="emailstyle17"/>
          <w:rFonts w:ascii="Times New Roman" w:hAnsi="Times New Roman" w:cs="David" w:hint="cs"/>
          <w:color w:val="auto"/>
          <w:rtl/>
        </w:rPr>
        <w:t xml:space="preserve"> חזר לעבודתו באוצר</w:t>
      </w:r>
      <w:ins w:id="1841" w:author="Shimon" w:date="2022-01-02T11:09:00Z">
        <w:r w:rsidR="00FF7477">
          <w:rPr>
            <w:rStyle w:val="emailstyle17"/>
            <w:rFonts w:ascii="Times New Roman" w:hAnsi="Times New Roman" w:cs="David" w:hint="cs"/>
            <w:color w:val="auto"/>
            <w:rtl/>
          </w:rPr>
          <w:t xml:space="preserve"> וכל סמכויותיו</w:t>
        </w:r>
      </w:ins>
      <w:r w:rsidR="00684A63" w:rsidRPr="00684A63">
        <w:rPr>
          <w:rStyle w:val="emailstyle17"/>
          <w:rFonts w:ascii="Times New Roman" w:hAnsi="Times New Roman" w:cs="David"/>
          <w:color w:val="auto"/>
          <w:rtl/>
        </w:rPr>
        <w:t xml:space="preserve"> </w:t>
      </w:r>
      <w:ins w:id="1842" w:author="Shimon" w:date="2022-01-02T22:31:00Z">
        <w:r w:rsidR="003D2BBF">
          <w:rPr>
            <w:rStyle w:val="emailstyle17"/>
            <w:rFonts w:ascii="Times New Roman" w:hAnsi="Times New Roman" w:cs="David" w:hint="cs"/>
            <w:color w:val="auto"/>
            <w:rtl/>
          </w:rPr>
          <w:t xml:space="preserve">הושבו לו </w:t>
        </w:r>
      </w:ins>
      <w:r w:rsidR="00684A63" w:rsidRPr="002929C5">
        <w:rPr>
          <w:rStyle w:val="emailstyle17"/>
          <w:rFonts w:ascii="Times New Roman" w:hAnsi="Times New Roman" w:cs="David"/>
          <w:color w:val="auto"/>
          <w:rtl/>
        </w:rPr>
        <w:t>ללא צורך לחתום על חוזה הארכה</w:t>
      </w:r>
      <w:r w:rsidR="00684A63">
        <w:rPr>
          <w:rStyle w:val="emailstyle17"/>
          <w:rFonts w:ascii="Times New Roman" w:hAnsi="Times New Roman" w:cs="David" w:hint="cs"/>
          <w:color w:val="auto"/>
          <w:rtl/>
        </w:rPr>
        <w:t>.</w:t>
      </w:r>
      <w:r w:rsidR="002929C5" w:rsidRPr="00901A33">
        <w:rPr>
          <w:rStyle w:val="emailstyle17"/>
          <w:rFonts w:ascii="Times New Roman" w:hAnsi="Times New Roman" w:cs="David"/>
          <w:color w:val="auto"/>
          <w:rtl/>
        </w:rPr>
        <w:t xml:space="preserve"> </w:t>
      </w:r>
    </w:p>
    <w:p w14:paraId="00F33649" w14:textId="74A617DC" w:rsidR="00070E0A" w:rsidRDefault="00E36C75">
      <w:pPr>
        <w:pStyle w:val="11"/>
        <w:tabs>
          <w:tab w:val="left" w:pos="530"/>
        </w:tabs>
        <w:spacing w:before="0" w:after="240" w:line="360" w:lineRule="auto"/>
        <w:ind w:left="142" w:firstLine="0"/>
        <w:rPr>
          <w:ins w:id="1843" w:author="Shimon" w:date="2021-12-22T14:58:00Z"/>
          <w:rStyle w:val="emailstyle17"/>
          <w:rFonts w:ascii="Times New Roman" w:hAnsi="Times New Roman" w:cs="David"/>
          <w:color w:val="auto"/>
        </w:rPr>
        <w:pPrChange w:id="1844" w:author="אופיר טל" w:date="2022-01-09T10:55:00Z">
          <w:pPr>
            <w:pStyle w:val="11"/>
            <w:numPr>
              <w:numId w:val="14"/>
            </w:numPr>
            <w:tabs>
              <w:tab w:val="num" w:pos="502"/>
              <w:tab w:val="left" w:pos="530"/>
            </w:tabs>
            <w:spacing w:before="0" w:after="240" w:line="360" w:lineRule="auto"/>
            <w:ind w:left="530" w:hanging="450"/>
          </w:pPr>
        </w:pPrChange>
      </w:pPr>
      <w:ins w:id="1845" w:author="אופיר טל" w:date="2022-01-09T10:52:00Z">
        <w:r>
          <w:rPr>
            <w:rFonts w:hint="cs"/>
            <w:i/>
            <w:iCs/>
            <w:rtl/>
          </w:rPr>
          <w:t>*</w:t>
        </w:r>
        <w:r>
          <w:rPr>
            <w:i/>
            <w:iCs/>
            <w:rtl/>
          </w:rPr>
          <w:tab/>
        </w:r>
      </w:ins>
      <w:r w:rsidR="00777E65" w:rsidRPr="00590E02">
        <w:rPr>
          <w:i/>
          <w:iCs/>
          <w:rtl/>
        </w:rPr>
        <w:t xml:space="preserve">רצ"ב </w:t>
      </w:r>
      <w:r w:rsidR="00777E65" w:rsidRPr="00DE1B92">
        <w:rPr>
          <w:rFonts w:hint="eastAsia"/>
          <w:i/>
          <w:iCs/>
          <w:rtl/>
        </w:rPr>
        <w:t>מכתב</w:t>
      </w:r>
      <w:r w:rsidR="00777E65" w:rsidRPr="00DE1B92">
        <w:rPr>
          <w:i/>
          <w:iCs/>
          <w:rtl/>
        </w:rPr>
        <w:t xml:space="preserve"> המשנה לנציב שרות המדינה </w:t>
      </w:r>
      <w:r w:rsidR="00777E65" w:rsidRPr="00DE1B92">
        <w:rPr>
          <w:rFonts w:hint="eastAsia"/>
          <w:i/>
          <w:iCs/>
          <w:rtl/>
        </w:rPr>
        <w:t>מיום</w:t>
      </w:r>
      <w:r w:rsidR="00777E65" w:rsidRPr="00DE1B92">
        <w:rPr>
          <w:i/>
          <w:iCs/>
          <w:rtl/>
        </w:rPr>
        <w:t xml:space="preserve"> 8.5.2005, מסומ</w:t>
      </w:r>
      <w:r w:rsidR="00777E65" w:rsidRPr="00DE1B92">
        <w:rPr>
          <w:rFonts w:hint="eastAsia"/>
          <w:i/>
          <w:iCs/>
          <w:rtl/>
        </w:rPr>
        <w:t>ן</w:t>
      </w:r>
      <w:r w:rsidR="00777E65" w:rsidRPr="00DE1B92">
        <w:rPr>
          <w:i/>
          <w:iCs/>
          <w:rtl/>
        </w:rPr>
        <w:t xml:space="preserve"> </w:t>
      </w:r>
      <w:r w:rsidR="00777E65" w:rsidRPr="00DE1B92">
        <w:rPr>
          <w:i/>
          <w:iCs/>
          <w:u w:val="single"/>
          <w:rtl/>
        </w:rPr>
        <w:t xml:space="preserve">כנספח </w:t>
      </w:r>
      <w:del w:id="1846" w:author="אופיר טל" w:date="2022-01-09T10:52:00Z">
        <w:r w:rsidR="00777E65" w:rsidRPr="00DE1B92" w:rsidDel="00E36C75">
          <w:rPr>
            <w:i/>
            <w:iCs/>
            <w:u w:val="single"/>
            <w:rtl/>
          </w:rPr>
          <w:delText>2</w:delText>
        </w:r>
        <w:r w:rsidR="00156400" w:rsidRPr="00070E0A" w:rsidDel="00E36C75">
          <w:rPr>
            <w:rStyle w:val="emailstyle17"/>
            <w:rFonts w:ascii="Times New Roman" w:hAnsi="Times New Roman" w:cs="David" w:hint="cs"/>
            <w:color w:val="auto"/>
            <w:rtl/>
          </w:rPr>
          <w:delText xml:space="preserve"> </w:delText>
        </w:r>
        <w:r w:rsidR="00070E0A" w:rsidRPr="00070E0A" w:rsidDel="00E36C75">
          <w:rPr>
            <w:rStyle w:val="emailstyle17"/>
            <w:rFonts w:ascii="Times New Roman" w:hAnsi="Times New Roman" w:cs="David" w:hint="cs"/>
            <w:color w:val="auto"/>
            <w:rtl/>
          </w:rPr>
          <w:delText xml:space="preserve">       </w:delText>
        </w:r>
        <w:r w:rsidR="00341966" w:rsidRPr="00070E0A" w:rsidDel="00E36C75">
          <w:rPr>
            <w:rStyle w:val="emailstyle17"/>
            <w:rFonts w:ascii="Times New Roman" w:hAnsi="Times New Roman" w:cs="David" w:hint="cs"/>
            <w:color w:val="auto"/>
            <w:rtl/>
          </w:rPr>
          <w:delText xml:space="preserve">  </w:delText>
        </w:r>
      </w:del>
      <w:ins w:id="1847" w:author="אופיר טל" w:date="2022-01-09T10:52:00Z">
        <w:r>
          <w:rPr>
            <w:rFonts w:hint="cs"/>
            <w:i/>
            <w:iCs/>
            <w:u w:val="single"/>
            <w:rtl/>
          </w:rPr>
          <w:t>6.</w:t>
        </w:r>
        <w:r w:rsidRPr="00070E0A">
          <w:rPr>
            <w:rStyle w:val="emailstyle17"/>
            <w:rFonts w:ascii="Times New Roman" w:hAnsi="Times New Roman" w:cs="David" w:hint="cs"/>
            <w:color w:val="auto"/>
            <w:rtl/>
          </w:rPr>
          <w:t xml:space="preserve">          </w:t>
        </w:r>
      </w:ins>
    </w:p>
    <w:p w14:paraId="5C9146D6" w14:textId="498FCC5E" w:rsidR="006152A1" w:rsidDel="002A0874" w:rsidRDefault="00341966">
      <w:pPr>
        <w:pStyle w:val="11"/>
        <w:numPr>
          <w:ilvl w:val="0"/>
          <w:numId w:val="14"/>
        </w:numPr>
        <w:tabs>
          <w:tab w:val="left" w:pos="530"/>
        </w:tabs>
        <w:spacing w:before="0" w:after="240" w:line="360" w:lineRule="auto"/>
        <w:ind w:left="530" w:hanging="432"/>
        <w:rPr>
          <w:del w:id="1848" w:author="אופיר טל" w:date="2022-01-09T10:54:00Z"/>
          <w:rStyle w:val="emailstyle17"/>
          <w:rFonts w:ascii="Times New Roman" w:hAnsi="Times New Roman" w:cs="David"/>
          <w:color w:val="auto"/>
        </w:rPr>
        <w:pPrChange w:id="1849" w:author="אופיר טל" w:date="2022-01-09T10:55:00Z">
          <w:pPr>
            <w:pStyle w:val="11"/>
            <w:numPr>
              <w:numId w:val="14"/>
            </w:numPr>
            <w:tabs>
              <w:tab w:val="num" w:pos="502"/>
              <w:tab w:val="left" w:pos="530"/>
            </w:tabs>
            <w:spacing w:before="0" w:after="240" w:line="360" w:lineRule="auto"/>
            <w:ind w:left="530" w:hanging="450"/>
          </w:pPr>
        </w:pPrChange>
      </w:pPr>
      <w:del w:id="1850" w:author="Shimon" w:date="2022-01-07T00:00:00Z">
        <w:r w:rsidRPr="002A0874" w:rsidDel="002E0FD2">
          <w:rPr>
            <w:i/>
            <w:iCs/>
            <w:rtl/>
          </w:rPr>
          <w:delText>*</w:delText>
        </w:r>
      </w:del>
      <w:r w:rsidRPr="002A0874">
        <w:rPr>
          <w:i/>
          <w:iCs/>
          <w:rtl/>
        </w:rPr>
        <w:tab/>
      </w:r>
      <w:r w:rsidR="005C645F" w:rsidRPr="002A0874">
        <w:rPr>
          <w:rStyle w:val="emailstyle17"/>
          <w:rFonts w:ascii="Times New Roman" w:hAnsi="Times New Roman" w:cs="David" w:hint="eastAsia"/>
          <w:color w:val="auto"/>
          <w:rtl/>
        </w:rPr>
        <w:t>ואכן</w:t>
      </w:r>
      <w:r w:rsidR="005C645F" w:rsidRPr="002A0874">
        <w:rPr>
          <w:rStyle w:val="emailstyle17"/>
          <w:rFonts w:ascii="Times New Roman" w:hAnsi="Times New Roman" w:cs="David"/>
          <w:color w:val="auto"/>
          <w:rtl/>
        </w:rPr>
        <w:t xml:space="preserve">, בשנת  2006, הוארך תוקפו של החוזה בארבע שנים נוספות, עד ליום 31.3.2010, </w:t>
      </w:r>
      <w:r w:rsidR="005C645F" w:rsidRPr="002A0874">
        <w:rPr>
          <w:rStyle w:val="emailstyle17"/>
          <w:rFonts w:ascii="Times New Roman" w:hAnsi="Times New Roman" w:cs="David" w:hint="eastAsia"/>
          <w:color w:val="auto"/>
          <w:rtl/>
        </w:rPr>
        <w:t>ללא</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חתימה</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על</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מסמך</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הארכה</w:t>
      </w:r>
      <w:r w:rsidR="005C645F" w:rsidRPr="002A0874">
        <w:rPr>
          <w:rStyle w:val="emailstyle17"/>
          <w:rFonts w:ascii="Times New Roman" w:hAnsi="Times New Roman" w:cs="David"/>
          <w:color w:val="auto"/>
          <w:rtl/>
        </w:rPr>
        <w:t xml:space="preserve"> </w:t>
      </w:r>
      <w:r w:rsidR="005C645F" w:rsidRPr="002A0874">
        <w:rPr>
          <w:rStyle w:val="emailstyle17"/>
          <w:rFonts w:ascii="Times New Roman" w:hAnsi="Times New Roman" w:cs="David" w:hint="eastAsia"/>
          <w:color w:val="auto"/>
          <w:rtl/>
        </w:rPr>
        <w:t>נוסף</w:t>
      </w:r>
      <w:r w:rsidR="005C645F" w:rsidRPr="002A0874">
        <w:rPr>
          <w:rStyle w:val="emailstyle17"/>
          <w:rFonts w:ascii="Times New Roman" w:hAnsi="Times New Roman" w:cs="David"/>
          <w:color w:val="auto"/>
          <w:rtl/>
        </w:rPr>
        <w:t>.</w:t>
      </w:r>
      <w:r w:rsidR="00577511" w:rsidRPr="002A0874">
        <w:rPr>
          <w:rStyle w:val="emailstyle17"/>
          <w:rFonts w:ascii="Times New Roman" w:hAnsi="Times New Roman" w:cs="David"/>
          <w:color w:val="auto"/>
          <w:rtl/>
        </w:rPr>
        <w:t xml:space="preserve"> </w:t>
      </w:r>
      <w:ins w:id="1851" w:author="Shimon" w:date="2021-12-22T12:24:00Z">
        <w:r w:rsidR="006152A1" w:rsidRPr="002A0874">
          <w:rPr>
            <w:rStyle w:val="emailstyle17"/>
            <w:rFonts w:ascii="Times New Roman" w:hAnsi="Times New Roman" w:cs="David"/>
            <w:color w:val="auto"/>
            <w:rtl/>
          </w:rPr>
          <w:t xml:space="preserve"> </w:t>
        </w:r>
        <w:del w:id="1852" w:author="אופיר טל" w:date="2022-01-09T10:54:00Z">
          <w:r w:rsidR="006152A1" w:rsidRPr="002A0874" w:rsidDel="002A0874">
            <w:rPr>
              <w:rStyle w:val="emailstyle17"/>
              <w:rFonts w:ascii="Times New Roman" w:hAnsi="Times New Roman" w:cs="David"/>
              <w:color w:val="auto"/>
              <w:rtl/>
            </w:rPr>
            <w:delText xml:space="preserve"> </w:delText>
          </w:r>
        </w:del>
      </w:ins>
    </w:p>
    <w:p w14:paraId="1EF67C30" w14:textId="56FADFFD" w:rsidR="000A1612" w:rsidRPr="002A0874" w:rsidRDefault="00577511">
      <w:pPr>
        <w:pStyle w:val="11"/>
        <w:numPr>
          <w:ilvl w:val="0"/>
          <w:numId w:val="14"/>
        </w:numPr>
        <w:tabs>
          <w:tab w:val="left" w:pos="530"/>
        </w:tabs>
        <w:spacing w:before="0" w:after="240" w:line="360" w:lineRule="auto"/>
        <w:ind w:left="530" w:hanging="432"/>
        <w:rPr>
          <w:ins w:id="1853" w:author="Shimon" w:date="2021-12-26T13:37:00Z"/>
          <w:rStyle w:val="emailstyle17"/>
          <w:rFonts w:ascii="Times New Roman" w:hAnsi="Times New Roman" w:cs="David"/>
          <w:color w:val="auto"/>
          <w:rtl/>
        </w:rPr>
        <w:pPrChange w:id="1854" w:author="אופיר טל" w:date="2022-01-09T10:55:00Z">
          <w:pPr>
            <w:pStyle w:val="11"/>
            <w:tabs>
              <w:tab w:val="left" w:pos="530"/>
            </w:tabs>
            <w:spacing w:before="0" w:after="240" w:line="360" w:lineRule="auto"/>
            <w:ind w:left="530" w:right="360" w:firstLine="0"/>
          </w:pPr>
        </w:pPrChange>
      </w:pPr>
      <w:r w:rsidRPr="002A0874">
        <w:rPr>
          <w:rStyle w:val="emailstyle17"/>
          <w:rFonts w:ascii="Times New Roman" w:hAnsi="Times New Roman" w:cs="David" w:hint="cs"/>
          <w:color w:val="auto"/>
          <w:rtl/>
        </w:rPr>
        <w:t>ל</w:t>
      </w:r>
      <w:r w:rsidR="003E02EE" w:rsidRPr="002A0874">
        <w:rPr>
          <w:rStyle w:val="emailstyle17"/>
          <w:rFonts w:ascii="Times New Roman" w:hAnsi="Times New Roman" w:cs="David" w:hint="cs"/>
          <w:color w:val="auto"/>
          <w:rtl/>
        </w:rPr>
        <w:t>א</w:t>
      </w:r>
      <w:ins w:id="1855" w:author="אופיר טל" w:date="2022-01-09T10:54:00Z">
        <w:r w:rsidR="002A0874">
          <w:rPr>
            <w:rStyle w:val="emailstyle17"/>
            <w:rFonts w:ascii="Times New Roman" w:hAnsi="Times New Roman" w:cs="David" w:hint="cs"/>
            <w:color w:val="auto"/>
            <w:rtl/>
          </w:rPr>
          <w:t>י</w:t>
        </w:r>
      </w:ins>
      <w:r w:rsidR="003E02EE" w:rsidRPr="002A0874">
        <w:rPr>
          <w:rStyle w:val="emailstyle17"/>
          <w:rFonts w:ascii="Times New Roman" w:hAnsi="Times New Roman" w:cs="David" w:hint="cs"/>
          <w:color w:val="auto"/>
          <w:rtl/>
        </w:rPr>
        <w:t>רועים אלו</w:t>
      </w:r>
      <w:r w:rsidRPr="002A0874">
        <w:rPr>
          <w:rStyle w:val="emailstyle17"/>
          <w:rFonts w:ascii="Times New Roman" w:hAnsi="Times New Roman" w:cs="David" w:hint="cs"/>
          <w:color w:val="auto"/>
          <w:rtl/>
        </w:rPr>
        <w:t xml:space="preserve"> חשיבות לענייננו, מאחר שה</w:t>
      </w:r>
      <w:ins w:id="1856" w:author="אופיר טל" w:date="2022-01-09T10:54:00Z">
        <w:r w:rsidR="002A0874">
          <w:rPr>
            <w:rStyle w:val="emailstyle17"/>
            <w:rFonts w:ascii="Times New Roman" w:hAnsi="Times New Roman" w:cs="David" w:hint="cs"/>
            <w:color w:val="auto"/>
            <w:rtl/>
          </w:rPr>
          <w:t>ם</w:t>
        </w:r>
      </w:ins>
      <w:del w:id="1857" w:author="אופיר טל" w:date="2022-01-09T10:54:00Z">
        <w:r w:rsidRPr="002A0874" w:rsidDel="002A0874">
          <w:rPr>
            <w:rStyle w:val="emailstyle17"/>
            <w:rFonts w:ascii="Times New Roman" w:hAnsi="Times New Roman" w:cs="David" w:hint="cs"/>
            <w:color w:val="auto"/>
            <w:rtl/>
          </w:rPr>
          <w:delText>יא</w:delText>
        </w:r>
      </w:del>
      <w:r w:rsidRPr="002A0874">
        <w:rPr>
          <w:rStyle w:val="emailstyle17"/>
          <w:rFonts w:ascii="Times New Roman" w:hAnsi="Times New Roman" w:cs="David" w:hint="cs"/>
          <w:color w:val="auto"/>
          <w:rtl/>
        </w:rPr>
        <w:t xml:space="preserve"> מלמד</w:t>
      </w:r>
      <w:ins w:id="1858" w:author="אופיר טל" w:date="2022-01-09T10:54:00Z">
        <w:r w:rsidR="002A0874">
          <w:rPr>
            <w:rStyle w:val="emailstyle17"/>
            <w:rFonts w:ascii="Times New Roman" w:hAnsi="Times New Roman" w:cs="David" w:hint="cs"/>
            <w:color w:val="auto"/>
            <w:rtl/>
          </w:rPr>
          <w:t>ים</w:t>
        </w:r>
      </w:ins>
      <w:del w:id="1859" w:author="אופיר טל" w:date="2022-01-09T10:54:00Z">
        <w:r w:rsidRPr="002A0874" w:rsidDel="002A0874">
          <w:rPr>
            <w:rStyle w:val="emailstyle17"/>
            <w:rFonts w:ascii="Times New Roman" w:hAnsi="Times New Roman" w:cs="David" w:hint="cs"/>
            <w:color w:val="auto"/>
            <w:rtl/>
          </w:rPr>
          <w:delText>ת</w:delText>
        </w:r>
      </w:del>
      <w:r w:rsidRPr="002A0874">
        <w:rPr>
          <w:rStyle w:val="emailstyle17"/>
          <w:rFonts w:ascii="Times New Roman" w:hAnsi="Times New Roman" w:cs="David" w:hint="cs"/>
          <w:color w:val="auto"/>
          <w:rtl/>
        </w:rPr>
        <w:t xml:space="preserve"> </w:t>
      </w:r>
      <w:ins w:id="1860" w:author="Shimon" w:date="2021-12-26T13:36:00Z">
        <w:r w:rsidR="000A1612" w:rsidRPr="002A0874">
          <w:rPr>
            <w:rStyle w:val="emailstyle17"/>
            <w:rFonts w:ascii="Times New Roman" w:hAnsi="Times New Roman" w:cs="David" w:hint="cs"/>
            <w:color w:val="auto"/>
            <w:rtl/>
          </w:rPr>
          <w:t>שני דברים חשובים</w:t>
        </w:r>
      </w:ins>
      <w:ins w:id="1861" w:author="Shimon" w:date="2021-12-26T13:37:00Z">
        <w:r w:rsidR="000A1612" w:rsidRPr="002A0874">
          <w:rPr>
            <w:rStyle w:val="emailstyle17"/>
            <w:rFonts w:ascii="Times New Roman" w:hAnsi="Times New Roman" w:cs="David" w:hint="cs"/>
            <w:color w:val="auto"/>
            <w:rtl/>
          </w:rPr>
          <w:t>:</w:t>
        </w:r>
      </w:ins>
    </w:p>
    <w:p w14:paraId="20928499" w14:textId="36649958" w:rsidR="00156F22" w:rsidRPr="002A0874" w:rsidRDefault="000A1612">
      <w:pPr>
        <w:pStyle w:val="11"/>
        <w:numPr>
          <w:ilvl w:val="0"/>
          <w:numId w:val="82"/>
        </w:numPr>
        <w:tabs>
          <w:tab w:val="left" w:pos="530"/>
        </w:tabs>
        <w:spacing w:before="0" w:after="240" w:line="360" w:lineRule="auto"/>
        <w:rPr>
          <w:rStyle w:val="emailstyle17"/>
          <w:rFonts w:ascii="Times New Roman" w:hAnsi="Times New Roman" w:cs="David"/>
          <w:color w:val="auto"/>
          <w:rtl/>
        </w:rPr>
        <w:pPrChange w:id="1862" w:author="אופיר טל" w:date="2022-01-09T10:55:00Z">
          <w:pPr>
            <w:pStyle w:val="11"/>
            <w:tabs>
              <w:tab w:val="left" w:pos="530"/>
            </w:tabs>
            <w:spacing w:before="0" w:after="240" w:line="360" w:lineRule="auto"/>
            <w:ind w:left="530" w:right="360" w:firstLine="0"/>
          </w:pPr>
        </w:pPrChange>
      </w:pPr>
      <w:ins w:id="1863" w:author="Shimon" w:date="2021-12-26T13:37:00Z">
        <w:del w:id="1864" w:author="אופיר טל" w:date="2022-01-09T10:55:00Z">
          <w:r w:rsidRPr="002A0874" w:rsidDel="002A0874">
            <w:rPr>
              <w:rStyle w:val="emailstyle17"/>
              <w:rFonts w:ascii="Times New Roman" w:hAnsi="Times New Roman" w:cs="David"/>
              <w:color w:val="auto"/>
              <w:u w:val="single"/>
              <w:rtl/>
              <w:rPrChange w:id="1865" w:author="אופיר טל" w:date="2022-01-09T10:56:00Z">
                <w:rPr>
                  <w:rStyle w:val="emailstyle17"/>
                  <w:rFonts w:ascii="Times New Roman" w:hAnsi="Times New Roman" w:cs="David"/>
                  <w:color w:val="auto"/>
                  <w:rtl/>
                </w:rPr>
              </w:rPrChange>
            </w:rPr>
            <w:delText xml:space="preserve"> 1: </w:delText>
          </w:r>
        </w:del>
      </w:ins>
      <w:del w:id="1866" w:author="אופיר טל" w:date="2022-01-09T10:55:00Z">
        <w:r w:rsidR="00577511" w:rsidRPr="002A0874" w:rsidDel="002A0874">
          <w:rPr>
            <w:rStyle w:val="emailstyle17"/>
            <w:rFonts w:ascii="Times New Roman" w:hAnsi="Times New Roman" w:cs="David" w:hint="eastAsia"/>
            <w:color w:val="auto"/>
            <w:u w:val="single"/>
            <w:rtl/>
            <w:rPrChange w:id="1867" w:author="אופיר טל" w:date="2022-01-09T10:56:00Z">
              <w:rPr>
                <w:rStyle w:val="emailstyle17"/>
                <w:rFonts w:ascii="Times New Roman" w:hAnsi="Times New Roman" w:cs="David" w:hint="eastAsia"/>
                <w:color w:val="auto"/>
                <w:rtl/>
              </w:rPr>
            </w:rPrChange>
          </w:rPr>
          <w:delText>כי</w:delText>
        </w:r>
        <w:r w:rsidR="00577511" w:rsidRPr="002A0874" w:rsidDel="002A0874">
          <w:rPr>
            <w:rStyle w:val="emailstyle17"/>
            <w:rFonts w:ascii="Times New Roman" w:hAnsi="Times New Roman" w:cs="David"/>
            <w:color w:val="auto"/>
            <w:u w:val="single"/>
            <w:rtl/>
            <w:rPrChange w:id="1868" w:author="אופיר טל" w:date="2022-01-09T10:56:00Z">
              <w:rPr>
                <w:rStyle w:val="emailstyle17"/>
                <w:rFonts w:ascii="Times New Roman" w:hAnsi="Times New Roman" w:cs="David"/>
                <w:color w:val="auto"/>
                <w:rtl/>
              </w:rPr>
            </w:rPrChange>
          </w:rPr>
          <w:delText xml:space="preserve"> </w:delText>
        </w:r>
      </w:del>
      <w:ins w:id="1869" w:author="אופיר טל" w:date="2022-01-09T10:55:00Z">
        <w:r w:rsidR="002A0874" w:rsidRPr="002A0874">
          <w:rPr>
            <w:rStyle w:val="emailstyle17"/>
            <w:rFonts w:ascii="Times New Roman" w:hAnsi="Times New Roman" w:cs="David" w:hint="eastAsia"/>
            <w:color w:val="auto"/>
            <w:u w:val="single"/>
            <w:rtl/>
            <w:rPrChange w:id="1870" w:author="אופיר טל" w:date="2022-01-09T10:56:00Z">
              <w:rPr>
                <w:rStyle w:val="emailstyle17"/>
                <w:rFonts w:ascii="Times New Roman" w:hAnsi="Times New Roman" w:cs="David" w:hint="eastAsia"/>
                <w:color w:val="auto"/>
                <w:rtl/>
              </w:rPr>
            </w:rPrChange>
          </w:rPr>
          <w:t>הראשון</w:t>
        </w:r>
        <w:r w:rsidR="002A0874" w:rsidRPr="00004B3C">
          <w:rPr>
            <w:rStyle w:val="emailstyle17"/>
            <w:rFonts w:ascii="Times New Roman" w:hAnsi="Times New Roman" w:cs="David" w:hint="cs"/>
            <w:color w:val="auto"/>
            <w:rtl/>
          </w:rPr>
          <w:t xml:space="preserve">: </w:t>
        </w:r>
      </w:ins>
      <w:r w:rsidR="00577511" w:rsidRPr="00004B3C">
        <w:rPr>
          <w:rStyle w:val="emailstyle17"/>
          <w:rFonts w:ascii="Times New Roman" w:hAnsi="Times New Roman" w:cs="David" w:hint="eastAsia"/>
          <w:b/>
          <w:bCs/>
          <w:color w:val="auto"/>
          <w:rtl/>
        </w:rPr>
        <w:t>הן</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על</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פי</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ההסכם</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והן</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על</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פי</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ההתנהלות</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בפועל</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תוקפו</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של</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החוזה</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בין</w:t>
      </w:r>
      <w:r w:rsidR="00577511" w:rsidRPr="00004B3C">
        <w:rPr>
          <w:rStyle w:val="emailstyle17"/>
          <w:rFonts w:ascii="Times New Roman" w:hAnsi="Times New Roman" w:cs="David"/>
          <w:b/>
          <w:bCs/>
          <w:color w:val="auto"/>
          <w:rtl/>
        </w:rPr>
        <w:t xml:space="preserve"> </w:t>
      </w:r>
      <w:r w:rsidR="00577511" w:rsidRPr="00004B3C">
        <w:rPr>
          <w:rStyle w:val="emailstyle17"/>
          <w:rFonts w:ascii="Times New Roman" w:hAnsi="Times New Roman" w:cs="David" w:hint="eastAsia"/>
          <w:b/>
          <w:bCs/>
          <w:color w:val="auto"/>
          <w:rtl/>
        </w:rPr>
        <w:t>הצדדים</w:t>
      </w:r>
      <w:r w:rsidR="00577511" w:rsidRPr="00004B3C">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הוארך</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בארבע</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שנים</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נוספות</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בכל</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פעם</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ללא</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צורך</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בהודעה</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ו</w:t>
      </w:r>
      <w:r w:rsidR="00577511" w:rsidRPr="002A0874">
        <w:rPr>
          <w:rStyle w:val="emailstyle17"/>
          <w:rFonts w:ascii="Times New Roman" w:hAnsi="Times New Roman" w:cs="David"/>
          <w:b/>
          <w:bCs/>
          <w:color w:val="auto"/>
          <w:rtl/>
        </w:rPr>
        <w:t xml:space="preserve">/או </w:t>
      </w:r>
      <w:r w:rsidR="00577511" w:rsidRPr="002A0874">
        <w:rPr>
          <w:rStyle w:val="emailstyle17"/>
          <w:rFonts w:ascii="Times New Roman" w:hAnsi="Times New Roman" w:cs="David" w:hint="eastAsia"/>
          <w:b/>
          <w:bCs/>
          <w:color w:val="auto"/>
          <w:rtl/>
        </w:rPr>
        <w:t>חתימה</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על</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הסכם</w:t>
      </w:r>
      <w:r w:rsidR="00577511" w:rsidRPr="002A0874">
        <w:rPr>
          <w:rStyle w:val="emailstyle17"/>
          <w:rFonts w:ascii="Times New Roman" w:hAnsi="Times New Roman" w:cs="David"/>
          <w:b/>
          <w:bCs/>
          <w:color w:val="auto"/>
          <w:rtl/>
        </w:rPr>
        <w:t xml:space="preserve"> </w:t>
      </w:r>
      <w:r w:rsidR="00577511" w:rsidRPr="002A0874">
        <w:rPr>
          <w:rStyle w:val="emailstyle17"/>
          <w:rFonts w:ascii="Times New Roman" w:hAnsi="Times New Roman" w:cs="David" w:hint="eastAsia"/>
          <w:b/>
          <w:bCs/>
          <w:color w:val="auto"/>
          <w:rtl/>
        </w:rPr>
        <w:t>חדש</w:t>
      </w:r>
      <w:ins w:id="1871" w:author="Shimon" w:date="2021-12-22T12:36:00Z">
        <w:r w:rsidR="00156F22" w:rsidRPr="002A0874">
          <w:rPr>
            <w:rStyle w:val="emailstyle17"/>
            <w:rFonts w:ascii="Times New Roman" w:hAnsi="Times New Roman" w:cs="David"/>
            <w:b/>
            <w:bCs/>
            <w:color w:val="auto"/>
            <w:rtl/>
          </w:rPr>
          <w:t>.</w:t>
        </w:r>
      </w:ins>
      <w:r w:rsidR="006152A1" w:rsidRPr="002A0874">
        <w:rPr>
          <w:rStyle w:val="emailstyle17"/>
          <w:rFonts w:ascii="Times New Roman" w:hAnsi="Times New Roman" w:cs="David"/>
          <w:color w:val="auto"/>
          <w:rtl/>
        </w:rPr>
        <w:t xml:space="preserve"> </w:t>
      </w:r>
    </w:p>
    <w:p w14:paraId="0BD10153" w14:textId="55853A0A" w:rsidR="00156F22" w:rsidRPr="00901A33" w:rsidRDefault="000A1612">
      <w:pPr>
        <w:pStyle w:val="11"/>
        <w:numPr>
          <w:ilvl w:val="0"/>
          <w:numId w:val="82"/>
        </w:numPr>
        <w:tabs>
          <w:tab w:val="left" w:pos="530"/>
        </w:tabs>
        <w:spacing w:before="0" w:after="240" w:line="360" w:lineRule="auto"/>
        <w:rPr>
          <w:ins w:id="1872" w:author="Shimon" w:date="2021-12-22T12:34:00Z"/>
          <w:rStyle w:val="emailstyle17"/>
          <w:rFonts w:ascii="Times New Roman" w:hAnsi="Times New Roman" w:cs="David"/>
          <w:color w:val="auto"/>
        </w:rPr>
        <w:pPrChange w:id="1873" w:author="אופיר טל" w:date="2022-01-09T10:55:00Z">
          <w:pPr>
            <w:pStyle w:val="11"/>
            <w:tabs>
              <w:tab w:val="left" w:pos="530"/>
            </w:tabs>
            <w:spacing w:before="0" w:after="240" w:line="360" w:lineRule="auto"/>
            <w:ind w:left="530" w:firstLine="0"/>
          </w:pPr>
        </w:pPrChange>
      </w:pPr>
      <w:ins w:id="1874" w:author="Shimon" w:date="2021-12-26T13:37:00Z">
        <w:del w:id="1875" w:author="אופיר טל" w:date="2022-01-09T10:55:00Z">
          <w:r w:rsidRPr="002A0874" w:rsidDel="002A0874">
            <w:rPr>
              <w:rStyle w:val="emailstyle17"/>
              <w:rFonts w:ascii="Times New Roman" w:hAnsi="Times New Roman" w:cs="David"/>
              <w:color w:val="auto"/>
              <w:u w:val="single"/>
              <w:rtl/>
              <w:rPrChange w:id="1876" w:author="אופיר טל" w:date="2022-01-09T10:56:00Z">
                <w:rPr>
                  <w:rStyle w:val="emailstyle17"/>
                  <w:rFonts w:ascii="Times New Roman" w:hAnsi="Times New Roman" w:cs="David"/>
                  <w:color w:val="auto"/>
                  <w:rtl/>
                </w:rPr>
              </w:rPrChange>
            </w:rPr>
            <w:delText xml:space="preserve">2: </w:delText>
          </w:r>
        </w:del>
      </w:ins>
      <w:ins w:id="1877" w:author="אופיר טל" w:date="2022-01-09T10:55:00Z">
        <w:r w:rsidR="002A0874" w:rsidRPr="002A0874">
          <w:rPr>
            <w:rStyle w:val="emailstyle17"/>
            <w:rFonts w:ascii="Times New Roman" w:hAnsi="Times New Roman" w:cs="David" w:hint="eastAsia"/>
            <w:color w:val="auto"/>
            <w:u w:val="single"/>
            <w:rtl/>
            <w:rPrChange w:id="1878" w:author="אופיר טל" w:date="2022-01-09T10:56:00Z">
              <w:rPr>
                <w:rStyle w:val="emailstyle17"/>
                <w:rFonts w:ascii="Times New Roman" w:hAnsi="Times New Roman" w:cs="David" w:hint="eastAsia"/>
                <w:color w:val="auto"/>
                <w:rtl/>
              </w:rPr>
            </w:rPrChange>
          </w:rPr>
          <w:t>והשני</w:t>
        </w:r>
        <w:r w:rsidR="002A0874" w:rsidRPr="00004B3C">
          <w:rPr>
            <w:rStyle w:val="emailstyle17"/>
            <w:rFonts w:ascii="Times New Roman" w:hAnsi="Times New Roman" w:cs="David" w:hint="cs"/>
            <w:color w:val="auto"/>
            <w:rtl/>
          </w:rPr>
          <w:t xml:space="preserve">: </w:t>
        </w:r>
      </w:ins>
      <w:del w:id="1879" w:author="Shimon" w:date="2021-12-26T13:37:00Z">
        <w:r w:rsidR="007E73E1" w:rsidRPr="002A0874" w:rsidDel="000A1612">
          <w:rPr>
            <w:rStyle w:val="emailstyle17"/>
            <w:rFonts w:ascii="Times New Roman" w:hAnsi="Times New Roman" w:cs="David"/>
            <w:color w:val="auto"/>
            <w:rtl/>
          </w:rPr>
          <w:delText xml:space="preserve"> </w:delText>
        </w:r>
      </w:del>
      <w:ins w:id="1880" w:author="Shimon" w:date="2021-12-26T13:37:00Z">
        <w:r w:rsidRPr="002A0874">
          <w:rPr>
            <w:rStyle w:val="emailstyle17"/>
            <w:rFonts w:ascii="Times New Roman" w:hAnsi="Times New Roman" w:cs="David" w:hint="eastAsia"/>
            <w:color w:val="auto"/>
            <w:rtl/>
          </w:rPr>
          <w:t>ל</w:t>
        </w:r>
      </w:ins>
      <w:ins w:id="1881" w:author="Shimon" w:date="2021-12-22T12:34:00Z">
        <w:r w:rsidR="00156F22" w:rsidRPr="002A0874">
          <w:rPr>
            <w:rStyle w:val="emailstyle17"/>
            <w:rFonts w:ascii="Times New Roman" w:hAnsi="Times New Roman" w:cs="David" w:hint="eastAsia"/>
            <w:color w:val="auto"/>
            <w:rtl/>
          </w:rPr>
          <w:t>נתבעת</w:t>
        </w:r>
        <w:r w:rsidR="00156F22" w:rsidRPr="002A0874">
          <w:rPr>
            <w:rStyle w:val="emailstyle17"/>
            <w:rFonts w:ascii="Times New Roman" w:hAnsi="Times New Roman" w:cs="David"/>
            <w:color w:val="auto"/>
            <w:rtl/>
          </w:rPr>
          <w:t xml:space="preserve"> 2</w:t>
        </w:r>
        <w:del w:id="1882" w:author="אופיר טל" w:date="2022-01-09T12:50:00Z">
          <w:r w:rsidR="00156F22" w:rsidRPr="002A0874" w:rsidDel="00004B3C">
            <w:rPr>
              <w:rStyle w:val="emailstyle17"/>
              <w:rFonts w:ascii="Times New Roman" w:hAnsi="Times New Roman" w:cs="David"/>
              <w:color w:val="auto"/>
              <w:rtl/>
            </w:rPr>
            <w:delText>,</w:delText>
          </w:r>
        </w:del>
        <w:r w:rsidR="00156F22" w:rsidRPr="002A0874">
          <w:rPr>
            <w:rStyle w:val="emailstyle17"/>
            <w:rFonts w:ascii="Times New Roman" w:hAnsi="Times New Roman" w:cs="David"/>
            <w:color w:val="auto"/>
            <w:rtl/>
          </w:rPr>
          <w:t xml:space="preserve"> </w:t>
        </w:r>
        <w:del w:id="1883" w:author="אופיר טל" w:date="2022-01-09T12:50:00Z">
          <w:r w:rsidR="00156F22" w:rsidRPr="002A0874" w:rsidDel="00004B3C">
            <w:rPr>
              <w:rStyle w:val="emailstyle17"/>
              <w:rFonts w:ascii="Times New Roman" w:hAnsi="Times New Roman" w:cs="David" w:hint="eastAsia"/>
              <w:color w:val="auto"/>
              <w:rtl/>
            </w:rPr>
            <w:delText>משרד</w:delText>
          </w:r>
          <w:r w:rsidR="00156F22" w:rsidRPr="002A0874" w:rsidDel="00004B3C">
            <w:rPr>
              <w:rStyle w:val="emailstyle17"/>
              <w:rFonts w:ascii="Times New Roman" w:hAnsi="Times New Roman" w:cs="David"/>
              <w:color w:val="auto"/>
              <w:rtl/>
            </w:rPr>
            <w:delText xml:space="preserve"> האוצר, </w:delText>
          </w:r>
        </w:del>
      </w:ins>
      <w:ins w:id="1884" w:author="Shimon" w:date="2021-12-27T16:31:00Z">
        <w:r w:rsidR="00B95C16" w:rsidRPr="002A0874">
          <w:rPr>
            <w:rStyle w:val="emailstyle17"/>
            <w:rFonts w:ascii="Times New Roman" w:hAnsi="Times New Roman" w:cs="David" w:hint="eastAsia"/>
            <w:color w:val="auto"/>
            <w:rtl/>
          </w:rPr>
          <w:t>אי</w:t>
        </w:r>
      </w:ins>
      <w:ins w:id="1885" w:author="Shimon" w:date="2021-12-29T23:22:00Z">
        <w:r w:rsidR="003E02EE" w:rsidRPr="002A0874">
          <w:rPr>
            <w:rStyle w:val="emailstyle17"/>
            <w:rFonts w:ascii="Times New Roman" w:hAnsi="Times New Roman" w:cs="David" w:hint="eastAsia"/>
            <w:color w:val="auto"/>
            <w:rtl/>
          </w:rPr>
          <w:t>ן</w:t>
        </w:r>
      </w:ins>
      <w:ins w:id="1886" w:author="אופיר טל" w:date="2022-01-09T12:50:00Z">
        <w:r w:rsidR="00004B3C">
          <w:rPr>
            <w:rStyle w:val="emailstyle17"/>
            <w:rFonts w:ascii="Times New Roman" w:hAnsi="Times New Roman" w:cs="David" w:hint="cs"/>
            <w:color w:val="auto"/>
            <w:rtl/>
          </w:rPr>
          <w:t xml:space="preserve">, </w:t>
        </w:r>
      </w:ins>
      <w:ins w:id="1887" w:author="Shimon" w:date="2021-12-29T23:22:00Z">
        <w:del w:id="1888" w:author="אופיר טל" w:date="2022-01-09T12:50:00Z">
          <w:r w:rsidR="003E02EE" w:rsidRPr="002A0874" w:rsidDel="00004B3C">
            <w:rPr>
              <w:rStyle w:val="emailstyle17"/>
              <w:rFonts w:ascii="Times New Roman" w:hAnsi="Times New Roman" w:cs="David"/>
              <w:color w:val="auto"/>
              <w:rtl/>
            </w:rPr>
            <w:delText xml:space="preserve"> </w:delText>
          </w:r>
        </w:del>
      </w:ins>
      <w:ins w:id="1889" w:author="Shimon" w:date="2022-01-03T11:42:00Z">
        <w:del w:id="1890" w:author="אופיר טל" w:date="2022-01-09T12:50:00Z">
          <w:r w:rsidR="00C86916" w:rsidRPr="002A0874" w:rsidDel="00004B3C">
            <w:rPr>
              <w:rStyle w:val="emailstyle17"/>
              <w:rFonts w:ascii="Times New Roman" w:hAnsi="Times New Roman" w:cs="David"/>
              <w:color w:val="auto"/>
              <w:rtl/>
            </w:rPr>
            <w:delText>-</w:delText>
          </w:r>
        </w:del>
      </w:ins>
      <w:ins w:id="1891" w:author="Shimon" w:date="2021-12-27T16:31:00Z">
        <w:r w:rsidR="00B95C16" w:rsidRPr="002A0874">
          <w:rPr>
            <w:rStyle w:val="emailstyle17"/>
            <w:rFonts w:ascii="Times New Roman" w:hAnsi="Times New Roman" w:cs="David" w:hint="eastAsia"/>
            <w:color w:val="auto"/>
            <w:rtl/>
          </w:rPr>
          <w:t>ו</w:t>
        </w:r>
      </w:ins>
      <w:ins w:id="1892" w:author="Shimon" w:date="2021-12-22T12:34:00Z">
        <w:r w:rsidR="00156F22" w:rsidRPr="002A0874">
          <w:rPr>
            <w:rStyle w:val="emailstyle17"/>
            <w:rFonts w:ascii="Times New Roman" w:hAnsi="Times New Roman" w:cs="David" w:hint="eastAsia"/>
            <w:color w:val="auto"/>
            <w:rtl/>
          </w:rPr>
          <w:t>לא</w:t>
        </w:r>
        <w:r w:rsidR="00156F22" w:rsidRPr="002A0874">
          <w:rPr>
            <w:rStyle w:val="emailstyle17"/>
            <w:rFonts w:ascii="Times New Roman" w:hAnsi="Times New Roman" w:cs="David"/>
            <w:color w:val="auto"/>
            <w:rtl/>
          </w:rPr>
          <w:t xml:space="preserve"> </w:t>
        </w:r>
        <w:r w:rsidR="00156F22" w:rsidRPr="002A0874">
          <w:rPr>
            <w:rStyle w:val="emailstyle17"/>
            <w:rFonts w:ascii="Times New Roman" w:hAnsi="Times New Roman" w:cs="David" w:hint="eastAsia"/>
            <w:color w:val="auto"/>
            <w:rtl/>
          </w:rPr>
          <w:t>הי</w:t>
        </w:r>
      </w:ins>
      <w:ins w:id="1893" w:author="Shimon" w:date="2021-12-22T12:35:00Z">
        <w:r w:rsidR="00156F22" w:rsidRPr="002A0874">
          <w:rPr>
            <w:rStyle w:val="emailstyle17"/>
            <w:rFonts w:ascii="Times New Roman" w:hAnsi="Times New Roman" w:cs="David" w:hint="eastAsia"/>
            <w:color w:val="auto"/>
            <w:rtl/>
          </w:rPr>
          <w:t>ת</w:t>
        </w:r>
      </w:ins>
      <w:ins w:id="1894" w:author="Shimon" w:date="2021-12-22T12:34:00Z">
        <w:r w:rsidR="00156F22" w:rsidRPr="002A0874">
          <w:rPr>
            <w:rStyle w:val="emailstyle17"/>
            <w:rFonts w:ascii="Times New Roman" w:hAnsi="Times New Roman" w:cs="David" w:hint="eastAsia"/>
            <w:color w:val="auto"/>
            <w:rtl/>
          </w:rPr>
          <w:t>ה</w:t>
        </w:r>
      </w:ins>
      <w:ins w:id="1895" w:author="אופיר טל" w:date="2022-01-09T12:50:00Z">
        <w:r w:rsidR="00004B3C">
          <w:rPr>
            <w:rStyle w:val="emailstyle17"/>
            <w:rFonts w:ascii="Times New Roman" w:hAnsi="Times New Roman" w:cs="David" w:hint="cs"/>
            <w:color w:val="auto"/>
            <w:rtl/>
          </w:rPr>
          <w:t>,</w:t>
        </w:r>
      </w:ins>
      <w:ins w:id="1896" w:author="Shimon" w:date="2021-12-22T12:34:00Z">
        <w:r w:rsidR="00156F22" w:rsidRPr="00004B3C">
          <w:rPr>
            <w:rStyle w:val="emailstyle17"/>
            <w:rFonts w:ascii="Times New Roman" w:hAnsi="Times New Roman" w:cs="David" w:hint="cs"/>
            <w:color w:val="auto"/>
            <w:rtl/>
          </w:rPr>
          <w:t xml:space="preserve"> סמכות </w:t>
        </w:r>
      </w:ins>
      <w:ins w:id="1897" w:author="Shimon" w:date="2021-12-22T12:35:00Z">
        <w:r w:rsidR="00156F22" w:rsidRPr="00004B3C">
          <w:rPr>
            <w:rStyle w:val="emailstyle17"/>
            <w:rFonts w:ascii="Times New Roman" w:hAnsi="Times New Roman" w:cs="David" w:hint="cs"/>
            <w:color w:val="auto"/>
            <w:rtl/>
          </w:rPr>
          <w:t xml:space="preserve">להודיע </w:t>
        </w:r>
        <w:del w:id="1898" w:author="אופיר טל" w:date="2022-01-09T12:50:00Z">
          <w:r w:rsidR="00156F22" w:rsidRPr="002A0874" w:rsidDel="00004B3C">
            <w:rPr>
              <w:rStyle w:val="emailstyle17"/>
              <w:rFonts w:ascii="Times New Roman" w:hAnsi="Times New Roman" w:cs="David" w:hint="eastAsia"/>
              <w:color w:val="auto"/>
              <w:rtl/>
            </w:rPr>
            <w:delText>או</w:delText>
          </w:r>
          <w:r w:rsidR="00156F22" w:rsidRPr="002A0874" w:rsidDel="00004B3C">
            <w:rPr>
              <w:rStyle w:val="emailstyle17"/>
              <w:rFonts w:ascii="Times New Roman" w:hAnsi="Times New Roman" w:cs="David"/>
              <w:color w:val="auto"/>
              <w:rtl/>
            </w:rPr>
            <w:delText xml:space="preserve"> </w:delText>
          </w:r>
        </w:del>
      </w:ins>
      <w:ins w:id="1899" w:author="Shimon" w:date="2021-12-22T12:34:00Z">
        <w:del w:id="1900" w:author="אופיר טל" w:date="2022-01-09T12:50:00Z">
          <w:r w:rsidR="00156F22" w:rsidRPr="002A0874" w:rsidDel="00004B3C">
            <w:rPr>
              <w:rStyle w:val="emailstyle17"/>
              <w:rFonts w:ascii="Times New Roman" w:hAnsi="Times New Roman" w:cs="David" w:hint="eastAsia"/>
              <w:color w:val="auto"/>
              <w:rtl/>
            </w:rPr>
            <w:delText>להפסיק</w:delText>
          </w:r>
          <w:r w:rsidR="00156F22" w:rsidRPr="002A0874" w:rsidDel="00004B3C">
            <w:rPr>
              <w:rStyle w:val="emailstyle17"/>
              <w:rFonts w:ascii="Times New Roman" w:hAnsi="Times New Roman" w:cs="David"/>
              <w:color w:val="auto"/>
              <w:rtl/>
            </w:rPr>
            <w:delText xml:space="preserve"> </w:delText>
          </w:r>
          <w:r w:rsidR="00156F22" w:rsidRPr="002A0874" w:rsidDel="00004B3C">
            <w:rPr>
              <w:rStyle w:val="emailstyle17"/>
              <w:rFonts w:ascii="Times New Roman" w:hAnsi="Times New Roman" w:cs="David" w:hint="eastAsia"/>
              <w:color w:val="auto"/>
              <w:rtl/>
            </w:rPr>
            <w:delText>את</w:delText>
          </w:r>
        </w:del>
      </w:ins>
      <w:ins w:id="1901" w:author="אופיר טל" w:date="2022-01-09T12:50:00Z">
        <w:r w:rsidR="00004B3C">
          <w:rPr>
            <w:rStyle w:val="emailstyle17"/>
            <w:rFonts w:ascii="Times New Roman" w:hAnsi="Times New Roman" w:cs="David" w:hint="cs"/>
            <w:color w:val="auto"/>
            <w:rtl/>
          </w:rPr>
          <w:t>על הפסקת</w:t>
        </w:r>
      </w:ins>
      <w:ins w:id="1902" w:author="Shimon" w:date="2021-12-22T12:34:00Z">
        <w:r w:rsidR="00156F22" w:rsidRPr="00004B3C">
          <w:rPr>
            <w:rStyle w:val="emailstyle17"/>
            <w:rFonts w:ascii="Times New Roman" w:hAnsi="Times New Roman" w:cs="David" w:hint="cs"/>
            <w:color w:val="auto"/>
            <w:rtl/>
          </w:rPr>
          <w:t xml:space="preserve"> עבודת התובע ב-5.8.2012 ו/או יכולת להפרישו לגימלאות מחמת גיל ב</w:t>
        </w:r>
        <w:del w:id="1903" w:author="אופיר טל" w:date="2022-01-09T12:50:00Z">
          <w:r w:rsidR="00156F22" w:rsidRPr="00004B3C" w:rsidDel="00004B3C">
            <w:rPr>
              <w:rStyle w:val="emailstyle17"/>
              <w:rFonts w:ascii="Times New Roman" w:hAnsi="Times New Roman" w:cs="David" w:hint="cs"/>
              <w:color w:val="auto"/>
              <w:rtl/>
            </w:rPr>
            <w:delText>אמצע</w:delText>
          </w:r>
        </w:del>
      </w:ins>
      <w:ins w:id="1904" w:author="אופיר טל" w:date="2022-01-09T12:50:00Z">
        <w:r w:rsidR="00004B3C">
          <w:rPr>
            <w:rStyle w:val="emailstyle17"/>
            <w:rFonts w:ascii="Times New Roman" w:hAnsi="Times New Roman" w:cs="David" w:hint="cs"/>
            <w:color w:val="auto"/>
            <w:rtl/>
          </w:rPr>
          <w:t>מהלך</w:t>
        </w:r>
      </w:ins>
      <w:ins w:id="1905" w:author="Shimon" w:date="2021-12-22T12:34:00Z">
        <w:r w:rsidR="00156F22" w:rsidRPr="00004B3C">
          <w:rPr>
            <w:rStyle w:val="emailstyle17"/>
            <w:rFonts w:ascii="Times New Roman" w:hAnsi="Times New Roman" w:cs="David" w:hint="cs"/>
            <w:color w:val="auto"/>
            <w:rtl/>
          </w:rPr>
          <w:t xml:space="preserve"> התקופה הקצובה אלא רק לנציב שרות </w:t>
        </w:r>
        <w:r w:rsidR="00156F22">
          <w:rPr>
            <w:rStyle w:val="emailstyle17"/>
            <w:rFonts w:ascii="Times New Roman" w:hAnsi="Times New Roman" w:cs="David" w:hint="cs"/>
            <w:color w:val="auto"/>
            <w:rtl/>
          </w:rPr>
          <w:t>המדינה</w:t>
        </w:r>
        <w:r w:rsidR="00156F22" w:rsidRPr="00901A33">
          <w:rPr>
            <w:rStyle w:val="emailstyle17"/>
            <w:rFonts w:ascii="Times New Roman" w:hAnsi="Times New Roman" w:cs="David" w:hint="cs"/>
            <w:color w:val="auto"/>
            <w:rtl/>
          </w:rPr>
          <w:t>.</w:t>
        </w:r>
      </w:ins>
    </w:p>
    <w:p w14:paraId="59D81D21" w14:textId="77777777" w:rsidR="00577511" w:rsidRPr="00156F22" w:rsidRDefault="00577511" w:rsidP="00926F04">
      <w:pPr>
        <w:pStyle w:val="11"/>
        <w:tabs>
          <w:tab w:val="left" w:pos="530"/>
        </w:tabs>
        <w:spacing w:before="0" w:line="360" w:lineRule="auto"/>
        <w:ind w:left="530" w:right="360" w:firstLine="0"/>
        <w:rPr>
          <w:rStyle w:val="emailstyle17"/>
          <w:rFonts w:ascii="Times New Roman" w:hAnsi="Times New Roman" w:cs="David"/>
          <w:color w:val="auto"/>
        </w:rPr>
      </w:pPr>
    </w:p>
    <w:p w14:paraId="6EF97144" w14:textId="77777777" w:rsidR="003F6C4F" w:rsidRPr="00901A33" w:rsidRDefault="003F6C4F" w:rsidP="00CB148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חידוש תוקפו של החוזה עד ליום 31.3.2014</w:t>
      </w:r>
    </w:p>
    <w:p w14:paraId="7DFDBF58" w14:textId="3F14E965" w:rsidR="00577511" w:rsidRPr="00901A33" w:rsidRDefault="002248D7" w:rsidP="0069718D">
      <w:pPr>
        <w:pStyle w:val="11"/>
        <w:numPr>
          <w:ilvl w:val="0"/>
          <w:numId w:val="14"/>
        </w:numPr>
        <w:tabs>
          <w:tab w:val="left" w:pos="530"/>
        </w:tabs>
        <w:spacing w:before="0" w:after="240" w:line="360" w:lineRule="auto"/>
        <w:ind w:left="521" w:hanging="441"/>
      </w:pPr>
      <w:r w:rsidRPr="00901A33">
        <w:rPr>
          <w:rFonts w:hint="cs"/>
          <w:b/>
          <w:bCs/>
          <w:rtl/>
        </w:rPr>
        <w:t>ביום 1.4.2010,</w:t>
      </w:r>
      <w:r w:rsidR="001E51CA" w:rsidRPr="00901A33">
        <w:rPr>
          <w:rFonts w:hint="cs"/>
          <w:b/>
          <w:bCs/>
          <w:rtl/>
        </w:rPr>
        <w:t xml:space="preserve"> </w:t>
      </w:r>
      <w:r w:rsidR="00BC17B9" w:rsidRPr="00901A33">
        <w:rPr>
          <w:rFonts w:hint="cs"/>
          <w:b/>
          <w:bCs/>
          <w:rtl/>
        </w:rPr>
        <w:t>התחדש תוקפו של החוזה</w:t>
      </w:r>
      <w:r w:rsidR="002E3A53" w:rsidRPr="00901A33">
        <w:rPr>
          <w:rFonts w:hint="cs"/>
          <w:b/>
          <w:bCs/>
          <w:rtl/>
        </w:rPr>
        <w:t xml:space="preserve"> </w:t>
      </w:r>
      <w:r w:rsidR="00145445" w:rsidRPr="00901A33">
        <w:rPr>
          <w:rFonts w:hint="cs"/>
          <w:b/>
          <w:bCs/>
          <w:rtl/>
        </w:rPr>
        <w:t>לתקופה ש</w:t>
      </w:r>
      <w:r w:rsidR="001E51CA" w:rsidRPr="00901A33">
        <w:rPr>
          <w:rFonts w:hint="cs"/>
          <w:b/>
          <w:bCs/>
          <w:rtl/>
        </w:rPr>
        <w:t>ל</w:t>
      </w:r>
      <w:r w:rsidR="00145445" w:rsidRPr="00901A33">
        <w:rPr>
          <w:rFonts w:hint="cs"/>
          <w:b/>
          <w:bCs/>
          <w:rtl/>
        </w:rPr>
        <w:t xml:space="preserve"> </w:t>
      </w:r>
      <w:r w:rsidR="001E51CA" w:rsidRPr="00901A33">
        <w:rPr>
          <w:rFonts w:hint="cs"/>
          <w:b/>
          <w:bCs/>
          <w:rtl/>
        </w:rPr>
        <w:t>4 שנים נוספות</w:t>
      </w:r>
      <w:r w:rsidR="00BC17B9" w:rsidRPr="00901A33">
        <w:rPr>
          <w:rFonts w:hint="cs"/>
          <w:b/>
          <w:bCs/>
          <w:rtl/>
        </w:rPr>
        <w:t>, עד</w:t>
      </w:r>
      <w:r w:rsidR="00642B10" w:rsidRPr="00901A33">
        <w:rPr>
          <w:rFonts w:hint="cs"/>
          <w:b/>
          <w:bCs/>
          <w:rtl/>
        </w:rPr>
        <w:t xml:space="preserve"> ליום</w:t>
      </w:r>
      <w:r w:rsidRPr="00901A33">
        <w:rPr>
          <w:rFonts w:hint="cs"/>
          <w:b/>
          <w:bCs/>
          <w:rtl/>
        </w:rPr>
        <w:t xml:space="preserve"> 31.3.2014</w:t>
      </w:r>
      <w:r w:rsidR="00BC17B9" w:rsidRPr="00901A33">
        <w:rPr>
          <w:rFonts w:hint="cs"/>
          <w:rtl/>
        </w:rPr>
        <w:t>, לאחר ש</w:t>
      </w:r>
      <w:r w:rsidRPr="00901A33">
        <w:rPr>
          <w:rFonts w:hint="cs"/>
          <w:rtl/>
        </w:rPr>
        <w:t>הנתבעת</w:t>
      </w:r>
      <w:r w:rsidR="00726756" w:rsidRPr="00901A33">
        <w:rPr>
          <w:rFonts w:hint="cs"/>
          <w:rtl/>
        </w:rPr>
        <w:t>, שהיתה מודעת למשמעויות של הארכת החוזה,</w:t>
      </w:r>
      <w:r w:rsidRPr="00901A33">
        <w:rPr>
          <w:rFonts w:hint="cs"/>
          <w:rtl/>
        </w:rPr>
        <w:t xml:space="preserve"> </w:t>
      </w:r>
      <w:r w:rsidRPr="00F159A8">
        <w:rPr>
          <w:rFonts w:hint="cs"/>
          <w:b/>
          <w:bCs/>
          <w:u w:val="single"/>
          <w:rtl/>
        </w:rPr>
        <w:t>לא</w:t>
      </w:r>
      <w:r w:rsidRPr="00901A33">
        <w:rPr>
          <w:rFonts w:hint="cs"/>
          <w:b/>
          <w:bCs/>
          <w:rtl/>
        </w:rPr>
        <w:t xml:space="preserve"> הודיעה על רצונה באי הארכת החוזה במועד שנקבע לכך</w:t>
      </w:r>
      <w:r w:rsidR="00BC17B9" w:rsidRPr="00901A33">
        <w:rPr>
          <w:rFonts w:hint="cs"/>
          <w:b/>
          <w:bCs/>
          <w:rtl/>
        </w:rPr>
        <w:t>,</w:t>
      </w:r>
      <w:r w:rsidRPr="00901A33">
        <w:rPr>
          <w:rFonts w:hint="cs"/>
          <w:b/>
          <w:bCs/>
          <w:rtl/>
        </w:rPr>
        <w:t xml:space="preserve"> </w:t>
      </w:r>
      <w:r w:rsidR="00F159A8" w:rsidRPr="00F159A8">
        <w:rPr>
          <w:rFonts w:hint="cs"/>
          <w:b/>
          <w:bCs/>
          <w:u w:val="single"/>
          <w:rtl/>
        </w:rPr>
        <w:t>ו</w:t>
      </w:r>
      <w:r w:rsidRPr="00F159A8">
        <w:rPr>
          <w:rFonts w:hint="cs"/>
          <w:b/>
          <w:bCs/>
          <w:u w:val="single"/>
          <w:rtl/>
        </w:rPr>
        <w:t>לא</w:t>
      </w:r>
      <w:r w:rsidRPr="00901A33">
        <w:rPr>
          <w:rFonts w:hint="cs"/>
          <w:b/>
          <w:bCs/>
          <w:rtl/>
        </w:rPr>
        <w:t xml:space="preserve"> הודיעה לתובע</w:t>
      </w:r>
      <w:r w:rsidR="00A23774" w:rsidRPr="00901A33">
        <w:rPr>
          <w:b/>
          <w:bCs/>
          <w:rtl/>
        </w:rPr>
        <w:t xml:space="preserve"> </w:t>
      </w:r>
      <w:r w:rsidR="002E3A53" w:rsidRPr="00901A33">
        <w:rPr>
          <w:rFonts w:hint="cs"/>
          <w:b/>
          <w:bCs/>
          <w:rtl/>
        </w:rPr>
        <w:t>-</w:t>
      </w:r>
      <w:r w:rsidRPr="00901A33">
        <w:rPr>
          <w:rFonts w:hint="eastAsia"/>
          <w:b/>
          <w:bCs/>
          <w:rtl/>
        </w:rPr>
        <w:t>ערב</w:t>
      </w:r>
      <w:r w:rsidRPr="00901A33">
        <w:rPr>
          <w:b/>
          <w:bCs/>
          <w:rtl/>
        </w:rPr>
        <w:t xml:space="preserve"> מועד חידוש ה</w:t>
      </w:r>
      <w:r w:rsidR="002E3A53" w:rsidRPr="00901A33">
        <w:rPr>
          <w:rFonts w:hint="cs"/>
          <w:b/>
          <w:bCs/>
          <w:rtl/>
        </w:rPr>
        <w:t>חוזה -</w:t>
      </w:r>
      <w:r w:rsidRPr="00901A33">
        <w:rPr>
          <w:b/>
          <w:bCs/>
          <w:rtl/>
        </w:rPr>
        <w:t xml:space="preserve"> על רצונה לשנות את הוראות החוזה (דבר שדרש הסכמה של התובע), לרבות לעניין חיובו לפרוש מחמת גיל </w:t>
      </w:r>
      <w:r w:rsidR="001E51CA" w:rsidRPr="00901A33">
        <w:rPr>
          <w:rFonts w:hint="eastAsia"/>
          <w:b/>
          <w:bCs/>
          <w:rtl/>
        </w:rPr>
        <w:t>בעת</w:t>
      </w:r>
      <w:r w:rsidR="001E51CA" w:rsidRPr="00901A33">
        <w:rPr>
          <w:b/>
          <w:bCs/>
          <w:rtl/>
        </w:rPr>
        <w:t xml:space="preserve"> שימלאו לו </w:t>
      </w:r>
      <w:r w:rsidRPr="00901A33">
        <w:rPr>
          <w:b/>
          <w:bCs/>
          <w:rtl/>
        </w:rPr>
        <w:t>67</w:t>
      </w:r>
      <w:r w:rsidR="000E3AA3" w:rsidRPr="00901A33">
        <w:rPr>
          <w:b/>
          <w:bCs/>
          <w:rtl/>
        </w:rPr>
        <w:t xml:space="preserve"> בחודש </w:t>
      </w:r>
      <w:r w:rsidR="001E51CA" w:rsidRPr="00901A33">
        <w:rPr>
          <w:rFonts w:hint="eastAsia"/>
          <w:b/>
          <w:bCs/>
          <w:rtl/>
        </w:rPr>
        <w:t>יולי</w:t>
      </w:r>
      <w:r w:rsidR="001E51CA" w:rsidRPr="00901A33">
        <w:rPr>
          <w:b/>
          <w:bCs/>
          <w:rtl/>
        </w:rPr>
        <w:t xml:space="preserve"> </w:t>
      </w:r>
      <w:r w:rsidR="000E3AA3" w:rsidRPr="00901A33">
        <w:rPr>
          <w:b/>
          <w:bCs/>
          <w:rtl/>
        </w:rPr>
        <w:t>2012</w:t>
      </w:r>
      <w:r w:rsidRPr="00901A33">
        <w:rPr>
          <w:rFonts w:hint="cs"/>
          <w:rtl/>
        </w:rPr>
        <w:t xml:space="preserve">. </w:t>
      </w:r>
    </w:p>
    <w:p w14:paraId="7D89D905" w14:textId="75962223" w:rsidR="000E3AA3" w:rsidRPr="00901A33" w:rsidRDefault="000E3AA3" w:rsidP="005F1EC6">
      <w:pPr>
        <w:pStyle w:val="11"/>
        <w:tabs>
          <w:tab w:val="left" w:pos="530"/>
        </w:tabs>
        <w:spacing w:before="0" w:after="240" w:line="360" w:lineRule="auto"/>
        <w:ind w:left="521" w:firstLine="0"/>
      </w:pPr>
      <w:r w:rsidRPr="00901A33">
        <w:rPr>
          <w:rFonts w:hint="cs"/>
          <w:rtl/>
        </w:rPr>
        <w:t xml:space="preserve">קרי, </w:t>
      </w:r>
      <w:r w:rsidR="00726756" w:rsidRPr="00901A33">
        <w:rPr>
          <w:rFonts w:hint="cs"/>
          <w:b/>
          <w:bCs/>
          <w:rtl/>
        </w:rPr>
        <w:t>בהיעדר הודעה אחרת,</w:t>
      </w:r>
      <w:r w:rsidR="00BC17B9" w:rsidRPr="00901A33">
        <w:rPr>
          <w:rFonts w:hint="cs"/>
          <w:b/>
          <w:bCs/>
          <w:rtl/>
        </w:rPr>
        <w:t xml:space="preserve"> </w:t>
      </w:r>
      <w:r w:rsidR="00577511" w:rsidRPr="00901A33">
        <w:rPr>
          <w:rFonts w:hint="cs"/>
          <w:b/>
          <w:bCs/>
          <w:rtl/>
        </w:rPr>
        <w:t xml:space="preserve">ובהתאם להוראות החוזה וההתנהלות בפועל של הצדדים בכל הפעמים הקודמות, </w:t>
      </w:r>
      <w:r w:rsidR="00642B10" w:rsidRPr="00901A33">
        <w:rPr>
          <w:rFonts w:hint="cs"/>
          <w:b/>
          <w:bCs/>
          <w:rtl/>
        </w:rPr>
        <w:t xml:space="preserve">הוארך </w:t>
      </w:r>
      <w:r w:rsidR="008C5325" w:rsidRPr="00901A33">
        <w:rPr>
          <w:rFonts w:hint="cs"/>
          <w:rtl/>
        </w:rPr>
        <w:t xml:space="preserve">כאמור </w:t>
      </w:r>
      <w:r w:rsidR="0041277A" w:rsidRPr="00901A33">
        <w:rPr>
          <w:rFonts w:hint="cs"/>
          <w:b/>
          <w:bCs/>
          <w:rtl/>
        </w:rPr>
        <w:t xml:space="preserve">תוקף החוזה של התובע </w:t>
      </w:r>
      <w:r w:rsidR="0041277A" w:rsidRPr="00901A33">
        <w:rPr>
          <w:rFonts w:hint="cs"/>
          <w:rtl/>
        </w:rPr>
        <w:t>מיום 1.4.2010</w:t>
      </w:r>
      <w:r w:rsidRPr="00901A33">
        <w:rPr>
          <w:rFonts w:hint="cs"/>
          <w:b/>
          <w:bCs/>
          <w:rtl/>
        </w:rPr>
        <w:t xml:space="preserve"> עד ליום </w:t>
      </w:r>
      <w:r w:rsidRPr="00901A33">
        <w:rPr>
          <w:rFonts w:hint="cs"/>
          <w:b/>
          <w:bCs/>
          <w:u w:val="single"/>
          <w:rtl/>
        </w:rPr>
        <w:t>31.3.2014</w:t>
      </w:r>
      <w:r w:rsidRPr="00901A33">
        <w:rPr>
          <w:rFonts w:hint="cs"/>
          <w:b/>
          <w:bCs/>
          <w:rtl/>
        </w:rPr>
        <w:t>.</w:t>
      </w:r>
      <w:r w:rsidR="005F1EC6" w:rsidRPr="00901A33">
        <w:rPr>
          <w:rFonts w:hint="cs"/>
          <w:b/>
          <w:bCs/>
          <w:rtl/>
        </w:rPr>
        <w:t xml:space="preserve"> </w:t>
      </w:r>
    </w:p>
    <w:p w14:paraId="04569AFB" w14:textId="03EB7560" w:rsidR="00577511" w:rsidRPr="00901A33" w:rsidRDefault="00180B33" w:rsidP="0069718D">
      <w:pPr>
        <w:pStyle w:val="11"/>
        <w:numPr>
          <w:ilvl w:val="0"/>
          <w:numId w:val="14"/>
        </w:numPr>
        <w:tabs>
          <w:tab w:val="left" w:pos="566"/>
        </w:tabs>
        <w:spacing w:before="0" w:after="240" w:line="360" w:lineRule="auto"/>
        <w:ind w:left="566" w:hanging="425"/>
      </w:pPr>
      <w:ins w:id="1906" w:author="Shimon" w:date="2022-01-07T00:01:00Z">
        <w:r>
          <w:rPr>
            <w:rFonts w:hint="cs"/>
            <w:b/>
            <w:bCs/>
            <w:rtl/>
          </w:rPr>
          <w:t xml:space="preserve"> </w:t>
        </w:r>
      </w:ins>
      <w:r w:rsidR="00D759A4" w:rsidRPr="00901A33">
        <w:rPr>
          <w:rFonts w:hint="cs"/>
          <w:b/>
          <w:bCs/>
          <w:rtl/>
        </w:rPr>
        <w:t>בדיעבד</w:t>
      </w:r>
      <w:r w:rsidR="00726756" w:rsidRPr="00901A33">
        <w:rPr>
          <w:rFonts w:hint="cs"/>
          <w:rtl/>
        </w:rPr>
        <w:t xml:space="preserve">, </w:t>
      </w:r>
      <w:r w:rsidR="004A07A1" w:rsidRPr="00901A33">
        <w:rPr>
          <w:rFonts w:hint="cs"/>
          <w:rtl/>
        </w:rPr>
        <w:t xml:space="preserve">ורק </w:t>
      </w:r>
      <w:r w:rsidR="00034FF4" w:rsidRPr="00901A33">
        <w:rPr>
          <w:rFonts w:hint="cs"/>
          <w:rtl/>
        </w:rPr>
        <w:t xml:space="preserve">לאחר </w:t>
      </w:r>
      <w:del w:id="1907" w:author="אופיר טל" w:date="2022-01-09T12:52:00Z">
        <w:r w:rsidR="005D7DAE" w:rsidDel="00004B3C">
          <w:rPr>
            <w:rFonts w:hint="cs"/>
            <w:rtl/>
          </w:rPr>
          <w:delText xml:space="preserve"> </w:delText>
        </w:r>
      </w:del>
      <w:ins w:id="1908" w:author="Shimon" w:date="2021-12-18T23:46:00Z">
        <w:del w:id="1909" w:author="אופיר טל" w:date="2022-01-09T12:52:00Z">
          <w:r w:rsidR="005D7DAE" w:rsidDel="00004B3C">
            <w:rPr>
              <w:rFonts w:hint="cs"/>
              <w:rtl/>
            </w:rPr>
            <w:delText>ש</w:delText>
          </w:r>
        </w:del>
      </w:ins>
      <w:ins w:id="1910" w:author="אופיר טל" w:date="2022-01-09T12:52:00Z">
        <w:r w:rsidR="00004B3C">
          <w:rPr>
            <w:rFonts w:hint="cs"/>
            <w:rtl/>
          </w:rPr>
          <w:t xml:space="preserve">פיטוריו של התובע וסילוקו מהמשרד </w:t>
        </w:r>
      </w:ins>
      <w:r w:rsidR="001E51CA" w:rsidRPr="00901A33">
        <w:rPr>
          <w:rFonts w:hint="cs"/>
          <w:rtl/>
        </w:rPr>
        <w:t>ביום 5.8.2012</w:t>
      </w:r>
      <w:ins w:id="1911" w:author="Shimon" w:date="2021-12-18T23:46:00Z">
        <w:del w:id="1912" w:author="אופיר טל" w:date="2022-01-09T12:52:00Z">
          <w:r w:rsidR="005D7DAE" w:rsidRPr="005D7DAE" w:rsidDel="00004B3C">
            <w:rPr>
              <w:rFonts w:hint="cs"/>
              <w:rtl/>
            </w:rPr>
            <w:delText xml:space="preserve"> </w:delText>
          </w:r>
          <w:r w:rsidR="005D7DAE" w:rsidDel="00004B3C">
            <w:rPr>
              <w:rFonts w:hint="cs"/>
              <w:rtl/>
            </w:rPr>
            <w:delText>סולק התובע ממשרדו ע"י תובעת 2</w:delText>
          </w:r>
        </w:del>
      </w:ins>
      <w:ins w:id="1913" w:author="Shimon" w:date="2021-12-26T13:38:00Z">
        <w:del w:id="1914" w:author="אופיר טל" w:date="2022-01-09T12:52:00Z">
          <w:r w:rsidR="000A1612" w:rsidDel="00004B3C">
            <w:rPr>
              <w:rFonts w:hint="cs"/>
              <w:rtl/>
            </w:rPr>
            <w:delText xml:space="preserve"> כאמור</w:delText>
          </w:r>
        </w:del>
      </w:ins>
      <w:r w:rsidR="00D759A4" w:rsidRPr="00901A33">
        <w:rPr>
          <w:rFonts w:hint="cs"/>
          <w:rtl/>
        </w:rPr>
        <w:t xml:space="preserve">, </w:t>
      </w:r>
      <w:r w:rsidR="00642B10" w:rsidRPr="00901A33">
        <w:rPr>
          <w:rFonts w:hint="cs"/>
          <w:rtl/>
        </w:rPr>
        <w:t>נאמר</w:t>
      </w:r>
      <w:r w:rsidR="002E3A53" w:rsidRPr="00901A33">
        <w:rPr>
          <w:rFonts w:hint="cs"/>
          <w:rtl/>
        </w:rPr>
        <w:t xml:space="preserve"> </w:t>
      </w:r>
      <w:r w:rsidR="00582D11" w:rsidRPr="00901A33">
        <w:rPr>
          <w:rFonts w:hint="cs"/>
          <w:rtl/>
        </w:rPr>
        <w:t xml:space="preserve">לתובע </w:t>
      </w:r>
      <w:r w:rsidR="00D759A4" w:rsidRPr="00901A33">
        <w:rPr>
          <w:rFonts w:hint="cs"/>
          <w:rtl/>
        </w:rPr>
        <w:t xml:space="preserve">כי </w:t>
      </w:r>
      <w:r w:rsidR="00E677EB" w:rsidRPr="00901A33">
        <w:rPr>
          <w:rFonts w:hint="cs"/>
          <w:rtl/>
        </w:rPr>
        <w:t>בשנת 2010</w:t>
      </w:r>
      <w:del w:id="1915" w:author="Shimon" w:date="2022-01-07T00:02:00Z">
        <w:r w:rsidR="00E677EB" w:rsidRPr="00901A33" w:rsidDel="00180B33">
          <w:rPr>
            <w:rFonts w:hint="cs"/>
            <w:rtl/>
          </w:rPr>
          <w:delText xml:space="preserve"> </w:delText>
        </w:r>
      </w:del>
      <w:del w:id="1916" w:author="Shimon" w:date="2021-12-29T23:24:00Z">
        <w:r w:rsidR="005D7DAE" w:rsidDel="003E02EE">
          <w:rPr>
            <w:rtl/>
          </w:rPr>
          <w:delText>-</w:delText>
        </w:r>
      </w:del>
      <w:ins w:id="1917" w:author="Shimon" w:date="2022-01-07T00:02:00Z">
        <w:r>
          <w:rPr>
            <w:rFonts w:hint="cs"/>
            <w:rtl/>
          </w:rPr>
          <w:t xml:space="preserve">, </w:t>
        </w:r>
      </w:ins>
      <w:r w:rsidR="00C01CE5" w:rsidRPr="00901A33">
        <w:rPr>
          <w:rFonts w:hint="cs"/>
          <w:rtl/>
        </w:rPr>
        <w:t>סמוך</w:t>
      </w:r>
      <w:ins w:id="1918" w:author="Shimon" w:date="2021-12-29T23:24:00Z">
        <w:r w:rsidR="003E02EE">
          <w:rPr>
            <w:rFonts w:hint="cs"/>
            <w:rtl/>
          </w:rPr>
          <w:t xml:space="preserve"> </w:t>
        </w:r>
      </w:ins>
      <w:ins w:id="1919" w:author="Shimon" w:date="2022-01-07T00:02:00Z">
        <w:r>
          <w:rPr>
            <w:rFonts w:hint="cs"/>
            <w:rtl/>
          </w:rPr>
          <w:t>-</w:t>
        </w:r>
      </w:ins>
      <w:ins w:id="1920" w:author="Shimon" w:date="2021-12-29T23:24:00Z">
        <w:r w:rsidR="003E02EE" w:rsidRPr="003E02EE">
          <w:rPr>
            <w:rFonts w:hint="eastAsia"/>
            <w:b/>
            <w:bCs/>
            <w:rtl/>
            <w:rPrChange w:id="1921" w:author="Shimon" w:date="2021-12-29T23:25:00Z">
              <w:rPr>
                <w:rFonts w:hint="eastAsia"/>
                <w:rtl/>
              </w:rPr>
            </w:rPrChange>
          </w:rPr>
          <w:t>ואחרי</w:t>
        </w:r>
        <w:r w:rsidR="003E02EE">
          <w:rPr>
            <w:rFonts w:hint="cs"/>
            <w:rtl/>
          </w:rPr>
          <w:t>-</w:t>
        </w:r>
      </w:ins>
      <w:ins w:id="1922" w:author="Shimon" w:date="2022-01-07T00:02:00Z">
        <w:r>
          <w:rPr>
            <w:rFonts w:hint="cs"/>
            <w:rtl/>
          </w:rPr>
          <w:t xml:space="preserve"> </w:t>
        </w:r>
      </w:ins>
      <w:del w:id="1923" w:author="Shimon" w:date="2021-12-29T23:24:00Z">
        <w:r w:rsidR="00C01CE5" w:rsidRPr="00901A33" w:rsidDel="003E02EE">
          <w:rPr>
            <w:rFonts w:hint="cs"/>
            <w:rtl/>
          </w:rPr>
          <w:delText xml:space="preserve"> ל</w:delText>
        </w:r>
      </w:del>
      <w:r w:rsidR="00C01CE5" w:rsidRPr="00901A33">
        <w:rPr>
          <w:rFonts w:hint="cs"/>
          <w:rtl/>
        </w:rPr>
        <w:t xml:space="preserve">מועד </w:t>
      </w:r>
      <w:r w:rsidR="00E677EB" w:rsidRPr="00901A33">
        <w:rPr>
          <w:rFonts w:hint="cs"/>
          <w:rtl/>
        </w:rPr>
        <w:t>הארכת החוזה</w:t>
      </w:r>
      <w:ins w:id="1924" w:author="Shimon" w:date="2021-12-29T23:25:00Z">
        <w:r w:rsidR="003E02EE">
          <w:rPr>
            <w:rFonts w:hint="cs"/>
            <w:rtl/>
          </w:rPr>
          <w:t xml:space="preserve"> ב-1.4.2010</w:t>
        </w:r>
      </w:ins>
      <w:ins w:id="1925" w:author="Shimon" w:date="2022-01-07T00:03:00Z">
        <w:r>
          <w:rPr>
            <w:rFonts w:hint="cs"/>
            <w:rtl/>
          </w:rPr>
          <w:t xml:space="preserve">, </w:t>
        </w:r>
      </w:ins>
      <w:del w:id="1926" w:author="Shimon" w:date="2022-01-07T00:03:00Z">
        <w:r w:rsidR="005D7DAE" w:rsidDel="00180B33">
          <w:rPr>
            <w:rFonts w:hint="cs"/>
            <w:rtl/>
          </w:rPr>
          <w:delText>-</w:delText>
        </w:r>
        <w:r w:rsidR="00E677EB" w:rsidRPr="00901A33" w:rsidDel="00180B33">
          <w:rPr>
            <w:rFonts w:hint="cs"/>
            <w:rtl/>
          </w:rPr>
          <w:delText xml:space="preserve"> </w:delText>
        </w:r>
      </w:del>
      <w:r w:rsidR="00D759A4" w:rsidRPr="00901A33">
        <w:rPr>
          <w:rFonts w:hint="cs"/>
          <w:rtl/>
        </w:rPr>
        <w:t>הת</w:t>
      </w:r>
      <w:ins w:id="1927" w:author="Shimon" w:date="2022-01-07T00:03:00Z">
        <w:r>
          <w:rPr>
            <w:rFonts w:hint="cs"/>
            <w:rtl/>
          </w:rPr>
          <w:t>נהלה</w:t>
        </w:r>
      </w:ins>
      <w:del w:id="1928" w:author="Shimon" w:date="2022-01-07T00:03:00Z">
        <w:r w:rsidR="00D759A4" w:rsidRPr="00901A33" w:rsidDel="00180B33">
          <w:rPr>
            <w:rFonts w:hint="cs"/>
            <w:rtl/>
          </w:rPr>
          <w:delText>קיי</w:delText>
        </w:r>
      </w:del>
      <w:del w:id="1929" w:author="Shimon" w:date="2021-12-21T15:51:00Z">
        <w:r w:rsidR="00D759A4" w:rsidRPr="00901A33" w:rsidDel="00DA6D1F">
          <w:rPr>
            <w:rFonts w:hint="cs"/>
            <w:rtl/>
          </w:rPr>
          <w:delText>ם</w:delText>
        </w:r>
      </w:del>
      <w:r w:rsidR="00D759A4" w:rsidRPr="00901A33">
        <w:rPr>
          <w:rFonts w:hint="cs"/>
          <w:rtl/>
        </w:rPr>
        <w:t xml:space="preserve"> </w:t>
      </w:r>
      <w:del w:id="1930" w:author="Shimon" w:date="2021-12-21T15:51:00Z">
        <w:r w:rsidR="00D759A4" w:rsidRPr="00901A33" w:rsidDel="00DA6D1F">
          <w:rPr>
            <w:rFonts w:hint="cs"/>
            <w:rtl/>
          </w:rPr>
          <w:delText>דין ודברים</w:delText>
        </w:r>
      </w:del>
      <w:ins w:id="1931" w:author="Shimon" w:date="2021-12-21T15:51:00Z">
        <w:r w:rsidR="00DA6D1F">
          <w:rPr>
            <w:rFonts w:hint="cs"/>
            <w:rtl/>
          </w:rPr>
          <w:t>תכתובת</w:t>
        </w:r>
      </w:ins>
      <w:r w:rsidR="00E677EB" w:rsidRPr="00901A33">
        <w:rPr>
          <w:rFonts w:hint="cs"/>
          <w:rtl/>
        </w:rPr>
        <w:t xml:space="preserve"> </w:t>
      </w:r>
      <w:r w:rsidR="00E677EB" w:rsidRPr="00901A33">
        <w:rPr>
          <w:rFonts w:hint="cs"/>
          <w:b/>
          <w:bCs/>
          <w:rtl/>
        </w:rPr>
        <w:t>בין הנציבות</w:t>
      </w:r>
      <w:r w:rsidR="008C5325" w:rsidRPr="00901A33">
        <w:rPr>
          <w:rFonts w:hint="cs"/>
          <w:b/>
          <w:bCs/>
          <w:rtl/>
        </w:rPr>
        <w:t xml:space="preserve"> שרות המדינה</w:t>
      </w:r>
      <w:r w:rsidR="00E677EB" w:rsidRPr="00901A33">
        <w:rPr>
          <w:rFonts w:hint="cs"/>
          <w:b/>
          <w:bCs/>
          <w:rtl/>
        </w:rPr>
        <w:t xml:space="preserve"> למשרד האוצר</w:t>
      </w:r>
      <w:r w:rsidR="00D759A4" w:rsidRPr="00901A33">
        <w:rPr>
          <w:rFonts w:hint="cs"/>
          <w:rtl/>
        </w:rPr>
        <w:t>, והוחלפו</w:t>
      </w:r>
      <w:r w:rsidR="004A07A1" w:rsidRPr="00901A33">
        <w:rPr>
          <w:rFonts w:hint="cs"/>
          <w:rtl/>
        </w:rPr>
        <w:t>,</w:t>
      </w:r>
      <w:r w:rsidR="00D759A4" w:rsidRPr="00901A33">
        <w:rPr>
          <w:rFonts w:hint="cs"/>
          <w:rtl/>
        </w:rPr>
        <w:t xml:space="preserve"> </w:t>
      </w:r>
      <w:r w:rsidR="00C723FA" w:rsidRPr="00901A33">
        <w:rPr>
          <w:rFonts w:hint="eastAsia"/>
          <w:b/>
          <w:bCs/>
          <w:u w:val="single"/>
          <w:rtl/>
        </w:rPr>
        <w:t>ביניהם</w:t>
      </w:r>
      <w:r w:rsidR="00C723FA" w:rsidRPr="00901A33">
        <w:rPr>
          <w:b/>
          <w:bCs/>
          <w:u w:val="single"/>
          <w:rtl/>
        </w:rPr>
        <w:t xml:space="preserve"> </w:t>
      </w:r>
      <w:r w:rsidR="00C723FA" w:rsidRPr="00901A33">
        <w:rPr>
          <w:rFonts w:hint="eastAsia"/>
          <w:b/>
          <w:bCs/>
          <w:u w:val="single"/>
          <w:rtl/>
        </w:rPr>
        <w:t>בלבד</w:t>
      </w:r>
      <w:r w:rsidR="004A07A1" w:rsidRPr="00901A33">
        <w:rPr>
          <w:rFonts w:hint="cs"/>
          <w:rtl/>
        </w:rPr>
        <w:t>,</w:t>
      </w:r>
      <w:r w:rsidR="00C723FA" w:rsidRPr="00901A33">
        <w:rPr>
          <w:rFonts w:hint="cs"/>
          <w:rtl/>
        </w:rPr>
        <w:t xml:space="preserve"> </w:t>
      </w:r>
      <w:r w:rsidR="00D759A4" w:rsidRPr="00901A33">
        <w:rPr>
          <w:rFonts w:hint="cs"/>
          <w:rtl/>
        </w:rPr>
        <w:t>מסמכים שונים</w:t>
      </w:r>
      <w:r w:rsidR="00145445" w:rsidRPr="00901A33">
        <w:rPr>
          <w:rFonts w:hint="cs"/>
          <w:rtl/>
        </w:rPr>
        <w:t xml:space="preserve">, </w:t>
      </w:r>
      <w:del w:id="1932" w:author="Shimon" w:date="2022-01-02T11:12:00Z">
        <w:r w:rsidR="00145445" w:rsidRPr="00901A33" w:rsidDel="00AC1E13">
          <w:rPr>
            <w:rFonts w:hint="cs"/>
            <w:rtl/>
          </w:rPr>
          <w:delText>הקובעים כי</w:delText>
        </w:r>
      </w:del>
      <w:ins w:id="1933" w:author="Shimon" w:date="2022-01-02T11:12:00Z">
        <w:r w:rsidR="00AC1E13">
          <w:rPr>
            <w:rFonts w:hint="cs"/>
            <w:rtl/>
          </w:rPr>
          <w:t>לפיהם</w:t>
        </w:r>
      </w:ins>
      <w:r w:rsidR="00145445" w:rsidRPr="00901A33">
        <w:rPr>
          <w:rFonts w:hint="cs"/>
          <w:rtl/>
        </w:rPr>
        <w:t xml:space="preserve"> </w:t>
      </w:r>
      <w:ins w:id="1934" w:author="Shimon" w:date="2022-01-02T11:13:00Z">
        <w:r w:rsidR="00AC1E13">
          <w:rPr>
            <w:rFonts w:hint="cs"/>
            <w:rtl/>
          </w:rPr>
          <w:t xml:space="preserve">היה על משרד האוצר </w:t>
        </w:r>
      </w:ins>
      <w:del w:id="1935" w:author="Shimon" w:date="2022-01-02T11:13:00Z">
        <w:r w:rsidR="008C5325" w:rsidRPr="00901A33" w:rsidDel="00AC1E13">
          <w:rPr>
            <w:rFonts w:hint="cs"/>
            <w:rtl/>
          </w:rPr>
          <w:delText xml:space="preserve">יש </w:delText>
        </w:r>
      </w:del>
      <w:r w:rsidR="008C5325" w:rsidRPr="00901A33">
        <w:rPr>
          <w:rFonts w:hint="cs"/>
          <w:rtl/>
        </w:rPr>
        <w:t xml:space="preserve">לדאוג לכך שתקופת </w:t>
      </w:r>
      <w:r w:rsidR="00145445" w:rsidRPr="00901A33">
        <w:rPr>
          <w:rFonts w:hint="cs"/>
          <w:rtl/>
        </w:rPr>
        <w:t>העסקת</w:t>
      </w:r>
      <w:del w:id="1936" w:author="Shimon" w:date="2021-12-21T15:53:00Z">
        <w:r w:rsidR="00145445" w:rsidRPr="00901A33" w:rsidDel="00DA6D1F">
          <w:rPr>
            <w:rFonts w:hint="cs"/>
            <w:rtl/>
          </w:rPr>
          <w:delText>ו</w:delText>
        </w:r>
      </w:del>
      <w:ins w:id="1937" w:author="Shimon" w:date="2021-12-21T15:53:00Z">
        <w:r w:rsidR="00DA6D1F">
          <w:rPr>
            <w:rFonts w:hint="cs"/>
            <w:rtl/>
          </w:rPr>
          <w:t xml:space="preserve"> התובע</w:t>
        </w:r>
      </w:ins>
      <w:r w:rsidR="00145445" w:rsidRPr="00901A33">
        <w:rPr>
          <w:rFonts w:hint="cs"/>
          <w:rtl/>
        </w:rPr>
        <w:t xml:space="preserve"> תסתיים </w:t>
      </w:r>
      <w:r w:rsidR="008C5325" w:rsidRPr="00901A33">
        <w:rPr>
          <w:rFonts w:hint="cs"/>
          <w:rtl/>
        </w:rPr>
        <w:t>ב</w:t>
      </w:r>
      <w:r w:rsidR="00145445" w:rsidRPr="00901A33">
        <w:rPr>
          <w:rFonts w:hint="cs"/>
          <w:rtl/>
        </w:rPr>
        <w:t>גיל הפרישה</w:t>
      </w:r>
      <w:r w:rsidR="00D759A4" w:rsidRPr="00901A33">
        <w:rPr>
          <w:rFonts w:hint="cs"/>
          <w:rtl/>
        </w:rPr>
        <w:t xml:space="preserve">. </w:t>
      </w:r>
    </w:p>
    <w:p w14:paraId="2C57A0B6" w14:textId="33E1949A" w:rsidR="000E3AA3" w:rsidRPr="00901A33" w:rsidRDefault="00D759A4" w:rsidP="00926F04">
      <w:pPr>
        <w:pStyle w:val="11"/>
        <w:tabs>
          <w:tab w:val="left" w:pos="566"/>
        </w:tabs>
        <w:spacing w:before="0" w:after="240" w:line="360" w:lineRule="auto"/>
        <w:ind w:left="566" w:firstLine="0"/>
      </w:pPr>
      <w:r w:rsidRPr="00901A33">
        <w:rPr>
          <w:rFonts w:hint="cs"/>
          <w:b/>
          <w:bCs/>
          <w:rtl/>
        </w:rPr>
        <w:t xml:space="preserve">מסמכים אלה </w:t>
      </w:r>
      <w:r w:rsidRPr="00901A33">
        <w:rPr>
          <w:rFonts w:hint="cs"/>
          <w:b/>
          <w:bCs/>
          <w:u w:val="single"/>
          <w:rtl/>
        </w:rPr>
        <w:t>לא</w:t>
      </w:r>
      <w:r w:rsidRPr="00901A33">
        <w:rPr>
          <w:rFonts w:hint="cs"/>
          <w:b/>
          <w:bCs/>
          <w:rtl/>
        </w:rPr>
        <w:t xml:space="preserve"> הוצגו לתובע</w:t>
      </w:r>
      <w:r w:rsidR="00C723FA" w:rsidRPr="00901A33">
        <w:rPr>
          <w:rFonts w:hint="cs"/>
          <w:b/>
          <w:bCs/>
          <w:rtl/>
        </w:rPr>
        <w:t xml:space="preserve"> בזמן אמת</w:t>
      </w:r>
      <w:r w:rsidRPr="00901A33">
        <w:rPr>
          <w:rFonts w:hint="cs"/>
          <w:b/>
          <w:bCs/>
          <w:rtl/>
        </w:rPr>
        <w:t xml:space="preserve">, </w:t>
      </w:r>
      <w:r w:rsidR="00AF11A6" w:rsidRPr="00901A33">
        <w:rPr>
          <w:rFonts w:hint="cs"/>
          <w:b/>
          <w:bCs/>
          <w:u w:val="single"/>
          <w:rtl/>
        </w:rPr>
        <w:t>לא</w:t>
      </w:r>
      <w:r w:rsidR="00AF11A6" w:rsidRPr="00901A33">
        <w:rPr>
          <w:rFonts w:hint="cs"/>
          <w:b/>
          <w:bCs/>
          <w:rtl/>
        </w:rPr>
        <w:t xml:space="preserve"> התבקשה הסכמתו </w:t>
      </w:r>
      <w:r w:rsidR="00D5324B" w:rsidRPr="00901A33">
        <w:rPr>
          <w:rFonts w:hint="cs"/>
          <w:b/>
          <w:bCs/>
          <w:rtl/>
        </w:rPr>
        <w:t xml:space="preserve">ו/או עמדתו </w:t>
      </w:r>
      <w:r w:rsidR="00AF11A6" w:rsidRPr="00901A33">
        <w:rPr>
          <w:rFonts w:hint="cs"/>
          <w:b/>
          <w:bCs/>
          <w:rtl/>
        </w:rPr>
        <w:t>לעניין תוכנם</w:t>
      </w:r>
      <w:r w:rsidRPr="00901A33">
        <w:rPr>
          <w:rFonts w:hint="cs"/>
          <w:b/>
          <w:bCs/>
          <w:rtl/>
        </w:rPr>
        <w:t xml:space="preserve">, </w:t>
      </w:r>
      <w:r w:rsidR="008C5325" w:rsidRPr="00901A33">
        <w:rPr>
          <w:rFonts w:hint="cs"/>
          <w:b/>
          <w:bCs/>
          <w:rtl/>
        </w:rPr>
        <w:t>ו</w:t>
      </w:r>
      <w:r w:rsidR="00C01CE5" w:rsidRPr="00901A33">
        <w:rPr>
          <w:rFonts w:hint="cs"/>
          <w:b/>
          <w:bCs/>
          <w:rtl/>
        </w:rPr>
        <w:t>לא היה ידוע לתובע על קיומם</w:t>
      </w:r>
      <w:r w:rsidR="002E3A53" w:rsidRPr="00901A33">
        <w:rPr>
          <w:rFonts w:hint="cs"/>
          <w:b/>
          <w:bCs/>
          <w:rtl/>
        </w:rPr>
        <w:t>.</w:t>
      </w:r>
      <w:r w:rsidR="00A23774" w:rsidRPr="00901A33">
        <w:rPr>
          <w:rFonts w:hint="cs"/>
          <w:b/>
          <w:bCs/>
          <w:rtl/>
        </w:rPr>
        <w:t xml:space="preserve"> </w:t>
      </w:r>
      <w:ins w:id="1938" w:author="Shimon" w:date="2021-12-21T15:53:00Z">
        <w:del w:id="1939" w:author="אופיר טל" w:date="2022-01-09T12:53:00Z">
          <w:r w:rsidR="00DA6D1F" w:rsidDel="00004B3C">
            <w:rPr>
              <w:rFonts w:hint="cs"/>
              <w:b/>
              <w:bCs/>
              <w:rtl/>
            </w:rPr>
            <w:delText xml:space="preserve">בפועל, </w:delText>
          </w:r>
        </w:del>
      </w:ins>
      <w:r w:rsidR="00646E5E" w:rsidRPr="00901A33">
        <w:rPr>
          <w:rFonts w:hint="cs"/>
          <w:b/>
          <w:bCs/>
          <w:rtl/>
        </w:rPr>
        <w:t>הארכת החוזה לא נעשתה בהתאם ל</w:t>
      </w:r>
      <w:r w:rsidR="002E3A53" w:rsidRPr="00901A33">
        <w:rPr>
          <w:rFonts w:hint="cs"/>
          <w:b/>
          <w:bCs/>
          <w:rtl/>
        </w:rPr>
        <w:t>מסמכים אלה</w:t>
      </w:r>
      <w:r w:rsidR="00646E5E" w:rsidRPr="00901A33">
        <w:rPr>
          <w:rFonts w:hint="cs"/>
          <w:b/>
          <w:bCs/>
          <w:rtl/>
        </w:rPr>
        <w:t xml:space="preserve">, </w:t>
      </w:r>
      <w:del w:id="1940" w:author="אופיר טל" w:date="2022-01-09T12:53:00Z">
        <w:r w:rsidRPr="00901A33" w:rsidDel="00004B3C">
          <w:rPr>
            <w:rFonts w:hint="cs"/>
            <w:b/>
            <w:bCs/>
            <w:rtl/>
          </w:rPr>
          <w:delText>ו</w:delText>
        </w:r>
      </w:del>
      <w:ins w:id="1941" w:author="Shimon" w:date="2021-12-18T23:49:00Z">
        <w:del w:id="1942" w:author="אופיר טל" w:date="2022-01-09T12:53:00Z">
          <w:r w:rsidR="005D7DAE" w:rsidDel="00004B3C">
            <w:rPr>
              <w:rFonts w:hint="cs"/>
              <w:b/>
              <w:bCs/>
              <w:rtl/>
            </w:rPr>
            <w:delText xml:space="preserve">בכל מקרה </w:delText>
          </w:r>
        </w:del>
        <w:r w:rsidR="005D7DAE">
          <w:rPr>
            <w:rFonts w:hint="cs"/>
            <w:b/>
            <w:bCs/>
            <w:rtl/>
          </w:rPr>
          <w:t>ו</w:t>
        </w:r>
      </w:ins>
      <w:r w:rsidRPr="00901A33">
        <w:rPr>
          <w:rFonts w:hint="cs"/>
          <w:b/>
          <w:bCs/>
          <w:rtl/>
        </w:rPr>
        <w:t xml:space="preserve">כאמור לעיל </w:t>
      </w:r>
      <w:r w:rsidRPr="00901A33">
        <w:rPr>
          <w:b/>
          <w:bCs/>
          <w:rtl/>
        </w:rPr>
        <w:t>–</w:t>
      </w:r>
      <w:r w:rsidRPr="00901A33">
        <w:rPr>
          <w:rFonts w:hint="cs"/>
          <w:b/>
          <w:bCs/>
          <w:rtl/>
        </w:rPr>
        <w:t xml:space="preserve"> </w:t>
      </w:r>
      <w:r w:rsidRPr="00901A33">
        <w:rPr>
          <w:rFonts w:hint="cs"/>
          <w:b/>
          <w:bCs/>
          <w:u w:val="single"/>
          <w:rtl/>
        </w:rPr>
        <w:t>לא</w:t>
      </w:r>
      <w:r w:rsidRPr="00901A33">
        <w:rPr>
          <w:rFonts w:hint="cs"/>
          <w:b/>
          <w:bCs/>
          <w:rtl/>
        </w:rPr>
        <w:t xml:space="preserve"> ננקטה הפרוצדורה הדרושה לשם אי הארכת החוזה</w:t>
      </w:r>
      <w:r w:rsidR="004A07A1" w:rsidRPr="00901A33">
        <w:rPr>
          <w:rFonts w:hint="cs"/>
          <w:b/>
          <w:bCs/>
          <w:rtl/>
        </w:rPr>
        <w:t xml:space="preserve"> לארבע שנים מלאות</w:t>
      </w:r>
      <w:r w:rsidRPr="00901A33">
        <w:rPr>
          <w:rFonts w:hint="cs"/>
          <w:b/>
          <w:bCs/>
          <w:rtl/>
        </w:rPr>
        <w:t>.</w:t>
      </w:r>
    </w:p>
    <w:p w14:paraId="38BD1E64" w14:textId="194C5F52" w:rsidR="008E5BF9" w:rsidRPr="00901A33" w:rsidRDefault="008E5BF9" w:rsidP="00303211">
      <w:pPr>
        <w:pStyle w:val="11"/>
        <w:tabs>
          <w:tab w:val="left" w:pos="521"/>
        </w:tabs>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1943" w:name="_Hlk18183764"/>
      <w:r w:rsidRPr="00901A33">
        <w:rPr>
          <w:rFonts w:hint="cs"/>
          <w:i/>
          <w:iCs/>
          <w:sz w:val="24"/>
          <w:rtl/>
        </w:rPr>
        <w:t xml:space="preserve">ההתכתבות </w:t>
      </w:r>
      <w:r w:rsidRPr="00901A33">
        <w:rPr>
          <w:rFonts w:hint="eastAsia"/>
          <w:i/>
          <w:iCs/>
          <w:sz w:val="24"/>
          <w:u w:val="single"/>
          <w:rtl/>
        </w:rPr>
        <w:t>הפנימית</w:t>
      </w:r>
      <w:r w:rsidRPr="00901A33">
        <w:rPr>
          <w:rFonts w:hint="cs"/>
          <w:i/>
          <w:iCs/>
          <w:sz w:val="24"/>
          <w:rtl/>
        </w:rPr>
        <w:t xml:space="preserve"> שהוצגה לתובע לאחר פיטוריו בשנת 2012 </w:t>
      </w:r>
      <w:r w:rsidRPr="00901A33">
        <w:rPr>
          <w:i/>
          <w:iCs/>
          <w:sz w:val="24"/>
          <w:rtl/>
        </w:rPr>
        <w:t>–</w:t>
      </w:r>
      <w:r w:rsidRPr="00901A33">
        <w:rPr>
          <w:rFonts w:hint="cs"/>
          <w:i/>
          <w:iCs/>
          <w:sz w:val="24"/>
          <w:rtl/>
        </w:rPr>
        <w:t xml:space="preserve"> ואשר תוכנה (</w:t>
      </w:r>
      <w:r w:rsidR="00582D11" w:rsidRPr="00901A33">
        <w:rPr>
          <w:rFonts w:hint="cs"/>
          <w:i/>
          <w:iCs/>
          <w:sz w:val="24"/>
          <w:rtl/>
        </w:rPr>
        <w:t>ובעיקר התאריכים בה</w:t>
      </w:r>
      <w:r w:rsidR="00A23774" w:rsidRPr="00901A33">
        <w:rPr>
          <w:rFonts w:hint="cs"/>
          <w:i/>
          <w:iCs/>
          <w:sz w:val="24"/>
          <w:rtl/>
        </w:rPr>
        <w:t>)</w:t>
      </w:r>
      <w:r w:rsidR="00582D11" w:rsidRPr="00901A33">
        <w:rPr>
          <w:rFonts w:hint="cs"/>
          <w:i/>
          <w:iCs/>
          <w:sz w:val="24"/>
          <w:rtl/>
        </w:rPr>
        <w:t>,</w:t>
      </w:r>
      <w:r w:rsidRPr="00901A33">
        <w:rPr>
          <w:rFonts w:hint="cs"/>
          <w:i/>
          <w:iCs/>
          <w:sz w:val="24"/>
          <w:rtl/>
        </w:rPr>
        <w:t xml:space="preserve"> מדבר בעד עצמו</w:t>
      </w:r>
      <w:r w:rsidRPr="00901A33">
        <w:rPr>
          <w:i/>
          <w:iCs/>
          <w:sz w:val="24"/>
          <w:rtl/>
        </w:rPr>
        <w:t>, מסומ</w:t>
      </w:r>
      <w:r w:rsidRPr="00901A33">
        <w:rPr>
          <w:rFonts w:hint="cs"/>
          <w:i/>
          <w:iCs/>
          <w:sz w:val="24"/>
          <w:rtl/>
        </w:rPr>
        <w:t>נת</w:t>
      </w:r>
      <w:r w:rsidRPr="00901A33">
        <w:rPr>
          <w:i/>
          <w:iCs/>
          <w:sz w:val="24"/>
          <w:rtl/>
        </w:rPr>
        <w:t xml:space="preserve"> </w:t>
      </w:r>
      <w:r w:rsidRPr="00901A33">
        <w:rPr>
          <w:i/>
          <w:iCs/>
          <w:sz w:val="24"/>
          <w:u w:val="single"/>
          <w:rtl/>
        </w:rPr>
        <w:t>כנספח</w:t>
      </w:r>
      <w:r w:rsidR="009A573A" w:rsidRPr="00901A33">
        <w:rPr>
          <w:rFonts w:hint="cs"/>
          <w:i/>
          <w:iCs/>
          <w:sz w:val="24"/>
          <w:u w:val="single"/>
          <w:rtl/>
        </w:rPr>
        <w:t xml:space="preserve"> </w:t>
      </w:r>
      <w:del w:id="1944" w:author="אופיר טל" w:date="2022-01-09T12:53:00Z">
        <w:r w:rsidR="009A573A" w:rsidRPr="00901A33" w:rsidDel="00004B3C">
          <w:rPr>
            <w:rFonts w:hint="cs"/>
            <w:i/>
            <w:iCs/>
            <w:sz w:val="24"/>
            <w:u w:val="single"/>
            <w:rtl/>
          </w:rPr>
          <w:delText>3</w:delText>
        </w:r>
      </w:del>
      <w:ins w:id="1945" w:author="אופיר טל" w:date="2022-01-09T12:53:00Z">
        <w:r w:rsidR="00004B3C">
          <w:rPr>
            <w:rFonts w:hint="cs"/>
            <w:i/>
            <w:iCs/>
            <w:sz w:val="24"/>
            <w:u w:val="single"/>
            <w:rtl/>
          </w:rPr>
          <w:t>7</w:t>
        </w:r>
      </w:ins>
      <w:r w:rsidR="009A573A" w:rsidRPr="00901A33">
        <w:rPr>
          <w:rFonts w:hint="cs"/>
          <w:i/>
          <w:iCs/>
          <w:sz w:val="24"/>
          <w:u w:val="single"/>
          <w:rtl/>
        </w:rPr>
        <w:t>.</w:t>
      </w:r>
    </w:p>
    <w:bookmarkEnd w:id="1943"/>
    <w:p w14:paraId="3979F1C0" w14:textId="41E60D14" w:rsidR="00A23774" w:rsidRPr="00901A33" w:rsidRDefault="00430A54" w:rsidP="0069718D">
      <w:pPr>
        <w:pStyle w:val="11"/>
        <w:numPr>
          <w:ilvl w:val="0"/>
          <w:numId w:val="14"/>
        </w:numPr>
        <w:tabs>
          <w:tab w:val="left" w:pos="566"/>
        </w:tabs>
        <w:spacing w:before="0" w:after="240" w:line="360" w:lineRule="auto"/>
        <w:ind w:left="566" w:hanging="425"/>
      </w:pPr>
      <w:r w:rsidRPr="00901A33">
        <w:rPr>
          <w:rFonts w:hint="cs"/>
          <w:rtl/>
        </w:rPr>
        <w:lastRenderedPageBreak/>
        <w:t xml:space="preserve">בעת </w:t>
      </w:r>
      <w:del w:id="1946" w:author="אופיר טל" w:date="2022-01-09T12:54:00Z">
        <w:r w:rsidRPr="00901A33" w:rsidDel="00004B3C">
          <w:rPr>
            <w:rFonts w:hint="cs"/>
            <w:rtl/>
          </w:rPr>
          <w:delText>פיטוריו</w:delText>
        </w:r>
        <w:r w:rsidR="00CA01DF" w:rsidRPr="00901A33" w:rsidDel="00004B3C">
          <w:rPr>
            <w:rFonts w:hint="cs"/>
            <w:rtl/>
          </w:rPr>
          <w:delText xml:space="preserve"> </w:delText>
        </w:r>
      </w:del>
      <w:ins w:id="1947" w:author="Shimon" w:date="2021-12-18T23:50:00Z">
        <w:del w:id="1948" w:author="אופיר טל" w:date="2022-01-09T12:54:00Z">
          <w:r w:rsidR="005D7DAE" w:rsidDel="00004B3C">
            <w:rPr>
              <w:rFonts w:hint="cs"/>
              <w:rtl/>
            </w:rPr>
            <w:delText>סילוקו ממשרדו</w:delText>
          </w:r>
        </w:del>
      </w:ins>
      <w:ins w:id="1949" w:author="אופיר טל" w:date="2022-01-09T12:54:00Z">
        <w:r w:rsidR="00004B3C">
          <w:rPr>
            <w:rFonts w:hint="cs"/>
            <w:rtl/>
          </w:rPr>
          <w:t>פיטוריו וסילוקו המשרד</w:t>
        </w:r>
      </w:ins>
      <w:ins w:id="1950" w:author="Shimon" w:date="2021-12-18T23:50:00Z">
        <w:r w:rsidR="005D7DAE" w:rsidRPr="00901A33">
          <w:rPr>
            <w:rFonts w:hint="cs"/>
            <w:rtl/>
          </w:rPr>
          <w:t xml:space="preserve"> </w:t>
        </w:r>
      </w:ins>
      <w:r w:rsidR="00CA01DF" w:rsidRPr="00901A33">
        <w:rPr>
          <w:rFonts w:hint="cs"/>
          <w:rtl/>
        </w:rPr>
        <w:t>ב</w:t>
      </w:r>
      <w:r w:rsidR="00642B10" w:rsidRPr="00901A33">
        <w:rPr>
          <w:rFonts w:hint="cs"/>
          <w:rtl/>
        </w:rPr>
        <w:t xml:space="preserve">יום </w:t>
      </w:r>
      <w:r w:rsidR="00CA01DF" w:rsidRPr="00901A33">
        <w:rPr>
          <w:rFonts w:hint="cs"/>
          <w:rtl/>
        </w:rPr>
        <w:t>5.8.</w:t>
      </w:r>
      <w:r w:rsidR="00642B10" w:rsidRPr="00901A33">
        <w:rPr>
          <w:rFonts w:hint="cs"/>
          <w:rtl/>
        </w:rPr>
        <w:t>20</w:t>
      </w:r>
      <w:r w:rsidR="00CA01DF" w:rsidRPr="00901A33">
        <w:rPr>
          <w:rFonts w:hint="cs"/>
          <w:rtl/>
        </w:rPr>
        <w:t>12</w:t>
      </w:r>
      <w:r w:rsidRPr="00901A33">
        <w:rPr>
          <w:rFonts w:hint="cs"/>
          <w:rtl/>
        </w:rPr>
        <w:t>,</w:t>
      </w:r>
      <w:r w:rsidR="00084161" w:rsidRPr="00901A33">
        <w:rPr>
          <w:rFonts w:hint="cs"/>
          <w:rtl/>
        </w:rPr>
        <w:t xml:space="preserve"> </w:t>
      </w:r>
      <w:del w:id="1951" w:author="אופיר טל" w:date="2022-01-09T12:54:00Z">
        <w:r w:rsidR="00193B9F" w:rsidRPr="00901A33" w:rsidDel="00004B3C">
          <w:rPr>
            <w:rFonts w:hint="cs"/>
            <w:rtl/>
          </w:rPr>
          <w:delText xml:space="preserve">נאמר </w:delText>
        </w:r>
      </w:del>
      <w:ins w:id="1952" w:author="Shimon" w:date="2021-12-29T23:27:00Z">
        <w:del w:id="1953" w:author="אופיר טל" w:date="2022-01-09T12:54:00Z">
          <w:r w:rsidR="003E02EE" w:rsidRPr="00901A33" w:rsidDel="00004B3C">
            <w:rPr>
              <w:rFonts w:hint="cs"/>
              <w:rtl/>
            </w:rPr>
            <w:delText>נ</w:delText>
          </w:r>
          <w:r w:rsidR="003E02EE" w:rsidDel="00004B3C">
            <w:rPr>
              <w:rFonts w:hint="cs"/>
              <w:rtl/>
            </w:rPr>
            <w:delText>טען בפני</w:delText>
          </w:r>
        </w:del>
      </w:ins>
      <w:del w:id="1954" w:author="אופיר טל" w:date="2022-01-09T12:54:00Z">
        <w:r w:rsidR="00E677EB" w:rsidRPr="00901A33" w:rsidDel="00004B3C">
          <w:rPr>
            <w:rFonts w:hint="cs"/>
            <w:rtl/>
          </w:rPr>
          <w:delText>ל</w:delText>
        </w:r>
      </w:del>
      <w:ins w:id="1955" w:author="Shimon" w:date="2021-12-29T23:27:00Z">
        <w:del w:id="1956" w:author="אופיר טל" w:date="2022-01-09T12:54:00Z">
          <w:r w:rsidR="003E02EE" w:rsidDel="00004B3C">
            <w:rPr>
              <w:rFonts w:hint="cs"/>
              <w:rtl/>
            </w:rPr>
            <w:delText xml:space="preserve"> ה</w:delText>
          </w:r>
        </w:del>
      </w:ins>
      <w:ins w:id="1957" w:author="אופיר טל" w:date="2022-01-09T12:54:00Z">
        <w:r w:rsidR="00004B3C">
          <w:rPr>
            <w:rFonts w:hint="cs"/>
            <w:rtl/>
          </w:rPr>
          <w:t>נאמר ל</w:t>
        </w:r>
      </w:ins>
      <w:r w:rsidR="00084161" w:rsidRPr="00901A33">
        <w:rPr>
          <w:rFonts w:hint="cs"/>
          <w:rtl/>
        </w:rPr>
        <w:t xml:space="preserve">תובע </w:t>
      </w:r>
      <w:r w:rsidR="00E677EB" w:rsidRPr="00901A33">
        <w:rPr>
          <w:rFonts w:hint="cs"/>
          <w:rtl/>
        </w:rPr>
        <w:t xml:space="preserve">כי </w:t>
      </w:r>
      <w:r w:rsidR="00084161" w:rsidRPr="00901A33">
        <w:rPr>
          <w:rFonts w:hint="cs"/>
          <w:rtl/>
        </w:rPr>
        <w:t xml:space="preserve">בחודש ספטמבר או אוקטובר 2010, דהיינו 5 או 6 חודשים </w:t>
      </w:r>
      <w:r w:rsidRPr="00901A33">
        <w:rPr>
          <w:rFonts w:hint="cs"/>
          <w:rtl/>
        </w:rPr>
        <w:t>ל</w:t>
      </w:r>
      <w:r w:rsidR="00084161" w:rsidRPr="00901A33">
        <w:rPr>
          <w:rFonts w:hint="cs"/>
          <w:rtl/>
        </w:rPr>
        <w:t>אחר</w:t>
      </w:r>
      <w:r w:rsidR="00642B10" w:rsidRPr="00901A33">
        <w:rPr>
          <w:rFonts w:hint="cs"/>
          <w:rtl/>
        </w:rPr>
        <w:t xml:space="preserve"> ה-</w:t>
      </w:r>
      <w:r w:rsidR="00084161" w:rsidRPr="00901A33">
        <w:rPr>
          <w:rFonts w:hint="cs"/>
          <w:rtl/>
        </w:rPr>
        <w:t xml:space="preserve"> 1.4.2010, שהוא המועד שבו הוארך כבר החוזה לתקופה נוספת של 4 שנים, </w:t>
      </w:r>
      <w:r w:rsidR="00642B10" w:rsidRPr="00901A33">
        <w:rPr>
          <w:rFonts w:hint="cs"/>
          <w:rtl/>
        </w:rPr>
        <w:t xml:space="preserve">פנו </w:t>
      </w:r>
      <w:r w:rsidR="00E677EB" w:rsidRPr="00901A33">
        <w:rPr>
          <w:rFonts w:hint="cs"/>
          <w:rtl/>
        </w:rPr>
        <w:t xml:space="preserve">אליו </w:t>
      </w:r>
      <w:r w:rsidR="00193B9F" w:rsidRPr="00901A33">
        <w:rPr>
          <w:rFonts w:hint="cs"/>
          <w:rtl/>
        </w:rPr>
        <w:t xml:space="preserve">טלפונית </w:t>
      </w:r>
      <w:r w:rsidR="00E677EB" w:rsidRPr="00901A33">
        <w:rPr>
          <w:rFonts w:hint="cs"/>
          <w:rtl/>
        </w:rPr>
        <w:t xml:space="preserve">לחתום על הסכם </w:t>
      </w:r>
      <w:r w:rsidR="00084161" w:rsidRPr="00901A33">
        <w:rPr>
          <w:rFonts w:hint="cs"/>
          <w:rtl/>
        </w:rPr>
        <w:t xml:space="preserve">הארכה </w:t>
      </w:r>
      <w:r w:rsidR="00E677EB" w:rsidRPr="00901A33">
        <w:rPr>
          <w:rFonts w:hint="cs"/>
          <w:rtl/>
        </w:rPr>
        <w:t xml:space="preserve">חדש, וכי לכאורה הוא סירב. </w:t>
      </w:r>
    </w:p>
    <w:p w14:paraId="4A43A59D" w14:textId="080EAFC7" w:rsidR="00E677EB" w:rsidRPr="00901A33" w:rsidRDefault="00E677EB" w:rsidP="00642B10">
      <w:pPr>
        <w:pStyle w:val="11"/>
        <w:tabs>
          <w:tab w:val="left" w:pos="566"/>
        </w:tabs>
        <w:spacing w:before="0" w:after="240" w:line="360" w:lineRule="auto"/>
        <w:ind w:left="566" w:firstLine="0"/>
        <w:rPr>
          <w:rtl/>
        </w:rPr>
      </w:pPr>
      <w:r w:rsidRPr="00901A33">
        <w:rPr>
          <w:rFonts w:hint="cs"/>
          <w:rtl/>
        </w:rPr>
        <w:t>התובע הבהיר</w:t>
      </w:r>
      <w:r w:rsidR="00084161" w:rsidRPr="00901A33">
        <w:rPr>
          <w:rFonts w:hint="cs"/>
          <w:rtl/>
        </w:rPr>
        <w:t xml:space="preserve"> </w:t>
      </w:r>
      <w:r w:rsidR="00CA01DF" w:rsidRPr="00901A33">
        <w:rPr>
          <w:rFonts w:hint="cs"/>
          <w:rtl/>
        </w:rPr>
        <w:t>מי</w:t>
      </w:r>
      <w:r w:rsidR="00577511" w:rsidRPr="00901A33">
        <w:rPr>
          <w:rFonts w:hint="cs"/>
          <w:rtl/>
        </w:rPr>
        <w:t>י</w:t>
      </w:r>
      <w:r w:rsidR="00CA01DF" w:rsidRPr="00901A33">
        <w:rPr>
          <w:rFonts w:hint="cs"/>
          <w:rtl/>
        </w:rPr>
        <w:t xml:space="preserve">ד </w:t>
      </w:r>
      <w:r w:rsidRPr="00901A33">
        <w:rPr>
          <w:rFonts w:hint="cs"/>
          <w:rtl/>
        </w:rPr>
        <w:t xml:space="preserve">כי </w:t>
      </w:r>
      <w:r w:rsidR="00084161" w:rsidRPr="00901A33">
        <w:rPr>
          <w:rFonts w:hint="cs"/>
          <w:rtl/>
        </w:rPr>
        <w:t xml:space="preserve">הוא </w:t>
      </w:r>
      <w:r w:rsidR="00084161" w:rsidRPr="00901A33">
        <w:rPr>
          <w:rFonts w:hint="eastAsia"/>
          <w:b/>
          <w:bCs/>
          <w:u w:val="single"/>
          <w:rtl/>
        </w:rPr>
        <w:t>לא</w:t>
      </w:r>
      <w:r w:rsidR="00084161" w:rsidRPr="00901A33">
        <w:rPr>
          <w:rFonts w:hint="cs"/>
          <w:rtl/>
        </w:rPr>
        <w:t xml:space="preserve"> קיבל פניה כאמור ו</w:t>
      </w:r>
      <w:r w:rsidR="00CA01DF" w:rsidRPr="00901A33">
        <w:rPr>
          <w:rFonts w:hint="cs"/>
          <w:rtl/>
        </w:rPr>
        <w:t xml:space="preserve">גם </w:t>
      </w:r>
      <w:r w:rsidRPr="00901A33">
        <w:rPr>
          <w:rFonts w:hint="cs"/>
          <w:rtl/>
        </w:rPr>
        <w:t xml:space="preserve">אם היה נדרש </w:t>
      </w:r>
      <w:r w:rsidR="00C01CE5" w:rsidRPr="00901A33">
        <w:rPr>
          <w:rFonts w:hint="cs"/>
          <w:rtl/>
        </w:rPr>
        <w:t xml:space="preserve">באותו מועד (ספטמבר או אוקטובר 2010), </w:t>
      </w:r>
      <w:r w:rsidRPr="00901A33">
        <w:rPr>
          <w:rFonts w:hint="cs"/>
          <w:rtl/>
        </w:rPr>
        <w:t xml:space="preserve">לחתום על הסכם חדש, היה מבהיר את מצב הדברים </w:t>
      </w:r>
      <w:r w:rsidR="0078605A" w:rsidRPr="00901A33">
        <w:rPr>
          <w:rFonts w:hint="cs"/>
          <w:rtl/>
        </w:rPr>
        <w:t>לפיו החוזה הוארך כבר ב</w:t>
      </w:r>
      <w:r w:rsidR="00642B10" w:rsidRPr="00901A33">
        <w:rPr>
          <w:rFonts w:hint="cs"/>
          <w:rtl/>
        </w:rPr>
        <w:t xml:space="preserve">יום </w:t>
      </w:r>
      <w:r w:rsidR="0078605A" w:rsidRPr="00901A33">
        <w:rPr>
          <w:rFonts w:hint="cs"/>
          <w:rtl/>
        </w:rPr>
        <w:t>1.4.2010</w:t>
      </w:r>
      <w:r w:rsidR="00582D11" w:rsidRPr="00901A33">
        <w:rPr>
          <w:rFonts w:hint="cs"/>
          <w:rtl/>
        </w:rPr>
        <w:t>,</w:t>
      </w:r>
      <w:r w:rsidR="00D5324B" w:rsidRPr="00901A33">
        <w:rPr>
          <w:rFonts w:hint="cs"/>
          <w:rtl/>
        </w:rPr>
        <w:t xml:space="preserve"> </w:t>
      </w:r>
      <w:r w:rsidR="0078605A" w:rsidRPr="00901A33">
        <w:rPr>
          <w:rFonts w:hint="cs"/>
          <w:rtl/>
        </w:rPr>
        <w:t xml:space="preserve">ובכל מקרה </w:t>
      </w:r>
      <w:r w:rsidRPr="00901A33">
        <w:rPr>
          <w:rFonts w:hint="cs"/>
          <w:rtl/>
        </w:rPr>
        <w:t>אי הארכת תוקפו של החוזה לארבע שנים נוספות צריכה להיעשות בפרוצדורה הראויה.</w:t>
      </w:r>
    </w:p>
    <w:p w14:paraId="20355639" w14:textId="46E79AD1" w:rsidR="00E677EB" w:rsidRPr="00901A33" w:rsidRDefault="00E677EB" w:rsidP="00642B10">
      <w:pPr>
        <w:pStyle w:val="11"/>
        <w:tabs>
          <w:tab w:val="left" w:pos="566"/>
        </w:tabs>
        <w:spacing w:before="0" w:after="240" w:line="360" w:lineRule="auto"/>
        <w:ind w:left="566" w:firstLine="0"/>
      </w:pPr>
      <w:r w:rsidRPr="00901A33">
        <w:rPr>
          <w:rFonts w:hint="cs"/>
          <w:rtl/>
        </w:rPr>
        <w:t xml:space="preserve">מכל מקום, </w:t>
      </w:r>
      <w:r w:rsidRPr="00901A33">
        <w:rPr>
          <w:rFonts w:hint="cs"/>
          <w:b/>
          <w:bCs/>
          <w:rtl/>
        </w:rPr>
        <w:t xml:space="preserve">אין חולק כי התובע לא קיבל הודעה </w:t>
      </w:r>
      <w:r w:rsidR="00CA58FD" w:rsidRPr="00901A33">
        <w:rPr>
          <w:rFonts w:hint="cs"/>
          <w:b/>
          <w:bCs/>
          <w:rtl/>
        </w:rPr>
        <w:t>כלשהי</w:t>
      </w:r>
      <w:ins w:id="1958" w:author="Shimon" w:date="2021-12-21T15:56:00Z">
        <w:r w:rsidR="00CB6856">
          <w:rPr>
            <w:rFonts w:hint="cs"/>
            <w:b/>
            <w:bCs/>
            <w:rtl/>
          </w:rPr>
          <w:t xml:space="preserve"> לפני 1.4.2010</w:t>
        </w:r>
      </w:ins>
      <w:r w:rsidR="00CA58FD" w:rsidRPr="00901A33">
        <w:rPr>
          <w:rFonts w:hint="cs"/>
          <w:b/>
          <w:bCs/>
          <w:rtl/>
        </w:rPr>
        <w:t xml:space="preserve">, </w:t>
      </w:r>
      <w:r w:rsidR="009A573A" w:rsidRPr="00901A33">
        <w:rPr>
          <w:rFonts w:hint="cs"/>
          <w:b/>
          <w:bCs/>
          <w:rtl/>
        </w:rPr>
        <w:t>בכתב</w:t>
      </w:r>
      <w:r w:rsidR="00CA58FD" w:rsidRPr="00901A33">
        <w:rPr>
          <w:rFonts w:hint="cs"/>
          <w:b/>
          <w:bCs/>
          <w:rtl/>
        </w:rPr>
        <w:t xml:space="preserve"> או בע"פ,  על כוונה</w:t>
      </w:r>
      <w:r w:rsidR="009A573A" w:rsidRPr="00901A33">
        <w:rPr>
          <w:rFonts w:hint="cs"/>
          <w:b/>
          <w:bCs/>
          <w:rtl/>
        </w:rPr>
        <w:t xml:space="preserve"> </w:t>
      </w:r>
      <w:r w:rsidR="00CA58FD" w:rsidRPr="00901A33">
        <w:rPr>
          <w:rFonts w:hint="cs"/>
          <w:b/>
          <w:bCs/>
          <w:rtl/>
        </w:rPr>
        <w:t>שלא להאריך  את</w:t>
      </w:r>
      <w:r w:rsidRPr="00901A33">
        <w:rPr>
          <w:rFonts w:hint="cs"/>
          <w:b/>
          <w:bCs/>
          <w:rtl/>
        </w:rPr>
        <w:t xml:space="preserve"> תוקפו של החוזה</w:t>
      </w:r>
      <w:r w:rsidR="00430A54" w:rsidRPr="00901A33">
        <w:rPr>
          <w:rFonts w:hint="cs"/>
          <w:b/>
          <w:bCs/>
          <w:rtl/>
        </w:rPr>
        <w:t>, או על כך ש</w:t>
      </w:r>
      <w:r w:rsidR="00002ADC" w:rsidRPr="00901A33">
        <w:rPr>
          <w:rFonts w:hint="cs"/>
          <w:b/>
          <w:bCs/>
          <w:rtl/>
        </w:rPr>
        <w:t>י</w:t>
      </w:r>
      <w:r w:rsidR="00430A54" w:rsidRPr="00901A33">
        <w:rPr>
          <w:rFonts w:hint="cs"/>
          <w:b/>
          <w:bCs/>
          <w:rtl/>
        </w:rPr>
        <w:t>ח</w:t>
      </w:r>
      <w:r w:rsidR="00002ADC" w:rsidRPr="00901A33">
        <w:rPr>
          <w:rFonts w:hint="cs"/>
          <w:b/>
          <w:bCs/>
          <w:rtl/>
        </w:rPr>
        <w:t>ו</w:t>
      </w:r>
      <w:r w:rsidR="00430A54" w:rsidRPr="00901A33">
        <w:rPr>
          <w:rFonts w:hint="cs"/>
          <w:b/>
          <w:bCs/>
          <w:rtl/>
        </w:rPr>
        <w:t>ל שינוי בתנאיו של החוזה</w:t>
      </w:r>
      <w:r w:rsidR="00002ADC" w:rsidRPr="00901A33">
        <w:rPr>
          <w:rFonts w:hint="cs"/>
          <w:b/>
          <w:bCs/>
          <w:rtl/>
        </w:rPr>
        <w:t xml:space="preserve"> לאחר 1.4.2010</w:t>
      </w:r>
      <w:r w:rsidR="004477BE" w:rsidRPr="00901A33">
        <w:rPr>
          <w:rFonts w:hint="cs"/>
          <w:b/>
          <w:bCs/>
          <w:rtl/>
        </w:rPr>
        <w:t xml:space="preserve">, </w:t>
      </w:r>
      <w:r w:rsidR="000E68D8" w:rsidRPr="00901A33">
        <w:rPr>
          <w:rFonts w:hint="cs"/>
          <w:b/>
          <w:bCs/>
          <w:rtl/>
        </w:rPr>
        <w:t>ו</w:t>
      </w:r>
      <w:r w:rsidR="00002ADC" w:rsidRPr="00901A33">
        <w:rPr>
          <w:rFonts w:hint="cs"/>
          <w:b/>
          <w:bCs/>
          <w:rtl/>
        </w:rPr>
        <w:t>ממילא</w:t>
      </w:r>
      <w:r w:rsidR="00672EE8" w:rsidRPr="00901A33">
        <w:rPr>
          <w:rFonts w:hint="cs"/>
          <w:b/>
          <w:bCs/>
          <w:rtl/>
        </w:rPr>
        <w:t xml:space="preserve"> </w:t>
      </w:r>
      <w:ins w:id="1959" w:author="Shimon" w:date="2021-12-18T23:51:00Z">
        <w:r w:rsidR="005D7DAE">
          <w:rPr>
            <w:rFonts w:hint="cs"/>
            <w:b/>
            <w:bCs/>
            <w:rtl/>
          </w:rPr>
          <w:t>גם אין חולק על כך ש</w:t>
        </w:r>
      </w:ins>
      <w:r w:rsidR="004477BE" w:rsidRPr="00901A33">
        <w:rPr>
          <w:rFonts w:hint="cs"/>
          <w:b/>
          <w:bCs/>
          <w:rtl/>
        </w:rPr>
        <w:t>לא נערך לתובע שימוע</w:t>
      </w:r>
      <w:r w:rsidR="00642B10" w:rsidRPr="00901A33">
        <w:rPr>
          <w:rFonts w:hint="cs"/>
          <w:b/>
          <w:bCs/>
          <w:rtl/>
        </w:rPr>
        <w:t xml:space="preserve"> בעניין זה או בכלל</w:t>
      </w:r>
      <w:r w:rsidR="00672EE8" w:rsidRPr="00901A33">
        <w:rPr>
          <w:rFonts w:hint="cs"/>
          <w:b/>
          <w:bCs/>
          <w:rtl/>
        </w:rPr>
        <w:t>.</w:t>
      </w:r>
    </w:p>
    <w:p w14:paraId="6F383368" w14:textId="18C8ABBF" w:rsidR="003E3C89" w:rsidRPr="00901A33" w:rsidRDefault="003E3C89" w:rsidP="0069718D">
      <w:pPr>
        <w:pStyle w:val="11"/>
        <w:numPr>
          <w:ilvl w:val="0"/>
          <w:numId w:val="14"/>
        </w:numPr>
        <w:tabs>
          <w:tab w:val="left" w:pos="566"/>
        </w:tabs>
        <w:spacing w:before="0" w:after="240" w:line="360" w:lineRule="auto"/>
        <w:ind w:left="566" w:hanging="425"/>
        <w:rPr>
          <w:b/>
          <w:bCs/>
        </w:rPr>
      </w:pPr>
      <w:r w:rsidRPr="00901A33">
        <w:rPr>
          <w:rFonts w:hint="cs"/>
          <w:rtl/>
        </w:rPr>
        <w:t xml:space="preserve">בהיעדר הודעה ובהיעדר פעולה </w:t>
      </w:r>
      <w:r w:rsidR="009A573A" w:rsidRPr="00901A33">
        <w:rPr>
          <w:rFonts w:hint="cs"/>
          <w:rtl/>
        </w:rPr>
        <w:t xml:space="preserve">גלויה וידועה </w:t>
      </w:r>
      <w:r w:rsidRPr="00901A33">
        <w:rPr>
          <w:rFonts w:hint="cs"/>
          <w:rtl/>
        </w:rPr>
        <w:t>אחרת</w:t>
      </w:r>
      <w:r w:rsidR="00D5324B" w:rsidRPr="00901A33">
        <w:rPr>
          <w:rFonts w:hint="cs"/>
          <w:rtl/>
        </w:rPr>
        <w:t xml:space="preserve"> </w:t>
      </w:r>
      <w:r w:rsidRPr="00901A33">
        <w:rPr>
          <w:rFonts w:hint="cs"/>
          <w:rtl/>
        </w:rPr>
        <w:t>מצד</w:t>
      </w:r>
      <w:r w:rsidR="009A573A" w:rsidRPr="00901A33">
        <w:rPr>
          <w:rFonts w:hint="cs"/>
          <w:rtl/>
        </w:rPr>
        <w:t>ן</w:t>
      </w:r>
      <w:r w:rsidRPr="00901A33">
        <w:rPr>
          <w:rFonts w:hint="cs"/>
          <w:rtl/>
        </w:rPr>
        <w:t xml:space="preserve"> של הנתבע</w:t>
      </w:r>
      <w:r w:rsidR="009A573A" w:rsidRPr="00901A33">
        <w:rPr>
          <w:rFonts w:hint="cs"/>
          <w:rtl/>
        </w:rPr>
        <w:t>ו</w:t>
      </w:r>
      <w:r w:rsidRPr="00901A33">
        <w:rPr>
          <w:rFonts w:hint="cs"/>
          <w:rtl/>
        </w:rPr>
        <w:t>ת</w:t>
      </w:r>
      <w:r w:rsidR="009A573A" w:rsidRPr="00901A33">
        <w:rPr>
          <w:rFonts w:hint="cs"/>
          <w:rtl/>
        </w:rPr>
        <w:t>, או מי מהן</w:t>
      </w:r>
      <w:r w:rsidRPr="00901A33">
        <w:rPr>
          <w:rFonts w:hint="cs"/>
          <w:rtl/>
        </w:rPr>
        <w:t>,</w:t>
      </w:r>
      <w:ins w:id="1960" w:author="Shimon" w:date="2021-12-21T15:58:00Z">
        <w:r w:rsidR="00CB6856">
          <w:rPr>
            <w:rFonts w:hint="cs"/>
            <w:rtl/>
          </w:rPr>
          <w:t xml:space="preserve"> </w:t>
        </w:r>
      </w:ins>
      <w:ins w:id="1961" w:author="Shimon" w:date="2021-12-21T15:59:00Z">
        <w:del w:id="1962" w:author="אופיר טל" w:date="2022-01-09T12:54:00Z">
          <w:r w:rsidR="00CB6856" w:rsidDel="00004B3C">
            <w:rPr>
              <w:rFonts w:hint="cs"/>
              <w:rtl/>
            </w:rPr>
            <w:delText xml:space="preserve">לפחות </w:delText>
          </w:r>
        </w:del>
      </w:ins>
      <w:ins w:id="1963" w:author="Shimon" w:date="2021-12-21T15:58:00Z">
        <w:del w:id="1964" w:author="אופיר טל" w:date="2022-01-09T12:54:00Z">
          <w:r w:rsidR="00CB6856" w:rsidDel="00004B3C">
            <w:rPr>
              <w:rFonts w:hint="cs"/>
              <w:rtl/>
            </w:rPr>
            <w:delText>שלושה חודשים לפני 1.</w:delText>
          </w:r>
        </w:del>
      </w:ins>
      <w:ins w:id="1965" w:author="Shimon" w:date="2021-12-21T15:59:00Z">
        <w:del w:id="1966" w:author="אופיר טל" w:date="2022-01-09T12:54:00Z">
          <w:r w:rsidR="00CB6856" w:rsidDel="00004B3C">
            <w:rPr>
              <w:rFonts w:hint="cs"/>
              <w:rtl/>
            </w:rPr>
            <w:delText>4.2010</w:delText>
          </w:r>
        </w:del>
      </w:ins>
      <w:del w:id="1967" w:author="אופיר טל" w:date="2022-01-09T12:54:00Z">
        <w:r w:rsidRPr="00901A33" w:rsidDel="00004B3C">
          <w:rPr>
            <w:rFonts w:hint="cs"/>
            <w:rtl/>
          </w:rPr>
          <w:delText xml:space="preserve"> </w:delText>
        </w:r>
      </w:del>
      <w:r w:rsidRPr="00901A33">
        <w:rPr>
          <w:rFonts w:hint="cs"/>
          <w:rtl/>
        </w:rPr>
        <w:t xml:space="preserve">תוקף החוזה הוארך, כפי שהיה בפעמים קודמות בעבר, לתקופה של ארבע שנים נוספות, וזאת </w:t>
      </w:r>
      <w:r w:rsidRPr="00901A33">
        <w:rPr>
          <w:rFonts w:hint="eastAsia"/>
          <w:b/>
          <w:bCs/>
          <w:rtl/>
        </w:rPr>
        <w:t>עד</w:t>
      </w:r>
      <w:r w:rsidRPr="00901A33">
        <w:rPr>
          <w:b/>
          <w:bCs/>
          <w:rtl/>
        </w:rPr>
        <w:t xml:space="preserve"> </w:t>
      </w:r>
      <w:r w:rsidRPr="00901A33">
        <w:rPr>
          <w:rFonts w:hint="cs"/>
          <w:b/>
          <w:bCs/>
          <w:rtl/>
        </w:rPr>
        <w:t>ליום 31.3.2014</w:t>
      </w:r>
      <w:del w:id="1968" w:author="Shimon" w:date="2022-01-07T00:06:00Z">
        <w:r w:rsidR="00577511" w:rsidRPr="00901A33" w:rsidDel="00180B33">
          <w:rPr>
            <w:rFonts w:hint="cs"/>
            <w:b/>
            <w:bCs/>
            <w:rtl/>
          </w:rPr>
          <w:delText>, ו</w:delText>
        </w:r>
      </w:del>
      <w:ins w:id="1969" w:author="Shimon" w:date="2022-01-07T00:06:00Z">
        <w:r w:rsidR="00180B33">
          <w:rPr>
            <w:rFonts w:hint="cs"/>
            <w:b/>
            <w:bCs/>
            <w:rtl/>
          </w:rPr>
          <w:t xml:space="preserve">. </w:t>
        </w:r>
      </w:ins>
      <w:r w:rsidR="00577511" w:rsidRPr="00901A33">
        <w:rPr>
          <w:rFonts w:hint="cs"/>
          <w:b/>
          <w:bCs/>
          <w:rtl/>
        </w:rPr>
        <w:t>כך ראה</w:t>
      </w:r>
      <w:r w:rsidR="008C5325" w:rsidRPr="00901A33">
        <w:rPr>
          <w:rFonts w:hint="cs"/>
          <w:b/>
          <w:bCs/>
          <w:rtl/>
        </w:rPr>
        <w:t xml:space="preserve"> והבין</w:t>
      </w:r>
      <w:r w:rsidR="00577511" w:rsidRPr="00901A33">
        <w:rPr>
          <w:rFonts w:hint="cs"/>
          <w:b/>
          <w:bCs/>
          <w:rtl/>
        </w:rPr>
        <w:t xml:space="preserve"> זאת התובע</w:t>
      </w:r>
      <w:ins w:id="1970" w:author="Shimon" w:date="2022-01-07T00:06:00Z">
        <w:del w:id="1971" w:author="אופיר טל" w:date="2022-01-09T12:54:00Z">
          <w:r w:rsidR="00180B33" w:rsidDel="00004B3C">
            <w:rPr>
              <w:rFonts w:hint="cs"/>
              <w:b/>
              <w:bCs/>
              <w:rtl/>
            </w:rPr>
            <w:delText xml:space="preserve"> ועל כך הסתמך ותכנן את עתידו בהתאם</w:delText>
          </w:r>
        </w:del>
      </w:ins>
      <w:r w:rsidRPr="00901A33">
        <w:rPr>
          <w:rFonts w:hint="cs"/>
          <w:b/>
          <w:bCs/>
          <w:rtl/>
        </w:rPr>
        <w:t>.</w:t>
      </w:r>
      <w:ins w:id="1972" w:author="אופיר טל" w:date="2022-01-09T12:55:00Z">
        <w:r w:rsidR="00004B3C">
          <w:rPr>
            <w:rFonts w:hint="cs"/>
            <w:b/>
            <w:bCs/>
            <w:rtl/>
          </w:rPr>
          <w:t xml:space="preserve"> </w:t>
        </w:r>
        <w:r w:rsidR="00004B3C" w:rsidRPr="00D21B06">
          <w:rPr>
            <w:rFonts w:hint="cs"/>
            <w:highlight w:val="green"/>
            <w:rtl/>
          </w:rPr>
          <w:t xml:space="preserve">התיקונים האלה בעייתים </w:t>
        </w:r>
        <w:r w:rsidR="00004B3C" w:rsidRPr="00D21B06">
          <w:rPr>
            <w:highlight w:val="green"/>
            <w:rtl/>
          </w:rPr>
          <w:t>–</w:t>
        </w:r>
        <w:r w:rsidR="00004B3C"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1B291E5C" w14:textId="6B5F5342" w:rsidR="00577511" w:rsidRPr="00901A33" w:rsidDel="00180B33" w:rsidRDefault="00577511" w:rsidP="00926F04">
      <w:pPr>
        <w:pStyle w:val="11"/>
        <w:tabs>
          <w:tab w:val="left" w:pos="566"/>
        </w:tabs>
        <w:spacing w:before="0" w:line="360" w:lineRule="auto"/>
        <w:ind w:left="566" w:right="360" w:firstLine="0"/>
        <w:rPr>
          <w:del w:id="1973" w:author="Shimon" w:date="2022-01-07T00:07:00Z"/>
          <w:b/>
          <w:bCs/>
        </w:rPr>
      </w:pPr>
    </w:p>
    <w:p w14:paraId="5A1900BC" w14:textId="77777777" w:rsidR="000D2DB0" w:rsidRPr="00901A33" w:rsidRDefault="008A2C98" w:rsidP="00337F2F">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הפסקת עבודה מבישה ומבזה</w:t>
      </w:r>
    </w:p>
    <w:p w14:paraId="64A9E04F" w14:textId="74948E42" w:rsidR="00DA21AC" w:rsidRPr="00901A33" w:rsidRDefault="00CE0A64" w:rsidP="0069718D">
      <w:pPr>
        <w:pStyle w:val="11"/>
        <w:numPr>
          <w:ilvl w:val="0"/>
          <w:numId w:val="14"/>
        </w:numPr>
        <w:spacing w:before="0" w:after="240" w:line="360" w:lineRule="auto"/>
        <w:ind w:left="510" w:hanging="425"/>
      </w:pPr>
      <w:r w:rsidRPr="00901A33">
        <w:rPr>
          <w:rStyle w:val="emailstyle17"/>
          <w:rFonts w:ascii="Times New Roman" w:hAnsi="Times New Roman" w:cs="David" w:hint="cs"/>
          <w:color w:val="auto"/>
          <w:rtl/>
        </w:rPr>
        <w:t xml:space="preserve">בשלהי שנת 2011 </w:t>
      </w:r>
      <w:r w:rsidR="000E68D8" w:rsidRPr="00901A33">
        <w:rPr>
          <w:rFonts w:hint="cs"/>
          <w:rtl/>
        </w:rPr>
        <w:t>בעת ביקור עבודה במשרד האוצר</w:t>
      </w:r>
      <w:r w:rsidR="00193B9F" w:rsidRPr="00901A33">
        <w:rPr>
          <w:rFonts w:hint="cs"/>
          <w:rtl/>
        </w:rPr>
        <w:t xml:space="preserve"> </w:t>
      </w:r>
      <w:r w:rsidR="00594EB3" w:rsidRPr="00901A33">
        <w:rPr>
          <w:rFonts w:hint="cs"/>
          <w:rtl/>
        </w:rPr>
        <w:t xml:space="preserve">פגשה פקידה </w:t>
      </w:r>
      <w:r w:rsidR="00004E72" w:rsidRPr="00901A33">
        <w:rPr>
          <w:rFonts w:hint="cs"/>
          <w:rtl/>
        </w:rPr>
        <w:t>מ</w:t>
      </w:r>
      <w:r w:rsidR="00C926D8" w:rsidRPr="00901A33">
        <w:rPr>
          <w:rFonts w:hint="cs"/>
          <w:rtl/>
        </w:rPr>
        <w:t>היחידה למשאבי אנוש</w:t>
      </w:r>
      <w:r w:rsidR="00004E72" w:rsidRPr="00901A33">
        <w:rPr>
          <w:rFonts w:hint="cs"/>
          <w:rtl/>
        </w:rPr>
        <w:t xml:space="preserve"> </w:t>
      </w:r>
      <w:r w:rsidR="00594EB3" w:rsidRPr="00901A33">
        <w:rPr>
          <w:rFonts w:hint="cs"/>
          <w:rtl/>
        </w:rPr>
        <w:t>במשרד האוצר באקראי את התובע בפרוזדור המשרד</w:t>
      </w:r>
      <w:r w:rsidR="00D5324B" w:rsidRPr="00901A33">
        <w:rPr>
          <w:rFonts w:hint="cs"/>
          <w:rtl/>
        </w:rPr>
        <w:t>,</w:t>
      </w:r>
      <w:r w:rsidR="00594EB3" w:rsidRPr="00901A33">
        <w:rPr>
          <w:rFonts w:hint="cs"/>
          <w:rtl/>
        </w:rPr>
        <w:t xml:space="preserve"> וב</w:t>
      </w:r>
      <w:r w:rsidR="00D5324B" w:rsidRPr="00901A33">
        <w:rPr>
          <w:rFonts w:hint="cs"/>
          <w:rtl/>
        </w:rPr>
        <w:t>י</w:t>
      </w:r>
      <w:r w:rsidR="00594EB3" w:rsidRPr="00901A33">
        <w:rPr>
          <w:rFonts w:hint="cs"/>
          <w:rtl/>
        </w:rPr>
        <w:t xml:space="preserve">קשה ממנו לסור למשרדה ולחתום על </w:t>
      </w:r>
      <w:r w:rsidR="00004E72" w:rsidRPr="00901A33">
        <w:rPr>
          <w:rFonts w:hint="cs"/>
          <w:rtl/>
        </w:rPr>
        <w:t>פרטים שהיא מילאה ב</w:t>
      </w:r>
      <w:r w:rsidR="00594EB3" w:rsidRPr="00901A33">
        <w:rPr>
          <w:rFonts w:hint="cs"/>
          <w:rtl/>
        </w:rPr>
        <w:t>טופס</w:t>
      </w:r>
      <w:r w:rsidR="00004E72" w:rsidRPr="00901A33">
        <w:rPr>
          <w:rFonts w:hint="cs"/>
          <w:rtl/>
        </w:rPr>
        <w:t xml:space="preserve"> סטנדרטי</w:t>
      </w:r>
      <w:r w:rsidR="00594EB3" w:rsidRPr="00901A33">
        <w:rPr>
          <w:rFonts w:hint="cs"/>
          <w:rtl/>
        </w:rPr>
        <w:t xml:space="preserve"> </w:t>
      </w:r>
      <w:del w:id="1974" w:author="Shimon" w:date="2021-12-26T13:43:00Z">
        <w:r w:rsidR="00004E72" w:rsidRPr="00901A33" w:rsidDel="00DF03AB">
          <w:rPr>
            <w:rFonts w:hint="cs"/>
            <w:rtl/>
          </w:rPr>
          <w:delText xml:space="preserve">של </w:delText>
        </w:r>
      </w:del>
      <w:ins w:id="1975" w:author="Shimon" w:date="2021-12-26T13:43:00Z">
        <w:r w:rsidR="00DF03AB">
          <w:rPr>
            <w:rFonts w:hint="cs"/>
            <w:rtl/>
          </w:rPr>
          <w:t>הנושא את הכותרת</w:t>
        </w:r>
        <w:r w:rsidR="00DF03AB" w:rsidRPr="00901A33">
          <w:rPr>
            <w:rFonts w:hint="cs"/>
            <w:rtl/>
          </w:rPr>
          <w:t xml:space="preserve"> </w:t>
        </w:r>
      </w:ins>
      <w:ins w:id="1976" w:author="אופיר טל" w:date="2022-01-09T12:56:00Z">
        <w:r w:rsidR="00004B3C">
          <w:rPr>
            <w:rFonts w:hint="cs"/>
            <w:rtl/>
          </w:rPr>
          <w:t xml:space="preserve">של </w:t>
        </w:r>
      </w:ins>
      <w:r w:rsidR="00594EB3" w:rsidRPr="00901A33">
        <w:rPr>
          <w:rFonts w:hint="cs"/>
          <w:rtl/>
        </w:rPr>
        <w:t>"ריכוז נתוני עובד/פורש"</w:t>
      </w:r>
      <w:r w:rsidR="000E68D8" w:rsidRPr="00901A33">
        <w:rPr>
          <w:rFonts w:hint="cs"/>
          <w:rtl/>
        </w:rPr>
        <w:t>.</w:t>
      </w:r>
      <w:r w:rsidR="00594EB3" w:rsidRPr="00901A33">
        <w:rPr>
          <w:rFonts w:hint="cs"/>
          <w:rtl/>
        </w:rPr>
        <w:t xml:space="preserve"> </w:t>
      </w:r>
      <w:r w:rsidR="000E68D8" w:rsidRPr="00901A33">
        <w:rPr>
          <w:rFonts w:hint="cs"/>
          <w:rtl/>
        </w:rPr>
        <w:t xml:space="preserve">התובע </w:t>
      </w:r>
      <w:r w:rsidR="00594EB3" w:rsidRPr="00901A33">
        <w:rPr>
          <w:rFonts w:hint="cs"/>
          <w:rtl/>
        </w:rPr>
        <w:t>נענה</w:t>
      </w:r>
      <w:r w:rsidR="000E68D8" w:rsidRPr="00901A33">
        <w:rPr>
          <w:rFonts w:hint="cs"/>
          <w:rtl/>
        </w:rPr>
        <w:t xml:space="preserve"> לבקשה, </w:t>
      </w:r>
      <w:del w:id="1977" w:author="אופיר טל" w:date="2022-01-09T12:56:00Z">
        <w:r w:rsidR="00002ADC" w:rsidRPr="00901A33" w:rsidDel="00004B3C">
          <w:rPr>
            <w:rFonts w:hint="cs"/>
            <w:rtl/>
          </w:rPr>
          <w:delText xml:space="preserve">בהנחה </w:delText>
        </w:r>
      </w:del>
      <w:ins w:id="1978" w:author="Shimon" w:date="2022-01-02T11:18:00Z">
        <w:del w:id="1979" w:author="אופיר טל" w:date="2022-01-09T12:56:00Z">
          <w:r w:rsidR="00AC1E13" w:rsidDel="00004B3C">
            <w:rPr>
              <w:rFonts w:hint="cs"/>
              <w:rtl/>
            </w:rPr>
            <w:delText xml:space="preserve">כי </w:delText>
          </w:r>
        </w:del>
      </w:ins>
      <w:ins w:id="1980" w:author="Shimon" w:date="2022-01-02T11:17:00Z">
        <w:del w:id="1981" w:author="אופיר טל" w:date="2022-01-09T12:56:00Z">
          <w:r w:rsidR="00AC1E13" w:rsidDel="00004B3C">
            <w:rPr>
              <w:rFonts w:hint="cs"/>
              <w:rtl/>
            </w:rPr>
            <w:delText>הבין</w:delText>
          </w:r>
        </w:del>
      </w:ins>
      <w:ins w:id="1982" w:author="Shimon" w:date="2022-01-02T11:18:00Z">
        <w:del w:id="1983" w:author="אופיר טל" w:date="2022-01-09T12:56:00Z">
          <w:r w:rsidR="00AC1E13" w:rsidDel="00004B3C">
            <w:rPr>
              <w:rFonts w:hint="cs"/>
              <w:rtl/>
            </w:rPr>
            <w:delText>,</w:delText>
          </w:r>
        </w:del>
      </w:ins>
      <w:ins w:id="1984" w:author="Shimon" w:date="2022-01-02T11:17:00Z">
        <w:del w:id="1985" w:author="אופיר טל" w:date="2022-01-09T12:56:00Z">
          <w:r w:rsidR="00AC1E13" w:rsidDel="00004B3C">
            <w:rPr>
              <w:rFonts w:hint="cs"/>
              <w:rtl/>
            </w:rPr>
            <w:delText xml:space="preserve"> מ</w:delText>
          </w:r>
        </w:del>
      </w:ins>
      <w:ins w:id="1986" w:author="Shimon" w:date="2022-01-02T11:16:00Z">
        <w:del w:id="1987" w:author="אופיר טל" w:date="2022-01-09T12:56:00Z">
          <w:r w:rsidR="00AC1E13" w:rsidDel="00004B3C">
            <w:rPr>
              <w:rFonts w:hint="cs"/>
              <w:rtl/>
            </w:rPr>
            <w:delText>כותרת הטופס</w:delText>
          </w:r>
        </w:del>
      </w:ins>
      <w:ins w:id="1988" w:author="Shimon" w:date="2022-01-02T11:18:00Z">
        <w:del w:id="1989" w:author="אופיר טל" w:date="2022-01-09T12:56:00Z">
          <w:r w:rsidR="00AC1E13" w:rsidDel="00004B3C">
            <w:rPr>
              <w:rFonts w:hint="cs"/>
              <w:rtl/>
            </w:rPr>
            <w:delText>,</w:delText>
          </w:r>
        </w:del>
      </w:ins>
      <w:ins w:id="1990" w:author="אופיר טל" w:date="2022-01-09T12:56:00Z">
        <w:r w:rsidR="00004B3C">
          <w:rPr>
            <w:rFonts w:hint="cs"/>
            <w:rtl/>
          </w:rPr>
          <w:t>בהנחה</w:t>
        </w:r>
      </w:ins>
      <w:ins w:id="1991" w:author="Shimon" w:date="2022-01-02T11:16:00Z">
        <w:r w:rsidR="00AC1E13">
          <w:rPr>
            <w:rFonts w:hint="cs"/>
            <w:rtl/>
          </w:rPr>
          <w:t xml:space="preserve"> </w:t>
        </w:r>
      </w:ins>
      <w:r w:rsidR="00AC1E13">
        <w:rPr>
          <w:rFonts w:hint="cs"/>
          <w:rtl/>
        </w:rPr>
        <w:t>ש</w:t>
      </w:r>
      <w:r w:rsidR="00002ADC" w:rsidRPr="00901A33">
        <w:rPr>
          <w:rFonts w:hint="cs"/>
          <w:rtl/>
        </w:rPr>
        <w:t>מדובר בטופס שגרתי שעל כל עובד ו/או פורש למל</w:t>
      </w:r>
      <w:r w:rsidR="00FB04F6" w:rsidRPr="00901A33">
        <w:rPr>
          <w:rFonts w:hint="cs"/>
          <w:rtl/>
        </w:rPr>
        <w:t>א.</w:t>
      </w:r>
      <w:r w:rsidR="00002ADC" w:rsidRPr="00901A33">
        <w:rPr>
          <w:rFonts w:hint="cs"/>
          <w:rtl/>
        </w:rPr>
        <w:t xml:space="preserve"> להפתעתו הוא נתבקש </w:t>
      </w:r>
      <w:r w:rsidR="00FB04F6" w:rsidRPr="00901A33">
        <w:rPr>
          <w:rFonts w:hint="cs"/>
          <w:rtl/>
        </w:rPr>
        <w:t xml:space="preserve">מיד אחרי כן </w:t>
      </w:r>
      <w:r w:rsidR="00002ADC" w:rsidRPr="00901A33">
        <w:rPr>
          <w:rFonts w:hint="cs"/>
          <w:rtl/>
        </w:rPr>
        <w:t xml:space="preserve">על ידי הפקידה </w:t>
      </w:r>
      <w:r w:rsidR="00594EB3" w:rsidRPr="00901A33">
        <w:rPr>
          <w:rFonts w:hint="cs"/>
          <w:rtl/>
        </w:rPr>
        <w:t>למלא ולחתום</w:t>
      </w:r>
      <w:r w:rsidR="00AC1E13">
        <w:rPr>
          <w:rFonts w:hint="cs"/>
          <w:rtl/>
        </w:rPr>
        <w:t xml:space="preserve"> גם</w:t>
      </w:r>
      <w:r w:rsidR="00594EB3" w:rsidRPr="00901A33">
        <w:rPr>
          <w:rFonts w:hint="cs"/>
          <w:rtl/>
        </w:rPr>
        <w:t xml:space="preserve"> על טופס לבקשת גמל</w:t>
      </w:r>
      <w:r w:rsidR="00582D11" w:rsidRPr="00901A33">
        <w:rPr>
          <w:rFonts w:hint="cs"/>
          <w:rtl/>
        </w:rPr>
        <w:t>ה</w:t>
      </w:r>
      <w:r w:rsidR="00594EB3" w:rsidRPr="00901A33">
        <w:rPr>
          <w:rFonts w:hint="cs"/>
          <w:rtl/>
        </w:rPr>
        <w:t xml:space="preserve"> שהיא הציגה בפניו</w:t>
      </w:r>
      <w:r w:rsidR="00713F69" w:rsidRPr="00901A33">
        <w:rPr>
          <w:rFonts w:hint="cs"/>
          <w:rtl/>
        </w:rPr>
        <w:t>.</w:t>
      </w:r>
      <w:r w:rsidR="00FB04F6" w:rsidRPr="00901A33">
        <w:rPr>
          <w:rFonts w:hint="cs"/>
          <w:rtl/>
        </w:rPr>
        <w:t xml:space="preserve"> </w:t>
      </w:r>
      <w:r w:rsidR="00713F69" w:rsidRPr="00901A33">
        <w:rPr>
          <w:rFonts w:hint="cs"/>
          <w:rtl/>
        </w:rPr>
        <w:t>לכך התובע</w:t>
      </w:r>
      <w:r w:rsidR="00FB04F6" w:rsidRPr="00901A33">
        <w:rPr>
          <w:rFonts w:hint="cs"/>
          <w:rtl/>
        </w:rPr>
        <w:t xml:space="preserve"> ס</w:t>
      </w:r>
      <w:r w:rsidR="00713F69" w:rsidRPr="00901A33">
        <w:rPr>
          <w:rFonts w:hint="cs"/>
          <w:rtl/>
        </w:rPr>
        <w:t>י</w:t>
      </w:r>
      <w:r w:rsidR="00FB04F6" w:rsidRPr="00901A33">
        <w:rPr>
          <w:rFonts w:hint="cs"/>
          <w:rtl/>
        </w:rPr>
        <w:t>רב</w:t>
      </w:r>
      <w:r w:rsidR="00713F69" w:rsidRPr="00901A33">
        <w:rPr>
          <w:rFonts w:hint="cs"/>
          <w:rtl/>
        </w:rPr>
        <w:t>.</w:t>
      </w:r>
      <w:ins w:id="1992" w:author="אופיר טל" w:date="2022-01-09T12:56:00Z">
        <w:r w:rsidR="00004B3C">
          <w:rPr>
            <w:rFonts w:hint="cs"/>
            <w:rtl/>
          </w:rPr>
          <w:t xml:space="preserve"> </w:t>
        </w:r>
        <w:r w:rsidR="00004B3C" w:rsidRPr="00D21B06">
          <w:rPr>
            <w:rFonts w:hint="cs"/>
            <w:highlight w:val="green"/>
            <w:rtl/>
          </w:rPr>
          <w:t xml:space="preserve">התיקונים האלה בעייתים </w:t>
        </w:r>
        <w:r w:rsidR="00004B3C" w:rsidRPr="00D21B06">
          <w:rPr>
            <w:highlight w:val="green"/>
            <w:rtl/>
          </w:rPr>
          <w:t>–</w:t>
        </w:r>
        <w:r w:rsidR="00004B3C"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6C01C4D7" w14:textId="17685570" w:rsidR="007E5E26" w:rsidRPr="00901A33" w:rsidRDefault="007E5E26" w:rsidP="00D50B5D">
      <w:pPr>
        <w:pStyle w:val="11"/>
        <w:spacing w:before="0" w:after="240" w:line="360" w:lineRule="auto"/>
        <w:ind w:left="510" w:firstLine="0"/>
        <w:rPr>
          <w:rtl/>
        </w:rPr>
      </w:pPr>
      <w:r w:rsidRPr="00901A33">
        <w:rPr>
          <w:rtl/>
        </w:rPr>
        <w:t>התובע ה</w:t>
      </w:r>
      <w:r w:rsidR="002E3A53" w:rsidRPr="00901A33">
        <w:rPr>
          <w:rFonts w:hint="cs"/>
          <w:rtl/>
        </w:rPr>
        <w:t>ניח</w:t>
      </w:r>
      <w:r w:rsidR="006A1DB1" w:rsidRPr="00901A33">
        <w:rPr>
          <w:rFonts w:hint="cs"/>
          <w:rtl/>
        </w:rPr>
        <w:t xml:space="preserve"> </w:t>
      </w:r>
      <w:r w:rsidRPr="00901A33">
        <w:rPr>
          <w:rtl/>
        </w:rPr>
        <w:t xml:space="preserve">כי הפקידה, שמטבע הדברים אינה מודעת לתנאי החוזה שלו, מבצעת פרוצדורות סטנדרטיות לגבי </w:t>
      </w:r>
      <w:r w:rsidR="000E68D8" w:rsidRPr="00901A33">
        <w:rPr>
          <w:rFonts w:hint="cs"/>
          <w:rtl/>
        </w:rPr>
        <w:t xml:space="preserve">כלל </w:t>
      </w:r>
      <w:r w:rsidRPr="00901A33">
        <w:rPr>
          <w:rtl/>
        </w:rPr>
        <w:t>עובדי</w:t>
      </w:r>
      <w:r w:rsidR="000E68D8" w:rsidRPr="00901A33">
        <w:rPr>
          <w:rFonts w:hint="cs"/>
          <w:rtl/>
        </w:rPr>
        <w:t xml:space="preserve"> האוצר</w:t>
      </w:r>
      <w:r w:rsidRPr="00901A33">
        <w:rPr>
          <w:rtl/>
        </w:rPr>
        <w:t xml:space="preserve"> המתקרבים לגיל פרישה. הוא הניח שאם יש כוונה להפסיק את עבודתו בחודשים הקרובים, הרי שהמשרד יפעל בהתאם למנגנון הקבוע בחוזה בין הצדדים להפסקת ההתקשרות (פניית הממונה, קרי: החשבת הכללית, למנכ"ל האוצר, פנית המנכ"ל לנציב שרות המדינה, קבלת אישור ועדת השרות וכו'), וממילא </w:t>
      </w:r>
      <w:r w:rsidR="00713F69" w:rsidRPr="00901A33">
        <w:rPr>
          <w:rtl/>
        </w:rPr>
        <w:t>–</w:t>
      </w:r>
      <w:r w:rsidR="00713F69" w:rsidRPr="00901A33">
        <w:rPr>
          <w:rFonts w:hint="cs"/>
          <w:rtl/>
        </w:rPr>
        <w:t xml:space="preserve"> אם יש כוונה להפרישו מהשירות - </w:t>
      </w:r>
      <w:r w:rsidRPr="00901A33">
        <w:rPr>
          <w:rtl/>
        </w:rPr>
        <w:t>יפנו אליו בעניין הטופס עליו סירב לחתום.</w:t>
      </w:r>
      <w:ins w:id="1993" w:author="Shimon" w:date="2021-12-30T10:38:00Z">
        <w:del w:id="1994" w:author="אופיר טל" w:date="2022-01-09T12:56:00Z">
          <w:r w:rsidR="0017266A" w:rsidRPr="0017266A" w:rsidDel="00004B3C">
            <w:rPr>
              <w:rStyle w:val="emailstyle17"/>
              <w:rFonts w:ascii="Times New Roman" w:hAnsi="Times New Roman" w:cs="David" w:hint="cs"/>
              <w:color w:val="auto"/>
              <w:rtl/>
            </w:rPr>
            <w:delText xml:space="preserve"> </w:delText>
          </w:r>
          <w:r w:rsidR="0017266A" w:rsidRPr="00901A33" w:rsidDel="00004B3C">
            <w:rPr>
              <w:rStyle w:val="emailstyle17"/>
              <w:rFonts w:ascii="Times New Roman" w:hAnsi="Times New Roman" w:cs="David" w:hint="cs"/>
              <w:color w:val="auto"/>
              <w:rtl/>
            </w:rPr>
            <w:delText>ב</w:delText>
          </w:r>
          <w:r w:rsidR="0017266A" w:rsidRPr="00D6689D" w:rsidDel="00004B3C">
            <w:rPr>
              <w:rStyle w:val="emailstyle17"/>
              <w:rFonts w:ascii="Times New Roman" w:hAnsi="Times New Roman" w:cs="David" w:hint="cs"/>
              <w:b/>
              <w:bCs/>
              <w:color w:val="auto"/>
              <w:rtl/>
            </w:rPr>
            <w:delText>מקרה כזה הוא התכוון להיאבק על זכותו להמשיך בעבודתו עד תום תקופת ההארכה ב-31.3.14</w:delText>
          </w:r>
        </w:del>
      </w:ins>
      <w:ins w:id="1995" w:author="אופיר טל" w:date="2022-01-09T12:56:00Z">
        <w:r w:rsidR="00004B3C" w:rsidRPr="00004B3C">
          <w:rPr>
            <w:rFonts w:hint="cs"/>
            <w:highlight w:val="green"/>
            <w:rtl/>
          </w:rPr>
          <w:t xml:space="preserve"> </w:t>
        </w:r>
        <w:r w:rsidR="00004B3C" w:rsidRPr="00D21B06">
          <w:rPr>
            <w:rFonts w:hint="cs"/>
            <w:highlight w:val="green"/>
            <w:rtl/>
          </w:rPr>
          <w:t xml:space="preserve">התיקונים האלה בעייתים </w:t>
        </w:r>
        <w:r w:rsidR="00004B3C" w:rsidRPr="00D21B06">
          <w:rPr>
            <w:highlight w:val="green"/>
            <w:rtl/>
          </w:rPr>
          <w:t>–</w:t>
        </w:r>
        <w:r w:rsidR="00004B3C"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1638FE7D" w14:textId="6D941F9B" w:rsidR="007E5E26" w:rsidRPr="00901A33" w:rsidRDefault="00FB04F6" w:rsidP="00FB04F6">
      <w:pPr>
        <w:pStyle w:val="11"/>
        <w:spacing w:before="0" w:after="240" w:line="360" w:lineRule="auto"/>
        <w:ind w:left="510" w:firstLine="0"/>
        <w:rPr>
          <w:rStyle w:val="emailstyle17"/>
          <w:rFonts w:ascii="Times New Roman" w:hAnsi="Times New Roman" w:cs="David"/>
          <w:color w:val="auto"/>
          <w:rtl/>
        </w:rPr>
      </w:pPr>
      <w:r w:rsidRPr="00901A33">
        <w:rPr>
          <w:rFonts w:hint="cs"/>
          <w:b/>
          <w:bCs/>
          <w:rtl/>
        </w:rPr>
        <w:t xml:space="preserve">בפועל </w:t>
      </w:r>
      <w:r w:rsidR="007E5E26" w:rsidRPr="00901A33">
        <w:rPr>
          <w:b/>
          <w:bCs/>
          <w:rtl/>
        </w:rPr>
        <w:t>לא נעשה עם התובע בירור בעניין הטופס עליו סירב לחתום, ולא נעשתה מולו כל פעולה אחרת  לביטול תוקפו של החוזה במהלך שנת 2012</w:t>
      </w:r>
      <w:r w:rsidR="007E5E26" w:rsidRPr="00901A33">
        <w:rPr>
          <w:rStyle w:val="emailstyle17"/>
          <w:rFonts w:ascii="Times New Roman" w:hAnsi="Times New Roman" w:cs="David" w:hint="cs"/>
          <w:color w:val="auto"/>
          <w:rtl/>
        </w:rPr>
        <w:t>.</w:t>
      </w:r>
    </w:p>
    <w:p w14:paraId="10472FF6" w14:textId="2B9FDA9B" w:rsidR="007E5E26" w:rsidRPr="0017266A" w:rsidRDefault="007E5E26" w:rsidP="00004B3C">
      <w:pPr>
        <w:pStyle w:val="11"/>
        <w:numPr>
          <w:ilvl w:val="0"/>
          <w:numId w:val="14"/>
        </w:numPr>
        <w:tabs>
          <w:tab w:val="num" w:pos="530"/>
        </w:tabs>
        <w:spacing w:before="0" w:after="240" w:line="360" w:lineRule="auto"/>
        <w:ind w:left="523" w:firstLine="0"/>
        <w:rPr>
          <w:rStyle w:val="emailstyle17"/>
          <w:rFonts w:ascii="Times New Roman" w:hAnsi="Times New Roman" w:cs="David"/>
          <w:color w:val="auto"/>
        </w:rPr>
      </w:pPr>
      <w:r w:rsidRPr="0017266A">
        <w:rPr>
          <w:rStyle w:val="emailstyle17"/>
          <w:rFonts w:ascii="Times New Roman" w:hAnsi="Times New Roman" w:cs="David" w:hint="cs"/>
          <w:color w:val="auto"/>
          <w:rtl/>
        </w:rPr>
        <w:t>התובע  לא עצם עיניו נוכח האפשרות התיאורטית שהמשרד יפתח בהליכים הקבועים בחוזה ועל פי דין,  להפסקת ההתקשרות עמו. ב</w:t>
      </w:r>
      <w:r w:rsidRPr="00004B3C">
        <w:rPr>
          <w:rStyle w:val="emailstyle17"/>
          <w:rFonts w:ascii="Times New Roman" w:hAnsi="Times New Roman" w:cs="David" w:hint="eastAsia"/>
          <w:color w:val="auto"/>
          <w:rtl/>
        </w:rPr>
        <w:t>מקרה</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כזה</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הוא</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התכוון</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להיאבק</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על</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זכותו</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להמשיך</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בעבודתו</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עד</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תום</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תקופת</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ההארכה</w:t>
      </w:r>
      <w:r w:rsidRPr="00004B3C">
        <w:rPr>
          <w:rStyle w:val="emailstyle17"/>
          <w:rFonts w:ascii="Times New Roman" w:hAnsi="Times New Roman" w:cs="David"/>
          <w:color w:val="auto"/>
          <w:rtl/>
        </w:rPr>
        <w:t xml:space="preserve"> </w:t>
      </w:r>
      <w:r w:rsidRPr="00004B3C">
        <w:rPr>
          <w:rStyle w:val="emailstyle17"/>
          <w:rFonts w:ascii="Times New Roman" w:hAnsi="Times New Roman" w:cs="David" w:hint="eastAsia"/>
          <w:color w:val="auto"/>
          <w:rtl/>
        </w:rPr>
        <w:t>ב</w:t>
      </w:r>
      <w:r w:rsidRPr="00004B3C">
        <w:rPr>
          <w:rStyle w:val="emailstyle17"/>
          <w:rFonts w:ascii="Times New Roman" w:hAnsi="Times New Roman" w:cs="David"/>
          <w:color w:val="auto"/>
          <w:rtl/>
        </w:rPr>
        <w:t>-31.3.14.</w:t>
      </w:r>
      <w:r w:rsidRPr="0017266A">
        <w:rPr>
          <w:rStyle w:val="emailstyle17"/>
          <w:rFonts w:ascii="Times New Roman" w:hAnsi="Times New Roman" w:cs="David" w:hint="cs"/>
          <w:color w:val="auto"/>
          <w:rtl/>
        </w:rPr>
        <w:t xml:space="preserve"> עם זאת, על מנת להתכונן לכל אפשרות שתבוא, הסכים התובע להשתתף בקורס לקראת פרישה עליו המליצה בחום אותה פקידה, מספר חודשים לאחר מכן. </w:t>
      </w:r>
      <w:r w:rsidR="007523E3">
        <w:rPr>
          <w:rStyle w:val="emailstyle17"/>
          <w:rFonts w:ascii="Times New Roman" w:hAnsi="Times New Roman" w:cs="David" w:hint="cs"/>
          <w:color w:val="auto"/>
          <w:rtl/>
        </w:rPr>
        <w:t xml:space="preserve">הפקידה </w:t>
      </w:r>
      <w:r w:rsidR="007523E3">
        <w:rPr>
          <w:rStyle w:val="emailstyle17"/>
          <w:rFonts w:ascii="Times New Roman" w:hAnsi="Times New Roman" w:cs="David" w:hint="cs"/>
          <w:color w:val="auto"/>
          <w:rtl/>
        </w:rPr>
        <w:lastRenderedPageBreak/>
        <w:t>אמרה לתובע כ</w:t>
      </w:r>
      <w:r w:rsidRPr="0017266A">
        <w:rPr>
          <w:rStyle w:val="emailstyle17"/>
          <w:rFonts w:ascii="Times New Roman" w:hAnsi="Times New Roman" w:cs="David" w:hint="cs"/>
          <w:color w:val="auto"/>
          <w:rtl/>
        </w:rPr>
        <w:t xml:space="preserve">י אין לדעת מתי שוב יתקיים קורס כזה, וכדאי מאד לנצל את ההזדמנות ולהשתתף בקורס זה מוקדם ככל האפשר כדי להיערך כראוי לפרישה וללמוד על זכויות שונות של גימלאים, שניתן לממשם רק לפני הפרישה, מה עוד שהקורס נערך ע"ח ימי העבודה, והוא אף מוכר לצורך גמול השתלמות. </w:t>
      </w:r>
    </w:p>
    <w:p w14:paraId="19F34D39" w14:textId="43994DE2" w:rsidR="00346AE4" w:rsidRPr="00346AE4" w:rsidRDefault="00666881" w:rsidP="0069718D">
      <w:pPr>
        <w:pStyle w:val="11"/>
        <w:numPr>
          <w:ilvl w:val="0"/>
          <w:numId w:val="14"/>
        </w:numPr>
        <w:tabs>
          <w:tab w:val="num" w:pos="530"/>
        </w:tabs>
        <w:spacing w:before="0" w:after="240" w:line="360" w:lineRule="auto"/>
        <w:ind w:left="510" w:hanging="443"/>
        <w:rPr>
          <w:rStyle w:val="emailstyle17"/>
          <w:rFonts w:ascii="Times New Roman" w:hAnsi="Times New Roman" w:cs="David"/>
          <w:color w:val="auto"/>
        </w:rPr>
      </w:pPr>
      <w:r w:rsidRPr="00346AE4">
        <w:rPr>
          <w:rStyle w:val="emailstyle17"/>
          <w:rFonts w:ascii="Times New Roman" w:hAnsi="Times New Roman" w:cs="David" w:hint="cs"/>
          <w:color w:val="auto"/>
          <w:rtl/>
        </w:rPr>
        <w:t xml:space="preserve">ביום 4.7.2012 </w:t>
      </w:r>
      <w:r w:rsidR="003E3C89" w:rsidRPr="00346AE4">
        <w:rPr>
          <w:rStyle w:val="emailstyle17"/>
          <w:rFonts w:ascii="Times New Roman" w:hAnsi="Times New Roman" w:cs="David"/>
          <w:color w:val="auto"/>
          <w:rtl/>
        </w:rPr>
        <w:t>–</w:t>
      </w:r>
      <w:r w:rsidR="003E3C89" w:rsidRPr="00346AE4">
        <w:rPr>
          <w:rStyle w:val="emailstyle17"/>
          <w:rFonts w:ascii="Times New Roman" w:hAnsi="Times New Roman" w:cs="David" w:hint="cs"/>
          <w:color w:val="auto"/>
          <w:rtl/>
        </w:rPr>
        <w:t xml:space="preserve"> פחות מחודש לפני המועד שבו פוטר בפועל - </w:t>
      </w:r>
      <w:r w:rsidR="00E929E6" w:rsidRPr="00346AE4">
        <w:rPr>
          <w:rStyle w:val="emailstyle17"/>
          <w:rFonts w:ascii="Times New Roman" w:hAnsi="Times New Roman" w:cs="David" w:hint="cs"/>
          <w:color w:val="auto"/>
          <w:rtl/>
        </w:rPr>
        <w:t xml:space="preserve">קיבל התובע </w:t>
      </w:r>
      <w:r w:rsidR="00713F69" w:rsidRPr="00346AE4">
        <w:rPr>
          <w:rStyle w:val="emailstyle17"/>
          <w:rFonts w:ascii="Times New Roman" w:hAnsi="Times New Roman" w:cs="David" w:hint="cs"/>
          <w:color w:val="auto"/>
          <w:rtl/>
        </w:rPr>
        <w:t>בדואר האלקטרוני</w:t>
      </w:r>
      <w:r w:rsidR="00E929E6" w:rsidRPr="00346AE4">
        <w:rPr>
          <w:rStyle w:val="emailstyle17"/>
          <w:rFonts w:ascii="Times New Roman" w:hAnsi="Times New Roman" w:cs="David" w:hint="cs"/>
          <w:color w:val="auto"/>
          <w:rtl/>
        </w:rPr>
        <w:t xml:space="preserve"> מכתב</w:t>
      </w:r>
      <w:r w:rsidR="00713F69" w:rsidRPr="00346AE4">
        <w:rPr>
          <w:rStyle w:val="emailstyle17"/>
          <w:rFonts w:ascii="Times New Roman" w:hAnsi="Times New Roman" w:cs="David" w:hint="cs"/>
          <w:color w:val="auto"/>
          <w:rtl/>
        </w:rPr>
        <w:t>,</w:t>
      </w:r>
      <w:r w:rsidR="00E929E6" w:rsidRPr="00346AE4">
        <w:rPr>
          <w:rStyle w:val="emailstyle17"/>
          <w:rFonts w:ascii="Times New Roman" w:hAnsi="Times New Roman" w:cs="David" w:hint="cs"/>
          <w:color w:val="auto"/>
          <w:rtl/>
        </w:rPr>
        <w:t xml:space="preserve"> </w:t>
      </w:r>
      <w:r w:rsidR="00811054" w:rsidRPr="00346AE4">
        <w:rPr>
          <w:rStyle w:val="emailstyle17"/>
          <w:rFonts w:ascii="Times New Roman" w:hAnsi="Times New Roman" w:cs="David" w:hint="cs"/>
          <w:color w:val="auto"/>
          <w:rtl/>
        </w:rPr>
        <w:t>בחתימת מנהלת אגף ב' משאבי אנוש במשרד האוצר</w:t>
      </w:r>
      <w:r w:rsidR="00713F69" w:rsidRPr="00346AE4">
        <w:rPr>
          <w:rStyle w:val="emailstyle17"/>
          <w:rFonts w:ascii="Times New Roman" w:hAnsi="Times New Roman" w:cs="David" w:hint="cs"/>
          <w:color w:val="auto"/>
          <w:rtl/>
        </w:rPr>
        <w:t>,</w:t>
      </w:r>
      <w:r w:rsidR="00811054" w:rsidRPr="00346AE4">
        <w:rPr>
          <w:rStyle w:val="emailstyle17"/>
          <w:rFonts w:ascii="Times New Roman" w:hAnsi="Times New Roman" w:cs="David" w:hint="cs"/>
          <w:color w:val="auto"/>
          <w:rtl/>
        </w:rPr>
        <w:t xml:space="preserve"> גב' רבקה כלב</w:t>
      </w:r>
      <w:r w:rsidR="00713F69" w:rsidRPr="00346AE4">
        <w:rPr>
          <w:rStyle w:val="emailstyle17"/>
          <w:rFonts w:ascii="Times New Roman" w:hAnsi="Times New Roman" w:cs="David" w:hint="cs"/>
          <w:color w:val="auto"/>
          <w:rtl/>
        </w:rPr>
        <w:t>,</w:t>
      </w:r>
      <w:r w:rsidR="00811054" w:rsidRPr="00346AE4">
        <w:rPr>
          <w:rStyle w:val="emailstyle17"/>
          <w:rFonts w:ascii="Times New Roman" w:hAnsi="Times New Roman" w:cs="David" w:hint="cs"/>
          <w:color w:val="auto"/>
          <w:rtl/>
        </w:rPr>
        <w:t xml:space="preserve"> </w:t>
      </w:r>
      <w:r w:rsidR="00811054" w:rsidRPr="00346AE4">
        <w:rPr>
          <w:rStyle w:val="emailstyle17"/>
          <w:rFonts w:ascii="Times New Roman" w:hAnsi="Times New Roman" w:cs="David" w:hint="eastAsia"/>
          <w:b/>
          <w:bCs/>
          <w:color w:val="auto"/>
          <w:rtl/>
        </w:rPr>
        <w:t>המודיע</w:t>
      </w:r>
      <w:r w:rsidR="00811054" w:rsidRPr="00346AE4">
        <w:rPr>
          <w:rStyle w:val="emailstyle17"/>
          <w:rFonts w:ascii="Times New Roman" w:hAnsi="Times New Roman" w:cs="David"/>
          <w:b/>
          <w:bCs/>
          <w:color w:val="auto"/>
          <w:rtl/>
        </w:rPr>
        <w:t xml:space="preserve"> לו </w:t>
      </w:r>
      <w:r w:rsidR="00E929E6" w:rsidRPr="00346AE4">
        <w:rPr>
          <w:rStyle w:val="emailstyle17"/>
          <w:rFonts w:ascii="Times New Roman" w:hAnsi="Times New Roman" w:cs="David" w:hint="eastAsia"/>
          <w:b/>
          <w:bCs/>
          <w:color w:val="auto"/>
          <w:rtl/>
        </w:rPr>
        <w:t>בפעם</w:t>
      </w:r>
      <w:r w:rsidR="00E929E6" w:rsidRPr="00346AE4">
        <w:rPr>
          <w:rStyle w:val="emailstyle17"/>
          <w:rFonts w:ascii="Times New Roman" w:hAnsi="Times New Roman" w:cs="David"/>
          <w:b/>
          <w:bCs/>
          <w:color w:val="auto"/>
          <w:rtl/>
        </w:rPr>
        <w:t xml:space="preserve"> </w:t>
      </w:r>
      <w:r w:rsidR="00E929E6" w:rsidRPr="00346AE4">
        <w:rPr>
          <w:rStyle w:val="emailstyle17"/>
          <w:rFonts w:ascii="Times New Roman" w:hAnsi="Times New Roman" w:cs="David" w:hint="eastAsia"/>
          <w:b/>
          <w:bCs/>
          <w:color w:val="auto"/>
          <w:rtl/>
        </w:rPr>
        <w:t>הראשונה</w:t>
      </w:r>
      <w:r w:rsidR="00713F69" w:rsidRPr="00346AE4">
        <w:rPr>
          <w:rStyle w:val="emailstyle17"/>
          <w:rFonts w:ascii="Times New Roman" w:hAnsi="Times New Roman" w:cs="David" w:hint="cs"/>
          <w:color w:val="auto"/>
          <w:rtl/>
        </w:rPr>
        <w:t xml:space="preserve"> </w:t>
      </w:r>
      <w:r w:rsidR="00F96F36" w:rsidRPr="00346AE4">
        <w:rPr>
          <w:rStyle w:val="emailstyle17"/>
          <w:rFonts w:ascii="Times New Roman" w:hAnsi="Times New Roman" w:cs="David" w:hint="cs"/>
          <w:color w:val="auto"/>
          <w:rtl/>
        </w:rPr>
        <w:t xml:space="preserve">כי העסקתו </w:t>
      </w:r>
      <w:r w:rsidR="00E929E6" w:rsidRPr="00346AE4">
        <w:rPr>
          <w:rStyle w:val="emailstyle17"/>
          <w:rFonts w:ascii="Times New Roman" w:hAnsi="Times New Roman" w:cs="David" w:hint="cs"/>
          <w:color w:val="auto"/>
          <w:rtl/>
        </w:rPr>
        <w:t>תסתיים ב</w:t>
      </w:r>
      <w:r w:rsidR="00F96F36" w:rsidRPr="00346AE4">
        <w:rPr>
          <w:rStyle w:val="emailstyle17"/>
          <w:rFonts w:ascii="Times New Roman" w:hAnsi="Times New Roman" w:cs="David" w:hint="cs"/>
          <w:color w:val="auto"/>
          <w:rtl/>
        </w:rPr>
        <w:t>יום</w:t>
      </w:r>
      <w:r w:rsidR="00CE0A64" w:rsidRPr="00346AE4">
        <w:rPr>
          <w:rStyle w:val="emailstyle17"/>
          <w:rFonts w:ascii="Times New Roman" w:hAnsi="Times New Roman" w:cs="David" w:hint="cs"/>
          <w:color w:val="auto"/>
          <w:rtl/>
        </w:rPr>
        <w:t xml:space="preserve"> </w:t>
      </w:r>
      <w:r w:rsidR="00F96F36" w:rsidRPr="00346AE4">
        <w:rPr>
          <w:rStyle w:val="emailstyle17"/>
          <w:rFonts w:ascii="Times New Roman" w:hAnsi="Times New Roman" w:cs="David" w:hint="cs"/>
          <w:color w:val="auto"/>
          <w:rtl/>
        </w:rPr>
        <w:t>31.7.2012.</w:t>
      </w:r>
      <w:r w:rsidR="00CE0A64" w:rsidRPr="00346AE4">
        <w:rPr>
          <w:rStyle w:val="emailstyle17"/>
          <w:rFonts w:ascii="Times New Roman" w:hAnsi="Times New Roman" w:cs="David" w:hint="cs"/>
          <w:color w:val="auto"/>
          <w:rtl/>
        </w:rPr>
        <w:t xml:space="preserve"> התובע השיב ל</w:t>
      </w:r>
      <w:r w:rsidR="00811054" w:rsidRPr="00346AE4">
        <w:rPr>
          <w:rStyle w:val="emailstyle17"/>
          <w:rFonts w:ascii="Times New Roman" w:hAnsi="Times New Roman" w:cs="David" w:hint="cs"/>
          <w:color w:val="auto"/>
          <w:rtl/>
        </w:rPr>
        <w:t>ה</w:t>
      </w:r>
      <w:r w:rsidR="00713F69" w:rsidRPr="00346AE4">
        <w:rPr>
          <w:rStyle w:val="emailstyle17"/>
          <w:rFonts w:ascii="Times New Roman" w:hAnsi="Times New Roman" w:cs="David" w:hint="cs"/>
          <w:color w:val="auto"/>
          <w:rtl/>
        </w:rPr>
        <w:t xml:space="preserve">, </w:t>
      </w:r>
      <w:r w:rsidR="00CE0A64" w:rsidRPr="00346AE4">
        <w:rPr>
          <w:rStyle w:val="emailstyle17"/>
          <w:rFonts w:ascii="Times New Roman" w:hAnsi="Times New Roman" w:cs="David" w:hint="cs"/>
          <w:color w:val="auto"/>
          <w:rtl/>
        </w:rPr>
        <w:t>בו ביום</w:t>
      </w:r>
      <w:r w:rsidR="00713F69" w:rsidRPr="00346AE4">
        <w:rPr>
          <w:rStyle w:val="emailstyle17"/>
          <w:rFonts w:ascii="Times New Roman" w:hAnsi="Times New Roman" w:cs="David" w:hint="cs"/>
          <w:color w:val="auto"/>
          <w:rtl/>
        </w:rPr>
        <w:t>,</w:t>
      </w:r>
      <w:r w:rsidR="00CE0A64" w:rsidRPr="00346AE4">
        <w:rPr>
          <w:rStyle w:val="emailstyle17"/>
          <w:rFonts w:ascii="Times New Roman" w:hAnsi="Times New Roman" w:cs="David" w:hint="cs"/>
          <w:color w:val="auto"/>
          <w:rtl/>
        </w:rPr>
        <w:t xml:space="preserve"> שמדובר בטעות, נוכח הוראות החוזה. בין הצדדים החלה התכתבות בעניין זה.</w:t>
      </w:r>
    </w:p>
    <w:p w14:paraId="0DFD2871" w14:textId="21AE6918" w:rsidR="00F96F36" w:rsidRDefault="00F96F36">
      <w:pPr>
        <w:pStyle w:val="11"/>
        <w:tabs>
          <w:tab w:val="num" w:pos="530"/>
        </w:tabs>
        <w:spacing w:before="0" w:after="240" w:line="360" w:lineRule="auto"/>
        <w:ind w:left="510" w:hanging="412"/>
        <w:rPr>
          <w:ins w:id="1996" w:author="Shimon" w:date="2021-12-29T23:49:00Z"/>
          <w:i/>
          <w:iCs/>
          <w:sz w:val="24"/>
          <w:rtl/>
        </w:rPr>
        <w:pPrChange w:id="1997" w:author="אופיר טל" w:date="2022-01-09T12:57:00Z">
          <w:pPr>
            <w:pStyle w:val="11"/>
            <w:tabs>
              <w:tab w:val="left" w:pos="521"/>
            </w:tabs>
            <w:spacing w:before="0" w:after="240" w:line="360" w:lineRule="auto"/>
            <w:ind w:left="510" w:hanging="425"/>
          </w:pPr>
        </w:pPrChange>
      </w:pPr>
      <w:r w:rsidRPr="00901A33">
        <w:rPr>
          <w:i/>
          <w:iCs/>
          <w:sz w:val="24"/>
          <w:rtl/>
        </w:rPr>
        <w:t>*</w:t>
      </w:r>
      <w:r w:rsidRPr="00901A33">
        <w:rPr>
          <w:i/>
          <w:iCs/>
          <w:sz w:val="24"/>
          <w:rtl/>
        </w:rPr>
        <w:tab/>
        <w:t>רצ"</w:t>
      </w:r>
      <w:bookmarkStart w:id="1998" w:name="_Hlk18183817"/>
      <w:r w:rsidRPr="00901A33">
        <w:rPr>
          <w:i/>
          <w:iCs/>
          <w:sz w:val="24"/>
          <w:rtl/>
        </w:rPr>
        <w:t xml:space="preserve">ב </w:t>
      </w:r>
      <w:r w:rsidRPr="00901A33">
        <w:rPr>
          <w:rFonts w:hint="cs"/>
          <w:i/>
          <w:iCs/>
          <w:sz w:val="24"/>
          <w:rtl/>
        </w:rPr>
        <w:t xml:space="preserve">מכתבה של </w:t>
      </w:r>
      <w:r w:rsidR="00811054" w:rsidRPr="00901A33">
        <w:rPr>
          <w:rFonts w:hint="cs"/>
          <w:i/>
          <w:iCs/>
          <w:sz w:val="24"/>
          <w:rtl/>
        </w:rPr>
        <w:t xml:space="preserve">גב' כלב </w:t>
      </w:r>
      <w:r w:rsidRPr="00901A33">
        <w:rPr>
          <w:rFonts w:hint="cs"/>
          <w:i/>
          <w:iCs/>
          <w:sz w:val="24"/>
          <w:rtl/>
        </w:rPr>
        <w:t>מיום 4.7.2012</w:t>
      </w:r>
      <w:r w:rsidR="00CE0A64" w:rsidRPr="00901A33">
        <w:rPr>
          <w:rFonts w:hint="cs"/>
          <w:i/>
          <w:iCs/>
          <w:sz w:val="24"/>
          <w:rtl/>
        </w:rPr>
        <w:t>, תשובת התובע, תגובת</w:t>
      </w:r>
      <w:r w:rsidR="00811054" w:rsidRPr="00901A33">
        <w:rPr>
          <w:rFonts w:hint="cs"/>
          <w:i/>
          <w:iCs/>
          <w:sz w:val="24"/>
          <w:rtl/>
        </w:rPr>
        <w:t>ה</w:t>
      </w:r>
      <w:r w:rsidR="00CE0A64" w:rsidRPr="00901A33">
        <w:rPr>
          <w:i/>
          <w:iCs/>
          <w:sz w:val="24"/>
          <w:rtl/>
        </w:rPr>
        <w:t xml:space="preserve"> ותגובת התובע ל</w:t>
      </w:r>
      <w:r w:rsidR="00811054" w:rsidRPr="00901A33">
        <w:rPr>
          <w:rFonts w:hint="eastAsia"/>
          <w:i/>
          <w:iCs/>
          <w:sz w:val="24"/>
          <w:rtl/>
        </w:rPr>
        <w:t>תגובה</w:t>
      </w:r>
      <w:r w:rsidRPr="00901A33">
        <w:rPr>
          <w:i/>
          <w:iCs/>
          <w:sz w:val="24"/>
          <w:rtl/>
        </w:rPr>
        <w:t>, מסומ</w:t>
      </w:r>
      <w:r w:rsidR="00CE0A64" w:rsidRPr="00901A33">
        <w:rPr>
          <w:rFonts w:hint="eastAsia"/>
          <w:i/>
          <w:iCs/>
          <w:sz w:val="24"/>
          <w:rtl/>
        </w:rPr>
        <w:t>נים</w:t>
      </w:r>
      <w:r w:rsidRPr="00901A33">
        <w:rPr>
          <w:i/>
          <w:iCs/>
          <w:sz w:val="24"/>
          <w:rtl/>
        </w:rPr>
        <w:t xml:space="preserve"> </w:t>
      </w:r>
      <w:r w:rsidRPr="00901A33">
        <w:rPr>
          <w:i/>
          <w:iCs/>
          <w:sz w:val="24"/>
          <w:u w:val="single"/>
          <w:rtl/>
        </w:rPr>
        <w:t>כנספח</w:t>
      </w:r>
      <w:r w:rsidR="00CE0A64" w:rsidRPr="00901A33">
        <w:rPr>
          <w:rFonts w:hint="eastAsia"/>
          <w:i/>
          <w:iCs/>
          <w:sz w:val="24"/>
          <w:u w:val="single"/>
          <w:rtl/>
        </w:rPr>
        <w:t>ים</w:t>
      </w:r>
      <w:r w:rsidRPr="00901A33">
        <w:rPr>
          <w:i/>
          <w:iCs/>
          <w:sz w:val="24"/>
          <w:u w:val="single"/>
          <w:rtl/>
        </w:rPr>
        <w:t xml:space="preserve"> </w:t>
      </w:r>
      <w:del w:id="1999" w:author="אופיר טל" w:date="2022-01-09T12:57:00Z">
        <w:r w:rsidR="00C0656C" w:rsidRPr="00901A33" w:rsidDel="00004B3C">
          <w:rPr>
            <w:i/>
            <w:iCs/>
            <w:sz w:val="24"/>
            <w:u w:val="single"/>
            <w:rtl/>
          </w:rPr>
          <w:delText xml:space="preserve">4 </w:delText>
        </w:r>
      </w:del>
      <w:ins w:id="2000" w:author="אופיר טל" w:date="2022-01-09T12:57:00Z">
        <w:r w:rsidR="00004B3C">
          <w:rPr>
            <w:rFonts w:hint="cs"/>
            <w:i/>
            <w:iCs/>
            <w:sz w:val="24"/>
            <w:u w:val="single"/>
            <w:rtl/>
          </w:rPr>
          <w:t>8</w:t>
        </w:r>
        <w:r w:rsidR="00004B3C" w:rsidRPr="00901A33">
          <w:rPr>
            <w:i/>
            <w:iCs/>
            <w:sz w:val="24"/>
            <w:u w:val="single"/>
            <w:rtl/>
          </w:rPr>
          <w:t xml:space="preserve"> </w:t>
        </w:r>
      </w:ins>
      <w:r w:rsidR="00C0656C" w:rsidRPr="00901A33">
        <w:rPr>
          <w:i/>
          <w:iCs/>
          <w:sz w:val="24"/>
          <w:u w:val="single"/>
          <w:rtl/>
        </w:rPr>
        <w:t xml:space="preserve">א' – </w:t>
      </w:r>
      <w:del w:id="2001" w:author="אופיר טל" w:date="2022-01-09T12:57:00Z">
        <w:r w:rsidR="00C0656C" w:rsidRPr="00901A33" w:rsidDel="00004B3C">
          <w:rPr>
            <w:i/>
            <w:iCs/>
            <w:sz w:val="24"/>
            <w:u w:val="single"/>
            <w:rtl/>
          </w:rPr>
          <w:delText xml:space="preserve">4 </w:delText>
        </w:r>
      </w:del>
      <w:ins w:id="2002" w:author="אופיר טל" w:date="2022-01-09T12:57:00Z">
        <w:r w:rsidR="00004B3C">
          <w:rPr>
            <w:rFonts w:hint="cs"/>
            <w:i/>
            <w:iCs/>
            <w:sz w:val="24"/>
            <w:u w:val="single"/>
            <w:rtl/>
          </w:rPr>
          <w:t>8</w:t>
        </w:r>
        <w:r w:rsidR="00004B3C" w:rsidRPr="00901A33">
          <w:rPr>
            <w:i/>
            <w:iCs/>
            <w:sz w:val="24"/>
            <w:u w:val="single"/>
            <w:rtl/>
          </w:rPr>
          <w:t xml:space="preserve"> </w:t>
        </w:r>
      </w:ins>
      <w:r w:rsidR="00C0656C" w:rsidRPr="00901A33">
        <w:rPr>
          <w:i/>
          <w:iCs/>
          <w:sz w:val="24"/>
          <w:u w:val="single"/>
          <w:rtl/>
        </w:rPr>
        <w:t>ד'.</w:t>
      </w:r>
    </w:p>
    <w:p w14:paraId="79E92FF7" w14:textId="53961181" w:rsidR="00AB3131" w:rsidRPr="00AB3131" w:rsidDel="00004B3C" w:rsidRDefault="00346AE4" w:rsidP="0069718D">
      <w:pPr>
        <w:pStyle w:val="11"/>
        <w:numPr>
          <w:ilvl w:val="0"/>
          <w:numId w:val="14"/>
        </w:numPr>
        <w:spacing w:before="0" w:after="240" w:line="360" w:lineRule="auto"/>
        <w:ind w:left="510" w:hanging="425"/>
        <w:rPr>
          <w:ins w:id="2003" w:author="Shimon" w:date="2022-01-07T00:13:00Z"/>
          <w:del w:id="2004" w:author="אופיר טל" w:date="2022-01-09T12:57:00Z"/>
          <w:rStyle w:val="emailstyle17"/>
          <w:rFonts w:ascii="Times New Roman" w:hAnsi="Times New Roman" w:cs="David"/>
          <w:i/>
          <w:iCs/>
          <w:color w:val="auto"/>
          <w:sz w:val="24"/>
          <w:rtl/>
          <w:rPrChange w:id="2005" w:author="Shimon" w:date="2022-01-07T00:13:00Z">
            <w:rPr>
              <w:ins w:id="2006" w:author="Shimon" w:date="2022-01-07T00:13:00Z"/>
              <w:del w:id="2007" w:author="אופיר טל" w:date="2022-01-09T12:57:00Z"/>
              <w:rStyle w:val="emailstyle17"/>
              <w:rFonts w:ascii="Times New Roman" w:hAnsi="Times New Roman" w:cs="David"/>
              <w:color w:val="auto"/>
              <w:rtl/>
            </w:rPr>
          </w:rPrChange>
        </w:rPr>
      </w:pPr>
      <w:del w:id="2008" w:author="אופיר טל" w:date="2022-01-09T12:57:00Z">
        <w:r w:rsidDel="00004B3C">
          <w:rPr>
            <w:rStyle w:val="emailstyle17"/>
            <w:rFonts w:ascii="Times New Roman" w:hAnsi="Times New Roman" w:cs="David" w:hint="cs"/>
            <w:color w:val="auto"/>
            <w:rtl/>
          </w:rPr>
          <w:delText>(</w:delText>
        </w:r>
      </w:del>
      <w:ins w:id="2009" w:author="Shimon" w:date="2021-12-29T23:49:00Z">
        <w:del w:id="2010" w:author="אופיר טל" w:date="2022-01-09T12:57:00Z">
          <w:r w:rsidDel="00004B3C">
            <w:rPr>
              <w:rStyle w:val="emailstyle17"/>
              <w:rFonts w:ascii="Times New Roman" w:hAnsi="Times New Roman" w:cs="David" w:hint="cs"/>
              <w:color w:val="auto"/>
              <w:rtl/>
            </w:rPr>
            <w:delText>ראוי לציין כי בכל 42 שנות עבודת</w:delText>
          </w:r>
        </w:del>
      </w:ins>
      <w:ins w:id="2011" w:author="Shimon" w:date="2022-01-02T22:33:00Z">
        <w:del w:id="2012" w:author="אופיר טל" w:date="2022-01-09T12:57:00Z">
          <w:r w:rsidR="003D2BBF" w:rsidDel="00004B3C">
            <w:rPr>
              <w:rStyle w:val="emailstyle17"/>
              <w:rFonts w:ascii="Times New Roman" w:hAnsi="Times New Roman" w:cs="David" w:hint="cs"/>
              <w:color w:val="auto"/>
              <w:rtl/>
            </w:rPr>
            <w:delText>ו</w:delText>
          </w:r>
        </w:del>
      </w:ins>
      <w:ins w:id="2013" w:author="Shimon" w:date="2021-12-29T23:49:00Z">
        <w:del w:id="2014" w:author="אופיר טל" w:date="2022-01-09T12:57:00Z">
          <w:r w:rsidDel="00004B3C">
            <w:rPr>
              <w:rStyle w:val="emailstyle17"/>
              <w:rFonts w:ascii="Times New Roman" w:hAnsi="Times New Roman" w:cs="David" w:hint="cs"/>
              <w:color w:val="auto"/>
              <w:rtl/>
            </w:rPr>
            <w:delText xml:space="preserve"> </w:delText>
          </w:r>
          <w:r w:rsidR="003D2BBF" w:rsidDel="00004B3C">
            <w:rPr>
              <w:rStyle w:val="emailstyle17"/>
              <w:rFonts w:ascii="Times New Roman" w:hAnsi="Times New Roman" w:cs="David" w:hint="cs"/>
              <w:color w:val="auto"/>
              <w:rtl/>
            </w:rPr>
            <w:delText>באוצר, לא היה ל</w:delText>
          </w:r>
        </w:del>
      </w:ins>
      <w:ins w:id="2015" w:author="Shimon" w:date="2022-01-02T22:33:00Z">
        <w:del w:id="2016" w:author="אופיר טל" w:date="2022-01-09T12:57:00Z">
          <w:r w:rsidR="003D2BBF" w:rsidDel="00004B3C">
            <w:rPr>
              <w:rStyle w:val="emailstyle17"/>
              <w:rFonts w:ascii="Times New Roman" w:hAnsi="Times New Roman" w:cs="David" w:hint="cs"/>
              <w:color w:val="auto"/>
              <w:rtl/>
            </w:rPr>
            <w:delText xml:space="preserve">תובע </w:delText>
          </w:r>
        </w:del>
      </w:ins>
      <w:ins w:id="2017" w:author="Shimon" w:date="2021-12-29T23:49:00Z">
        <w:del w:id="2018" w:author="אופיר טל" w:date="2022-01-09T12:57:00Z">
          <w:r w:rsidDel="00004B3C">
            <w:rPr>
              <w:rStyle w:val="emailstyle17"/>
              <w:rFonts w:ascii="Times New Roman" w:hAnsi="Times New Roman" w:cs="David" w:hint="cs"/>
              <w:color w:val="auto"/>
              <w:rtl/>
            </w:rPr>
            <w:delText xml:space="preserve">כל </w:delText>
          </w:r>
        </w:del>
      </w:ins>
      <w:ins w:id="2019" w:author="Shimon" w:date="2021-12-30T10:51:00Z">
        <w:del w:id="2020" w:author="אופיר טל" w:date="2022-01-09T12:57:00Z">
          <w:r w:rsidR="007523E3" w:rsidDel="00004B3C">
            <w:rPr>
              <w:rStyle w:val="emailstyle17"/>
              <w:rFonts w:ascii="Times New Roman" w:hAnsi="Times New Roman" w:cs="David" w:hint="cs"/>
              <w:color w:val="auto"/>
              <w:rtl/>
            </w:rPr>
            <w:delText xml:space="preserve">קשר ישיר או </w:delText>
          </w:r>
        </w:del>
      </w:ins>
      <w:ins w:id="2021" w:author="Shimon" w:date="2021-12-29T23:49:00Z">
        <w:del w:id="2022" w:author="אופיר טל" w:date="2022-01-09T12:57:00Z">
          <w:r w:rsidDel="00004B3C">
            <w:rPr>
              <w:rStyle w:val="emailstyle17"/>
              <w:rFonts w:ascii="Times New Roman" w:hAnsi="Times New Roman" w:cs="David" w:hint="cs"/>
              <w:color w:val="auto"/>
              <w:rtl/>
            </w:rPr>
            <w:delText xml:space="preserve">מגע עם האגף למשבי אנוש של משרד האוצר. </w:delText>
          </w:r>
        </w:del>
      </w:ins>
      <w:ins w:id="2023" w:author="Shimon" w:date="2021-12-30T10:54:00Z">
        <w:del w:id="2024" w:author="אופיר טל" w:date="2022-01-09T12:57:00Z">
          <w:r w:rsidR="007523E3" w:rsidDel="00004B3C">
            <w:rPr>
              <w:rStyle w:val="emailstyle17"/>
              <w:rFonts w:ascii="Times New Roman" w:hAnsi="Times New Roman" w:cs="David" w:hint="cs"/>
              <w:color w:val="auto"/>
              <w:rtl/>
            </w:rPr>
            <w:delText>כ</w:delText>
          </w:r>
        </w:del>
      </w:ins>
      <w:ins w:id="2025" w:author="Shimon" w:date="2021-12-29T23:49:00Z">
        <w:del w:id="2026" w:author="אופיר טל" w:date="2022-01-09T12:57:00Z">
          <w:r w:rsidDel="00004B3C">
            <w:rPr>
              <w:rStyle w:val="emailstyle17"/>
              <w:rFonts w:ascii="Times New Roman" w:hAnsi="Times New Roman" w:cs="David" w:hint="cs"/>
              <w:color w:val="auto"/>
              <w:rtl/>
            </w:rPr>
            <w:delText>ל הנושאים המינהליים הקשורים למשאבי אנוש של</w:delText>
          </w:r>
        </w:del>
      </w:ins>
      <w:ins w:id="2027" w:author="Shimon" w:date="2022-01-02T22:34:00Z">
        <w:del w:id="2028" w:author="אופיר טל" w:date="2022-01-09T12:57:00Z">
          <w:r w:rsidR="003D2BBF" w:rsidDel="00004B3C">
            <w:rPr>
              <w:rStyle w:val="emailstyle17"/>
              <w:rFonts w:ascii="Times New Roman" w:hAnsi="Times New Roman" w:cs="David" w:hint="cs"/>
              <w:color w:val="auto"/>
              <w:rtl/>
            </w:rPr>
            <w:delText xml:space="preserve"> </w:delText>
          </w:r>
        </w:del>
      </w:ins>
      <w:ins w:id="2029" w:author="Shimon" w:date="2021-12-29T23:49:00Z">
        <w:del w:id="2030" w:author="אופיר טל" w:date="2022-01-09T12:57:00Z">
          <w:r w:rsidDel="00004B3C">
            <w:rPr>
              <w:rStyle w:val="emailstyle17"/>
              <w:rFonts w:ascii="Times New Roman" w:hAnsi="Times New Roman" w:cs="David" w:hint="cs"/>
              <w:color w:val="auto"/>
              <w:rtl/>
            </w:rPr>
            <w:delText>עובדי אגף החשב הכללי</w:delText>
          </w:r>
        </w:del>
      </w:ins>
      <w:ins w:id="2031" w:author="Shimon" w:date="2022-01-02T22:35:00Z">
        <w:del w:id="2032" w:author="אופיר טל" w:date="2022-01-09T12:57:00Z">
          <w:r w:rsidR="003D2BBF" w:rsidDel="00004B3C">
            <w:rPr>
              <w:rStyle w:val="emailstyle17"/>
              <w:rFonts w:ascii="Times New Roman" w:hAnsi="Times New Roman" w:cs="David" w:hint="cs"/>
              <w:color w:val="auto"/>
              <w:rtl/>
            </w:rPr>
            <w:delText xml:space="preserve">, שהתובע נימנה עמהם, </w:delText>
          </w:r>
        </w:del>
      </w:ins>
      <w:ins w:id="2033" w:author="Shimon" w:date="2021-12-29T23:49:00Z">
        <w:del w:id="2034" w:author="אופיר טל" w:date="2022-01-09T12:57:00Z">
          <w:r w:rsidDel="00004B3C">
            <w:rPr>
              <w:rStyle w:val="emailstyle17"/>
              <w:rFonts w:ascii="Times New Roman" w:hAnsi="Times New Roman" w:cs="David" w:hint="cs"/>
              <w:color w:val="auto"/>
              <w:rtl/>
            </w:rPr>
            <w:delText>לרבות קבלה לעבודה, קידומים, דרגות, מכרזים, מינויים לתפקידים</w:delText>
          </w:r>
        </w:del>
      </w:ins>
      <w:ins w:id="2035" w:author="Shimon" w:date="2022-01-02T11:22:00Z">
        <w:del w:id="2036" w:author="אופיר טל" w:date="2022-01-09T12:57:00Z">
          <w:r w:rsidR="004D6A48" w:rsidDel="00004B3C">
            <w:rPr>
              <w:rStyle w:val="emailstyle17"/>
              <w:rFonts w:ascii="Times New Roman" w:hAnsi="Times New Roman" w:cs="David" w:hint="cs"/>
              <w:color w:val="auto"/>
              <w:rtl/>
            </w:rPr>
            <w:delText>, חופשות,</w:delText>
          </w:r>
        </w:del>
      </w:ins>
      <w:ins w:id="2037" w:author="Shimon" w:date="2021-12-29T23:49:00Z">
        <w:del w:id="2038" w:author="אופיר טל" w:date="2022-01-09T12:57:00Z">
          <w:r w:rsidDel="00004B3C">
            <w:rPr>
              <w:rStyle w:val="emailstyle17"/>
              <w:rFonts w:ascii="Times New Roman" w:hAnsi="Times New Roman" w:cs="David" w:hint="cs"/>
              <w:color w:val="auto"/>
              <w:rtl/>
            </w:rPr>
            <w:delText xml:space="preserve"> </w:delText>
          </w:r>
        </w:del>
      </w:ins>
      <w:ins w:id="2039" w:author="Shimon" w:date="2022-01-03T11:45:00Z">
        <w:del w:id="2040" w:author="אופיר טל" w:date="2022-01-09T12:57:00Z">
          <w:r w:rsidR="00C86916" w:rsidDel="00004B3C">
            <w:rPr>
              <w:rStyle w:val="emailstyle17"/>
              <w:rFonts w:ascii="Times New Roman" w:hAnsi="Times New Roman" w:cs="David" w:hint="cs"/>
              <w:color w:val="auto"/>
              <w:rtl/>
            </w:rPr>
            <w:delText xml:space="preserve">פיטורין, </w:delText>
          </w:r>
        </w:del>
      </w:ins>
      <w:ins w:id="2041" w:author="Shimon" w:date="2021-12-29T23:49:00Z">
        <w:del w:id="2042" w:author="אופיר טל" w:date="2022-01-09T12:57:00Z">
          <w:r w:rsidDel="00004B3C">
            <w:rPr>
              <w:rStyle w:val="emailstyle17"/>
              <w:rFonts w:ascii="Times New Roman" w:hAnsi="Times New Roman" w:cs="David" w:hint="cs"/>
              <w:color w:val="auto"/>
              <w:rtl/>
            </w:rPr>
            <w:delText xml:space="preserve">פרישת עובדים </w:delText>
          </w:r>
        </w:del>
      </w:ins>
      <w:ins w:id="2043" w:author="Shimon" w:date="2022-01-03T11:45:00Z">
        <w:del w:id="2044" w:author="אופיר טל" w:date="2022-01-09T12:57:00Z">
          <w:r w:rsidR="00C86916" w:rsidDel="00004B3C">
            <w:rPr>
              <w:rStyle w:val="emailstyle17"/>
              <w:rFonts w:ascii="Times New Roman" w:hAnsi="Times New Roman" w:cs="David" w:hint="cs"/>
              <w:color w:val="auto"/>
              <w:rtl/>
            </w:rPr>
            <w:delText xml:space="preserve">לגימלאות </w:delText>
          </w:r>
        </w:del>
      </w:ins>
      <w:ins w:id="2045" w:author="Shimon" w:date="2021-12-29T23:49:00Z">
        <w:del w:id="2046" w:author="אופיר טל" w:date="2022-01-09T12:57:00Z">
          <w:r w:rsidDel="00004B3C">
            <w:rPr>
              <w:rStyle w:val="emailstyle17"/>
              <w:rFonts w:ascii="Times New Roman" w:hAnsi="Times New Roman" w:cs="David" w:hint="cs"/>
              <w:color w:val="auto"/>
              <w:rtl/>
            </w:rPr>
            <w:delText xml:space="preserve">וכו'  טופלו תמיד </w:delText>
          </w:r>
        </w:del>
      </w:ins>
      <w:ins w:id="2047" w:author="Shimon" w:date="2022-01-02T22:36:00Z">
        <w:del w:id="2048" w:author="אופיר טל" w:date="2022-01-09T12:57:00Z">
          <w:r w:rsidR="003D2BBF" w:rsidDel="00004B3C">
            <w:rPr>
              <w:rStyle w:val="emailstyle17"/>
              <w:rFonts w:ascii="Times New Roman" w:hAnsi="Times New Roman" w:cs="David" w:hint="cs"/>
              <w:color w:val="auto"/>
              <w:rtl/>
            </w:rPr>
            <w:delText xml:space="preserve">רק </w:delText>
          </w:r>
        </w:del>
      </w:ins>
      <w:ins w:id="2049" w:author="Shimon" w:date="2021-12-29T23:49:00Z">
        <w:del w:id="2050" w:author="אופיר טל" w:date="2022-01-09T12:57:00Z">
          <w:r w:rsidDel="00004B3C">
            <w:rPr>
              <w:rStyle w:val="emailstyle17"/>
              <w:rFonts w:ascii="Times New Roman" w:hAnsi="Times New Roman" w:cs="David" w:hint="cs"/>
              <w:color w:val="auto"/>
              <w:rtl/>
            </w:rPr>
            <w:delText xml:space="preserve">ע"י יחידת משאבי אנוש של אגף </w:delText>
          </w:r>
        </w:del>
      </w:ins>
      <w:ins w:id="2051" w:author="Shimon" w:date="2021-12-30T10:54:00Z">
        <w:del w:id="2052" w:author="אופיר טל" w:date="2022-01-09T12:57:00Z">
          <w:r w:rsidR="007523E3" w:rsidDel="00004B3C">
            <w:rPr>
              <w:rStyle w:val="emailstyle17"/>
              <w:rFonts w:ascii="Times New Roman" w:hAnsi="Times New Roman" w:cs="David" w:hint="cs"/>
              <w:color w:val="auto"/>
              <w:rtl/>
            </w:rPr>
            <w:delText>החשכ"ל</w:delText>
          </w:r>
        </w:del>
      </w:ins>
      <w:ins w:id="2053" w:author="Shimon" w:date="2022-01-02T22:36:00Z">
        <w:del w:id="2054" w:author="אופיר טל" w:date="2022-01-09T12:57:00Z">
          <w:r w:rsidR="003D2BBF" w:rsidDel="00004B3C">
            <w:rPr>
              <w:rStyle w:val="emailstyle17"/>
              <w:rFonts w:ascii="Times New Roman" w:hAnsi="Times New Roman" w:cs="David" w:hint="cs"/>
              <w:color w:val="auto"/>
              <w:rtl/>
            </w:rPr>
            <w:delText xml:space="preserve"> (מלבד ההליך של העברת זכויות התובע לאוצר בגין תקופת עבודה כארעי</w:delText>
          </w:r>
          <w:r w:rsidR="00C86916" w:rsidDel="00004B3C">
            <w:rPr>
              <w:rStyle w:val="emailstyle17"/>
              <w:rFonts w:ascii="Times New Roman" w:hAnsi="Times New Roman" w:cs="David" w:hint="cs"/>
              <w:color w:val="auto"/>
              <w:rtl/>
            </w:rPr>
            <w:delText xml:space="preserve">, </w:delText>
          </w:r>
        </w:del>
      </w:ins>
      <w:ins w:id="2055" w:author="Shimon" w:date="2022-01-03T11:45:00Z">
        <w:del w:id="2056" w:author="אופיר טל" w:date="2022-01-09T12:57:00Z">
          <w:r w:rsidR="00C86916" w:rsidDel="00004B3C">
            <w:rPr>
              <w:rStyle w:val="emailstyle17"/>
              <w:rFonts w:ascii="Times New Roman" w:hAnsi="Times New Roman" w:cs="David" w:hint="cs"/>
              <w:color w:val="auto"/>
              <w:rtl/>
            </w:rPr>
            <w:delText>שבוצעה</w:delText>
          </w:r>
        </w:del>
      </w:ins>
      <w:ins w:id="2057" w:author="Shimon" w:date="2022-01-03T11:46:00Z">
        <w:del w:id="2058" w:author="אופיר טל" w:date="2022-01-09T12:57:00Z">
          <w:r w:rsidR="00C86916" w:rsidDel="00004B3C">
            <w:rPr>
              <w:rStyle w:val="emailstyle17"/>
              <w:rFonts w:ascii="Times New Roman" w:hAnsi="Times New Roman" w:cs="David" w:hint="cs"/>
              <w:color w:val="auto"/>
              <w:rtl/>
            </w:rPr>
            <w:delText>,</w:delText>
          </w:r>
        </w:del>
      </w:ins>
      <w:ins w:id="2059" w:author="Shimon" w:date="2022-01-03T11:45:00Z">
        <w:del w:id="2060" w:author="אופיר טל" w:date="2022-01-09T12:57:00Z">
          <w:r w:rsidR="00C86916" w:rsidDel="00004B3C">
            <w:rPr>
              <w:rStyle w:val="emailstyle17"/>
              <w:rFonts w:ascii="Times New Roman" w:hAnsi="Times New Roman" w:cs="David" w:hint="cs"/>
              <w:color w:val="auto"/>
              <w:rtl/>
            </w:rPr>
            <w:delText xml:space="preserve"> </w:delText>
          </w:r>
        </w:del>
      </w:ins>
      <w:ins w:id="2061" w:author="Shimon" w:date="2022-01-02T22:36:00Z">
        <w:del w:id="2062" w:author="אופיר טל" w:date="2022-01-09T12:57:00Z">
          <w:r w:rsidR="003D2BBF" w:rsidDel="00004B3C">
            <w:rPr>
              <w:rStyle w:val="emailstyle17"/>
              <w:rFonts w:ascii="Times New Roman" w:hAnsi="Times New Roman" w:cs="David" w:hint="cs"/>
              <w:color w:val="auto"/>
              <w:rtl/>
            </w:rPr>
            <w:delText>בהנחיית אמרכלות אגף החשכ"ל</w:delText>
          </w:r>
        </w:del>
      </w:ins>
      <w:ins w:id="2063" w:author="Shimon" w:date="2022-01-03T11:46:00Z">
        <w:del w:id="2064" w:author="אופיר טל" w:date="2022-01-09T12:57:00Z">
          <w:r w:rsidR="00C86916" w:rsidDel="00004B3C">
            <w:rPr>
              <w:rStyle w:val="emailstyle17"/>
              <w:rFonts w:ascii="Times New Roman" w:hAnsi="Times New Roman" w:cs="David" w:hint="cs"/>
              <w:color w:val="auto"/>
              <w:rtl/>
            </w:rPr>
            <w:delText>, ישירות מול משאבי אנוש של האוצר</w:delText>
          </w:r>
        </w:del>
      </w:ins>
      <w:ins w:id="2065" w:author="Shimon" w:date="2022-01-02T22:36:00Z">
        <w:del w:id="2066" w:author="אופיר טל" w:date="2022-01-09T12:57:00Z">
          <w:r w:rsidR="003D2BBF" w:rsidDel="00004B3C">
            <w:rPr>
              <w:rStyle w:val="emailstyle17"/>
              <w:rFonts w:ascii="Times New Roman" w:hAnsi="Times New Roman" w:cs="David" w:hint="cs"/>
              <w:color w:val="auto"/>
              <w:rtl/>
            </w:rPr>
            <w:delText>)</w:delText>
          </w:r>
        </w:del>
      </w:ins>
      <w:ins w:id="2067" w:author="Shimon" w:date="2022-01-02T22:37:00Z">
        <w:del w:id="2068" w:author="אופיר טל" w:date="2022-01-09T12:57:00Z">
          <w:r w:rsidR="003D2BBF" w:rsidDel="00004B3C">
            <w:rPr>
              <w:rStyle w:val="emailstyle17"/>
              <w:rFonts w:ascii="Times New Roman" w:hAnsi="Times New Roman" w:cs="David" w:hint="cs"/>
              <w:color w:val="auto"/>
              <w:rtl/>
            </w:rPr>
            <w:delText xml:space="preserve">. </w:delText>
          </w:r>
        </w:del>
      </w:ins>
      <w:ins w:id="2069" w:author="Shimon" w:date="2021-12-30T10:54:00Z">
        <w:del w:id="2070" w:author="אופיר טל" w:date="2022-01-09T12:57:00Z">
          <w:r w:rsidR="00E51CAB" w:rsidDel="00004B3C">
            <w:rPr>
              <w:rStyle w:val="emailstyle17"/>
              <w:rFonts w:ascii="Times New Roman" w:hAnsi="Times New Roman" w:cs="David" w:hint="cs"/>
              <w:color w:val="auto"/>
              <w:rtl/>
            </w:rPr>
            <w:delText xml:space="preserve">על רקע זה </w:delText>
          </w:r>
        </w:del>
      </w:ins>
      <w:ins w:id="2071" w:author="Shimon" w:date="2021-12-29T23:49:00Z">
        <w:del w:id="2072" w:author="אופיר טל" w:date="2022-01-09T12:57:00Z">
          <w:r w:rsidDel="00004B3C">
            <w:rPr>
              <w:rStyle w:val="emailstyle17"/>
              <w:rFonts w:ascii="Times New Roman" w:hAnsi="Times New Roman" w:cs="David" w:hint="cs"/>
              <w:color w:val="auto"/>
              <w:rtl/>
            </w:rPr>
            <w:delText xml:space="preserve">פנייתה של הגב' כלב </w:delText>
          </w:r>
        </w:del>
      </w:ins>
      <w:ins w:id="2073" w:author="Shimon" w:date="2022-01-02T22:37:00Z">
        <w:del w:id="2074" w:author="אופיר טל" w:date="2022-01-09T12:57:00Z">
          <w:r w:rsidR="003D2BBF" w:rsidDel="00004B3C">
            <w:rPr>
              <w:rStyle w:val="emailstyle17"/>
              <w:rFonts w:ascii="Times New Roman" w:hAnsi="Times New Roman" w:cs="David" w:hint="cs"/>
              <w:color w:val="auto"/>
              <w:rtl/>
            </w:rPr>
            <w:delText>ישירות לתובע,</w:delText>
          </w:r>
        </w:del>
      </w:ins>
      <w:ins w:id="2075" w:author="Shimon" w:date="2022-01-02T11:22:00Z">
        <w:del w:id="2076" w:author="אופיר טל" w:date="2022-01-09T12:57:00Z">
          <w:r w:rsidR="004D6A48" w:rsidDel="00004B3C">
            <w:rPr>
              <w:rStyle w:val="emailstyle17"/>
              <w:rFonts w:ascii="Times New Roman" w:hAnsi="Times New Roman" w:cs="David" w:hint="cs"/>
              <w:color w:val="auto"/>
              <w:rtl/>
            </w:rPr>
            <w:delText xml:space="preserve"> </w:delText>
          </w:r>
        </w:del>
      </w:ins>
      <w:ins w:id="2077" w:author="Shimon" w:date="2021-12-29T23:49:00Z">
        <w:del w:id="2078" w:author="אופיר טל" w:date="2022-01-09T12:57:00Z">
          <w:r w:rsidDel="00004B3C">
            <w:rPr>
              <w:rStyle w:val="emailstyle17"/>
              <w:rFonts w:ascii="Times New Roman" w:hAnsi="Times New Roman" w:cs="David" w:hint="cs"/>
              <w:color w:val="auto"/>
              <w:rtl/>
            </w:rPr>
            <w:delText>היתה תמוהה ביותר ולא מובנת לתובע.</w:delText>
          </w:r>
        </w:del>
      </w:ins>
      <w:ins w:id="2079" w:author="אופיר טל" w:date="2022-01-09T12:57:00Z">
        <w:r w:rsidR="00004B3C">
          <w:rPr>
            <w:rStyle w:val="emailstyle17"/>
            <w:rFonts w:ascii="Times New Roman" w:hAnsi="Times New Roman" w:cs="David" w:hint="cs"/>
            <w:i/>
            <w:iCs/>
            <w:color w:val="auto"/>
            <w:sz w:val="24"/>
            <w:rtl/>
          </w:rPr>
          <w:t xml:space="preserve"> </w:t>
        </w:r>
        <w:r w:rsidR="00004B3C" w:rsidRPr="00D21B06">
          <w:rPr>
            <w:rFonts w:hint="cs"/>
            <w:highlight w:val="green"/>
            <w:rtl/>
          </w:rPr>
          <w:t xml:space="preserve">התיקונים האלה בעייתים </w:t>
        </w:r>
        <w:r w:rsidR="00004B3C" w:rsidRPr="00D21B06">
          <w:rPr>
            <w:highlight w:val="green"/>
            <w:rtl/>
          </w:rPr>
          <w:t>–</w:t>
        </w:r>
        <w:r w:rsidR="00004B3C"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18DD635A" w14:textId="5E5CF96E" w:rsidR="00346AE4" w:rsidRPr="00346AE4" w:rsidDel="00346AE4" w:rsidRDefault="00346AE4">
      <w:pPr>
        <w:pStyle w:val="11"/>
        <w:spacing w:before="0" w:after="240" w:line="360" w:lineRule="auto"/>
        <w:ind w:left="510" w:firstLine="0"/>
        <w:rPr>
          <w:del w:id="2080" w:author="Shimon" w:date="2021-12-29T23:49:00Z"/>
          <w:i/>
          <w:iCs/>
          <w:sz w:val="24"/>
          <w:rtl/>
        </w:rPr>
        <w:pPrChange w:id="2081" w:author="Shimon" w:date="2022-01-07T00:13:00Z">
          <w:pPr>
            <w:pStyle w:val="11"/>
            <w:tabs>
              <w:tab w:val="left" w:pos="521"/>
            </w:tabs>
            <w:spacing w:before="0" w:after="240" w:line="360" w:lineRule="auto"/>
            <w:ind w:left="510" w:hanging="425"/>
          </w:pPr>
        </w:pPrChange>
      </w:pPr>
      <w:ins w:id="2082" w:author="Shimon" w:date="2021-12-29T23:49:00Z">
        <w:del w:id="2083" w:author="אופיר טל" w:date="2022-01-09T12:57:00Z">
          <w:r w:rsidDel="00004B3C">
            <w:rPr>
              <w:rStyle w:val="emailstyle17"/>
              <w:rFonts w:ascii="Times New Roman" w:hAnsi="Times New Roman" w:cs="David" w:hint="cs"/>
              <w:color w:val="auto"/>
              <w:rtl/>
            </w:rPr>
            <w:delText xml:space="preserve"> </w:delText>
          </w:r>
        </w:del>
      </w:ins>
    </w:p>
    <w:bookmarkEnd w:id="1998"/>
    <w:p w14:paraId="26E151CC" w14:textId="08CC0206" w:rsidR="00B568AE" w:rsidRDefault="004839D9">
      <w:pPr>
        <w:pStyle w:val="11"/>
        <w:spacing w:before="0" w:after="240" w:line="360" w:lineRule="auto"/>
        <w:ind w:left="510" w:firstLine="0"/>
        <w:rPr>
          <w:ins w:id="2084" w:author="אופיר טל" w:date="2021-12-14T13:49:00Z"/>
          <w:rStyle w:val="emailstyle17"/>
          <w:rFonts w:ascii="Times New Roman" w:hAnsi="Times New Roman" w:cs="David"/>
          <w:color w:val="auto"/>
        </w:rPr>
        <w:pPrChange w:id="2085" w:author="Shimon" w:date="2022-01-07T00:13:00Z">
          <w:pPr>
            <w:pStyle w:val="11"/>
            <w:numPr>
              <w:numId w:val="14"/>
            </w:numPr>
            <w:tabs>
              <w:tab w:val="num" w:pos="502"/>
            </w:tabs>
            <w:spacing w:before="0" w:after="240" w:line="360" w:lineRule="auto"/>
            <w:ind w:left="510" w:hanging="425"/>
          </w:pPr>
        </w:pPrChange>
      </w:pPr>
      <w:r w:rsidRPr="00901A33">
        <w:rPr>
          <w:rStyle w:val="emailstyle17"/>
          <w:rFonts w:ascii="Times New Roman" w:hAnsi="Times New Roman" w:cs="David" w:hint="cs"/>
          <w:color w:val="auto"/>
          <w:rtl/>
        </w:rPr>
        <w:t>משחלפו 3 שבועות ואיש לא פנה אליו יותר, הניח התובע שמכתביו הבהירו לנוגעים בדבר שע"פ החוזה שבידו אין להפסיק את עבודתו</w:t>
      </w:r>
      <w:r w:rsidR="00EB3925" w:rsidRPr="00901A33">
        <w:rPr>
          <w:rStyle w:val="emailstyle17"/>
          <w:rFonts w:ascii="Times New Roman" w:hAnsi="Times New Roman" w:cs="David" w:hint="cs"/>
          <w:color w:val="auto"/>
          <w:rtl/>
        </w:rPr>
        <w:t xml:space="preserve"> לפני תום התקופה הקצובה (דהיינו </w:t>
      </w:r>
      <w:r w:rsidR="00176D16" w:rsidRPr="00901A33">
        <w:rPr>
          <w:rStyle w:val="emailstyle17"/>
          <w:rFonts w:ascii="Times New Roman" w:hAnsi="Times New Roman" w:cs="David"/>
          <w:color w:val="auto"/>
          <w:rtl/>
        </w:rPr>
        <w:t>–</w:t>
      </w:r>
      <w:r w:rsidR="00EB3925" w:rsidRPr="00901A33">
        <w:rPr>
          <w:rStyle w:val="emailstyle17"/>
          <w:rFonts w:ascii="Times New Roman" w:hAnsi="Times New Roman" w:cs="David" w:hint="cs"/>
          <w:color w:val="auto"/>
          <w:rtl/>
        </w:rPr>
        <w:t xml:space="preserve"> לפני</w:t>
      </w:r>
      <w:r w:rsidR="00176D16"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31.</w:t>
      </w:r>
      <w:r w:rsidR="00176D16" w:rsidRPr="00901A33">
        <w:rPr>
          <w:rStyle w:val="emailstyle17"/>
          <w:rFonts w:ascii="Times New Roman" w:hAnsi="Times New Roman" w:cs="David" w:hint="cs"/>
          <w:color w:val="auto"/>
          <w:rtl/>
        </w:rPr>
        <w:t>3</w:t>
      </w:r>
      <w:r w:rsidRPr="00901A33">
        <w:rPr>
          <w:rStyle w:val="emailstyle17"/>
          <w:rFonts w:ascii="Times New Roman" w:hAnsi="Times New Roman" w:cs="David" w:hint="cs"/>
          <w:color w:val="auto"/>
          <w:rtl/>
        </w:rPr>
        <w:t>.201</w:t>
      </w:r>
      <w:r w:rsidR="00176D16" w:rsidRPr="00901A33">
        <w:rPr>
          <w:rStyle w:val="emailstyle17"/>
          <w:rFonts w:ascii="Times New Roman" w:hAnsi="Times New Roman" w:cs="David" w:hint="cs"/>
          <w:color w:val="auto"/>
          <w:rtl/>
        </w:rPr>
        <w:t>4</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להפתעתו </w:t>
      </w:r>
      <w:r w:rsidR="00EB3925" w:rsidRPr="00901A33">
        <w:rPr>
          <w:rStyle w:val="emailstyle17"/>
          <w:rFonts w:ascii="Times New Roman" w:hAnsi="Times New Roman" w:cs="David" w:hint="cs"/>
          <w:color w:val="auto"/>
          <w:rtl/>
        </w:rPr>
        <w:t xml:space="preserve">של התובע </w:t>
      </w:r>
      <w:r w:rsidRPr="00901A33">
        <w:rPr>
          <w:rStyle w:val="emailstyle17"/>
          <w:rFonts w:ascii="Times New Roman" w:hAnsi="Times New Roman" w:cs="David" w:hint="cs"/>
          <w:color w:val="auto"/>
          <w:rtl/>
        </w:rPr>
        <w:t xml:space="preserve">הוא קיבל </w:t>
      </w:r>
      <w:r w:rsidR="00666881" w:rsidRPr="00901A33">
        <w:rPr>
          <w:rStyle w:val="emailstyle17"/>
          <w:rFonts w:ascii="Times New Roman" w:hAnsi="Times New Roman" w:cs="David" w:hint="cs"/>
          <w:color w:val="auto"/>
          <w:rtl/>
        </w:rPr>
        <w:t xml:space="preserve">ביום </w:t>
      </w:r>
      <w:r w:rsidR="00034FF4" w:rsidRPr="00901A33">
        <w:rPr>
          <w:rStyle w:val="emailstyle17"/>
          <w:rFonts w:ascii="Times New Roman" w:hAnsi="Times New Roman" w:cs="David" w:hint="cs"/>
          <w:color w:val="auto"/>
          <w:rtl/>
        </w:rPr>
        <w:t>23</w:t>
      </w:r>
      <w:r w:rsidR="00666881" w:rsidRPr="00901A33">
        <w:rPr>
          <w:rStyle w:val="emailstyle17"/>
          <w:rFonts w:ascii="Times New Roman" w:hAnsi="Times New Roman" w:cs="David" w:hint="cs"/>
          <w:color w:val="auto"/>
          <w:rtl/>
        </w:rPr>
        <w:t>.7.2012</w:t>
      </w:r>
      <w:r w:rsidR="002E3A53" w:rsidRPr="00901A33">
        <w:rPr>
          <w:rStyle w:val="emailstyle17"/>
          <w:rFonts w:ascii="Times New Roman" w:hAnsi="Times New Roman" w:cs="David" w:hint="cs"/>
          <w:color w:val="auto"/>
          <w:rtl/>
        </w:rPr>
        <w:t xml:space="preserve">, </w:t>
      </w:r>
      <w:r w:rsidR="00EB3925" w:rsidRPr="00901A33">
        <w:rPr>
          <w:rStyle w:val="emailstyle17"/>
          <w:rFonts w:ascii="Times New Roman" w:hAnsi="Times New Roman" w:cs="David" w:hint="cs"/>
          <w:color w:val="auto"/>
          <w:rtl/>
        </w:rPr>
        <w:t>באמצעות הדואר האלקטרוני</w:t>
      </w:r>
      <w:r w:rsidR="002E3A53" w:rsidRPr="00901A33">
        <w:rPr>
          <w:rStyle w:val="emailstyle17"/>
          <w:rFonts w:ascii="Times New Roman" w:hAnsi="Times New Roman" w:cs="David" w:hint="cs"/>
          <w:color w:val="auto"/>
          <w:rtl/>
        </w:rPr>
        <w:t>,</w:t>
      </w:r>
      <w:r w:rsidR="00666881" w:rsidRPr="00901A33">
        <w:rPr>
          <w:rStyle w:val="emailstyle17"/>
          <w:rFonts w:ascii="Times New Roman" w:hAnsi="Times New Roman" w:cs="David" w:hint="cs"/>
          <w:color w:val="auto"/>
          <w:rtl/>
        </w:rPr>
        <w:t xml:space="preserve"> </w:t>
      </w:r>
      <w:r w:rsidR="0078605A" w:rsidRPr="00901A33">
        <w:rPr>
          <w:rStyle w:val="emailstyle17"/>
          <w:rFonts w:ascii="Times New Roman" w:hAnsi="Times New Roman" w:cs="David" w:hint="cs"/>
          <w:color w:val="auto"/>
          <w:rtl/>
        </w:rPr>
        <w:t xml:space="preserve">מכתב </w:t>
      </w:r>
      <w:r w:rsidRPr="00901A33">
        <w:rPr>
          <w:rStyle w:val="emailstyle17"/>
          <w:rFonts w:ascii="Times New Roman" w:hAnsi="Times New Roman" w:cs="David" w:hint="cs"/>
          <w:color w:val="auto"/>
          <w:rtl/>
        </w:rPr>
        <w:t>מגב' כלב</w:t>
      </w:r>
      <w:r w:rsidR="00EB3925"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w:t>
      </w:r>
      <w:r w:rsidR="00666881" w:rsidRPr="00901A33">
        <w:rPr>
          <w:rStyle w:val="emailstyle17"/>
          <w:rFonts w:ascii="Times New Roman" w:hAnsi="Times New Roman" w:cs="David" w:hint="cs"/>
          <w:color w:val="auto"/>
          <w:rtl/>
        </w:rPr>
        <w:t>ה</w:t>
      </w:r>
      <w:r w:rsidRPr="00901A33">
        <w:rPr>
          <w:rStyle w:val="emailstyle17"/>
          <w:rFonts w:ascii="Times New Roman" w:hAnsi="Times New Roman" w:cs="David" w:hint="cs"/>
          <w:color w:val="auto"/>
          <w:rtl/>
        </w:rPr>
        <w:t>מ</w:t>
      </w:r>
      <w:r w:rsidR="00666881" w:rsidRPr="00901A33">
        <w:rPr>
          <w:rStyle w:val="emailstyle17"/>
          <w:rFonts w:ascii="Times New Roman" w:hAnsi="Times New Roman" w:cs="David" w:hint="cs"/>
          <w:color w:val="auto"/>
          <w:rtl/>
        </w:rPr>
        <w:t xml:space="preserve">ודיע לו כי </w:t>
      </w:r>
      <w:ins w:id="2086" w:author="Shimon" w:date="2021-12-21T16:01:00Z">
        <w:r w:rsidR="00CB6856">
          <w:rPr>
            <w:rStyle w:val="emailstyle17"/>
            <w:rFonts w:ascii="Times New Roman" w:hAnsi="Times New Roman" w:cs="David" w:hint="cs"/>
            <w:color w:val="auto"/>
            <w:rtl/>
          </w:rPr>
          <w:t xml:space="preserve">לפי חוק הגימלאות </w:t>
        </w:r>
      </w:ins>
      <w:r w:rsidR="00666881" w:rsidRPr="00901A33">
        <w:rPr>
          <w:rStyle w:val="emailstyle17"/>
          <w:rFonts w:ascii="Times New Roman" w:hAnsi="Times New Roman" w:cs="David" w:hint="cs"/>
          <w:color w:val="auto"/>
          <w:rtl/>
        </w:rPr>
        <w:t>עבודתו תס</w:t>
      </w:r>
      <w:ins w:id="2087" w:author="Shimon" w:date="2022-01-07T00:13:00Z">
        <w:r w:rsidR="00AB3131">
          <w:rPr>
            <w:rStyle w:val="emailstyle17"/>
            <w:rFonts w:ascii="Times New Roman" w:hAnsi="Times New Roman" w:cs="David" w:hint="cs"/>
            <w:color w:val="auto"/>
            <w:rtl/>
          </w:rPr>
          <w:t>ת</w:t>
        </w:r>
      </w:ins>
      <w:r w:rsidR="00666881" w:rsidRPr="00901A33">
        <w:rPr>
          <w:rStyle w:val="emailstyle17"/>
          <w:rFonts w:ascii="Times New Roman" w:hAnsi="Times New Roman" w:cs="David" w:hint="cs"/>
          <w:color w:val="auto"/>
          <w:rtl/>
        </w:rPr>
        <w:t>יים</w:t>
      </w:r>
      <w:ins w:id="2088" w:author="Shimon" w:date="2021-12-28T13:51:00Z">
        <w:r w:rsidR="004529D9">
          <w:rPr>
            <w:rStyle w:val="emailstyle17"/>
            <w:rFonts w:ascii="Times New Roman" w:hAnsi="Times New Roman" w:cs="David" w:hint="cs"/>
            <w:color w:val="auto"/>
            <w:rtl/>
          </w:rPr>
          <w:t>, בתוך שבוע ימים</w:t>
        </w:r>
      </w:ins>
      <w:ins w:id="2089" w:author="Shimon" w:date="2022-01-07T00:13:00Z">
        <w:r w:rsidR="00AB3131">
          <w:rPr>
            <w:rStyle w:val="emailstyle17"/>
            <w:rFonts w:ascii="Times New Roman" w:hAnsi="Times New Roman" w:cs="David" w:hint="cs"/>
            <w:color w:val="auto"/>
            <w:rtl/>
          </w:rPr>
          <w:t>(!)</w:t>
        </w:r>
      </w:ins>
      <w:ins w:id="2090" w:author="Shimon" w:date="2021-12-28T13:51:00Z">
        <w:r w:rsidR="004529D9">
          <w:rPr>
            <w:rStyle w:val="emailstyle17"/>
            <w:rFonts w:ascii="Times New Roman" w:hAnsi="Times New Roman" w:cs="David" w:hint="cs"/>
            <w:color w:val="auto"/>
            <w:rtl/>
          </w:rPr>
          <w:t>,</w:t>
        </w:r>
      </w:ins>
      <w:r w:rsidR="00666881" w:rsidRPr="00901A33">
        <w:rPr>
          <w:rStyle w:val="emailstyle17"/>
          <w:rFonts w:ascii="Times New Roman" w:hAnsi="Times New Roman" w:cs="David" w:hint="cs"/>
          <w:color w:val="auto"/>
          <w:rtl/>
        </w:rPr>
        <w:t xml:space="preserve"> ביום 31.7.2012. </w:t>
      </w:r>
      <w:ins w:id="2091" w:author="אופיר טל" w:date="2021-12-14T13:49:00Z">
        <w:r w:rsidR="00B568AE">
          <w:rPr>
            <w:rStyle w:val="emailstyle17"/>
            <w:rFonts w:ascii="Times New Roman" w:hAnsi="Times New Roman" w:cs="David" w:hint="cs"/>
            <w:color w:val="auto"/>
            <w:rtl/>
          </w:rPr>
          <w:t xml:space="preserve">באותה עת סבר התובע כי </w:t>
        </w:r>
      </w:ins>
      <w:ins w:id="2092" w:author="Shimon" w:date="2021-12-21T16:01:00Z">
        <w:r w:rsidR="00CB6856">
          <w:rPr>
            <w:rStyle w:val="emailstyle17"/>
            <w:rFonts w:ascii="Times New Roman" w:hAnsi="Times New Roman" w:cs="David" w:hint="cs"/>
            <w:color w:val="auto"/>
            <w:rtl/>
          </w:rPr>
          <w:t xml:space="preserve">כאמור במפורש בחוזה </w:t>
        </w:r>
      </w:ins>
      <w:ins w:id="2093" w:author="Shimon" w:date="2021-12-21T16:02:00Z">
        <w:r w:rsidR="00CB6856">
          <w:rPr>
            <w:rStyle w:val="emailstyle17"/>
            <w:rFonts w:ascii="Times New Roman" w:hAnsi="Times New Roman" w:cs="David" w:hint="cs"/>
            <w:color w:val="auto"/>
            <w:rtl/>
          </w:rPr>
          <w:t xml:space="preserve">(סעיף 11) </w:t>
        </w:r>
      </w:ins>
      <w:ins w:id="2094" w:author="Shimon" w:date="2021-12-21T16:03:00Z">
        <w:r w:rsidR="00CB6856">
          <w:rPr>
            <w:rStyle w:val="emailstyle17"/>
            <w:rFonts w:ascii="Times New Roman" w:hAnsi="Times New Roman" w:cs="David" w:hint="cs"/>
            <w:color w:val="auto"/>
            <w:rtl/>
          </w:rPr>
          <w:t xml:space="preserve">כי </w:t>
        </w:r>
      </w:ins>
      <w:ins w:id="2095" w:author="אופיר טל" w:date="2021-12-14T13:49:00Z">
        <w:r w:rsidR="00B568AE">
          <w:rPr>
            <w:rStyle w:val="emailstyle17"/>
            <w:rFonts w:ascii="Times New Roman" w:hAnsi="Times New Roman" w:cs="David" w:hint="cs"/>
            <w:color w:val="auto"/>
            <w:rtl/>
          </w:rPr>
          <w:t>סעיף 18</w:t>
        </w:r>
      </w:ins>
      <w:ins w:id="2096" w:author="Shimon" w:date="2021-12-26T13:46:00Z">
        <w:r w:rsidR="00DF03AB">
          <w:rPr>
            <w:rStyle w:val="emailstyle17"/>
            <w:rFonts w:ascii="Times New Roman" w:hAnsi="Times New Roman" w:cs="David" w:hint="cs"/>
            <w:color w:val="auto"/>
            <w:rtl/>
          </w:rPr>
          <w:t xml:space="preserve">, </w:t>
        </w:r>
      </w:ins>
      <w:ins w:id="2097" w:author="אופיר טל" w:date="2021-12-14T13:49:00Z">
        <w:del w:id="2098" w:author="Shimon" w:date="2021-12-26T13:46:00Z">
          <w:r w:rsidR="00B568AE" w:rsidDel="00DF03AB">
            <w:rPr>
              <w:rStyle w:val="emailstyle17"/>
              <w:rFonts w:ascii="Times New Roman" w:hAnsi="Times New Roman" w:cs="David" w:hint="cs"/>
              <w:color w:val="auto"/>
              <w:rtl/>
            </w:rPr>
            <w:delText xml:space="preserve"> </w:delText>
          </w:r>
        </w:del>
        <w:r w:rsidR="00B568AE">
          <w:rPr>
            <w:rStyle w:val="emailstyle17"/>
            <w:rFonts w:ascii="Times New Roman" w:hAnsi="Times New Roman" w:cs="David" w:hint="cs"/>
            <w:color w:val="auto"/>
            <w:rtl/>
          </w:rPr>
          <w:t>לחוק הגימלאות אינו חל עליו, ועל כן קיבל את הודעתה</w:t>
        </w:r>
      </w:ins>
      <w:ins w:id="2099" w:author="Shimon" w:date="2021-12-21T16:02:00Z">
        <w:r w:rsidR="00CB6856">
          <w:rPr>
            <w:rStyle w:val="emailstyle17"/>
            <w:rFonts w:ascii="Times New Roman" w:hAnsi="Times New Roman" w:cs="David" w:hint="cs"/>
            <w:color w:val="auto"/>
            <w:rtl/>
          </w:rPr>
          <w:t xml:space="preserve"> </w:t>
        </w:r>
      </w:ins>
      <w:ins w:id="2100" w:author="אופיר טל" w:date="2021-12-14T13:49:00Z">
        <w:r w:rsidR="00B568AE">
          <w:rPr>
            <w:rStyle w:val="emailstyle17"/>
            <w:rFonts w:ascii="Times New Roman" w:hAnsi="Times New Roman" w:cs="David" w:hint="cs"/>
            <w:color w:val="auto"/>
            <w:rtl/>
          </w:rPr>
          <w:t>בתדהמה ממש.</w:t>
        </w:r>
      </w:ins>
    </w:p>
    <w:p w14:paraId="44052A60" w14:textId="283C4F64" w:rsidR="0032017F" w:rsidRPr="00901A33" w:rsidDel="00B568AE" w:rsidRDefault="00666881" w:rsidP="0069718D">
      <w:pPr>
        <w:pStyle w:val="11"/>
        <w:numPr>
          <w:ilvl w:val="0"/>
          <w:numId w:val="14"/>
        </w:numPr>
        <w:spacing w:before="0" w:after="240" w:line="360" w:lineRule="auto"/>
        <w:ind w:left="510" w:hanging="425"/>
        <w:rPr>
          <w:del w:id="2101" w:author="אופיר טל" w:date="2021-12-14T13:49:00Z"/>
          <w:rStyle w:val="emailstyle17"/>
          <w:rFonts w:ascii="Times New Roman" w:hAnsi="Times New Roman" w:cs="David"/>
          <w:color w:val="auto"/>
        </w:rPr>
      </w:pPr>
      <w:del w:id="2102" w:author="אופיר טל" w:date="2021-12-14T13:49:00Z">
        <w:r w:rsidRPr="00901A33" w:rsidDel="00B568AE">
          <w:rPr>
            <w:rStyle w:val="emailstyle17"/>
            <w:rFonts w:ascii="Times New Roman" w:hAnsi="Times New Roman" w:cs="David" w:hint="cs"/>
            <w:color w:val="auto"/>
            <w:rtl/>
          </w:rPr>
          <w:delText xml:space="preserve">למרבה התדהמה </w:delText>
        </w:r>
        <w:r w:rsidRPr="00D8199D" w:rsidDel="00B568AE">
          <w:rPr>
            <w:rStyle w:val="emailstyle17"/>
            <w:rFonts w:ascii="Times New Roman" w:hAnsi="Times New Roman" w:cs="David" w:hint="eastAsia"/>
            <w:b/>
            <w:bCs/>
            <w:color w:val="auto"/>
            <w:highlight w:val="yellow"/>
            <w:rtl/>
            <w:rPrChange w:id="2103" w:author="אביה שקורי" w:date="2021-12-08T09:52:00Z">
              <w:rPr>
                <w:rStyle w:val="emailstyle17"/>
                <w:rFonts w:ascii="Times New Roman" w:hAnsi="Times New Roman" w:cs="David" w:hint="eastAsia"/>
                <w:b/>
                <w:bCs/>
                <w:color w:val="auto"/>
                <w:rtl/>
              </w:rPr>
            </w:rPrChange>
          </w:rPr>
          <w:delText>הסתמכה</w:delText>
        </w:r>
        <w:r w:rsidRPr="00D8199D" w:rsidDel="00B568AE">
          <w:rPr>
            <w:rStyle w:val="emailstyle17"/>
            <w:rFonts w:ascii="Times New Roman" w:hAnsi="Times New Roman" w:cs="David"/>
            <w:b/>
            <w:bCs/>
            <w:color w:val="auto"/>
            <w:highlight w:val="yellow"/>
            <w:rtl/>
            <w:rPrChange w:id="2104" w:author="אביה שקורי" w:date="2021-12-08T09:52:00Z">
              <w:rPr>
                <w:rStyle w:val="emailstyle17"/>
                <w:rFonts w:ascii="Times New Roman" w:hAnsi="Times New Roman" w:cs="David"/>
                <w:b/>
                <w:bCs/>
                <w:color w:val="auto"/>
                <w:rtl/>
              </w:rPr>
            </w:rPrChange>
          </w:rPr>
          <w:delText xml:space="preserve"> גב' כלב על סעיף 18 לחוק </w:delText>
        </w:r>
        <w:r w:rsidRPr="00D8199D" w:rsidDel="00B568AE">
          <w:rPr>
            <w:rStyle w:val="emailstyle17"/>
            <w:rFonts w:ascii="Times New Roman" w:hAnsi="Times New Roman" w:cs="David" w:hint="eastAsia"/>
            <w:b/>
            <w:bCs/>
            <w:color w:val="auto"/>
            <w:highlight w:val="yellow"/>
            <w:rtl/>
            <w:rPrChange w:id="2105" w:author="אביה שקורי" w:date="2021-12-08T09:52:00Z">
              <w:rPr>
                <w:rStyle w:val="emailstyle17"/>
                <w:rFonts w:ascii="Times New Roman" w:hAnsi="Times New Roman" w:cs="David" w:hint="eastAsia"/>
                <w:b/>
                <w:bCs/>
                <w:color w:val="auto"/>
                <w:rtl/>
              </w:rPr>
            </w:rPrChange>
          </w:rPr>
          <w:delText>הגימלאות</w:delText>
        </w:r>
        <w:r w:rsidRPr="00D8199D" w:rsidDel="00B568AE">
          <w:rPr>
            <w:rStyle w:val="emailstyle17"/>
            <w:rFonts w:ascii="Times New Roman" w:hAnsi="Times New Roman" w:cs="David"/>
            <w:b/>
            <w:bCs/>
            <w:color w:val="auto"/>
            <w:highlight w:val="yellow"/>
            <w:rtl/>
            <w:rPrChange w:id="2106"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2107" w:author="אביה שקורי" w:date="2021-12-08T09:52:00Z">
              <w:rPr>
                <w:rStyle w:val="emailstyle17"/>
                <w:rFonts w:ascii="Times New Roman" w:hAnsi="Times New Roman" w:cs="David" w:hint="eastAsia"/>
                <w:b/>
                <w:bCs/>
                <w:color w:val="auto"/>
                <w:rtl/>
              </w:rPr>
            </w:rPrChange>
          </w:rPr>
          <w:delText>על</w:delText>
        </w:r>
        <w:r w:rsidR="004839D9" w:rsidRPr="00D8199D" w:rsidDel="00B568AE">
          <w:rPr>
            <w:rStyle w:val="emailstyle17"/>
            <w:rFonts w:ascii="Times New Roman" w:hAnsi="Times New Roman" w:cs="David"/>
            <w:b/>
            <w:bCs/>
            <w:color w:val="auto"/>
            <w:highlight w:val="yellow"/>
            <w:rtl/>
            <w:rPrChange w:id="2108"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2109" w:author="אביה שקורי" w:date="2021-12-08T09:52:00Z">
              <w:rPr>
                <w:rStyle w:val="emailstyle17"/>
                <w:rFonts w:ascii="Times New Roman" w:hAnsi="Times New Roman" w:cs="David" w:hint="eastAsia"/>
                <w:b/>
                <w:bCs/>
                <w:color w:val="auto"/>
                <w:rtl/>
              </w:rPr>
            </w:rPrChange>
          </w:rPr>
          <w:delText>אף</w:delText>
        </w:r>
        <w:r w:rsidR="004839D9" w:rsidRPr="00D8199D" w:rsidDel="00B568AE">
          <w:rPr>
            <w:rStyle w:val="emailstyle17"/>
            <w:rFonts w:ascii="Times New Roman" w:hAnsi="Times New Roman" w:cs="David"/>
            <w:b/>
            <w:bCs/>
            <w:color w:val="auto"/>
            <w:highlight w:val="yellow"/>
            <w:rtl/>
            <w:rPrChange w:id="2110" w:author="אביה שקורי" w:date="2021-12-08T09:52:00Z">
              <w:rPr>
                <w:rStyle w:val="emailstyle17"/>
                <w:rFonts w:ascii="Times New Roman" w:hAnsi="Times New Roman" w:cs="David"/>
                <w:b/>
                <w:bCs/>
                <w:color w:val="auto"/>
                <w:rtl/>
              </w:rPr>
            </w:rPrChange>
          </w:rPr>
          <w:delText xml:space="preserve"> </w:delText>
        </w:r>
        <w:r w:rsidR="004839D9" w:rsidRPr="00D8199D" w:rsidDel="00B568AE">
          <w:rPr>
            <w:rStyle w:val="emailstyle17"/>
            <w:rFonts w:ascii="Times New Roman" w:hAnsi="Times New Roman" w:cs="David" w:hint="eastAsia"/>
            <w:b/>
            <w:bCs/>
            <w:color w:val="auto"/>
            <w:highlight w:val="yellow"/>
            <w:rtl/>
            <w:rPrChange w:id="2111" w:author="אביה שקורי" w:date="2021-12-08T09:52:00Z">
              <w:rPr>
                <w:rStyle w:val="emailstyle17"/>
                <w:rFonts w:ascii="Times New Roman" w:hAnsi="Times New Roman" w:cs="David" w:hint="eastAsia"/>
                <w:b/>
                <w:bCs/>
                <w:color w:val="auto"/>
                <w:rtl/>
              </w:rPr>
            </w:rPrChange>
          </w:rPr>
          <w:delText>ש</w:delText>
        </w:r>
        <w:r w:rsidRPr="00D8199D" w:rsidDel="00B568AE">
          <w:rPr>
            <w:rStyle w:val="emailstyle17"/>
            <w:rFonts w:ascii="Times New Roman" w:hAnsi="Times New Roman" w:cs="David" w:hint="eastAsia"/>
            <w:b/>
            <w:bCs/>
            <w:color w:val="auto"/>
            <w:highlight w:val="yellow"/>
            <w:rtl/>
            <w:rPrChange w:id="2112" w:author="אביה שקורי" w:date="2021-12-08T09:52:00Z">
              <w:rPr>
                <w:rStyle w:val="emailstyle17"/>
                <w:rFonts w:ascii="Times New Roman" w:hAnsi="Times New Roman" w:cs="David" w:hint="eastAsia"/>
                <w:b/>
                <w:bCs/>
                <w:color w:val="auto"/>
                <w:rtl/>
              </w:rPr>
            </w:rPrChange>
          </w:rPr>
          <w:delText>חוזה</w:delText>
        </w:r>
        <w:r w:rsidRPr="00D8199D" w:rsidDel="00B568AE">
          <w:rPr>
            <w:rStyle w:val="emailstyle17"/>
            <w:rFonts w:ascii="Times New Roman" w:hAnsi="Times New Roman" w:cs="David"/>
            <w:b/>
            <w:bCs/>
            <w:color w:val="auto"/>
            <w:highlight w:val="yellow"/>
            <w:rtl/>
            <w:rPrChange w:id="2113" w:author="אביה שקורי" w:date="2021-12-08T09:52:00Z">
              <w:rPr>
                <w:rStyle w:val="emailstyle17"/>
                <w:rFonts w:ascii="Times New Roman" w:hAnsi="Times New Roman" w:cs="David"/>
                <w:b/>
                <w:bCs/>
                <w:color w:val="auto"/>
                <w:rtl/>
              </w:rPr>
            </w:rPrChange>
          </w:rPr>
          <w:delText xml:space="preserve"> העבודה שניסחה הנתבעת קבע בפירוש </w:delText>
        </w:r>
        <w:r w:rsidRPr="00D8199D" w:rsidDel="00B568AE">
          <w:rPr>
            <w:rStyle w:val="emailstyle17"/>
            <w:rFonts w:ascii="Times New Roman" w:hAnsi="Times New Roman" w:cs="David" w:hint="eastAsia"/>
            <w:b/>
            <w:bCs/>
            <w:color w:val="auto"/>
            <w:highlight w:val="yellow"/>
            <w:u w:val="single"/>
            <w:rtl/>
            <w:rPrChange w:id="2114" w:author="אביה שקורי" w:date="2021-12-08T09:52:00Z">
              <w:rPr>
                <w:rStyle w:val="emailstyle17"/>
                <w:rFonts w:ascii="Times New Roman" w:hAnsi="Times New Roman" w:cs="David" w:hint="eastAsia"/>
                <w:b/>
                <w:bCs/>
                <w:color w:val="auto"/>
                <w:u w:val="single"/>
                <w:rtl/>
              </w:rPr>
            </w:rPrChange>
          </w:rPr>
          <w:delText>שאינו</w:delText>
        </w:r>
        <w:r w:rsidRPr="00D8199D" w:rsidDel="00B568AE">
          <w:rPr>
            <w:rStyle w:val="emailstyle17"/>
            <w:rFonts w:ascii="Times New Roman" w:hAnsi="Times New Roman" w:cs="David"/>
            <w:b/>
            <w:bCs/>
            <w:color w:val="auto"/>
            <w:highlight w:val="yellow"/>
            <w:u w:val="single"/>
            <w:rtl/>
            <w:rPrChange w:id="2115"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2116" w:author="אביה שקורי" w:date="2021-12-08T09:52:00Z">
              <w:rPr>
                <w:rStyle w:val="emailstyle17"/>
                <w:rFonts w:ascii="Times New Roman" w:hAnsi="Times New Roman" w:cs="David" w:hint="eastAsia"/>
                <w:b/>
                <w:bCs/>
                <w:color w:val="auto"/>
                <w:u w:val="single"/>
                <w:rtl/>
              </w:rPr>
            </w:rPrChange>
          </w:rPr>
          <w:delText>חל</w:delText>
        </w:r>
        <w:r w:rsidRPr="00D8199D" w:rsidDel="00B568AE">
          <w:rPr>
            <w:rStyle w:val="emailstyle17"/>
            <w:rFonts w:ascii="Times New Roman" w:hAnsi="Times New Roman" w:cs="David"/>
            <w:b/>
            <w:bCs/>
            <w:color w:val="auto"/>
            <w:highlight w:val="yellow"/>
            <w:u w:val="single"/>
            <w:rtl/>
            <w:rPrChange w:id="2117"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2118" w:author="אביה שקורי" w:date="2021-12-08T09:52:00Z">
              <w:rPr>
                <w:rStyle w:val="emailstyle17"/>
                <w:rFonts w:ascii="Times New Roman" w:hAnsi="Times New Roman" w:cs="David" w:hint="eastAsia"/>
                <w:b/>
                <w:bCs/>
                <w:color w:val="auto"/>
                <w:u w:val="single"/>
                <w:rtl/>
              </w:rPr>
            </w:rPrChange>
          </w:rPr>
          <w:delText>על</w:delText>
        </w:r>
        <w:r w:rsidRPr="00D8199D" w:rsidDel="00B568AE">
          <w:rPr>
            <w:rStyle w:val="emailstyle17"/>
            <w:rFonts w:ascii="Times New Roman" w:hAnsi="Times New Roman" w:cs="David"/>
            <w:b/>
            <w:bCs/>
            <w:color w:val="auto"/>
            <w:highlight w:val="yellow"/>
            <w:u w:val="single"/>
            <w:rtl/>
            <w:rPrChange w:id="2119" w:author="אביה שקורי" w:date="2021-12-08T09:52:00Z">
              <w:rPr>
                <w:rStyle w:val="emailstyle17"/>
                <w:rFonts w:ascii="Times New Roman" w:hAnsi="Times New Roman" w:cs="David"/>
                <w:b/>
                <w:bCs/>
                <w:color w:val="auto"/>
                <w:u w:val="single"/>
                <w:rtl/>
              </w:rPr>
            </w:rPrChange>
          </w:rPr>
          <w:delText xml:space="preserve"> </w:delText>
        </w:r>
        <w:r w:rsidRPr="00D8199D" w:rsidDel="00B568AE">
          <w:rPr>
            <w:rStyle w:val="emailstyle17"/>
            <w:rFonts w:ascii="Times New Roman" w:hAnsi="Times New Roman" w:cs="David" w:hint="eastAsia"/>
            <w:b/>
            <w:bCs/>
            <w:color w:val="auto"/>
            <w:highlight w:val="yellow"/>
            <w:u w:val="single"/>
            <w:rtl/>
            <w:rPrChange w:id="2120" w:author="אביה שקורי" w:date="2021-12-08T09:52:00Z">
              <w:rPr>
                <w:rStyle w:val="emailstyle17"/>
                <w:rFonts w:ascii="Times New Roman" w:hAnsi="Times New Roman" w:cs="David" w:hint="eastAsia"/>
                <w:b/>
                <w:bCs/>
                <w:color w:val="auto"/>
                <w:u w:val="single"/>
                <w:rtl/>
              </w:rPr>
            </w:rPrChange>
          </w:rPr>
          <w:delText>התובע</w:delText>
        </w:r>
        <w:r w:rsidRPr="00D8199D" w:rsidDel="00B568AE">
          <w:rPr>
            <w:rStyle w:val="emailstyle17"/>
            <w:rFonts w:ascii="Times New Roman" w:hAnsi="Times New Roman" w:cs="David"/>
            <w:color w:val="auto"/>
            <w:highlight w:val="yellow"/>
            <w:rtl/>
            <w:rPrChange w:id="2121" w:author="אביה שקורי" w:date="2021-12-08T09:52:00Z">
              <w:rPr>
                <w:rStyle w:val="emailstyle17"/>
                <w:rFonts w:ascii="Times New Roman" w:hAnsi="Times New Roman" w:cs="David"/>
                <w:color w:val="auto"/>
                <w:rtl/>
              </w:rPr>
            </w:rPrChange>
          </w:rPr>
          <w:delText>!</w:delText>
        </w:r>
      </w:del>
    </w:p>
    <w:p w14:paraId="15378EFA" w14:textId="12BF3992" w:rsidR="00666881" w:rsidRPr="00901A33" w:rsidRDefault="00B568AE" w:rsidP="00DF03AB">
      <w:pPr>
        <w:pStyle w:val="11"/>
        <w:spacing w:before="0" w:after="240" w:line="360" w:lineRule="auto"/>
        <w:ind w:left="510" w:firstLine="0"/>
        <w:rPr>
          <w:rStyle w:val="emailstyle17"/>
          <w:rFonts w:ascii="Times New Roman" w:hAnsi="Times New Roman" w:cs="David"/>
          <w:color w:val="auto"/>
        </w:rPr>
      </w:pPr>
      <w:ins w:id="2122" w:author="אופיר טל" w:date="2021-12-14T13:49:00Z">
        <w:del w:id="2123" w:author="Shimon" w:date="2021-12-21T16:04:00Z">
          <w:r w:rsidDel="00CB6856">
            <w:rPr>
              <w:rStyle w:val="emailstyle17"/>
              <w:rFonts w:ascii="Times New Roman" w:hAnsi="Times New Roman" w:cs="David" w:hint="cs"/>
              <w:color w:val="auto"/>
              <w:rtl/>
            </w:rPr>
            <w:delText>בהתאם,</w:delText>
          </w:r>
        </w:del>
      </w:ins>
      <w:ins w:id="2124" w:author="Shimon" w:date="2021-12-21T16:04:00Z">
        <w:r w:rsidR="00CB6856">
          <w:rPr>
            <w:rStyle w:val="emailstyle17"/>
            <w:rFonts w:ascii="Times New Roman" w:hAnsi="Times New Roman" w:cs="David" w:hint="cs"/>
            <w:color w:val="auto"/>
            <w:rtl/>
          </w:rPr>
          <w:t xml:space="preserve"> </w:t>
        </w:r>
      </w:ins>
      <w:ins w:id="2125" w:author="אופיר טל" w:date="2021-12-14T13:49:00Z">
        <w:r>
          <w:rPr>
            <w:rStyle w:val="emailstyle17"/>
            <w:rFonts w:ascii="Times New Roman" w:hAnsi="Times New Roman" w:cs="David" w:hint="cs"/>
            <w:color w:val="auto"/>
            <w:rtl/>
          </w:rPr>
          <w:t xml:space="preserve"> </w:t>
        </w:r>
      </w:ins>
      <w:ins w:id="2126" w:author="Shimon" w:date="2021-12-26T13:46:00Z">
        <w:r w:rsidR="00DF03AB">
          <w:rPr>
            <w:rStyle w:val="emailstyle17"/>
            <w:rFonts w:ascii="Times New Roman" w:hAnsi="Times New Roman" w:cs="David" w:hint="cs"/>
            <w:color w:val="auto"/>
            <w:rtl/>
          </w:rPr>
          <w:t xml:space="preserve">בו ביום השיב </w:t>
        </w:r>
      </w:ins>
      <w:r w:rsidR="00666881" w:rsidRPr="00901A33">
        <w:rPr>
          <w:rStyle w:val="emailstyle17"/>
          <w:rFonts w:ascii="Times New Roman" w:hAnsi="Times New Roman" w:cs="David" w:hint="cs"/>
          <w:color w:val="auto"/>
          <w:rtl/>
        </w:rPr>
        <w:t xml:space="preserve">התובע השיב והסביר מדוע גב' כלב טועה טעות יסודית, כי ההליך שננקט אינו ראוי, וכן הבהיר כי הוא מבין שלא יינקטו </w:t>
      </w:r>
      <w:r w:rsidR="003E3C89" w:rsidRPr="00901A33">
        <w:rPr>
          <w:rStyle w:val="emailstyle17"/>
          <w:rFonts w:ascii="Times New Roman" w:hAnsi="Times New Roman" w:cs="David" w:hint="cs"/>
          <w:color w:val="auto"/>
          <w:rtl/>
        </w:rPr>
        <w:t xml:space="preserve">נגדו </w:t>
      </w:r>
      <w:r w:rsidR="00666881" w:rsidRPr="00901A33">
        <w:rPr>
          <w:rStyle w:val="emailstyle17"/>
          <w:rFonts w:ascii="Times New Roman" w:hAnsi="Times New Roman" w:cs="David" w:hint="cs"/>
          <w:color w:val="auto"/>
          <w:rtl/>
        </w:rPr>
        <w:t>צעדים חד-צדדיים</w:t>
      </w:r>
      <w:r w:rsidR="003E3C89" w:rsidRPr="00901A33">
        <w:rPr>
          <w:rStyle w:val="emailstyle17"/>
          <w:rFonts w:ascii="Times New Roman" w:hAnsi="Times New Roman" w:cs="David"/>
          <w:color w:val="auto"/>
          <w:rtl/>
        </w:rPr>
        <w:t>.</w:t>
      </w:r>
      <w:r w:rsidR="00C21B94" w:rsidRPr="00901A33">
        <w:rPr>
          <w:rStyle w:val="emailstyle17"/>
          <w:rFonts w:ascii="Times New Roman" w:hAnsi="Times New Roman" w:cs="David"/>
          <w:color w:val="auto"/>
          <w:rtl/>
        </w:rPr>
        <w:t xml:space="preserve"> </w:t>
      </w:r>
      <w:r w:rsidR="00C21B94" w:rsidRPr="00901A33">
        <w:rPr>
          <w:rFonts w:hint="eastAsia"/>
          <w:rtl/>
        </w:rPr>
        <w:t>במקביל</w:t>
      </w:r>
      <w:r w:rsidR="00C21B94" w:rsidRPr="00901A33">
        <w:rPr>
          <w:rtl/>
        </w:rPr>
        <w:t xml:space="preserve">, </w:t>
      </w:r>
      <w:r w:rsidR="00C21B94" w:rsidRPr="00901A33">
        <w:rPr>
          <w:rFonts w:hint="eastAsia"/>
          <w:rtl/>
        </w:rPr>
        <w:t>ניסה</w:t>
      </w:r>
      <w:r w:rsidR="00C21B94" w:rsidRPr="00901A33">
        <w:rPr>
          <w:rtl/>
        </w:rPr>
        <w:t xml:space="preserve"> </w:t>
      </w:r>
      <w:r w:rsidR="00C21B94" w:rsidRPr="00901A33">
        <w:rPr>
          <w:rFonts w:hint="eastAsia"/>
          <w:rtl/>
        </w:rPr>
        <w:t>התובע</w:t>
      </w:r>
      <w:r w:rsidR="00C21B94" w:rsidRPr="00901A33">
        <w:rPr>
          <w:rtl/>
        </w:rPr>
        <w:t xml:space="preserve"> </w:t>
      </w:r>
      <w:r w:rsidR="00C21B94" w:rsidRPr="00901A33">
        <w:rPr>
          <w:rFonts w:hint="eastAsia"/>
          <w:rtl/>
        </w:rPr>
        <w:t>לשוחח</w:t>
      </w:r>
      <w:r w:rsidR="00C21B94" w:rsidRPr="00901A33">
        <w:rPr>
          <w:rtl/>
        </w:rPr>
        <w:t xml:space="preserve"> </w:t>
      </w:r>
      <w:r w:rsidR="00C21B94" w:rsidRPr="00901A33">
        <w:rPr>
          <w:rFonts w:hint="eastAsia"/>
          <w:rtl/>
        </w:rPr>
        <w:t>עם</w:t>
      </w:r>
      <w:r w:rsidR="00C21B94" w:rsidRPr="00901A33">
        <w:rPr>
          <w:rtl/>
        </w:rPr>
        <w:t xml:space="preserve"> </w:t>
      </w:r>
      <w:r w:rsidR="00C21B94" w:rsidRPr="00901A33">
        <w:rPr>
          <w:rFonts w:hint="eastAsia"/>
          <w:rtl/>
        </w:rPr>
        <w:t>הגב</w:t>
      </w:r>
      <w:r w:rsidR="00C21B94" w:rsidRPr="00901A33">
        <w:rPr>
          <w:rtl/>
        </w:rPr>
        <w:t xml:space="preserve">' </w:t>
      </w:r>
      <w:r w:rsidR="00C21B94" w:rsidRPr="00901A33">
        <w:rPr>
          <w:rFonts w:hint="eastAsia"/>
          <w:rtl/>
        </w:rPr>
        <w:t>כלב</w:t>
      </w:r>
      <w:r w:rsidR="00C21B94" w:rsidRPr="00901A33">
        <w:rPr>
          <w:rtl/>
        </w:rPr>
        <w:t xml:space="preserve">, </w:t>
      </w:r>
      <w:r w:rsidR="00C21B94" w:rsidRPr="00901A33">
        <w:rPr>
          <w:rFonts w:hint="eastAsia"/>
          <w:rtl/>
        </w:rPr>
        <w:t>החתומה</w:t>
      </w:r>
      <w:r w:rsidR="00C21B94" w:rsidRPr="00901A33">
        <w:rPr>
          <w:rtl/>
        </w:rPr>
        <w:t xml:space="preserve"> </w:t>
      </w:r>
      <w:r w:rsidR="00C21B94" w:rsidRPr="00901A33">
        <w:rPr>
          <w:rFonts w:hint="eastAsia"/>
          <w:rtl/>
        </w:rPr>
        <w:t>על</w:t>
      </w:r>
      <w:r w:rsidR="00C21B94" w:rsidRPr="00901A33">
        <w:rPr>
          <w:rtl/>
        </w:rPr>
        <w:t xml:space="preserve"> </w:t>
      </w:r>
      <w:r w:rsidR="00C21B94" w:rsidRPr="00901A33">
        <w:rPr>
          <w:rFonts w:hint="eastAsia"/>
          <w:rtl/>
        </w:rPr>
        <w:t>המכתבים</w:t>
      </w:r>
      <w:r w:rsidR="00C21B94" w:rsidRPr="00901A33">
        <w:rPr>
          <w:rtl/>
        </w:rPr>
        <w:t xml:space="preserve">, </w:t>
      </w:r>
      <w:r w:rsidR="00C21B94" w:rsidRPr="00901A33">
        <w:rPr>
          <w:rFonts w:hint="eastAsia"/>
          <w:rtl/>
        </w:rPr>
        <w:t>אך</w:t>
      </w:r>
      <w:r w:rsidR="00C21B94" w:rsidRPr="00901A33">
        <w:rPr>
          <w:rtl/>
        </w:rPr>
        <w:t xml:space="preserve"> </w:t>
      </w:r>
      <w:r w:rsidR="00C21B94" w:rsidRPr="00901A33">
        <w:rPr>
          <w:rFonts w:hint="eastAsia"/>
          <w:rtl/>
        </w:rPr>
        <w:t>ממשרדה</w:t>
      </w:r>
      <w:r w:rsidR="00C21B94" w:rsidRPr="00901A33">
        <w:rPr>
          <w:rtl/>
        </w:rPr>
        <w:t xml:space="preserve"> </w:t>
      </w:r>
      <w:r w:rsidR="00C21B94" w:rsidRPr="00901A33">
        <w:rPr>
          <w:rFonts w:hint="eastAsia"/>
          <w:rtl/>
        </w:rPr>
        <w:t>נמסר</w:t>
      </w:r>
      <w:r w:rsidR="00C21B94" w:rsidRPr="00901A33">
        <w:rPr>
          <w:rtl/>
        </w:rPr>
        <w:t xml:space="preserve"> </w:t>
      </w:r>
      <w:r w:rsidR="00C21B94" w:rsidRPr="00901A33">
        <w:rPr>
          <w:rFonts w:hint="eastAsia"/>
          <w:rtl/>
        </w:rPr>
        <w:t>לו</w:t>
      </w:r>
      <w:r w:rsidR="00C21B94" w:rsidRPr="00901A33">
        <w:rPr>
          <w:rtl/>
        </w:rPr>
        <w:t xml:space="preserve"> </w:t>
      </w:r>
      <w:r w:rsidR="00C21B94" w:rsidRPr="00901A33">
        <w:rPr>
          <w:rFonts w:hint="eastAsia"/>
          <w:rtl/>
        </w:rPr>
        <w:t>שהיא</w:t>
      </w:r>
      <w:r w:rsidR="00C21B94" w:rsidRPr="00901A33">
        <w:rPr>
          <w:rtl/>
        </w:rPr>
        <w:t xml:space="preserve"> </w:t>
      </w:r>
      <w:r w:rsidR="00C21B94" w:rsidRPr="00901A33">
        <w:rPr>
          <w:rFonts w:hint="eastAsia"/>
          <w:rtl/>
        </w:rPr>
        <w:t>בחופשה</w:t>
      </w:r>
      <w:r w:rsidR="00C21B94" w:rsidRPr="00901A33">
        <w:rPr>
          <w:rtl/>
        </w:rPr>
        <w:t xml:space="preserve"> </w:t>
      </w:r>
      <w:r w:rsidR="00C21B94" w:rsidRPr="00901A33">
        <w:rPr>
          <w:rFonts w:hint="eastAsia"/>
          <w:rtl/>
        </w:rPr>
        <w:t>עד</w:t>
      </w:r>
      <w:r w:rsidR="00C21B94" w:rsidRPr="00901A33">
        <w:rPr>
          <w:rtl/>
        </w:rPr>
        <w:t xml:space="preserve"> </w:t>
      </w:r>
      <w:r w:rsidR="00C21B94" w:rsidRPr="00901A33">
        <w:rPr>
          <w:rFonts w:hint="eastAsia"/>
          <w:rtl/>
        </w:rPr>
        <w:t>תחילת</w:t>
      </w:r>
      <w:r w:rsidR="00C21B94" w:rsidRPr="00901A33">
        <w:rPr>
          <w:rtl/>
        </w:rPr>
        <w:t xml:space="preserve"> </w:t>
      </w:r>
      <w:r w:rsidR="00C21B94" w:rsidRPr="00901A33">
        <w:rPr>
          <w:rFonts w:hint="eastAsia"/>
          <w:rtl/>
        </w:rPr>
        <w:t>אוגוסט</w:t>
      </w:r>
      <w:r w:rsidR="00C21B94" w:rsidRPr="00901A33">
        <w:rPr>
          <w:rtl/>
        </w:rPr>
        <w:t xml:space="preserve"> 2012.</w:t>
      </w:r>
    </w:p>
    <w:p w14:paraId="0F74C818" w14:textId="3E4D1625" w:rsidR="00666881" w:rsidRPr="00901A33" w:rsidRDefault="00666881" w:rsidP="00303211">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2127" w:name="_Hlk18183883"/>
      <w:r w:rsidRPr="00901A33">
        <w:rPr>
          <w:rFonts w:hint="eastAsia"/>
          <w:i/>
          <w:iCs/>
          <w:sz w:val="24"/>
          <w:rtl/>
        </w:rPr>
        <w:t>מכתבה</w:t>
      </w:r>
      <w:r w:rsidRPr="00901A33">
        <w:rPr>
          <w:i/>
          <w:iCs/>
          <w:sz w:val="24"/>
          <w:rtl/>
        </w:rPr>
        <w:t xml:space="preserve"> </w:t>
      </w:r>
      <w:r w:rsidRPr="00901A33">
        <w:rPr>
          <w:rFonts w:hint="eastAsia"/>
          <w:i/>
          <w:iCs/>
          <w:sz w:val="24"/>
          <w:rtl/>
        </w:rPr>
        <w:t>של</w:t>
      </w:r>
      <w:r w:rsidRPr="00901A33">
        <w:rPr>
          <w:i/>
          <w:iCs/>
          <w:sz w:val="24"/>
          <w:rtl/>
        </w:rPr>
        <w:t xml:space="preserve"> </w:t>
      </w:r>
      <w:r w:rsidRPr="00901A33">
        <w:rPr>
          <w:rFonts w:hint="eastAsia"/>
          <w:i/>
          <w:iCs/>
          <w:sz w:val="24"/>
          <w:rtl/>
        </w:rPr>
        <w:t>גב</w:t>
      </w:r>
      <w:r w:rsidRPr="00901A33">
        <w:rPr>
          <w:i/>
          <w:iCs/>
          <w:sz w:val="24"/>
          <w:rtl/>
        </w:rPr>
        <w:t xml:space="preserve">' </w:t>
      </w:r>
      <w:r w:rsidRPr="00901A33">
        <w:rPr>
          <w:rFonts w:hint="eastAsia"/>
          <w:i/>
          <w:iCs/>
          <w:sz w:val="24"/>
          <w:rtl/>
        </w:rPr>
        <w:t>כלב</w:t>
      </w:r>
      <w:r w:rsidRPr="00901A33">
        <w:rPr>
          <w:i/>
          <w:iCs/>
          <w:sz w:val="24"/>
          <w:rtl/>
        </w:rPr>
        <w:t xml:space="preserve"> </w:t>
      </w:r>
      <w:r w:rsidRPr="00901A33">
        <w:rPr>
          <w:rFonts w:hint="eastAsia"/>
          <w:i/>
          <w:iCs/>
          <w:sz w:val="24"/>
          <w:rtl/>
        </w:rPr>
        <w:t>מיום</w:t>
      </w:r>
      <w:r w:rsidRPr="00901A33">
        <w:rPr>
          <w:i/>
          <w:iCs/>
          <w:sz w:val="24"/>
          <w:rtl/>
        </w:rPr>
        <w:t xml:space="preserve"> 21.7.2012</w:t>
      </w:r>
      <w:r w:rsidR="00F96F36" w:rsidRPr="00901A33">
        <w:rPr>
          <w:i/>
          <w:iCs/>
          <w:sz w:val="24"/>
          <w:rtl/>
        </w:rPr>
        <w:t>,</w:t>
      </w:r>
      <w:r w:rsidRPr="00901A33">
        <w:rPr>
          <w:i/>
          <w:iCs/>
          <w:sz w:val="24"/>
          <w:rtl/>
        </w:rPr>
        <w:t xml:space="preserve"> ותשובת התובע מיום 23.7.2012, מסומ</w:t>
      </w:r>
      <w:r w:rsidRPr="00901A33">
        <w:rPr>
          <w:rFonts w:hint="eastAsia"/>
          <w:i/>
          <w:iCs/>
          <w:sz w:val="24"/>
          <w:rtl/>
        </w:rPr>
        <w:t>נים</w:t>
      </w:r>
      <w:r w:rsidRPr="00901A33">
        <w:rPr>
          <w:i/>
          <w:iCs/>
          <w:sz w:val="24"/>
          <w:rtl/>
        </w:rPr>
        <w:t xml:space="preserve"> </w:t>
      </w:r>
      <w:r w:rsidRPr="00901A33">
        <w:rPr>
          <w:i/>
          <w:iCs/>
          <w:sz w:val="24"/>
          <w:u w:val="single"/>
          <w:rtl/>
        </w:rPr>
        <w:t>כנספח</w:t>
      </w:r>
      <w:r w:rsidRPr="00901A33">
        <w:rPr>
          <w:rFonts w:hint="eastAsia"/>
          <w:i/>
          <w:iCs/>
          <w:sz w:val="24"/>
          <w:u w:val="single"/>
          <w:rtl/>
        </w:rPr>
        <w:t>ים</w:t>
      </w:r>
      <w:r w:rsidRPr="00901A33">
        <w:rPr>
          <w:i/>
          <w:iCs/>
          <w:sz w:val="24"/>
          <w:u w:val="single"/>
          <w:rtl/>
        </w:rPr>
        <w:t xml:space="preserve"> </w:t>
      </w:r>
      <w:del w:id="2128" w:author="אופיר טל" w:date="2022-01-09T13:08:00Z">
        <w:r w:rsidR="00C0656C" w:rsidRPr="00901A33" w:rsidDel="000A1DAB">
          <w:rPr>
            <w:i/>
            <w:iCs/>
            <w:sz w:val="24"/>
            <w:u w:val="single"/>
            <w:rtl/>
          </w:rPr>
          <w:delText xml:space="preserve">5 </w:delText>
        </w:r>
      </w:del>
      <w:ins w:id="2129" w:author="אופיר טל" w:date="2022-01-09T13:08:00Z">
        <w:r w:rsidR="000A1DAB">
          <w:rPr>
            <w:rFonts w:hint="cs"/>
            <w:i/>
            <w:iCs/>
            <w:sz w:val="24"/>
            <w:u w:val="single"/>
            <w:rtl/>
          </w:rPr>
          <w:t>9</w:t>
        </w:r>
        <w:r w:rsidR="000A1DAB" w:rsidRPr="00901A33">
          <w:rPr>
            <w:i/>
            <w:iCs/>
            <w:sz w:val="24"/>
            <w:u w:val="single"/>
            <w:rtl/>
          </w:rPr>
          <w:t xml:space="preserve"> </w:t>
        </w:r>
      </w:ins>
      <w:r w:rsidR="00C0656C" w:rsidRPr="00901A33">
        <w:rPr>
          <w:i/>
          <w:iCs/>
          <w:sz w:val="24"/>
          <w:u w:val="single"/>
          <w:rtl/>
        </w:rPr>
        <w:t xml:space="preserve">א' – </w:t>
      </w:r>
      <w:del w:id="2130" w:author="אופיר טל" w:date="2022-01-09T13:08:00Z">
        <w:r w:rsidR="00C0656C" w:rsidRPr="00901A33" w:rsidDel="000A1DAB">
          <w:rPr>
            <w:i/>
            <w:iCs/>
            <w:sz w:val="24"/>
            <w:u w:val="single"/>
            <w:rtl/>
          </w:rPr>
          <w:delText xml:space="preserve">5 </w:delText>
        </w:r>
      </w:del>
      <w:ins w:id="2131" w:author="אופיר טל" w:date="2022-01-09T13:08:00Z">
        <w:r w:rsidR="000A1DAB">
          <w:rPr>
            <w:rFonts w:hint="cs"/>
            <w:i/>
            <w:iCs/>
            <w:sz w:val="24"/>
            <w:u w:val="single"/>
            <w:rtl/>
          </w:rPr>
          <w:t>9</w:t>
        </w:r>
        <w:r w:rsidR="000A1DAB" w:rsidRPr="00901A33">
          <w:rPr>
            <w:i/>
            <w:iCs/>
            <w:sz w:val="24"/>
            <w:u w:val="single"/>
            <w:rtl/>
          </w:rPr>
          <w:t xml:space="preserve"> </w:t>
        </w:r>
      </w:ins>
      <w:r w:rsidR="00C0656C" w:rsidRPr="00901A33">
        <w:rPr>
          <w:i/>
          <w:iCs/>
          <w:sz w:val="24"/>
          <w:u w:val="single"/>
          <w:rtl/>
        </w:rPr>
        <w:t>ב'.</w:t>
      </w:r>
    </w:p>
    <w:bookmarkEnd w:id="2127"/>
    <w:p w14:paraId="082E2C1F" w14:textId="7529C93B" w:rsidR="003C5229" w:rsidRDefault="007E73E1">
      <w:pPr>
        <w:pStyle w:val="11"/>
        <w:numPr>
          <w:ilvl w:val="0"/>
          <w:numId w:val="14"/>
        </w:numPr>
        <w:tabs>
          <w:tab w:val="clear" w:pos="502"/>
        </w:tabs>
        <w:spacing w:before="0" w:after="240" w:line="360" w:lineRule="auto"/>
        <w:ind w:left="523" w:hanging="425"/>
        <w:rPr>
          <w:rStyle w:val="emailstyle17"/>
          <w:rFonts w:ascii="Times New Roman" w:hAnsi="Times New Roman" w:cs="David"/>
          <w:color w:val="auto"/>
        </w:rPr>
        <w:pPrChange w:id="2132" w:author="Shimon" w:date="2022-01-07T00:14:00Z">
          <w:pPr>
            <w:pStyle w:val="11"/>
            <w:spacing w:before="0" w:after="240" w:line="360" w:lineRule="auto"/>
            <w:ind w:left="510" w:firstLine="0"/>
          </w:pPr>
        </w:pPrChange>
      </w:pPr>
      <w:ins w:id="2133" w:author="Shimon" w:date="2021-12-22T15:53:00Z">
        <w:r w:rsidRPr="003C5229">
          <w:rPr>
            <w:rStyle w:val="emailstyle17"/>
            <w:rFonts w:ascii="Times New Roman" w:hAnsi="Times New Roman" w:cs="David" w:hint="eastAsia"/>
            <w:color w:val="auto"/>
            <w:rtl/>
          </w:rPr>
          <w:t>משלא</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נתקבלה</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כל</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תגובה</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הניח</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התובע</w:t>
        </w:r>
        <w:r w:rsidRPr="003C5229">
          <w:rPr>
            <w:rStyle w:val="emailstyle17"/>
            <w:rFonts w:ascii="Times New Roman" w:hAnsi="Times New Roman" w:cs="David"/>
            <w:color w:val="auto"/>
            <w:rtl/>
          </w:rPr>
          <w:t xml:space="preserve"> </w:t>
        </w:r>
        <w:r w:rsidRPr="003C5229">
          <w:rPr>
            <w:rStyle w:val="emailstyle17"/>
            <w:rFonts w:ascii="Times New Roman" w:hAnsi="Times New Roman" w:cs="David" w:hint="eastAsia"/>
            <w:color w:val="auto"/>
            <w:rtl/>
          </w:rPr>
          <w:t>ש</w:t>
        </w:r>
      </w:ins>
      <w:ins w:id="2134" w:author="Shimon" w:date="2021-12-22T15:54:00Z">
        <w:r w:rsidR="009F5F82" w:rsidRPr="003C5229">
          <w:rPr>
            <w:rStyle w:val="emailstyle17"/>
            <w:rFonts w:ascii="Times New Roman" w:hAnsi="Times New Roman" w:cs="David" w:hint="eastAsia"/>
            <w:color w:val="auto"/>
            <w:rtl/>
          </w:rPr>
          <w:t>הנושא</w:t>
        </w:r>
        <w:r w:rsidR="009F5F82" w:rsidRPr="003C5229">
          <w:rPr>
            <w:rStyle w:val="emailstyle17"/>
            <w:rFonts w:ascii="Times New Roman" w:hAnsi="Times New Roman" w:cs="David"/>
            <w:color w:val="auto"/>
            <w:rtl/>
          </w:rPr>
          <w:t xml:space="preserve"> ייבדק מולו כשגב' כלב תחזור מחופשתה</w:t>
        </w:r>
      </w:ins>
      <w:ins w:id="2135" w:author="Shimon" w:date="2022-01-07T00:14:00Z">
        <w:r w:rsidR="00AB3131">
          <w:rPr>
            <w:rStyle w:val="emailstyle17"/>
            <w:rFonts w:ascii="Times New Roman" w:hAnsi="Times New Roman" w:cs="David" w:hint="cs"/>
            <w:color w:val="auto"/>
            <w:rtl/>
          </w:rPr>
          <w:t xml:space="preserve">. </w:t>
        </w:r>
      </w:ins>
      <w:ins w:id="2136" w:author="Shimon" w:date="2021-12-22T15:54:00Z">
        <w:r w:rsidR="009F5F82" w:rsidRPr="003C5229">
          <w:rPr>
            <w:rStyle w:val="emailstyle17"/>
            <w:rFonts w:ascii="Times New Roman" w:hAnsi="Times New Roman" w:cs="David"/>
            <w:color w:val="auto"/>
            <w:rtl/>
          </w:rPr>
          <w:t xml:space="preserve">הוא </w:t>
        </w:r>
      </w:ins>
      <w:del w:id="2137" w:author="Shimon" w:date="2021-12-22T15:54:00Z">
        <w:r w:rsidR="00D44EFA" w:rsidRPr="003C5229" w:rsidDel="009F5F82">
          <w:rPr>
            <w:rStyle w:val="emailstyle17"/>
            <w:rFonts w:ascii="Times New Roman" w:hAnsi="Times New Roman" w:cs="David" w:hint="eastAsia"/>
            <w:color w:val="auto"/>
            <w:rtl/>
          </w:rPr>
          <w:delText>בין</w:delText>
        </w:r>
        <w:r w:rsidR="00D44EFA" w:rsidRPr="003C5229" w:rsidDel="009F5F82">
          <w:rPr>
            <w:rStyle w:val="emailstyle17"/>
            <w:rFonts w:ascii="Times New Roman" w:hAnsi="Times New Roman" w:cs="David"/>
            <w:color w:val="auto"/>
            <w:rtl/>
          </w:rPr>
          <w:delText xml:space="preserve"> </w:delText>
        </w:r>
        <w:r w:rsidR="00D44EFA" w:rsidRPr="003C5229" w:rsidDel="009F5F82">
          <w:rPr>
            <w:rStyle w:val="emailstyle17"/>
            <w:rFonts w:ascii="Times New Roman" w:hAnsi="Times New Roman" w:cs="David" w:hint="eastAsia"/>
            <w:color w:val="auto"/>
            <w:rtl/>
          </w:rPr>
          <w:delText>לבין</w:delText>
        </w:r>
      </w:del>
      <w:del w:id="2138" w:author="Shimon" w:date="2022-01-07T00:14:00Z">
        <w:r w:rsidR="00C0656C" w:rsidRPr="003C5229" w:rsidDel="00AB3131">
          <w:rPr>
            <w:rStyle w:val="emailstyle17"/>
            <w:rFonts w:ascii="Times New Roman" w:hAnsi="Times New Roman" w:cs="David"/>
            <w:color w:val="auto"/>
            <w:rtl/>
          </w:rPr>
          <w:delText xml:space="preserve"> </w:delText>
        </w:r>
      </w:del>
      <w:r w:rsidR="00F25E32" w:rsidRPr="003C5229">
        <w:rPr>
          <w:rStyle w:val="emailstyle17"/>
          <w:rFonts w:ascii="Times New Roman" w:hAnsi="Times New Roman" w:cs="David" w:hint="eastAsia"/>
          <w:color w:val="auto"/>
          <w:rtl/>
        </w:rPr>
        <w:t>המשיך</w:t>
      </w:r>
      <w:r w:rsidR="00F25E32" w:rsidRPr="003C5229">
        <w:rPr>
          <w:rStyle w:val="emailstyle17"/>
          <w:rFonts w:ascii="Times New Roman" w:hAnsi="Times New Roman" w:cs="David"/>
          <w:color w:val="auto"/>
          <w:rtl/>
        </w:rPr>
        <w:t xml:space="preserve"> </w:t>
      </w:r>
      <w:ins w:id="2139" w:author="Shimon" w:date="2021-12-22T15:55:00Z">
        <w:r w:rsidR="009F5F82" w:rsidRPr="003C5229">
          <w:rPr>
            <w:rStyle w:val="emailstyle17"/>
            <w:rFonts w:ascii="Times New Roman" w:hAnsi="Times New Roman" w:cs="David" w:hint="eastAsia"/>
            <w:color w:val="auto"/>
            <w:rtl/>
          </w:rPr>
          <w:t>לכן</w:t>
        </w:r>
        <w:r w:rsidR="009F5F82" w:rsidRPr="003C5229">
          <w:rPr>
            <w:rStyle w:val="emailstyle17"/>
            <w:rFonts w:ascii="Times New Roman" w:hAnsi="Times New Roman" w:cs="David"/>
            <w:color w:val="auto"/>
            <w:rtl/>
          </w:rPr>
          <w:t xml:space="preserve"> </w:t>
        </w:r>
      </w:ins>
      <w:del w:id="2140" w:author="Shimon" w:date="2021-12-22T15:55:00Z">
        <w:r w:rsidR="00F25E32" w:rsidRPr="003C5229" w:rsidDel="009F5F82">
          <w:rPr>
            <w:rStyle w:val="emailstyle17"/>
            <w:rFonts w:ascii="Times New Roman" w:hAnsi="Times New Roman" w:cs="David" w:hint="eastAsia"/>
            <w:color w:val="auto"/>
            <w:rtl/>
          </w:rPr>
          <w:delText>התובע</w:delText>
        </w:r>
      </w:del>
      <w:del w:id="2141" w:author="Shimon" w:date="2022-01-07T00:14:00Z">
        <w:r w:rsidR="00F25E32" w:rsidRPr="003C5229" w:rsidDel="00AB3131">
          <w:rPr>
            <w:rStyle w:val="emailstyle17"/>
            <w:rFonts w:ascii="Times New Roman" w:hAnsi="Times New Roman" w:cs="David"/>
            <w:color w:val="auto"/>
            <w:rtl/>
          </w:rPr>
          <w:delText xml:space="preserve"> </w:delText>
        </w:r>
      </w:del>
      <w:r w:rsidR="00F25E32" w:rsidRPr="003C5229">
        <w:rPr>
          <w:rStyle w:val="emailstyle17"/>
          <w:rFonts w:ascii="Times New Roman" w:hAnsi="Times New Roman" w:cs="David"/>
          <w:color w:val="auto"/>
          <w:rtl/>
        </w:rPr>
        <w:t xml:space="preserve">את עבודתו </w:t>
      </w:r>
      <w:ins w:id="2142" w:author="Shimon" w:date="2022-01-07T00:14:00Z">
        <w:r w:rsidR="00AB3131">
          <w:rPr>
            <w:rStyle w:val="emailstyle17"/>
            <w:rFonts w:ascii="Times New Roman" w:hAnsi="Times New Roman" w:cs="David" w:hint="cs"/>
            <w:color w:val="auto"/>
            <w:rtl/>
          </w:rPr>
          <w:t>ו</w:t>
        </w:r>
      </w:ins>
      <w:del w:id="2143" w:author="Shimon" w:date="2021-12-22T15:55:00Z">
        <w:r w:rsidR="00F25E32" w:rsidRPr="003C5229" w:rsidDel="009F5F82">
          <w:rPr>
            <w:rStyle w:val="emailstyle17"/>
            <w:rFonts w:ascii="Times New Roman" w:hAnsi="Times New Roman" w:cs="David" w:hint="eastAsia"/>
            <w:color w:val="auto"/>
            <w:rtl/>
          </w:rPr>
          <w:delText>ו</w:delText>
        </w:r>
      </w:del>
      <w:r w:rsidR="00F25E32" w:rsidRPr="003C5229">
        <w:rPr>
          <w:rStyle w:val="emailstyle17"/>
          <w:rFonts w:ascii="Times New Roman" w:hAnsi="Times New Roman" w:cs="David" w:hint="eastAsia"/>
          <w:color w:val="auto"/>
          <w:rtl/>
        </w:rPr>
        <w:t>בין</w:t>
      </w:r>
      <w:r w:rsidR="00F25E32" w:rsidRPr="003C5229">
        <w:rPr>
          <w:rStyle w:val="emailstyle17"/>
          <w:rFonts w:ascii="Times New Roman" w:hAnsi="Times New Roman" w:cs="David"/>
          <w:color w:val="auto"/>
          <w:rtl/>
        </w:rPr>
        <w:t xml:space="preserve"> היתר </w:t>
      </w:r>
      <w:r w:rsidR="00D44EFA" w:rsidRPr="003C5229">
        <w:rPr>
          <w:rStyle w:val="emailstyle17"/>
          <w:rFonts w:ascii="Times New Roman" w:hAnsi="Times New Roman" w:cs="David" w:hint="eastAsia"/>
          <w:color w:val="auto"/>
          <w:rtl/>
        </w:rPr>
        <w:t>ישב</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התובע</w:t>
      </w:r>
      <w:r w:rsidR="004839D9" w:rsidRPr="003C5229">
        <w:rPr>
          <w:rStyle w:val="emailstyle17"/>
          <w:rFonts w:ascii="Times New Roman" w:hAnsi="Times New Roman" w:cs="David"/>
          <w:color w:val="auto"/>
          <w:rtl/>
        </w:rPr>
        <w:t xml:space="preserve"> ביום 27.7.2012</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במסגרת</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תפ</w:t>
      </w:r>
      <w:r w:rsidR="00F25E32" w:rsidRPr="003C5229">
        <w:rPr>
          <w:rStyle w:val="emailstyle17"/>
          <w:rFonts w:ascii="Times New Roman" w:hAnsi="Times New Roman" w:cs="David" w:hint="eastAsia"/>
          <w:color w:val="auto"/>
          <w:rtl/>
        </w:rPr>
        <w:t>קידו</w:t>
      </w:r>
      <w:r w:rsidR="00F25E32" w:rsidRPr="003C5229">
        <w:rPr>
          <w:rStyle w:val="emailstyle17"/>
          <w:rFonts w:ascii="Times New Roman" w:hAnsi="Times New Roman" w:cs="David"/>
          <w:color w:val="auto"/>
          <w:rtl/>
        </w:rPr>
        <w:t xml:space="preserve">, </w:t>
      </w:r>
      <w:ins w:id="2144" w:author="Shimon" w:date="2021-12-22T15:55:00Z">
        <w:r w:rsidR="009F5F82" w:rsidRPr="003C5229">
          <w:rPr>
            <w:rStyle w:val="emailstyle17"/>
            <w:rFonts w:ascii="Times New Roman" w:hAnsi="Times New Roman" w:cs="David" w:hint="eastAsia"/>
            <w:color w:val="auto"/>
            <w:rtl/>
          </w:rPr>
          <w:t>כחבר</w:t>
        </w:r>
        <w:r w:rsidR="009F5F82" w:rsidRPr="003C5229">
          <w:rPr>
            <w:rStyle w:val="emailstyle17"/>
            <w:rFonts w:ascii="Times New Roman" w:hAnsi="Times New Roman" w:cs="David"/>
            <w:color w:val="auto"/>
            <w:rtl/>
          </w:rPr>
          <w:t xml:space="preserve"> </w:t>
        </w:r>
      </w:ins>
      <w:del w:id="2145" w:author="Shimon" w:date="2021-12-22T15:55:00Z">
        <w:r w:rsidR="00F25E32" w:rsidRPr="003C5229" w:rsidDel="009F5F82">
          <w:rPr>
            <w:rStyle w:val="emailstyle17"/>
            <w:rFonts w:ascii="Times New Roman" w:hAnsi="Times New Roman" w:cs="David" w:hint="eastAsia"/>
            <w:color w:val="auto"/>
            <w:rtl/>
          </w:rPr>
          <w:delText>ב</w:delText>
        </w:r>
      </w:del>
      <w:r w:rsidR="00F25E32" w:rsidRPr="003C5229">
        <w:rPr>
          <w:rStyle w:val="emailstyle17"/>
          <w:rFonts w:ascii="Times New Roman" w:hAnsi="Times New Roman" w:cs="David" w:hint="eastAsia"/>
          <w:color w:val="auto"/>
          <w:rtl/>
        </w:rPr>
        <w:t>וועדת</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ערר</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בנושאי</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תמיכות</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של</w:t>
      </w:r>
      <w:r w:rsidR="00F25E32" w:rsidRPr="003C5229">
        <w:rPr>
          <w:rStyle w:val="emailstyle17"/>
          <w:rFonts w:ascii="Times New Roman" w:hAnsi="Times New Roman" w:cs="David"/>
          <w:color w:val="auto"/>
          <w:rtl/>
        </w:rPr>
        <w:t xml:space="preserve"> </w:t>
      </w:r>
      <w:r w:rsidR="00F25E32" w:rsidRPr="003C5229">
        <w:rPr>
          <w:rStyle w:val="emailstyle17"/>
          <w:rFonts w:ascii="Times New Roman" w:hAnsi="Times New Roman" w:cs="David" w:hint="eastAsia"/>
          <w:color w:val="auto"/>
          <w:rtl/>
        </w:rPr>
        <w:t>ה</w:t>
      </w:r>
      <w:r w:rsidR="00D44EFA" w:rsidRPr="003C5229">
        <w:rPr>
          <w:rStyle w:val="emailstyle17"/>
          <w:rFonts w:ascii="Times New Roman" w:hAnsi="Times New Roman" w:cs="David" w:hint="eastAsia"/>
          <w:color w:val="auto"/>
          <w:rtl/>
        </w:rPr>
        <w:t>חשב</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הכללי</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בנוכחות</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סגן</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החשב</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הכללי</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הממונה</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הישיר</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על</w:t>
      </w:r>
      <w:r w:rsidR="00D44EFA" w:rsidRPr="003C5229">
        <w:rPr>
          <w:rStyle w:val="emailstyle17"/>
          <w:rFonts w:ascii="Times New Roman" w:hAnsi="Times New Roman" w:cs="David"/>
          <w:color w:val="auto"/>
          <w:rtl/>
        </w:rPr>
        <w:t xml:space="preserve"> </w:t>
      </w:r>
      <w:r w:rsidR="00D44EFA" w:rsidRPr="003C5229">
        <w:rPr>
          <w:rStyle w:val="emailstyle17"/>
          <w:rFonts w:ascii="Times New Roman" w:hAnsi="Times New Roman" w:cs="David" w:hint="eastAsia"/>
          <w:color w:val="auto"/>
          <w:rtl/>
        </w:rPr>
        <w:t>התובע</w:t>
      </w:r>
      <w:r w:rsidR="00771425" w:rsidRPr="003C5229">
        <w:rPr>
          <w:rStyle w:val="emailstyle17"/>
          <w:rFonts w:ascii="Times New Roman" w:hAnsi="Times New Roman" w:cs="David"/>
          <w:color w:val="auto"/>
          <w:rtl/>
        </w:rPr>
        <w:t>.</w:t>
      </w:r>
      <w:r w:rsidR="00811054" w:rsidRPr="003C5229">
        <w:rPr>
          <w:rStyle w:val="emailstyle17"/>
          <w:rFonts w:ascii="Times New Roman" w:hAnsi="Times New Roman" w:cs="David"/>
          <w:color w:val="auto"/>
          <w:rtl/>
        </w:rPr>
        <w:t xml:space="preserve"> </w:t>
      </w:r>
      <w:r w:rsidR="00695C16" w:rsidRPr="003C5229">
        <w:rPr>
          <w:rStyle w:val="emailstyle17"/>
          <w:rFonts w:ascii="Times New Roman" w:hAnsi="Times New Roman" w:cs="David" w:hint="eastAsia"/>
          <w:b/>
          <w:bCs/>
          <w:color w:val="auto"/>
          <w:rtl/>
        </w:rPr>
        <w:t>אף</w:t>
      </w:r>
      <w:r w:rsidR="00695C16" w:rsidRPr="003C5229">
        <w:rPr>
          <w:rStyle w:val="emailstyle17"/>
          <w:rFonts w:ascii="Times New Roman" w:hAnsi="Times New Roman" w:cs="David"/>
          <w:b/>
          <w:bCs/>
          <w:color w:val="auto"/>
          <w:rtl/>
        </w:rPr>
        <w:t xml:space="preserve"> שהיה מדובר בימים ספורים לפני מועד הפרישה לכאורה, </w:t>
      </w:r>
      <w:r w:rsidR="00D44EFA" w:rsidRPr="003C5229">
        <w:rPr>
          <w:rStyle w:val="emailstyle17"/>
          <w:rFonts w:ascii="Times New Roman" w:hAnsi="Times New Roman" w:cs="David" w:hint="eastAsia"/>
          <w:b/>
          <w:bCs/>
          <w:color w:val="auto"/>
          <w:sz w:val="28"/>
          <w:szCs w:val="28"/>
          <w:rtl/>
        </w:rPr>
        <w:t>לא</w:t>
      </w:r>
      <w:r w:rsidR="00D44EFA" w:rsidRPr="003C5229">
        <w:rPr>
          <w:rStyle w:val="emailstyle17"/>
          <w:rFonts w:ascii="Times New Roman" w:hAnsi="Times New Roman" w:cs="David"/>
          <w:b/>
          <w:bCs/>
          <w:color w:val="auto"/>
          <w:rtl/>
        </w:rPr>
        <w:t xml:space="preserve"> נאמר לתובע</w:t>
      </w:r>
      <w:r w:rsidR="009D44F9" w:rsidRPr="003C5229">
        <w:rPr>
          <w:rStyle w:val="emailstyle17"/>
          <w:rFonts w:ascii="Times New Roman" w:hAnsi="Times New Roman" w:cs="David"/>
          <w:b/>
          <w:bCs/>
          <w:color w:val="auto"/>
          <w:rtl/>
        </w:rPr>
        <w:t xml:space="preserve"> דבר וחצי דבר על פרישתו</w:t>
      </w:r>
      <w:r w:rsidR="009D44F9" w:rsidRPr="003C5229">
        <w:rPr>
          <w:rStyle w:val="emailstyle17"/>
          <w:rFonts w:ascii="Times New Roman" w:hAnsi="Times New Roman" w:cs="David"/>
          <w:b/>
          <w:bCs/>
          <w:color w:val="auto"/>
          <w:sz w:val="28"/>
          <w:szCs w:val="28"/>
          <w:rtl/>
        </w:rPr>
        <w:t xml:space="preserve">, </w:t>
      </w:r>
      <w:r w:rsidR="009D44F9" w:rsidRPr="003C5229">
        <w:rPr>
          <w:rStyle w:val="emailstyle17"/>
          <w:rFonts w:ascii="Times New Roman" w:hAnsi="Times New Roman" w:cs="David" w:hint="eastAsia"/>
          <w:b/>
          <w:bCs/>
          <w:color w:val="auto"/>
          <w:sz w:val="28"/>
          <w:szCs w:val="28"/>
          <w:rtl/>
        </w:rPr>
        <w:t>לא</w:t>
      </w:r>
      <w:r w:rsidR="009D44F9" w:rsidRPr="003C5229">
        <w:rPr>
          <w:rStyle w:val="emailstyle17"/>
          <w:rFonts w:ascii="Times New Roman" w:hAnsi="Times New Roman" w:cs="David"/>
          <w:b/>
          <w:bCs/>
          <w:color w:val="auto"/>
          <w:rtl/>
        </w:rPr>
        <w:t xml:space="preserve"> אוזכר הצורך במינוי מחליף, מי יהיה המחליף, מתי תבוצע חפיפה</w:t>
      </w:r>
      <w:del w:id="2146" w:author="אופיר טל" w:date="2022-01-09T12:58:00Z">
        <w:r w:rsidR="009D44F9" w:rsidRPr="003C5229" w:rsidDel="00004B3C">
          <w:rPr>
            <w:rStyle w:val="emailstyle17"/>
            <w:rFonts w:ascii="Times New Roman" w:hAnsi="Times New Roman" w:cs="David"/>
            <w:b/>
            <w:bCs/>
            <w:color w:val="auto"/>
            <w:rtl/>
          </w:rPr>
          <w:delText xml:space="preserve">, </w:delText>
        </w:r>
      </w:del>
      <w:ins w:id="2147" w:author="Shimon" w:date="2021-12-26T13:51:00Z">
        <w:del w:id="2148" w:author="אופיר טל" w:date="2022-01-09T12:58:00Z">
          <w:r w:rsidR="001451C8" w:rsidRPr="003C5229" w:rsidDel="00004B3C">
            <w:rPr>
              <w:rStyle w:val="emailstyle17"/>
              <w:rFonts w:ascii="Times New Roman" w:hAnsi="Times New Roman" w:cs="David" w:hint="eastAsia"/>
              <w:b/>
              <w:bCs/>
              <w:color w:val="auto"/>
              <w:rtl/>
            </w:rPr>
            <w:delText>ו</w:delText>
          </w:r>
        </w:del>
      </w:ins>
      <w:ins w:id="2149" w:author="Shimon" w:date="2021-12-28T13:52:00Z">
        <w:del w:id="2150" w:author="אופיר טל" w:date="2022-01-09T12:58:00Z">
          <w:r w:rsidR="004529D9" w:rsidRPr="003C5229" w:rsidDel="00004B3C">
            <w:rPr>
              <w:rStyle w:val="emailstyle17"/>
              <w:rFonts w:ascii="Times New Roman" w:hAnsi="Times New Roman" w:cs="David" w:hint="eastAsia"/>
              <w:b/>
              <w:bCs/>
              <w:color w:val="auto"/>
              <w:rtl/>
            </w:rPr>
            <w:delText>בתום</w:delText>
          </w:r>
          <w:r w:rsidR="004529D9" w:rsidRPr="003C5229" w:rsidDel="00004B3C">
            <w:rPr>
              <w:rStyle w:val="emailstyle17"/>
              <w:rFonts w:ascii="Times New Roman" w:hAnsi="Times New Roman" w:cs="David"/>
              <w:b/>
              <w:bCs/>
              <w:color w:val="auto"/>
              <w:rtl/>
            </w:rPr>
            <w:delText xml:space="preserve"> הדיון </w:delText>
          </w:r>
        </w:del>
      </w:ins>
      <w:ins w:id="2151" w:author="Shimon" w:date="2021-12-26T13:51:00Z">
        <w:del w:id="2152" w:author="אופיר טל" w:date="2022-01-09T12:58:00Z">
          <w:r w:rsidR="001451C8" w:rsidRPr="003C5229" w:rsidDel="00004B3C">
            <w:rPr>
              <w:rStyle w:val="emailstyle17"/>
              <w:rFonts w:ascii="Times New Roman" w:hAnsi="Times New Roman" w:cs="David" w:hint="eastAsia"/>
              <w:b/>
              <w:bCs/>
              <w:color w:val="auto"/>
              <w:rtl/>
            </w:rPr>
            <w:delText>הוא</w:delText>
          </w:r>
          <w:r w:rsidR="001451C8" w:rsidRPr="003C5229" w:rsidDel="00004B3C">
            <w:rPr>
              <w:rStyle w:val="emailstyle17"/>
              <w:rFonts w:ascii="Times New Roman" w:hAnsi="Times New Roman" w:cs="David"/>
              <w:b/>
              <w:bCs/>
              <w:color w:val="auto"/>
              <w:rtl/>
            </w:rPr>
            <w:delText xml:space="preserve"> </w:delText>
          </w:r>
          <w:r w:rsidR="001451C8" w:rsidRPr="003C5229" w:rsidDel="00004B3C">
            <w:rPr>
              <w:rStyle w:val="emailstyle17"/>
              <w:rFonts w:ascii="Times New Roman" w:hAnsi="Times New Roman" w:cs="David" w:hint="eastAsia"/>
              <w:b/>
              <w:bCs/>
              <w:color w:val="auto"/>
              <w:rtl/>
            </w:rPr>
            <w:delText>אף</w:delText>
          </w:r>
          <w:r w:rsidR="001451C8" w:rsidRPr="003C5229" w:rsidDel="00004B3C">
            <w:rPr>
              <w:rStyle w:val="emailstyle17"/>
              <w:rFonts w:ascii="Times New Roman" w:hAnsi="Times New Roman" w:cs="David"/>
              <w:b/>
              <w:bCs/>
              <w:color w:val="auto"/>
              <w:rtl/>
            </w:rPr>
            <w:delText xml:space="preserve"> </w:delText>
          </w:r>
          <w:r w:rsidR="001451C8" w:rsidRPr="003C5229" w:rsidDel="00004B3C">
            <w:rPr>
              <w:rStyle w:val="emailstyle17"/>
              <w:rFonts w:ascii="Times New Roman" w:hAnsi="Times New Roman" w:cs="David" w:hint="eastAsia"/>
              <w:b/>
              <w:bCs/>
              <w:color w:val="auto"/>
              <w:rtl/>
            </w:rPr>
            <w:delText>הוזמן</w:delText>
          </w:r>
          <w:r w:rsidR="001451C8" w:rsidRPr="003C5229" w:rsidDel="00004B3C">
            <w:rPr>
              <w:rStyle w:val="emailstyle17"/>
              <w:rFonts w:ascii="Times New Roman" w:hAnsi="Times New Roman" w:cs="David"/>
              <w:b/>
              <w:bCs/>
              <w:color w:val="auto"/>
              <w:rtl/>
            </w:rPr>
            <w:delText xml:space="preserve"> </w:delText>
          </w:r>
          <w:r w:rsidR="001451C8" w:rsidRPr="003C5229" w:rsidDel="00004B3C">
            <w:rPr>
              <w:rStyle w:val="emailstyle17"/>
              <w:rFonts w:ascii="Times New Roman" w:hAnsi="Times New Roman" w:cs="David" w:hint="eastAsia"/>
              <w:b/>
              <w:bCs/>
              <w:color w:val="auto"/>
              <w:rtl/>
            </w:rPr>
            <w:delText>לישיבות</w:delText>
          </w:r>
          <w:r w:rsidR="001451C8" w:rsidRPr="003C5229" w:rsidDel="00004B3C">
            <w:rPr>
              <w:rStyle w:val="emailstyle17"/>
              <w:rFonts w:ascii="Times New Roman" w:hAnsi="Times New Roman" w:cs="David"/>
              <w:b/>
              <w:bCs/>
              <w:color w:val="auto"/>
              <w:rtl/>
            </w:rPr>
            <w:delText xml:space="preserve"> </w:delText>
          </w:r>
          <w:r w:rsidR="001451C8" w:rsidRPr="003C5229" w:rsidDel="00004B3C">
            <w:rPr>
              <w:rStyle w:val="emailstyle17"/>
              <w:rFonts w:ascii="Times New Roman" w:hAnsi="Times New Roman" w:cs="David" w:hint="eastAsia"/>
              <w:b/>
              <w:bCs/>
              <w:color w:val="auto"/>
              <w:rtl/>
            </w:rPr>
            <w:delText>הבא</w:delText>
          </w:r>
        </w:del>
      </w:ins>
      <w:ins w:id="2153" w:author="Shimon" w:date="2021-12-28T13:52:00Z">
        <w:del w:id="2154" w:author="אופיר טל" w:date="2022-01-09T12:58:00Z">
          <w:r w:rsidR="004529D9" w:rsidRPr="003C5229" w:rsidDel="00004B3C">
            <w:rPr>
              <w:rStyle w:val="emailstyle17"/>
              <w:rFonts w:ascii="Times New Roman" w:hAnsi="Times New Roman" w:cs="David" w:hint="eastAsia"/>
              <w:b/>
              <w:bCs/>
              <w:color w:val="auto"/>
              <w:rtl/>
            </w:rPr>
            <w:delText>ות</w:delText>
          </w:r>
        </w:del>
      </w:ins>
      <w:ins w:id="2155" w:author="Shimon" w:date="2021-12-26T13:51:00Z">
        <w:del w:id="2156" w:author="אופיר טל" w:date="2022-01-09T12:58:00Z">
          <w:r w:rsidR="001451C8" w:rsidRPr="003C5229" w:rsidDel="00004B3C">
            <w:rPr>
              <w:rStyle w:val="emailstyle17"/>
              <w:rFonts w:ascii="Times New Roman" w:hAnsi="Times New Roman" w:cs="David"/>
              <w:b/>
              <w:bCs/>
              <w:color w:val="auto"/>
              <w:rtl/>
            </w:rPr>
            <w:delText xml:space="preserve"> של ועדת הערר, בחודשים ספטמבר ואוקטובר 2012</w:delText>
          </w:r>
        </w:del>
        <w:r w:rsidR="001451C8" w:rsidRPr="003C5229">
          <w:rPr>
            <w:rStyle w:val="emailstyle17"/>
            <w:rFonts w:ascii="Times New Roman" w:hAnsi="Times New Roman" w:cs="David"/>
            <w:b/>
            <w:bCs/>
            <w:color w:val="auto"/>
            <w:sz w:val="28"/>
            <w:szCs w:val="28"/>
            <w:rtl/>
          </w:rPr>
          <w:t xml:space="preserve">. </w:t>
        </w:r>
      </w:ins>
      <w:del w:id="2157" w:author="Shimon" w:date="2021-12-26T13:51:00Z">
        <w:r w:rsidR="00C723FA" w:rsidRPr="003C5229" w:rsidDel="001451C8">
          <w:rPr>
            <w:rStyle w:val="emailstyle17"/>
            <w:rFonts w:ascii="Times New Roman" w:hAnsi="Times New Roman" w:cs="David" w:hint="eastAsia"/>
            <w:b/>
            <w:bCs/>
            <w:color w:val="auto"/>
            <w:sz w:val="28"/>
            <w:szCs w:val="28"/>
            <w:rtl/>
          </w:rPr>
          <w:delText>ו</w:delText>
        </w:r>
      </w:del>
      <w:r w:rsidR="00C723FA" w:rsidRPr="003C5229">
        <w:rPr>
          <w:rStyle w:val="emailstyle17"/>
          <w:rFonts w:ascii="Times New Roman" w:hAnsi="Times New Roman" w:cs="David" w:hint="eastAsia"/>
          <w:b/>
          <w:bCs/>
          <w:color w:val="auto"/>
          <w:sz w:val="28"/>
          <w:szCs w:val="28"/>
          <w:rtl/>
        </w:rPr>
        <w:t>לא</w:t>
      </w:r>
      <w:r w:rsidR="00C723FA" w:rsidRPr="003C5229">
        <w:rPr>
          <w:rStyle w:val="emailstyle17"/>
          <w:rFonts w:ascii="Times New Roman" w:hAnsi="Times New Roman" w:cs="David"/>
          <w:b/>
          <w:bCs/>
          <w:color w:val="auto"/>
          <w:rtl/>
        </w:rPr>
        <w:t xml:space="preserve"> ניתן </w:t>
      </w:r>
      <w:r w:rsidR="009D44F9" w:rsidRPr="003C5229">
        <w:rPr>
          <w:rStyle w:val="emailstyle17"/>
          <w:rFonts w:ascii="Times New Roman" w:hAnsi="Times New Roman" w:cs="David" w:hint="eastAsia"/>
          <w:b/>
          <w:bCs/>
          <w:color w:val="auto"/>
          <w:rtl/>
        </w:rPr>
        <w:t>כל</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רמז</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לכך</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שהתובע</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יסולק</w:t>
      </w:r>
      <w:r w:rsidR="009D44F9" w:rsidRPr="003C5229">
        <w:rPr>
          <w:rStyle w:val="emailstyle17"/>
          <w:rFonts w:ascii="Times New Roman" w:hAnsi="Times New Roman" w:cs="David"/>
          <w:b/>
          <w:bCs/>
          <w:color w:val="auto"/>
          <w:rtl/>
        </w:rPr>
        <w:t xml:space="preserve"> </w:t>
      </w:r>
      <w:r w:rsidR="009D44F9" w:rsidRPr="003C5229">
        <w:rPr>
          <w:rStyle w:val="emailstyle17"/>
          <w:rFonts w:ascii="Times New Roman" w:hAnsi="Times New Roman" w:cs="David" w:hint="eastAsia"/>
          <w:b/>
          <w:bCs/>
          <w:color w:val="auto"/>
          <w:rtl/>
        </w:rPr>
        <w:t>מעבודתו</w:t>
      </w:r>
      <w:r w:rsidR="00C21B94" w:rsidRPr="003C5229">
        <w:rPr>
          <w:rStyle w:val="emailstyle17"/>
          <w:rFonts w:ascii="Times New Roman" w:hAnsi="Times New Roman" w:cs="David"/>
          <w:b/>
          <w:bCs/>
          <w:color w:val="auto"/>
          <w:rtl/>
        </w:rPr>
        <w:t xml:space="preserve"> בתוך מספר ימים</w:t>
      </w:r>
      <w:ins w:id="2158" w:author="Shimon" w:date="2021-12-26T13:52:00Z">
        <w:del w:id="2159" w:author="אופיר טל" w:date="2022-01-09T12:59:00Z">
          <w:r w:rsidR="001451C8" w:rsidRPr="003C5229" w:rsidDel="00004B3C">
            <w:rPr>
              <w:rStyle w:val="emailstyle17"/>
              <w:rFonts w:ascii="Times New Roman" w:hAnsi="Times New Roman" w:cs="David"/>
              <w:b/>
              <w:bCs/>
              <w:color w:val="auto"/>
              <w:rtl/>
            </w:rPr>
            <w:delText xml:space="preserve"> והתובע הניח שהנושא כולו יבורר כשתחזור הגב' כלב מחופשתה</w:delText>
          </w:r>
        </w:del>
      </w:ins>
      <w:r w:rsidR="00811054" w:rsidRPr="003C5229">
        <w:rPr>
          <w:rStyle w:val="emailstyle17"/>
          <w:rFonts w:ascii="Times New Roman" w:hAnsi="Times New Roman" w:cs="David"/>
          <w:color w:val="auto"/>
          <w:rtl/>
        </w:rPr>
        <w:t>.</w:t>
      </w:r>
      <w:r w:rsidR="00D44EFA" w:rsidRPr="003C5229">
        <w:rPr>
          <w:rStyle w:val="emailstyle17"/>
          <w:rFonts w:ascii="Times New Roman" w:hAnsi="Times New Roman" w:cs="David"/>
          <w:color w:val="auto"/>
          <w:rtl/>
        </w:rPr>
        <w:t xml:space="preserve"> </w:t>
      </w:r>
      <w:ins w:id="2160" w:author="אופיר טל" w:date="2022-01-09T12:59:00Z">
        <w:r w:rsidR="00004B3C">
          <w:rPr>
            <w:rStyle w:val="emailstyle17"/>
            <w:rFonts w:ascii="Times New Roman" w:hAnsi="Times New Roman" w:cs="David" w:hint="cs"/>
            <w:color w:val="auto"/>
            <w:rtl/>
          </w:rPr>
          <w:t xml:space="preserve"> </w:t>
        </w:r>
      </w:ins>
    </w:p>
    <w:p w14:paraId="40AD6574" w14:textId="77777777" w:rsidR="00004B3C" w:rsidRDefault="003C5229">
      <w:pPr>
        <w:pStyle w:val="11"/>
        <w:numPr>
          <w:ilvl w:val="0"/>
          <w:numId w:val="14"/>
        </w:numPr>
        <w:tabs>
          <w:tab w:val="clear" w:pos="502"/>
        </w:tabs>
        <w:spacing w:before="0" w:after="240" w:line="360" w:lineRule="auto"/>
        <w:ind w:left="523" w:hanging="425"/>
        <w:rPr>
          <w:ins w:id="2161" w:author="אופיר טל" w:date="2022-01-09T13:00:00Z"/>
          <w:rStyle w:val="emailstyle17"/>
          <w:rFonts w:ascii="Times New Roman" w:hAnsi="Times New Roman" w:cs="David"/>
          <w:color w:val="auto"/>
        </w:rPr>
      </w:pPr>
      <w:r>
        <w:rPr>
          <w:rStyle w:val="emailstyle17"/>
          <w:rFonts w:ascii="Times New Roman" w:hAnsi="Times New Roman" w:cs="David" w:hint="cs"/>
          <w:color w:val="auto"/>
          <w:rtl/>
        </w:rPr>
        <w:t xml:space="preserve">  </w:t>
      </w:r>
      <w:r w:rsidRPr="003C5229">
        <w:rPr>
          <w:rStyle w:val="emailstyle17"/>
          <w:rFonts w:ascii="Times New Roman" w:hAnsi="Times New Roman" w:cs="David" w:hint="cs"/>
          <w:color w:val="auto"/>
          <w:rtl/>
        </w:rPr>
        <w:t>ביום 1.8.2012, במהלך יום העבודה ובעיצומה של עבודה מורכבת של הכנה, אישור וביצוע אלפי</w:t>
      </w:r>
      <w:ins w:id="2162" w:author="Shimon" w:date="2022-01-02T11:25:00Z">
        <w:del w:id="2163" w:author="אופיר טל" w:date="2022-01-09T12:59:00Z">
          <w:r w:rsidR="004D6A48" w:rsidDel="00004B3C">
            <w:rPr>
              <w:rStyle w:val="emailstyle17"/>
              <w:rFonts w:ascii="Times New Roman" w:hAnsi="Times New Roman" w:cs="David" w:hint="cs"/>
              <w:color w:val="auto"/>
              <w:rtl/>
            </w:rPr>
            <w:delText>(!)</w:delText>
          </w:r>
        </w:del>
      </w:ins>
      <w:r w:rsidRPr="003C5229">
        <w:rPr>
          <w:rStyle w:val="emailstyle17"/>
          <w:rFonts w:ascii="Times New Roman" w:hAnsi="Times New Roman" w:cs="David" w:hint="cs"/>
          <w:color w:val="auto"/>
          <w:rtl/>
        </w:rPr>
        <w:t xml:space="preserve"> תשלומים שהיו צריכים להיות משולמים באותו יום, התייצבה במפתיע במשרדו של התובע עובדת צעירה, לא מוכרת לתובע, והודיעה לו כי </w:t>
      </w:r>
      <w:ins w:id="2164" w:author="Shimon" w:date="2021-12-18T23:56:00Z">
        <w:del w:id="2165" w:author="אופיר טל" w:date="2022-01-09T12:59:00Z">
          <w:r w:rsidRPr="00D6689D" w:rsidDel="00004B3C">
            <w:rPr>
              <w:rStyle w:val="emailstyle17"/>
              <w:rFonts w:ascii="Times New Roman" w:hAnsi="Times New Roman" w:cs="David" w:hint="cs"/>
              <w:color w:val="auto"/>
              <w:rtl/>
            </w:rPr>
            <w:delText>ערב לפני כן, (ביום 31.7.2012)</w:delText>
          </w:r>
        </w:del>
      </w:ins>
      <w:ins w:id="2166" w:author="Shimon" w:date="2021-12-21T16:06:00Z">
        <w:del w:id="2167" w:author="אופיר טל" w:date="2022-01-09T12:59:00Z">
          <w:r w:rsidRPr="003C5229" w:rsidDel="00004B3C">
            <w:rPr>
              <w:rStyle w:val="emailstyle17"/>
              <w:rFonts w:ascii="Times New Roman" w:hAnsi="Times New Roman" w:cs="David"/>
              <w:color w:val="auto"/>
              <w:rtl/>
            </w:rPr>
            <w:delText xml:space="preserve"> היא </w:delText>
          </w:r>
        </w:del>
      </w:ins>
      <w:r w:rsidRPr="003C5229">
        <w:rPr>
          <w:rStyle w:val="emailstyle17"/>
          <w:rFonts w:ascii="Times New Roman" w:hAnsi="Times New Roman" w:cs="David" w:hint="eastAsia"/>
          <w:color w:val="auto"/>
          <w:rtl/>
        </w:rPr>
        <w:t>קיבלה</w:t>
      </w:r>
      <w:r w:rsidRPr="003C5229">
        <w:rPr>
          <w:rStyle w:val="emailstyle17"/>
          <w:rFonts w:ascii="Times New Roman" w:hAnsi="Times New Roman" w:cs="David"/>
          <w:color w:val="auto"/>
          <w:rtl/>
        </w:rPr>
        <w:t xml:space="preserve"> מינוי, בתקן של מילוי מקום, לתפקיד שממלא התובע – חשב האגף למוסדות תורניים במשרד החינוך</w:t>
      </w:r>
      <w:ins w:id="2168" w:author="אופיר טל" w:date="2022-01-09T13:00:00Z">
        <w:r w:rsidR="00004B3C">
          <w:rPr>
            <w:rStyle w:val="emailstyle17"/>
            <w:rFonts w:ascii="Times New Roman" w:hAnsi="Times New Roman" w:cs="David" w:hint="cs"/>
            <w:color w:val="auto"/>
            <w:rtl/>
          </w:rPr>
          <w:t xml:space="preserve">. </w:t>
        </w:r>
      </w:ins>
      <w:ins w:id="2169" w:author="Shimon" w:date="2022-01-02T11:26:00Z">
        <w:r w:rsidR="004D6A48">
          <w:rPr>
            <w:rStyle w:val="emailstyle17"/>
            <w:rFonts w:ascii="Times New Roman" w:hAnsi="Times New Roman" w:cs="David" w:hint="cs"/>
            <w:color w:val="auto"/>
            <w:rtl/>
          </w:rPr>
          <w:t xml:space="preserve"> </w:t>
        </w:r>
        <w:del w:id="2170" w:author="אופיר טל" w:date="2022-01-09T13:00:00Z">
          <w:r w:rsidR="004D6A48" w:rsidDel="00004B3C">
            <w:rPr>
              <w:rStyle w:val="emailstyle17"/>
              <w:rFonts w:ascii="Times New Roman" w:hAnsi="Times New Roman" w:cs="David" w:hint="cs"/>
              <w:color w:val="auto"/>
              <w:rtl/>
            </w:rPr>
            <w:delText>ו</w:delText>
          </w:r>
        </w:del>
      </w:ins>
    </w:p>
    <w:p w14:paraId="0C678AF2" w14:textId="40008D86" w:rsidR="003C5229" w:rsidRDefault="004D6A48">
      <w:pPr>
        <w:pStyle w:val="11"/>
        <w:spacing w:before="0" w:after="240" w:line="360" w:lineRule="auto"/>
        <w:ind w:left="523" w:firstLine="0"/>
        <w:rPr>
          <w:ins w:id="2171" w:author="Shimon" w:date="2021-12-30T12:51:00Z"/>
          <w:rStyle w:val="emailstyle17"/>
          <w:rFonts w:ascii="Times New Roman" w:hAnsi="Times New Roman" w:cs="David"/>
          <w:color w:val="auto"/>
        </w:rPr>
        <w:pPrChange w:id="2172" w:author="אופיר טל" w:date="2022-01-09T13:00:00Z">
          <w:pPr>
            <w:pStyle w:val="11"/>
            <w:numPr>
              <w:numId w:val="14"/>
            </w:numPr>
            <w:tabs>
              <w:tab w:val="num" w:pos="502"/>
            </w:tabs>
            <w:spacing w:before="0" w:after="240" w:line="360" w:lineRule="auto"/>
            <w:ind w:left="523" w:hanging="425"/>
          </w:pPr>
        </w:pPrChange>
      </w:pPr>
      <w:ins w:id="2173" w:author="Shimon" w:date="2022-01-02T11:26:00Z">
        <w:r>
          <w:rPr>
            <w:rStyle w:val="emailstyle17"/>
            <w:rFonts w:ascii="Times New Roman" w:hAnsi="Times New Roman" w:cs="David" w:hint="cs"/>
            <w:color w:val="auto"/>
            <w:rtl/>
          </w:rPr>
          <w:lastRenderedPageBreak/>
          <w:t>זאת</w:t>
        </w:r>
      </w:ins>
      <w:ins w:id="2174" w:author="Shimon" w:date="2021-12-30T11:11:00Z">
        <w:r w:rsidR="003C5229" w:rsidRPr="003C5229">
          <w:rPr>
            <w:rStyle w:val="emailstyle17"/>
            <w:rFonts w:ascii="Times New Roman" w:hAnsi="Times New Roman" w:cs="David"/>
            <w:color w:val="auto"/>
            <w:rtl/>
          </w:rPr>
          <w:t xml:space="preserve"> </w:t>
        </w:r>
      </w:ins>
      <w:del w:id="2175" w:author="Shimon" w:date="2021-12-30T11:13:00Z">
        <w:r w:rsidR="003C5229" w:rsidRPr="003C5229" w:rsidDel="00D66CFB">
          <w:rPr>
            <w:rStyle w:val="emailstyle17"/>
            <w:rFonts w:ascii="Times New Roman" w:hAnsi="Times New Roman" w:cs="David" w:hint="eastAsia"/>
            <w:color w:val="auto"/>
            <w:rtl/>
          </w:rPr>
          <w:delText>כך</w:delText>
        </w:r>
        <w:r w:rsidR="003C5229" w:rsidRPr="003C5229" w:rsidDel="00D66CFB">
          <w:rPr>
            <w:rStyle w:val="emailstyle17"/>
            <w:rFonts w:ascii="Times New Roman" w:hAnsi="Times New Roman" w:cs="David"/>
            <w:color w:val="auto"/>
            <w:rtl/>
          </w:rPr>
          <w:delText>,</w:delText>
        </w:r>
      </w:del>
      <w:r w:rsidR="003C5229" w:rsidRPr="003C5229">
        <w:rPr>
          <w:rStyle w:val="emailstyle17"/>
          <w:rFonts w:ascii="Times New Roman" w:hAnsi="Times New Roman" w:cs="David"/>
          <w:color w:val="auto"/>
          <w:rtl/>
        </w:rPr>
        <w:t xml:space="preserve"> </w:t>
      </w:r>
      <w:r w:rsidR="003C5229" w:rsidRPr="003C5229">
        <w:rPr>
          <w:rStyle w:val="emailstyle17"/>
          <w:rFonts w:ascii="Times New Roman" w:hAnsi="Times New Roman" w:cs="David" w:hint="eastAsia"/>
          <w:b/>
          <w:bCs/>
          <w:color w:val="auto"/>
          <w:rtl/>
        </w:rPr>
        <w:t>ללא</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חפיפה</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ללא</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עדכון</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מראש</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ובניגוד</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להבנה</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של</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התובע</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כי</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לא</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יבוצעו</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צעדים</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חד</w:t>
      </w:r>
      <w:r w:rsidR="003C5229" w:rsidRPr="003C5229">
        <w:rPr>
          <w:rStyle w:val="emailstyle17"/>
          <w:rFonts w:ascii="Times New Roman" w:hAnsi="Times New Roman" w:cs="David"/>
          <w:b/>
          <w:bCs/>
          <w:color w:val="auto"/>
          <w:rtl/>
        </w:rPr>
        <w:t xml:space="preserve">-צדדיים </w:t>
      </w:r>
      <w:r w:rsidR="003C5229" w:rsidRPr="003C5229">
        <w:rPr>
          <w:rStyle w:val="emailstyle17"/>
          <w:rFonts w:ascii="Times New Roman" w:hAnsi="Times New Roman" w:cs="David" w:hint="eastAsia"/>
          <w:b/>
          <w:bCs/>
          <w:color w:val="auto"/>
          <w:rtl/>
        </w:rPr>
        <w:t>בטרם</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ייבחנו</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טענותיו</w:t>
      </w:r>
      <w:ins w:id="2176" w:author="Shimon" w:date="2021-12-30T11:13:00Z">
        <w:r w:rsidR="003C5229" w:rsidRPr="003C5229">
          <w:rPr>
            <w:rStyle w:val="emailstyle17"/>
            <w:rFonts w:ascii="Times New Roman" w:hAnsi="Times New Roman" w:cs="David"/>
            <w:b/>
            <w:bCs/>
            <w:color w:val="auto"/>
            <w:rtl/>
          </w:rPr>
          <w:t xml:space="preserve"> וללא ש</w:t>
        </w:r>
      </w:ins>
      <w:r w:rsidR="003C5229" w:rsidRPr="003C5229">
        <w:rPr>
          <w:rStyle w:val="emailstyle17"/>
          <w:rFonts w:ascii="Times New Roman" w:hAnsi="Times New Roman" w:cs="David" w:hint="eastAsia"/>
          <w:b/>
          <w:bCs/>
          <w:color w:val="auto"/>
          <w:rtl/>
        </w:rPr>
        <w:t>איש</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מהממונים</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עליו</w:t>
      </w:r>
      <w:r w:rsidR="003C5229" w:rsidRPr="003C5229">
        <w:rPr>
          <w:rStyle w:val="emailstyle17"/>
          <w:rFonts w:ascii="Times New Roman" w:hAnsi="Times New Roman" w:cs="David"/>
          <w:b/>
          <w:bCs/>
          <w:color w:val="auto"/>
          <w:rtl/>
        </w:rPr>
        <w:t xml:space="preserve"> </w:t>
      </w:r>
      <w:del w:id="2177" w:author="Shimon" w:date="2021-12-30T11:14:00Z">
        <w:r w:rsidR="003C5229" w:rsidRPr="003C5229" w:rsidDel="00D66CFB">
          <w:rPr>
            <w:rStyle w:val="emailstyle17"/>
            <w:rFonts w:ascii="Times New Roman" w:hAnsi="Times New Roman" w:cs="David" w:hint="eastAsia"/>
            <w:b/>
            <w:bCs/>
            <w:color w:val="auto"/>
            <w:rtl/>
          </w:rPr>
          <w:delText>לא</w:delText>
        </w:r>
        <w:r w:rsidR="003C5229" w:rsidRPr="003C5229" w:rsidDel="00D66CFB">
          <w:rPr>
            <w:rStyle w:val="emailstyle17"/>
            <w:rFonts w:ascii="Times New Roman" w:hAnsi="Times New Roman" w:cs="David"/>
            <w:b/>
            <w:bCs/>
            <w:color w:val="auto"/>
            <w:rtl/>
          </w:rPr>
          <w:delText xml:space="preserve"> </w:delText>
        </w:r>
      </w:del>
      <w:r w:rsidR="003C5229" w:rsidRPr="003C5229">
        <w:rPr>
          <w:rStyle w:val="emailstyle17"/>
          <w:rFonts w:ascii="Times New Roman" w:hAnsi="Times New Roman" w:cs="David" w:hint="eastAsia"/>
          <w:b/>
          <w:bCs/>
          <w:color w:val="auto"/>
          <w:rtl/>
        </w:rPr>
        <w:t>שוחח</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עמו</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ולו</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מילה</w:t>
      </w:r>
      <w:r w:rsidR="003C5229" w:rsidRPr="003C5229">
        <w:rPr>
          <w:rStyle w:val="emailstyle17"/>
          <w:rFonts w:ascii="Times New Roman" w:hAnsi="Times New Roman" w:cs="David"/>
          <w:b/>
          <w:bCs/>
          <w:color w:val="auto"/>
          <w:rtl/>
        </w:rPr>
        <w:t xml:space="preserve"> </w:t>
      </w:r>
      <w:r w:rsidR="003C5229" w:rsidRPr="003C5229">
        <w:rPr>
          <w:rStyle w:val="emailstyle17"/>
          <w:rFonts w:ascii="Times New Roman" w:hAnsi="Times New Roman" w:cs="David" w:hint="eastAsia"/>
          <w:b/>
          <w:bCs/>
          <w:color w:val="auto"/>
          <w:rtl/>
        </w:rPr>
        <w:t>אחת</w:t>
      </w:r>
      <w:r w:rsidR="003C5229" w:rsidRPr="003C5229">
        <w:rPr>
          <w:rStyle w:val="emailstyle17"/>
          <w:rFonts w:ascii="Times New Roman" w:hAnsi="Times New Roman" w:cs="David"/>
          <w:b/>
          <w:bCs/>
          <w:color w:val="auto"/>
          <w:rtl/>
        </w:rPr>
        <w:t xml:space="preserve"> </w:t>
      </w:r>
      <w:ins w:id="2178" w:author="אופיר טל" w:date="2022-01-09T13:00:00Z">
        <w:r w:rsidR="000A1DAB">
          <w:rPr>
            <w:rStyle w:val="emailstyle17"/>
            <w:rFonts w:ascii="Times New Roman" w:hAnsi="Times New Roman" w:cs="David" w:hint="cs"/>
            <w:b/>
            <w:bCs/>
            <w:color w:val="auto"/>
            <w:rtl/>
          </w:rPr>
          <w:t>בעניין.</w:t>
        </w:r>
      </w:ins>
      <w:ins w:id="2179" w:author="Shimon" w:date="2021-12-27T14:41:00Z">
        <w:del w:id="2180" w:author="אופיר טל" w:date="2022-01-09T13:00:00Z">
          <w:r w:rsidR="003C5229" w:rsidRPr="003C5229" w:rsidDel="000A1DAB">
            <w:rPr>
              <w:rStyle w:val="emailstyle17"/>
              <w:rFonts w:ascii="Times New Roman" w:hAnsi="Times New Roman" w:cs="David" w:hint="eastAsia"/>
              <w:b/>
              <w:bCs/>
              <w:color w:val="auto"/>
              <w:rtl/>
            </w:rPr>
            <w:delText>על</w:delText>
          </w:r>
          <w:r w:rsidR="003C5229" w:rsidRPr="003C5229" w:rsidDel="000A1DAB">
            <w:rPr>
              <w:rStyle w:val="emailstyle17"/>
              <w:rFonts w:ascii="Times New Roman" w:hAnsi="Times New Roman" w:cs="David"/>
              <w:b/>
              <w:bCs/>
              <w:color w:val="auto"/>
              <w:rtl/>
            </w:rPr>
            <w:delText xml:space="preserve"> </w:delText>
          </w:r>
          <w:r w:rsidR="003C5229" w:rsidRPr="003C5229" w:rsidDel="000A1DAB">
            <w:rPr>
              <w:rStyle w:val="emailstyle17"/>
              <w:rFonts w:ascii="Times New Roman" w:hAnsi="Times New Roman" w:cs="David" w:hint="eastAsia"/>
              <w:b/>
              <w:bCs/>
              <w:color w:val="auto"/>
              <w:rtl/>
            </w:rPr>
            <w:delText>סיום</w:delText>
          </w:r>
          <w:r w:rsidR="003C5229" w:rsidRPr="003C5229" w:rsidDel="000A1DAB">
            <w:rPr>
              <w:rStyle w:val="emailstyle17"/>
              <w:rFonts w:ascii="Times New Roman" w:hAnsi="Times New Roman" w:cs="David"/>
              <w:b/>
              <w:bCs/>
              <w:color w:val="auto"/>
              <w:rtl/>
            </w:rPr>
            <w:delText xml:space="preserve"> </w:delText>
          </w:r>
          <w:r w:rsidR="003C5229" w:rsidRPr="003C5229" w:rsidDel="000A1DAB">
            <w:rPr>
              <w:rStyle w:val="emailstyle17"/>
              <w:rFonts w:ascii="Times New Roman" w:hAnsi="Times New Roman" w:cs="David" w:hint="eastAsia"/>
              <w:b/>
              <w:bCs/>
              <w:color w:val="auto"/>
              <w:rtl/>
            </w:rPr>
            <w:delText>השרות</w:delText>
          </w:r>
          <w:r w:rsidR="003C5229" w:rsidRPr="003C5229" w:rsidDel="000A1DAB">
            <w:rPr>
              <w:rStyle w:val="emailstyle17"/>
              <w:rFonts w:ascii="Times New Roman" w:hAnsi="Times New Roman" w:cs="David"/>
              <w:b/>
              <w:bCs/>
              <w:color w:val="auto"/>
              <w:rtl/>
            </w:rPr>
            <w:delText>.</w:delText>
          </w:r>
        </w:del>
      </w:ins>
      <w:del w:id="2181" w:author="אופיר טל" w:date="2022-01-09T13:00:00Z">
        <w:r w:rsidR="003C5229" w:rsidRPr="003C5229" w:rsidDel="000A1DAB">
          <w:rPr>
            <w:rStyle w:val="emailstyle17"/>
            <w:rFonts w:ascii="Times New Roman" w:hAnsi="Times New Roman" w:cs="David" w:hint="eastAsia"/>
            <w:b/>
            <w:bCs/>
            <w:color w:val="auto"/>
            <w:rtl/>
          </w:rPr>
          <w:delText>בעניין</w:delText>
        </w:r>
      </w:del>
      <w:r w:rsidR="003C5229">
        <w:rPr>
          <w:rStyle w:val="emailstyle17"/>
          <w:rFonts w:ascii="Times New Roman" w:hAnsi="Times New Roman" w:cs="David" w:hint="cs"/>
          <w:color w:val="auto"/>
          <w:rtl/>
        </w:rPr>
        <w:t xml:space="preserve"> </w:t>
      </w:r>
    </w:p>
    <w:p w14:paraId="1D962352" w14:textId="46C1E480" w:rsidR="00B67C81" w:rsidRPr="00901A33" w:rsidRDefault="003C5229" w:rsidP="003C5229">
      <w:pPr>
        <w:pStyle w:val="11"/>
        <w:spacing w:before="0" w:after="240" w:line="360" w:lineRule="auto"/>
        <w:ind w:left="510" w:firstLine="0"/>
        <w:rPr>
          <w:rtl/>
        </w:rPr>
      </w:pPr>
      <w:r w:rsidRPr="003C5229">
        <w:rPr>
          <w:rStyle w:val="emailstyle17"/>
          <w:rFonts w:ascii="Times New Roman" w:hAnsi="Times New Roman" w:cs="David"/>
          <w:color w:val="auto"/>
          <w:rtl/>
        </w:rPr>
        <w:t xml:space="preserve"> </w:t>
      </w:r>
      <w:r w:rsidR="002B43BF" w:rsidRPr="00901A33">
        <w:rPr>
          <w:rStyle w:val="emailstyle17"/>
          <w:rFonts w:ascii="Times New Roman" w:hAnsi="Times New Roman" w:cs="David" w:hint="cs"/>
          <w:color w:val="auto"/>
          <w:rtl/>
        </w:rPr>
        <w:t xml:space="preserve">התובע פנה </w:t>
      </w:r>
      <w:r w:rsidR="00152A00" w:rsidRPr="00901A33">
        <w:rPr>
          <w:rStyle w:val="emailstyle17"/>
          <w:rFonts w:ascii="Times New Roman" w:hAnsi="Times New Roman" w:cs="David" w:hint="cs"/>
          <w:color w:val="auto"/>
          <w:rtl/>
        </w:rPr>
        <w:t xml:space="preserve">מיד </w:t>
      </w:r>
      <w:r w:rsidR="005F206E" w:rsidRPr="00901A33">
        <w:rPr>
          <w:rStyle w:val="emailstyle17"/>
          <w:rFonts w:ascii="Times New Roman" w:hAnsi="Times New Roman" w:cs="David" w:hint="cs"/>
          <w:color w:val="auto"/>
          <w:rtl/>
        </w:rPr>
        <w:t>בכתב לחשבת הכללית</w:t>
      </w:r>
      <w:r w:rsidR="00506C84" w:rsidRPr="00901A33">
        <w:rPr>
          <w:rStyle w:val="emailstyle17"/>
          <w:rFonts w:ascii="Times New Roman" w:hAnsi="Times New Roman" w:cs="David" w:hint="cs"/>
          <w:color w:val="auto"/>
          <w:rtl/>
        </w:rPr>
        <w:t xml:space="preserve"> דאז</w:t>
      </w:r>
      <w:r w:rsidR="005F206E" w:rsidRPr="00901A33">
        <w:rPr>
          <w:rStyle w:val="emailstyle17"/>
          <w:rFonts w:ascii="Times New Roman" w:hAnsi="Times New Roman" w:cs="David" w:hint="cs"/>
          <w:color w:val="auto"/>
          <w:rtl/>
        </w:rPr>
        <w:t xml:space="preserve">, מחה על ההתנהלות הכוחנית נגדו, הסב את תשומת לבה של החשבת </w:t>
      </w:r>
      <w:ins w:id="2182" w:author="Shimon" w:date="2021-12-28T13:53:00Z">
        <w:r w:rsidR="004529D9">
          <w:rPr>
            <w:rStyle w:val="emailstyle17"/>
            <w:rFonts w:ascii="Times New Roman" w:hAnsi="Times New Roman" w:cs="David" w:hint="cs"/>
            <w:color w:val="auto"/>
            <w:rtl/>
          </w:rPr>
          <w:t xml:space="preserve">הכללית </w:t>
        </w:r>
      </w:ins>
      <w:r w:rsidR="005F206E" w:rsidRPr="00901A33">
        <w:rPr>
          <w:rStyle w:val="emailstyle17"/>
          <w:rFonts w:ascii="Times New Roman" w:hAnsi="Times New Roman" w:cs="David" w:hint="cs"/>
          <w:color w:val="auto"/>
          <w:rtl/>
        </w:rPr>
        <w:t>לכך שהמחליפה</w:t>
      </w:r>
      <w:r w:rsidR="00FB04F6"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שמונתה </w:t>
      </w:r>
      <w:r w:rsidR="00FE4D5B" w:rsidRPr="00901A33">
        <w:rPr>
          <w:rStyle w:val="emailstyle17"/>
          <w:rFonts w:ascii="Times New Roman" w:hAnsi="Times New Roman" w:cs="David" w:hint="cs"/>
          <w:color w:val="auto"/>
          <w:rtl/>
        </w:rPr>
        <w:t>כנראה על ידה</w:t>
      </w:r>
      <w:r w:rsidR="00FB04F6" w:rsidRPr="00901A33">
        <w:rPr>
          <w:rStyle w:val="emailstyle17"/>
          <w:rFonts w:ascii="Times New Roman" w:hAnsi="Times New Roman" w:cs="David" w:hint="cs"/>
          <w:color w:val="auto"/>
          <w:rtl/>
        </w:rPr>
        <w:t>,</w:t>
      </w:r>
      <w:r w:rsidR="00FE4D5B" w:rsidRPr="00901A33">
        <w:rPr>
          <w:rStyle w:val="emailstyle17"/>
          <w:rFonts w:ascii="Times New Roman" w:hAnsi="Times New Roman" w:cs="David" w:hint="cs"/>
          <w:color w:val="auto"/>
          <w:rtl/>
        </w:rPr>
        <w:t xml:space="preserve"> </w:t>
      </w:r>
      <w:r w:rsidR="005F206E" w:rsidRPr="00901A33">
        <w:rPr>
          <w:rStyle w:val="emailstyle17"/>
          <w:rFonts w:ascii="Times New Roman" w:hAnsi="Times New Roman" w:cs="David" w:hint="cs"/>
          <w:color w:val="auto"/>
          <w:rtl/>
        </w:rPr>
        <w:t>כלל לא ביצעה חפיפה מסודרת</w:t>
      </w:r>
      <w:r w:rsidR="00C21B94" w:rsidRPr="00901A33">
        <w:rPr>
          <w:rStyle w:val="emailstyle17"/>
          <w:rFonts w:ascii="Times New Roman" w:hAnsi="Times New Roman" w:cs="David" w:hint="cs"/>
          <w:color w:val="auto"/>
          <w:rtl/>
        </w:rPr>
        <w:t>,</w:t>
      </w:r>
      <w:r w:rsidR="005F206E" w:rsidRPr="00901A33">
        <w:rPr>
          <w:rStyle w:val="emailstyle17"/>
          <w:rFonts w:ascii="Times New Roman" w:hAnsi="Times New Roman" w:cs="David" w:hint="cs"/>
          <w:color w:val="auto"/>
          <w:rtl/>
        </w:rPr>
        <w:t xml:space="preserve"> למרות </w:t>
      </w:r>
      <w:ins w:id="2183" w:author="Shimon" w:date="2021-12-26T13:53:00Z">
        <w:r w:rsidR="001451C8">
          <w:rPr>
            <w:rStyle w:val="emailstyle17"/>
            <w:rFonts w:ascii="Times New Roman" w:hAnsi="Times New Roman" w:cs="David" w:hint="cs"/>
            <w:color w:val="auto"/>
            <w:rtl/>
          </w:rPr>
          <w:t>ה</w:t>
        </w:r>
      </w:ins>
      <w:r w:rsidR="005F206E" w:rsidRPr="00901A33">
        <w:rPr>
          <w:rStyle w:val="emailstyle17"/>
          <w:rFonts w:ascii="Times New Roman" w:hAnsi="Times New Roman" w:cs="David" w:hint="cs"/>
          <w:color w:val="auto"/>
          <w:rtl/>
        </w:rPr>
        <w:t xml:space="preserve">רגישות </w:t>
      </w:r>
      <w:ins w:id="2184" w:author="Shimon" w:date="2021-12-26T13:53:00Z">
        <w:del w:id="2185" w:author="אופיר טל" w:date="2022-01-09T13:05:00Z">
          <w:r w:rsidR="001451C8" w:rsidDel="000A1DAB">
            <w:rPr>
              <w:rStyle w:val="emailstyle17"/>
              <w:rFonts w:ascii="Times New Roman" w:hAnsi="Times New Roman" w:cs="David" w:hint="cs"/>
              <w:color w:val="auto"/>
              <w:rtl/>
            </w:rPr>
            <w:delText xml:space="preserve">העצומה </w:delText>
          </w:r>
        </w:del>
        <w:r w:rsidR="001451C8">
          <w:rPr>
            <w:rStyle w:val="emailstyle17"/>
            <w:rFonts w:ascii="Times New Roman" w:hAnsi="Times New Roman" w:cs="David" w:hint="cs"/>
            <w:color w:val="auto"/>
            <w:rtl/>
          </w:rPr>
          <w:t xml:space="preserve">של </w:t>
        </w:r>
      </w:ins>
      <w:r w:rsidR="005F206E" w:rsidRPr="00901A33">
        <w:rPr>
          <w:rStyle w:val="emailstyle17"/>
          <w:rFonts w:ascii="Times New Roman" w:hAnsi="Times New Roman" w:cs="David" w:hint="cs"/>
          <w:color w:val="auto"/>
          <w:rtl/>
        </w:rPr>
        <w:t>התחום עליו אחראי</w:t>
      </w:r>
      <w:r w:rsidR="00FB04F6" w:rsidRPr="00901A33">
        <w:rPr>
          <w:rStyle w:val="emailstyle17"/>
          <w:rFonts w:ascii="Times New Roman" w:hAnsi="Times New Roman" w:cs="David" w:hint="cs"/>
          <w:color w:val="auto"/>
          <w:rtl/>
        </w:rPr>
        <w:t xml:space="preserve"> התובע</w:t>
      </w:r>
      <w:r w:rsidR="002A5FA6" w:rsidRPr="00901A33">
        <w:rPr>
          <w:rStyle w:val="emailstyle17"/>
          <w:rFonts w:ascii="Times New Roman" w:hAnsi="Times New Roman" w:cs="David" w:hint="cs"/>
          <w:color w:val="auto"/>
          <w:rtl/>
        </w:rPr>
        <w:t xml:space="preserve"> שכלל</w:t>
      </w:r>
      <w:r w:rsidR="00811054" w:rsidRPr="00901A33">
        <w:rPr>
          <w:rStyle w:val="emailstyle17"/>
          <w:rFonts w:ascii="Times New Roman" w:hAnsi="Times New Roman" w:cs="David" w:hint="cs"/>
          <w:color w:val="auto"/>
          <w:rtl/>
        </w:rPr>
        <w:t xml:space="preserve">, בנוסף </w:t>
      </w:r>
      <w:r w:rsidR="00811054" w:rsidRPr="00901A33">
        <w:rPr>
          <w:rFonts w:hint="cs"/>
          <w:rtl/>
        </w:rPr>
        <w:t>ל</w:t>
      </w:r>
      <w:r w:rsidR="002A5FA6" w:rsidRPr="00901A33">
        <w:rPr>
          <w:rFonts w:hint="cs"/>
          <w:rtl/>
        </w:rPr>
        <w:t>ניהול יחידת עובדים מקצועית</w:t>
      </w:r>
      <w:r w:rsidR="00811054" w:rsidRPr="00901A33">
        <w:rPr>
          <w:rFonts w:hint="cs"/>
          <w:rtl/>
        </w:rPr>
        <w:t xml:space="preserve">, </w:t>
      </w:r>
      <w:r w:rsidR="00C21B94" w:rsidRPr="00901A33">
        <w:rPr>
          <w:rFonts w:hint="cs"/>
          <w:rtl/>
        </w:rPr>
        <w:t>ביצוע של כ-170,000</w:t>
      </w:r>
      <w:ins w:id="2186" w:author="Shimon" w:date="2021-12-18T23:57:00Z">
        <w:r w:rsidR="004B0E51">
          <w:rPr>
            <w:rFonts w:hint="cs"/>
            <w:rtl/>
          </w:rPr>
          <w:t>(!)</w:t>
        </w:r>
      </w:ins>
      <w:ins w:id="2187" w:author="Shimon" w:date="2022-01-07T00:17:00Z">
        <w:r w:rsidR="00AB3131">
          <w:rPr>
            <w:rFonts w:hint="cs"/>
            <w:rtl/>
          </w:rPr>
          <w:t xml:space="preserve"> </w:t>
        </w:r>
      </w:ins>
      <w:del w:id="2188" w:author="Shimon" w:date="2021-12-18T23:57:00Z">
        <w:r w:rsidR="00C21B94" w:rsidRPr="00901A33" w:rsidDel="004B0E51">
          <w:rPr>
            <w:rFonts w:hint="cs"/>
            <w:rtl/>
          </w:rPr>
          <w:delText xml:space="preserve"> </w:delText>
        </w:r>
      </w:del>
      <w:r w:rsidR="00C21B94" w:rsidRPr="00901A33">
        <w:rPr>
          <w:rFonts w:hint="cs"/>
          <w:rtl/>
        </w:rPr>
        <w:t xml:space="preserve">תשלומים בשנה, לאלפי מוסדות נתמכים וליותר מ-10,000 זכאים למילגות הבטחת הכנסה, בהיקף </w:t>
      </w:r>
      <w:r w:rsidR="00152A00" w:rsidRPr="00901A33">
        <w:rPr>
          <w:rFonts w:hint="cs"/>
          <w:rtl/>
        </w:rPr>
        <w:t xml:space="preserve">שנתי </w:t>
      </w:r>
      <w:r w:rsidR="00C21B94" w:rsidRPr="00901A33">
        <w:rPr>
          <w:rFonts w:hint="cs"/>
          <w:rtl/>
        </w:rPr>
        <w:t>של כמיליארד ומאתיים מיליון ₪</w:t>
      </w:r>
      <w:r w:rsidR="00A671C2" w:rsidRPr="00901A33">
        <w:rPr>
          <w:rFonts w:hint="cs"/>
          <w:rtl/>
        </w:rPr>
        <w:t>.</w:t>
      </w:r>
      <w:r w:rsidR="00091F94" w:rsidRPr="00901A33">
        <w:rPr>
          <w:rFonts w:hint="cs"/>
          <w:rtl/>
        </w:rPr>
        <w:t xml:space="preserve"> </w:t>
      </w:r>
      <w:r w:rsidR="00646E5E" w:rsidRPr="00901A33">
        <w:rPr>
          <w:rFonts w:hint="cs"/>
          <w:rtl/>
        </w:rPr>
        <w:t xml:space="preserve">התובע </w:t>
      </w:r>
      <w:r w:rsidR="00C21B94" w:rsidRPr="00901A33">
        <w:rPr>
          <w:rFonts w:hint="cs"/>
          <w:rtl/>
        </w:rPr>
        <w:t>הבהיר כי ימשיך להגיע לעבודתו כרגיל.</w:t>
      </w:r>
      <w:r w:rsidR="00FE4D5B" w:rsidRPr="00901A33">
        <w:rPr>
          <w:rFonts w:hint="cs"/>
          <w:rtl/>
        </w:rPr>
        <w:t xml:space="preserve"> למכתב זה </w:t>
      </w:r>
      <w:r w:rsidR="00457D04">
        <w:rPr>
          <w:rFonts w:hint="cs"/>
          <w:rtl/>
        </w:rPr>
        <w:t xml:space="preserve">שהתובע העביר בו ביום באימייל, </w:t>
      </w:r>
      <w:r w:rsidR="00FE4D5B" w:rsidRPr="00901A33">
        <w:rPr>
          <w:rFonts w:hint="cs"/>
          <w:rtl/>
        </w:rPr>
        <w:t>לא ניתנה תשובה כלשהי</w:t>
      </w:r>
      <w:ins w:id="2189" w:author="אופיר טל" w:date="2022-01-09T13:05:00Z">
        <w:r w:rsidR="000A1DAB">
          <w:rPr>
            <w:rFonts w:hint="cs"/>
            <w:rtl/>
          </w:rPr>
          <w:t>.</w:t>
        </w:r>
      </w:ins>
      <w:ins w:id="2190" w:author="Shimon" w:date="2021-12-21T16:09:00Z">
        <w:del w:id="2191" w:author="אופיר טל" w:date="2022-01-09T13:05:00Z">
          <w:r w:rsidR="00457D04" w:rsidDel="000A1DAB">
            <w:rPr>
              <w:rFonts w:hint="cs"/>
              <w:rtl/>
            </w:rPr>
            <w:delText xml:space="preserve"> ו</w:delText>
          </w:r>
        </w:del>
      </w:ins>
      <w:ins w:id="2192" w:author="Shimon" w:date="2021-12-26T13:54:00Z">
        <w:del w:id="2193" w:author="אופיר טל" w:date="2022-01-09T13:05:00Z">
          <w:r w:rsidR="001451C8" w:rsidDel="000A1DAB">
            <w:rPr>
              <w:rFonts w:hint="cs"/>
              <w:rtl/>
            </w:rPr>
            <w:delText xml:space="preserve">שוב </w:delText>
          </w:r>
        </w:del>
      </w:ins>
      <w:ins w:id="2194" w:author="Shimon" w:date="2021-12-21T16:09:00Z">
        <w:del w:id="2195" w:author="אופיר טל" w:date="2022-01-09T13:05:00Z">
          <w:r w:rsidR="00457D04" w:rsidDel="000A1DAB">
            <w:rPr>
              <w:rFonts w:hint="cs"/>
              <w:rtl/>
            </w:rPr>
            <w:delText>הוא הבין שהנושא יבורר אתו לפני שיינקטו צע</w:delText>
          </w:r>
        </w:del>
      </w:ins>
      <w:ins w:id="2196" w:author="Shimon" w:date="2021-12-21T16:10:00Z">
        <w:del w:id="2197" w:author="אופיר טל" w:date="2022-01-09T13:05:00Z">
          <w:r w:rsidR="00457D04" w:rsidDel="000A1DAB">
            <w:rPr>
              <w:rFonts w:hint="cs"/>
              <w:rtl/>
            </w:rPr>
            <w:delText>דים כלשהם להפסקת עבודתו.</w:delText>
          </w:r>
        </w:del>
      </w:ins>
      <w:del w:id="2198" w:author="אופיר טל" w:date="2022-01-09T13:05:00Z">
        <w:r w:rsidR="00FE4D5B" w:rsidRPr="00901A33" w:rsidDel="000A1DAB">
          <w:rPr>
            <w:rFonts w:hint="cs"/>
            <w:rtl/>
          </w:rPr>
          <w:delText>.</w:delText>
        </w:r>
      </w:del>
      <w:ins w:id="2199" w:author="אופיר טל" w:date="2022-01-09T13:05:00Z">
        <w:r w:rsidR="000A1DAB">
          <w:rPr>
            <w:rFonts w:hint="cs"/>
            <w:rtl/>
          </w:rPr>
          <w:t xml:space="preserve"> </w:t>
        </w:r>
        <w:r w:rsidR="000A1DAB" w:rsidRPr="000A1DAB">
          <w:rPr>
            <w:rFonts w:hint="eastAsia"/>
            <w:highlight w:val="green"/>
            <w:rtl/>
            <w:rPrChange w:id="2200" w:author="אופיר טל" w:date="2022-01-09T13:06:00Z">
              <w:rPr>
                <w:rFonts w:hint="eastAsia"/>
                <w:rtl/>
              </w:rPr>
            </w:rPrChange>
          </w:rPr>
          <w:t>כמע</w:t>
        </w:r>
      </w:ins>
      <w:ins w:id="2201" w:author="אופיר טל" w:date="2022-01-09T13:06:00Z">
        <w:r w:rsidR="000A1DAB" w:rsidRPr="000A1DAB">
          <w:rPr>
            <w:rFonts w:hint="eastAsia"/>
            <w:highlight w:val="green"/>
            <w:rtl/>
            <w:rPrChange w:id="2202" w:author="אופיר טל" w:date="2022-01-09T13:06:00Z">
              <w:rPr>
                <w:rFonts w:hint="eastAsia"/>
                <w:rtl/>
              </w:rPr>
            </w:rPrChange>
          </w:rPr>
          <w:t>ט</w:t>
        </w:r>
        <w:r w:rsidR="000A1DAB" w:rsidRPr="000A1DAB">
          <w:rPr>
            <w:highlight w:val="green"/>
            <w:rtl/>
            <w:rPrChange w:id="2203" w:author="אופיר טל" w:date="2022-01-09T13:06:00Z">
              <w:rPr>
                <w:rtl/>
              </w:rPr>
            </w:rPrChange>
          </w:rPr>
          <w:t xml:space="preserve"> </w:t>
        </w:r>
      </w:ins>
      <w:ins w:id="2204" w:author="אופיר טל" w:date="2022-01-09T13:05:00Z">
        <w:r w:rsidR="000A1DAB" w:rsidRPr="000A1DAB">
          <w:rPr>
            <w:rFonts w:hint="eastAsia"/>
            <w:highlight w:val="green"/>
            <w:rtl/>
            <w:rPrChange w:id="2205" w:author="אופיר טל" w:date="2022-01-09T13:06:00Z">
              <w:rPr>
                <w:rFonts w:hint="eastAsia"/>
                <w:rtl/>
              </w:rPr>
            </w:rPrChange>
          </w:rPr>
          <w:t>חסר</w:t>
        </w:r>
        <w:r w:rsidR="000A1DAB" w:rsidRPr="000A1DAB">
          <w:rPr>
            <w:highlight w:val="green"/>
            <w:rtl/>
            <w:rPrChange w:id="2206" w:author="אופיר טל" w:date="2022-01-09T13:06:00Z">
              <w:rPr>
                <w:rtl/>
              </w:rPr>
            </w:rPrChange>
          </w:rPr>
          <w:t xml:space="preserve"> חשיבות לאחר פסק הדין של בית הדין הארצי, וממילא </w:t>
        </w:r>
      </w:ins>
      <w:r w:rsidR="00C21B94" w:rsidRPr="000A1DAB">
        <w:rPr>
          <w:highlight w:val="green"/>
          <w:rtl/>
          <w:rPrChange w:id="2207" w:author="אופיר טל" w:date="2022-01-09T13:06:00Z">
            <w:rPr>
              <w:rtl/>
            </w:rPr>
          </w:rPrChange>
        </w:rPr>
        <w:t xml:space="preserve"> </w:t>
      </w:r>
      <w:ins w:id="2208" w:author="אופיר טל" w:date="2022-01-09T13:06:00Z">
        <w:r w:rsidR="000A1DAB" w:rsidRPr="000A1DAB">
          <w:rPr>
            <w:rFonts w:hint="cs"/>
            <w:highlight w:val="green"/>
            <w:rtl/>
          </w:rPr>
          <w:t xml:space="preserve">התיקונים האלה בעייתים </w:t>
        </w:r>
        <w:r w:rsidR="000A1DAB" w:rsidRPr="000A1DAB">
          <w:rPr>
            <w:highlight w:val="green"/>
            <w:rtl/>
          </w:rPr>
          <w:t>– כי הם חוש</w:t>
        </w:r>
        <w:r w:rsidR="000A1DAB" w:rsidRPr="00D21B06">
          <w:rPr>
            <w:rFonts w:hint="cs"/>
            <w:highlight w:val="green"/>
            <w:rtl/>
          </w:rPr>
          <w:t>פים אותנו לטענה של המדינה שמדובר בשיפור עמדות ולא בתיקון בהתאם לפסק הדין של בית הדין הארצי</w:t>
        </w:r>
      </w:ins>
    </w:p>
    <w:p w14:paraId="0F256264" w14:textId="01DDB4F6" w:rsidR="00C0656C" w:rsidRPr="00901A33" w:rsidRDefault="00C0656C" w:rsidP="006B25CF">
      <w:pPr>
        <w:pStyle w:val="11"/>
        <w:spacing w:before="0" w:after="240" w:line="360" w:lineRule="auto"/>
        <w:ind w:left="510" w:hanging="425"/>
        <w:rPr>
          <w:i/>
          <w:iCs/>
          <w:sz w:val="24"/>
          <w:rtl/>
        </w:rPr>
      </w:pPr>
      <w:r w:rsidRPr="00901A33">
        <w:rPr>
          <w:i/>
          <w:iCs/>
          <w:sz w:val="24"/>
          <w:rtl/>
        </w:rPr>
        <w:t>*</w:t>
      </w:r>
      <w:r w:rsidRPr="00901A33">
        <w:rPr>
          <w:i/>
          <w:iCs/>
          <w:sz w:val="24"/>
          <w:rtl/>
        </w:rPr>
        <w:tab/>
        <w:t xml:space="preserve">רצ"ב </w:t>
      </w:r>
      <w:bookmarkStart w:id="2209" w:name="_Hlk18183947"/>
      <w:r w:rsidRPr="00901A33">
        <w:rPr>
          <w:rFonts w:hint="cs"/>
          <w:i/>
          <w:iCs/>
          <w:sz w:val="24"/>
          <w:rtl/>
        </w:rPr>
        <w:t>מכתבו של התובע</w:t>
      </w:r>
      <w:r w:rsidR="00771425" w:rsidRPr="00901A33">
        <w:rPr>
          <w:rFonts w:hint="cs"/>
          <w:i/>
          <w:iCs/>
          <w:sz w:val="24"/>
          <w:rtl/>
        </w:rPr>
        <w:t xml:space="preserve"> </w:t>
      </w:r>
      <w:r w:rsidRPr="00901A33">
        <w:rPr>
          <w:rFonts w:hint="cs"/>
          <w:i/>
          <w:iCs/>
          <w:sz w:val="24"/>
          <w:rtl/>
        </w:rPr>
        <w:t>מיום 1.8.2012</w:t>
      </w:r>
      <w:r w:rsidRPr="00901A33">
        <w:rPr>
          <w:i/>
          <w:iCs/>
          <w:sz w:val="24"/>
          <w:rtl/>
        </w:rPr>
        <w:t xml:space="preserve">, </w:t>
      </w:r>
      <w:r w:rsidR="00771425" w:rsidRPr="00901A33">
        <w:rPr>
          <w:rFonts w:hint="cs"/>
          <w:i/>
          <w:iCs/>
          <w:sz w:val="24"/>
          <w:rtl/>
        </w:rPr>
        <w:t xml:space="preserve">אל החשבת הכללית, </w:t>
      </w:r>
      <w:r w:rsidRPr="00901A33">
        <w:rPr>
          <w:i/>
          <w:iCs/>
          <w:sz w:val="24"/>
          <w:rtl/>
        </w:rPr>
        <w:t>מסומ</w:t>
      </w:r>
      <w:r w:rsidRPr="00901A33">
        <w:rPr>
          <w:rFonts w:hint="eastAsia"/>
          <w:i/>
          <w:iCs/>
          <w:sz w:val="24"/>
          <w:rtl/>
        </w:rPr>
        <w:t>ן</w:t>
      </w:r>
      <w:r w:rsidRPr="00901A33">
        <w:rPr>
          <w:i/>
          <w:iCs/>
          <w:sz w:val="24"/>
          <w:rtl/>
        </w:rPr>
        <w:t xml:space="preserve"> </w:t>
      </w:r>
      <w:r w:rsidRPr="00901A33">
        <w:rPr>
          <w:i/>
          <w:iCs/>
          <w:sz w:val="24"/>
          <w:u w:val="single"/>
          <w:rtl/>
        </w:rPr>
        <w:t>כנספח</w:t>
      </w:r>
      <w:ins w:id="2210" w:author="אופיר טל" w:date="2022-01-09T13:08:00Z">
        <w:r w:rsidR="000A1DAB">
          <w:rPr>
            <w:rFonts w:hint="cs"/>
            <w:i/>
            <w:iCs/>
            <w:sz w:val="24"/>
            <w:u w:val="single"/>
            <w:rtl/>
          </w:rPr>
          <w:t xml:space="preserve"> </w:t>
        </w:r>
      </w:ins>
      <w:del w:id="2211" w:author="אופיר טל" w:date="2022-01-09T13:08:00Z">
        <w:r w:rsidRPr="00901A33" w:rsidDel="000A1DAB">
          <w:rPr>
            <w:i/>
            <w:iCs/>
            <w:sz w:val="24"/>
            <w:u w:val="single"/>
            <w:rtl/>
          </w:rPr>
          <w:delText xml:space="preserve"> </w:delText>
        </w:r>
        <w:r w:rsidRPr="00901A33" w:rsidDel="000A1DAB">
          <w:rPr>
            <w:rFonts w:hint="cs"/>
            <w:i/>
            <w:iCs/>
            <w:sz w:val="24"/>
            <w:u w:val="single"/>
            <w:rtl/>
          </w:rPr>
          <w:delText>6</w:delText>
        </w:r>
      </w:del>
      <w:ins w:id="2212" w:author="אופיר טל" w:date="2022-01-09T13:08:00Z">
        <w:r w:rsidR="000A1DAB">
          <w:rPr>
            <w:rFonts w:hint="cs"/>
            <w:i/>
            <w:iCs/>
            <w:sz w:val="24"/>
            <w:u w:val="single"/>
            <w:rtl/>
          </w:rPr>
          <w:t>10</w:t>
        </w:r>
      </w:ins>
      <w:r w:rsidRPr="00901A33">
        <w:rPr>
          <w:rFonts w:hint="cs"/>
          <w:i/>
          <w:iCs/>
          <w:sz w:val="24"/>
          <w:u w:val="single"/>
          <w:rtl/>
        </w:rPr>
        <w:t>.</w:t>
      </w:r>
    </w:p>
    <w:bookmarkEnd w:id="2209"/>
    <w:p w14:paraId="45595DC3" w14:textId="423508E3" w:rsidR="00AA4B92" w:rsidRDefault="001451C8">
      <w:pPr>
        <w:pStyle w:val="11"/>
        <w:numPr>
          <w:ilvl w:val="0"/>
          <w:numId w:val="14"/>
        </w:numPr>
        <w:tabs>
          <w:tab w:val="clear" w:pos="502"/>
          <w:tab w:val="left" w:pos="1232"/>
        </w:tabs>
        <w:spacing w:before="0" w:after="240" w:line="360" w:lineRule="auto"/>
        <w:ind w:left="523" w:hanging="425"/>
        <w:rPr>
          <w:rStyle w:val="emailstyle17"/>
          <w:rFonts w:ascii="Times New Roman" w:hAnsi="Times New Roman" w:cs="David"/>
          <w:color w:val="auto"/>
        </w:rPr>
        <w:pPrChange w:id="2213" w:author="Shimon" w:date="2021-12-26T14:07:00Z">
          <w:pPr>
            <w:pStyle w:val="11"/>
            <w:numPr>
              <w:numId w:val="14"/>
            </w:numPr>
            <w:tabs>
              <w:tab w:val="num" w:pos="502"/>
            </w:tabs>
            <w:spacing w:before="0" w:after="240" w:line="360" w:lineRule="auto"/>
            <w:ind w:left="510" w:hanging="425"/>
          </w:pPr>
        </w:pPrChange>
      </w:pPr>
      <w:ins w:id="2214" w:author="Shimon" w:date="2021-12-26T13:54:00Z">
        <w:del w:id="2215" w:author="אופיר טל" w:date="2022-01-09T13:06:00Z">
          <w:r w:rsidRPr="00AA4B92" w:rsidDel="000A1DAB">
            <w:rPr>
              <w:rStyle w:val="emailstyle17"/>
              <w:rFonts w:ascii="Times New Roman" w:hAnsi="Times New Roman" w:cs="David" w:hint="cs"/>
              <w:color w:val="auto"/>
              <w:rtl/>
            </w:rPr>
            <w:delText xml:space="preserve">ואכן, </w:delText>
          </w:r>
        </w:del>
      </w:ins>
      <w:r w:rsidR="00C21B94" w:rsidRPr="00AA4B92">
        <w:rPr>
          <w:rStyle w:val="emailstyle17"/>
          <w:rFonts w:ascii="Times New Roman" w:hAnsi="Times New Roman" w:cs="David" w:hint="cs"/>
          <w:color w:val="auto"/>
          <w:rtl/>
        </w:rPr>
        <w:t>העובדת</w:t>
      </w:r>
      <w:ins w:id="2216" w:author="Shimon" w:date="2021-12-22T16:05:00Z">
        <w:del w:id="2217" w:author="אופיר טל" w:date="2022-01-09T13:06:00Z">
          <w:r w:rsidR="006C36DF" w:rsidRPr="00AA4B92" w:rsidDel="000A1DAB">
            <w:rPr>
              <w:rStyle w:val="emailstyle17"/>
              <w:rFonts w:ascii="Times New Roman" w:hAnsi="Times New Roman" w:cs="David" w:hint="cs"/>
              <w:color w:val="auto"/>
              <w:rtl/>
            </w:rPr>
            <w:delText>, חסרת הנסיון,</w:delText>
          </w:r>
        </w:del>
      </w:ins>
      <w:r w:rsidR="00C21B94" w:rsidRPr="00AA4B92">
        <w:rPr>
          <w:rStyle w:val="emailstyle17"/>
          <w:rFonts w:ascii="Times New Roman" w:hAnsi="Times New Roman" w:cs="David" w:hint="cs"/>
          <w:color w:val="auto"/>
          <w:rtl/>
        </w:rPr>
        <w:t xml:space="preserve"> שמונתה לממלאת מקום </w:t>
      </w:r>
      <w:ins w:id="2218" w:author="Shimon" w:date="2021-12-22T16:05:00Z">
        <w:del w:id="2219" w:author="אופיר טל" w:date="2022-01-09T13:06:00Z">
          <w:r w:rsidR="006C36DF" w:rsidRPr="00AA4B92" w:rsidDel="000A1DAB">
            <w:rPr>
              <w:rStyle w:val="emailstyle17"/>
              <w:rFonts w:ascii="Times New Roman" w:hAnsi="Times New Roman" w:cs="David" w:hint="cs"/>
              <w:color w:val="auto"/>
              <w:rtl/>
            </w:rPr>
            <w:delText>ברגע האחרון ממש</w:delText>
          </w:r>
        </w:del>
      </w:ins>
      <w:ins w:id="2220" w:author="Shimon" w:date="2021-12-27T14:43:00Z">
        <w:del w:id="2221" w:author="אופיר טל" w:date="2022-01-09T13:06:00Z">
          <w:r w:rsidR="00FE0206" w:rsidRPr="00AA4B92" w:rsidDel="000A1DAB">
            <w:rPr>
              <w:rStyle w:val="emailstyle17"/>
              <w:rFonts w:ascii="Times New Roman" w:hAnsi="Times New Roman" w:cs="David" w:hint="cs"/>
              <w:color w:val="auto"/>
              <w:rtl/>
            </w:rPr>
            <w:delText>,</w:delText>
          </w:r>
        </w:del>
      </w:ins>
      <w:ins w:id="2222" w:author="Shimon" w:date="2021-12-22T16:05:00Z">
        <w:del w:id="2223" w:author="אופיר טל" w:date="2022-01-09T13:06:00Z">
          <w:r w:rsidR="006C36DF" w:rsidRPr="00AA4B92" w:rsidDel="000A1DAB">
            <w:rPr>
              <w:rStyle w:val="emailstyle17"/>
              <w:rFonts w:ascii="Times New Roman" w:hAnsi="Times New Roman" w:cs="David" w:hint="cs"/>
              <w:color w:val="auto"/>
              <w:rtl/>
            </w:rPr>
            <w:delText xml:space="preserve"> ללא הכנה כלשהי,</w:delText>
          </w:r>
        </w:del>
      </w:ins>
      <w:ins w:id="2224" w:author="Shimon" w:date="2021-12-26T13:55:00Z">
        <w:del w:id="2225" w:author="אופיר טל" w:date="2022-01-09T13:06:00Z">
          <w:r w:rsidRPr="00AA4B92" w:rsidDel="000A1DAB">
            <w:rPr>
              <w:rStyle w:val="emailstyle17"/>
              <w:rFonts w:ascii="Times New Roman" w:hAnsi="Times New Roman" w:cs="David" w:hint="cs"/>
              <w:color w:val="auto"/>
              <w:rtl/>
            </w:rPr>
            <w:delText xml:space="preserve"> </w:delText>
          </w:r>
        </w:del>
      </w:ins>
      <w:r w:rsidR="00FE4D5B" w:rsidRPr="00AA4B92">
        <w:rPr>
          <w:rStyle w:val="emailstyle17"/>
          <w:rFonts w:ascii="Times New Roman" w:hAnsi="Times New Roman" w:cs="David" w:hint="cs"/>
          <w:color w:val="auto"/>
          <w:rtl/>
        </w:rPr>
        <w:t xml:space="preserve">הבינה שאיננה יכולה להתמודד עם המשימה </w:t>
      </w:r>
      <w:ins w:id="2226" w:author="Shimon" w:date="2021-12-21T16:41:00Z">
        <w:del w:id="2227" w:author="אופיר טל" w:date="2022-01-09T13:06:00Z">
          <w:r w:rsidR="003F308A" w:rsidRPr="00AA4B92" w:rsidDel="000A1DAB">
            <w:rPr>
              <w:rStyle w:val="emailstyle17"/>
              <w:rFonts w:ascii="Times New Roman" w:hAnsi="Times New Roman" w:cs="David" w:hint="cs"/>
              <w:color w:val="auto"/>
              <w:rtl/>
            </w:rPr>
            <w:delText xml:space="preserve">המאד </w:delText>
          </w:r>
        </w:del>
      </w:ins>
      <w:ins w:id="2228" w:author="Shimon" w:date="2021-12-22T16:05:00Z">
        <w:del w:id="2229" w:author="אופיר טל" w:date="2022-01-09T13:06:00Z">
          <w:r w:rsidR="006C36DF" w:rsidRPr="00AA4B92" w:rsidDel="000A1DAB">
            <w:rPr>
              <w:rStyle w:val="emailstyle17"/>
              <w:rFonts w:ascii="Times New Roman" w:hAnsi="Times New Roman" w:cs="David" w:hint="cs"/>
              <w:color w:val="auto"/>
              <w:rtl/>
            </w:rPr>
            <w:delText xml:space="preserve">מאד </w:delText>
          </w:r>
        </w:del>
      </w:ins>
      <w:ins w:id="2230" w:author="Shimon" w:date="2021-12-21T16:41:00Z">
        <w:del w:id="2231" w:author="אופיר טל" w:date="2022-01-09T13:06:00Z">
          <w:r w:rsidR="003F308A" w:rsidRPr="00AA4B92" w:rsidDel="000A1DAB">
            <w:rPr>
              <w:rStyle w:val="emailstyle17"/>
              <w:rFonts w:ascii="Times New Roman" w:hAnsi="Times New Roman" w:cs="David" w:hint="cs"/>
              <w:color w:val="auto"/>
              <w:rtl/>
            </w:rPr>
            <w:delText xml:space="preserve">מורכבת </w:delText>
          </w:r>
        </w:del>
      </w:ins>
      <w:ins w:id="2232" w:author="Shimon" w:date="2021-12-22T16:05:00Z">
        <w:del w:id="2233" w:author="אופיר טל" w:date="2022-01-09T13:06:00Z">
          <w:r w:rsidR="006C36DF" w:rsidRPr="00AA4B92" w:rsidDel="000A1DAB">
            <w:rPr>
              <w:rStyle w:val="emailstyle17"/>
              <w:rFonts w:ascii="Times New Roman" w:hAnsi="Times New Roman" w:cs="David" w:hint="cs"/>
              <w:color w:val="auto"/>
              <w:rtl/>
            </w:rPr>
            <w:delText>והאחריות הכבי</w:delText>
          </w:r>
        </w:del>
      </w:ins>
      <w:ins w:id="2234" w:author="Shimon" w:date="2021-12-22T16:06:00Z">
        <w:del w:id="2235" w:author="אופיר טל" w:date="2022-01-09T13:06:00Z">
          <w:r w:rsidR="006C36DF" w:rsidRPr="00AA4B92" w:rsidDel="000A1DAB">
            <w:rPr>
              <w:rStyle w:val="emailstyle17"/>
              <w:rFonts w:ascii="Times New Roman" w:hAnsi="Times New Roman" w:cs="David" w:hint="cs"/>
              <w:color w:val="auto"/>
              <w:rtl/>
            </w:rPr>
            <w:delText xml:space="preserve">דה </w:delText>
          </w:r>
        </w:del>
      </w:ins>
      <w:r w:rsidR="00FE4D5B" w:rsidRPr="00AA4B92">
        <w:rPr>
          <w:rStyle w:val="emailstyle17"/>
          <w:rFonts w:ascii="Times New Roman" w:hAnsi="Times New Roman" w:cs="David" w:hint="cs"/>
          <w:color w:val="auto"/>
          <w:rtl/>
        </w:rPr>
        <w:t xml:space="preserve">שהוטלה עליה, </w:t>
      </w:r>
      <w:r w:rsidR="00C21B94" w:rsidRPr="00AA4B92">
        <w:rPr>
          <w:rStyle w:val="emailstyle17"/>
          <w:rFonts w:ascii="Times New Roman" w:hAnsi="Times New Roman" w:cs="David" w:hint="cs"/>
          <w:color w:val="auto"/>
          <w:rtl/>
        </w:rPr>
        <w:t>עזבה את המקום ולא הופיעה יותר</w:t>
      </w:r>
      <w:r w:rsidR="009E40B8" w:rsidRPr="00AA4B92">
        <w:rPr>
          <w:rStyle w:val="emailstyle17"/>
          <w:rFonts w:ascii="Times New Roman" w:hAnsi="Times New Roman" w:cs="David" w:hint="cs"/>
          <w:color w:val="auto"/>
          <w:rtl/>
        </w:rPr>
        <w:t>.</w:t>
      </w:r>
      <w:r w:rsidR="00AA4B92" w:rsidRPr="00AA4B92">
        <w:rPr>
          <w:rStyle w:val="emailstyle17"/>
          <w:rFonts w:ascii="Times New Roman" w:hAnsi="Times New Roman" w:cs="David" w:hint="cs"/>
          <w:color w:val="auto"/>
          <w:rtl/>
        </w:rPr>
        <w:t xml:space="preserve"> </w:t>
      </w:r>
      <w:ins w:id="2236" w:author="אופיר טל" w:date="2022-01-09T13:06:00Z">
        <w:r w:rsidR="000A1DAB" w:rsidRPr="00901A33">
          <w:rPr>
            <w:rStyle w:val="emailstyle17"/>
            <w:rFonts w:ascii="Times New Roman" w:hAnsi="Times New Roman" w:cs="David" w:hint="cs"/>
            <w:color w:val="auto"/>
            <w:rtl/>
          </w:rPr>
          <w:t xml:space="preserve">. על פניו ברור שמשרד האוצר לא נערך לסיום עבודתו של התובע, ויש מקום להניח כי מנהליו של התובע באגף החשב הכללי, הוטעו לחשוב שחוזהו הסתיים, שעה שהיה ברור </w:t>
        </w:r>
        <w:r w:rsidR="000A1DAB">
          <w:rPr>
            <w:rStyle w:val="emailstyle17"/>
            <w:rFonts w:ascii="Times New Roman" w:hAnsi="Times New Roman" w:cs="David" w:hint="cs"/>
            <w:color w:val="auto"/>
            <w:rtl/>
          </w:rPr>
          <w:t>ש</w:t>
        </w:r>
        <w:r w:rsidR="000A1DAB" w:rsidRPr="00901A33">
          <w:rPr>
            <w:rStyle w:val="emailstyle17"/>
            <w:rFonts w:ascii="Times New Roman" w:hAnsi="Times New Roman" w:cs="David" w:hint="cs"/>
            <w:color w:val="auto"/>
            <w:rtl/>
          </w:rPr>
          <w:t>התובע ימשיך לעבוד עד לתום התקופה הקצובה (ביום 31.3.2014).</w:t>
        </w:r>
      </w:ins>
      <w:r w:rsidR="00F76B74" w:rsidRPr="00AA4B92">
        <w:rPr>
          <w:rStyle w:val="emailstyle17"/>
          <w:rFonts w:ascii="Times New Roman" w:hAnsi="Times New Roman" w:cs="David" w:hint="cs"/>
          <w:color w:val="auto"/>
          <w:rtl/>
        </w:rPr>
        <w:t xml:space="preserve"> </w:t>
      </w:r>
      <w:del w:id="2237" w:author="Shimon" w:date="2021-12-26T14:07:00Z">
        <w:r w:rsidR="00F76B74" w:rsidRPr="00AA4B92" w:rsidDel="00916996">
          <w:rPr>
            <w:rStyle w:val="emailstyle17"/>
            <w:rFonts w:ascii="Times New Roman" w:hAnsi="Times New Roman" w:cs="David" w:hint="cs"/>
            <w:color w:val="auto"/>
            <w:rtl/>
          </w:rPr>
          <w:delText>על פניו ברור ש</w:delText>
        </w:r>
      </w:del>
      <w:del w:id="2238" w:author="Shimon" w:date="2021-12-26T13:59:00Z">
        <w:r w:rsidR="00F76B74" w:rsidRPr="00AA4B92" w:rsidDel="001451C8">
          <w:rPr>
            <w:rStyle w:val="emailstyle17"/>
            <w:rFonts w:ascii="Times New Roman" w:hAnsi="Times New Roman" w:cs="David" w:hint="cs"/>
            <w:color w:val="auto"/>
            <w:rtl/>
          </w:rPr>
          <w:delText>משרד האוצר</w:delText>
        </w:r>
      </w:del>
      <w:del w:id="2239" w:author="Shimon" w:date="2021-12-26T14:07:00Z">
        <w:r w:rsidR="00916996" w:rsidRPr="00AA4B92" w:rsidDel="00916996">
          <w:rPr>
            <w:rStyle w:val="emailstyle17"/>
            <w:rFonts w:ascii="Times New Roman" w:hAnsi="Times New Roman" w:cs="David" w:hint="cs"/>
            <w:color w:val="auto"/>
            <w:rtl/>
          </w:rPr>
          <w:delText xml:space="preserve"> </w:delText>
        </w:r>
        <w:r w:rsidR="00F76B74" w:rsidRPr="00AA4B92" w:rsidDel="00916996">
          <w:rPr>
            <w:rStyle w:val="emailstyle17"/>
            <w:rFonts w:ascii="Times New Roman" w:hAnsi="Times New Roman" w:cs="David" w:hint="cs"/>
            <w:color w:val="auto"/>
            <w:rtl/>
          </w:rPr>
          <w:delText>לא נער</w:delText>
        </w:r>
        <w:r w:rsidRPr="00AA4B92" w:rsidDel="00916996">
          <w:rPr>
            <w:rStyle w:val="emailstyle17"/>
            <w:rFonts w:ascii="Times New Roman" w:hAnsi="Times New Roman" w:cs="David" w:hint="cs"/>
            <w:color w:val="auto"/>
            <w:rtl/>
          </w:rPr>
          <w:delText>ך</w:delText>
        </w:r>
        <w:r w:rsidR="00F76B74" w:rsidRPr="00AA4B92" w:rsidDel="00916996">
          <w:rPr>
            <w:rStyle w:val="emailstyle17"/>
            <w:rFonts w:ascii="Times New Roman" w:hAnsi="Times New Roman" w:cs="David" w:hint="cs"/>
            <w:color w:val="auto"/>
            <w:rtl/>
          </w:rPr>
          <w:delText xml:space="preserve"> לסיום עבודתו של התובע, ויש מקום להניח כי מנהליו של התובע </w:delText>
        </w:r>
        <w:r w:rsidR="005430D4" w:rsidRPr="00AA4B92" w:rsidDel="00916996">
          <w:rPr>
            <w:rStyle w:val="emailstyle17"/>
            <w:rFonts w:ascii="Times New Roman" w:hAnsi="Times New Roman" w:cs="David" w:hint="cs"/>
            <w:color w:val="auto"/>
            <w:rtl/>
          </w:rPr>
          <w:delText xml:space="preserve">באגף החשב הכללי, </w:delText>
        </w:r>
        <w:r w:rsidR="00F76B74" w:rsidRPr="00AA4B92" w:rsidDel="00916996">
          <w:rPr>
            <w:rStyle w:val="emailstyle17"/>
            <w:rFonts w:ascii="Times New Roman" w:hAnsi="Times New Roman" w:cs="David" w:hint="cs"/>
            <w:color w:val="auto"/>
            <w:rtl/>
          </w:rPr>
          <w:delText>הוטעו לחשוב</w:delText>
        </w:r>
      </w:del>
      <w:del w:id="2240" w:author="Shimon" w:date="2021-12-22T16:11:00Z">
        <w:r w:rsidR="00F76B74" w:rsidRPr="00AA4B92" w:rsidDel="006C36DF">
          <w:rPr>
            <w:rStyle w:val="emailstyle17"/>
            <w:rFonts w:ascii="Times New Roman" w:hAnsi="Times New Roman" w:cs="David" w:hint="cs"/>
            <w:color w:val="auto"/>
            <w:rtl/>
          </w:rPr>
          <w:delText xml:space="preserve"> </w:delText>
        </w:r>
      </w:del>
      <w:del w:id="2241" w:author="Shimon" w:date="2021-12-26T14:07:00Z">
        <w:r w:rsidR="00F76B74" w:rsidRPr="00AA4B92" w:rsidDel="00916996">
          <w:rPr>
            <w:rStyle w:val="emailstyle17"/>
            <w:rFonts w:ascii="Times New Roman" w:hAnsi="Times New Roman" w:cs="David" w:hint="cs"/>
            <w:color w:val="auto"/>
            <w:rtl/>
          </w:rPr>
          <w:delText>שחוזהו הסתיים</w:delText>
        </w:r>
      </w:del>
      <w:ins w:id="2242" w:author="אופיר טל" w:date="2022-01-09T13:07:00Z">
        <w:r w:rsidR="000A1DAB">
          <w:rPr>
            <w:rStyle w:val="emailstyle17"/>
            <w:rFonts w:ascii="Times New Roman" w:hAnsi="Times New Roman" w:cs="David" w:hint="cs"/>
            <w:color w:val="auto"/>
            <w:rtl/>
          </w:rPr>
          <w:t xml:space="preserve"> </w:t>
        </w:r>
        <w:r w:rsidR="000A1DAB" w:rsidRPr="000A1DAB">
          <w:rPr>
            <w:rFonts w:hint="cs"/>
            <w:highlight w:val="green"/>
            <w:rtl/>
          </w:rPr>
          <w:t xml:space="preserve">התיקונים האלה בעייתים </w:t>
        </w:r>
        <w:r w:rsidR="000A1DAB" w:rsidRPr="00D21B06">
          <w:rPr>
            <w:highlight w:val="green"/>
            <w:rtl/>
          </w:rPr>
          <w:t>–</w:t>
        </w:r>
        <w:r w:rsidR="000A1DAB"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7BFC2DA9" w14:textId="77777777" w:rsidR="00A26956" w:rsidRDefault="004D0B07">
      <w:pPr>
        <w:pStyle w:val="11"/>
        <w:spacing w:before="0" w:after="240" w:line="360" w:lineRule="auto"/>
        <w:ind w:left="523" w:firstLine="0"/>
        <w:rPr>
          <w:rStyle w:val="emailstyle17"/>
          <w:rFonts w:ascii="Times New Roman" w:hAnsi="Times New Roman" w:cs="David"/>
          <w:color w:val="auto"/>
        </w:rPr>
        <w:pPrChange w:id="2243" w:author="Shimon" w:date="2022-01-02T11:27:00Z">
          <w:pPr>
            <w:pStyle w:val="11"/>
            <w:numPr>
              <w:numId w:val="14"/>
            </w:numPr>
            <w:tabs>
              <w:tab w:val="num" w:pos="502"/>
            </w:tabs>
            <w:spacing w:before="0" w:after="240" w:line="360" w:lineRule="auto"/>
            <w:ind w:left="510" w:hanging="425"/>
          </w:pPr>
        </w:pPrChange>
      </w:pPr>
      <w:r w:rsidRPr="00A26956">
        <w:rPr>
          <w:rStyle w:val="emailstyle17"/>
          <w:rFonts w:ascii="Times New Roman" w:hAnsi="Times New Roman" w:cs="David" w:hint="cs"/>
          <w:color w:val="auto"/>
          <w:rtl/>
        </w:rPr>
        <w:t xml:space="preserve">התובע המשיך להתייצב לעבודתו עד ליום 5.8.2012. </w:t>
      </w:r>
      <w:r w:rsidR="002B43BF" w:rsidRPr="00A26956">
        <w:rPr>
          <w:rStyle w:val="emailstyle17"/>
          <w:rFonts w:ascii="Times New Roman" w:hAnsi="Times New Roman" w:cs="David" w:hint="cs"/>
          <w:color w:val="auto"/>
          <w:rtl/>
        </w:rPr>
        <w:t xml:space="preserve">במועד זה זומן התובע </w:t>
      </w:r>
      <w:r w:rsidR="00FE4D5B" w:rsidRPr="00A26956">
        <w:rPr>
          <w:rStyle w:val="emailstyle17"/>
          <w:rFonts w:ascii="Times New Roman" w:hAnsi="Times New Roman" w:cs="David" w:hint="cs"/>
          <w:color w:val="auto"/>
          <w:rtl/>
        </w:rPr>
        <w:t xml:space="preserve">טלפונית </w:t>
      </w:r>
      <w:r w:rsidR="002B43BF" w:rsidRPr="00A26956">
        <w:rPr>
          <w:rStyle w:val="emailstyle17"/>
          <w:rFonts w:ascii="Times New Roman" w:hAnsi="Times New Roman" w:cs="David" w:hint="cs"/>
          <w:color w:val="auto"/>
          <w:rtl/>
        </w:rPr>
        <w:t>ל</w:t>
      </w:r>
      <w:r w:rsidR="00FE4D5B" w:rsidRPr="00A26956">
        <w:rPr>
          <w:rStyle w:val="emailstyle17"/>
          <w:rFonts w:ascii="Times New Roman" w:hAnsi="Times New Roman" w:cs="David" w:hint="cs"/>
          <w:color w:val="auto"/>
          <w:rtl/>
        </w:rPr>
        <w:t xml:space="preserve">ישיבה בשעות אחה"צ אצל </w:t>
      </w:r>
      <w:r w:rsidR="002B43BF" w:rsidRPr="00A26956">
        <w:rPr>
          <w:rStyle w:val="emailstyle17"/>
          <w:rFonts w:ascii="Times New Roman" w:hAnsi="Times New Roman" w:cs="David" w:hint="cs"/>
          <w:color w:val="auto"/>
          <w:rtl/>
        </w:rPr>
        <w:t>סמנכ"לית משרד</w:t>
      </w:r>
      <w:r w:rsidR="00034FF4" w:rsidRPr="00A26956">
        <w:rPr>
          <w:rStyle w:val="emailstyle17"/>
          <w:rFonts w:ascii="Times New Roman" w:hAnsi="Times New Roman" w:cs="David" w:hint="cs"/>
          <w:color w:val="auto"/>
          <w:rtl/>
        </w:rPr>
        <w:t xml:space="preserve"> האו</w:t>
      </w:r>
      <w:r w:rsidR="00695C16" w:rsidRPr="00A26956">
        <w:rPr>
          <w:rStyle w:val="emailstyle17"/>
          <w:rFonts w:ascii="Times New Roman" w:hAnsi="Times New Roman" w:cs="David" w:hint="cs"/>
          <w:color w:val="auto"/>
          <w:rtl/>
        </w:rPr>
        <w:t>צ</w:t>
      </w:r>
      <w:r w:rsidR="00034FF4" w:rsidRPr="00A26956">
        <w:rPr>
          <w:rStyle w:val="emailstyle17"/>
          <w:rFonts w:ascii="Times New Roman" w:hAnsi="Times New Roman" w:cs="David" w:hint="cs"/>
          <w:color w:val="auto"/>
          <w:rtl/>
        </w:rPr>
        <w:t>ר</w:t>
      </w:r>
      <w:r w:rsidR="00C0656C" w:rsidRPr="00A26956">
        <w:rPr>
          <w:rStyle w:val="emailstyle17"/>
          <w:rFonts w:ascii="Times New Roman" w:hAnsi="Times New Roman" w:cs="David" w:hint="cs"/>
          <w:color w:val="auto"/>
          <w:rtl/>
        </w:rPr>
        <w:t>.</w:t>
      </w:r>
      <w:r w:rsidR="002B43BF" w:rsidRPr="00A26956">
        <w:rPr>
          <w:rStyle w:val="emailstyle17"/>
          <w:rFonts w:ascii="Times New Roman" w:hAnsi="Times New Roman" w:cs="David" w:hint="cs"/>
          <w:color w:val="auto"/>
          <w:rtl/>
        </w:rPr>
        <w:t xml:space="preserve"> </w:t>
      </w:r>
      <w:r w:rsidR="00034FF4" w:rsidRPr="00A26956">
        <w:rPr>
          <w:rStyle w:val="emailstyle17"/>
          <w:rFonts w:ascii="Times New Roman" w:hAnsi="Times New Roman" w:cs="David" w:hint="cs"/>
          <w:color w:val="auto"/>
          <w:rtl/>
        </w:rPr>
        <w:t>במעמד זה נמסר לו מכתב</w:t>
      </w:r>
      <w:r w:rsidR="00B67C81" w:rsidRPr="00A26956">
        <w:rPr>
          <w:rStyle w:val="emailstyle17"/>
          <w:rFonts w:ascii="Times New Roman" w:hAnsi="Times New Roman" w:cs="David" w:hint="cs"/>
          <w:color w:val="auto"/>
          <w:rtl/>
        </w:rPr>
        <w:t xml:space="preserve"> </w:t>
      </w:r>
      <w:r w:rsidR="00034FF4" w:rsidRPr="00A26956">
        <w:rPr>
          <w:rStyle w:val="emailstyle17"/>
          <w:rFonts w:ascii="Times New Roman" w:hAnsi="Times New Roman" w:cs="David" w:hint="cs"/>
          <w:color w:val="auto"/>
          <w:rtl/>
        </w:rPr>
        <w:t>בחתימת החשבת הכללית</w:t>
      </w:r>
      <w:ins w:id="2244" w:author="Shimon" w:date="2021-12-28T14:02:00Z">
        <w:r w:rsidR="009B50D3" w:rsidRPr="00A26956">
          <w:rPr>
            <w:rStyle w:val="emailstyle17"/>
            <w:rFonts w:ascii="Times New Roman" w:hAnsi="Times New Roman" w:cs="David" w:hint="cs"/>
            <w:color w:val="auto"/>
            <w:rtl/>
          </w:rPr>
          <w:t xml:space="preserve"> </w:t>
        </w:r>
        <w:r w:rsidR="009B50D3" w:rsidRPr="00A26956">
          <w:rPr>
            <w:rStyle w:val="emailstyle17"/>
            <w:rFonts w:ascii="Times New Roman" w:hAnsi="Times New Roman" w:cs="David" w:hint="eastAsia"/>
            <w:b/>
            <w:bCs/>
            <w:color w:val="auto"/>
            <w:rtl/>
            <w:rPrChange w:id="2245" w:author="Shimon" w:date="2021-12-28T14:02:00Z">
              <w:rPr>
                <w:rStyle w:val="emailstyle17"/>
                <w:rFonts w:ascii="Times New Roman" w:hAnsi="Times New Roman" w:cs="David" w:hint="eastAsia"/>
                <w:color w:val="auto"/>
                <w:rtl/>
              </w:rPr>
            </w:rPrChange>
          </w:rPr>
          <w:t>מאותו</w:t>
        </w:r>
        <w:r w:rsidR="009B50D3" w:rsidRPr="00A26956">
          <w:rPr>
            <w:rStyle w:val="emailstyle17"/>
            <w:rFonts w:ascii="Times New Roman" w:hAnsi="Times New Roman" w:cs="David"/>
            <w:b/>
            <w:bCs/>
            <w:color w:val="auto"/>
            <w:rtl/>
            <w:rPrChange w:id="2246" w:author="Shimon" w:date="2021-12-28T14:02:00Z">
              <w:rPr>
                <w:rStyle w:val="emailstyle17"/>
                <w:rFonts w:ascii="Times New Roman" w:hAnsi="Times New Roman" w:cs="David"/>
                <w:color w:val="auto"/>
                <w:rtl/>
              </w:rPr>
            </w:rPrChange>
          </w:rPr>
          <w:t xml:space="preserve"> </w:t>
        </w:r>
        <w:r w:rsidR="009B50D3" w:rsidRPr="00A26956">
          <w:rPr>
            <w:rStyle w:val="emailstyle17"/>
            <w:rFonts w:ascii="Times New Roman" w:hAnsi="Times New Roman" w:cs="David" w:hint="eastAsia"/>
            <w:b/>
            <w:bCs/>
            <w:color w:val="auto"/>
            <w:rtl/>
            <w:rPrChange w:id="2247" w:author="Shimon" w:date="2021-12-28T14:02:00Z">
              <w:rPr>
                <w:rStyle w:val="emailstyle17"/>
                <w:rFonts w:ascii="Times New Roman" w:hAnsi="Times New Roman" w:cs="David" w:hint="eastAsia"/>
                <w:color w:val="auto"/>
                <w:rtl/>
              </w:rPr>
            </w:rPrChange>
          </w:rPr>
          <w:t>יום</w:t>
        </w:r>
      </w:ins>
      <w:r w:rsidR="00083013" w:rsidRPr="00A26956">
        <w:rPr>
          <w:rStyle w:val="emailstyle17"/>
          <w:rFonts w:ascii="Times New Roman" w:hAnsi="Times New Roman" w:cs="David" w:hint="cs"/>
          <w:color w:val="auto"/>
          <w:rtl/>
        </w:rPr>
        <w:t>-</w:t>
      </w:r>
      <w:r w:rsidR="00034FF4" w:rsidRPr="00A26956">
        <w:rPr>
          <w:rStyle w:val="emailstyle17"/>
          <w:rFonts w:ascii="Times New Roman" w:hAnsi="Times New Roman" w:cs="David" w:hint="cs"/>
          <w:color w:val="auto"/>
          <w:rtl/>
        </w:rPr>
        <w:t>לפיו כל סמכויותיו כחשב</w:t>
      </w:r>
      <w:r w:rsidR="00083013" w:rsidRPr="00A26956">
        <w:rPr>
          <w:rStyle w:val="emailstyle17"/>
          <w:rFonts w:ascii="Times New Roman" w:hAnsi="Times New Roman" w:cs="David" w:hint="cs"/>
          <w:color w:val="auto"/>
          <w:rtl/>
        </w:rPr>
        <w:t xml:space="preserve"> </w:t>
      </w:r>
      <w:r w:rsidR="00034FF4" w:rsidRPr="00A26956">
        <w:rPr>
          <w:rStyle w:val="emailstyle17"/>
          <w:rFonts w:ascii="Times New Roman" w:hAnsi="Times New Roman" w:cs="David" w:hint="cs"/>
          <w:color w:val="auto"/>
          <w:rtl/>
        </w:rPr>
        <w:t>מבוטלות</w:t>
      </w:r>
      <w:r w:rsidR="00083013" w:rsidRPr="00A26956">
        <w:rPr>
          <w:rStyle w:val="emailstyle17"/>
          <w:rFonts w:ascii="Times New Roman" w:hAnsi="Times New Roman" w:cs="David" w:hint="cs"/>
          <w:color w:val="auto"/>
          <w:rtl/>
        </w:rPr>
        <w:t xml:space="preserve"> וכי </w:t>
      </w:r>
      <w:r w:rsidR="00083013" w:rsidRPr="00A26956">
        <w:rPr>
          <w:rStyle w:val="emailstyle17"/>
          <w:rFonts w:ascii="Times New Roman" w:hAnsi="Times New Roman" w:cs="David"/>
          <w:b/>
          <w:bCs/>
          <w:color w:val="auto"/>
          <w:rtl/>
          <w:rPrChange w:id="2248" w:author="Shimon" w:date="2021-12-27T13:39:00Z">
            <w:rPr>
              <w:rStyle w:val="emailstyle17"/>
              <w:rFonts w:ascii="Times New Roman" w:hAnsi="Times New Roman" w:cs="David"/>
              <w:color w:val="auto"/>
              <w:rtl/>
            </w:rPr>
          </w:rPrChange>
        </w:rPr>
        <w:t>"</w:t>
      </w:r>
      <w:r w:rsidR="00083013" w:rsidRPr="00A26956">
        <w:rPr>
          <w:rStyle w:val="emailstyle17"/>
          <w:rFonts w:ascii="Times New Roman" w:hAnsi="Times New Roman" w:cs="David" w:hint="eastAsia"/>
          <w:b/>
          <w:bCs/>
          <w:i/>
          <w:iCs/>
          <w:color w:val="auto"/>
          <w:rtl/>
          <w:rPrChange w:id="2249" w:author="Shimon" w:date="2021-12-27T13:39:00Z">
            <w:rPr>
              <w:rStyle w:val="emailstyle17"/>
              <w:rFonts w:ascii="Times New Roman" w:hAnsi="Times New Roman" w:cs="David" w:hint="eastAsia"/>
              <w:i/>
              <w:iCs/>
              <w:color w:val="auto"/>
              <w:rtl/>
            </w:rPr>
          </w:rPrChange>
        </w:rPr>
        <w:t>החל</w:t>
      </w:r>
      <w:r w:rsidR="00083013" w:rsidRPr="00A26956">
        <w:rPr>
          <w:rStyle w:val="emailstyle17"/>
          <w:rFonts w:ascii="Times New Roman" w:hAnsi="Times New Roman" w:cs="David"/>
          <w:b/>
          <w:bCs/>
          <w:i/>
          <w:iCs/>
          <w:color w:val="auto"/>
          <w:rtl/>
          <w:rPrChange w:id="2250"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51" w:author="Shimon" w:date="2021-12-27T13:39:00Z">
            <w:rPr>
              <w:rStyle w:val="emailstyle17"/>
              <w:rFonts w:ascii="Times New Roman" w:hAnsi="Times New Roman" w:cs="David" w:hint="eastAsia"/>
              <w:i/>
              <w:iCs/>
              <w:color w:val="auto"/>
              <w:rtl/>
            </w:rPr>
          </w:rPrChange>
        </w:rPr>
        <w:t>מיום</w:t>
      </w:r>
      <w:r w:rsidR="00083013" w:rsidRPr="00A26956">
        <w:rPr>
          <w:rStyle w:val="emailstyle17"/>
          <w:rFonts w:ascii="Times New Roman" w:hAnsi="Times New Roman" w:cs="David"/>
          <w:b/>
          <w:bCs/>
          <w:i/>
          <w:iCs/>
          <w:color w:val="auto"/>
          <w:rtl/>
          <w:rPrChange w:id="2252"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53" w:author="Shimon" w:date="2021-12-27T13:39:00Z">
            <w:rPr>
              <w:rStyle w:val="emailstyle17"/>
              <w:rFonts w:ascii="Times New Roman" w:hAnsi="Times New Roman" w:cs="David" w:hint="eastAsia"/>
              <w:i/>
              <w:iCs/>
              <w:color w:val="auto"/>
              <w:rtl/>
            </w:rPr>
          </w:rPrChange>
        </w:rPr>
        <w:t>זה</w:t>
      </w:r>
      <w:r w:rsidR="00083013" w:rsidRPr="00A26956">
        <w:rPr>
          <w:rStyle w:val="emailstyle17"/>
          <w:rFonts w:ascii="Times New Roman" w:hAnsi="Times New Roman" w:cs="David"/>
          <w:b/>
          <w:bCs/>
          <w:i/>
          <w:iCs/>
          <w:color w:val="auto"/>
          <w:rtl/>
          <w:rPrChange w:id="2254" w:author="Shimon" w:date="2021-12-27T13:39:00Z">
            <w:rPr>
              <w:rStyle w:val="emailstyle17"/>
              <w:rFonts w:ascii="Times New Roman" w:hAnsi="Times New Roman" w:cs="David"/>
              <w:i/>
              <w:iCs/>
              <w:color w:val="auto"/>
              <w:rtl/>
            </w:rPr>
          </w:rPrChange>
        </w:rPr>
        <w:t xml:space="preserve"> </w:t>
      </w:r>
      <w:r w:rsidR="00A671C2" w:rsidRPr="00A26956">
        <w:rPr>
          <w:rStyle w:val="emailstyle17"/>
          <w:rFonts w:ascii="Times New Roman" w:hAnsi="Times New Roman" w:cs="David"/>
          <w:b/>
          <w:bCs/>
          <w:i/>
          <w:iCs/>
          <w:color w:val="auto"/>
          <w:rtl/>
          <w:rPrChange w:id="2255" w:author="Shimon" w:date="2021-12-27T13:39:00Z">
            <w:rPr>
              <w:rStyle w:val="emailstyle17"/>
              <w:rFonts w:ascii="Times New Roman" w:hAnsi="Times New Roman" w:cs="David"/>
              <w:i/>
              <w:iCs/>
              <w:color w:val="auto"/>
              <w:rtl/>
            </w:rPr>
          </w:rPrChange>
        </w:rPr>
        <w:t xml:space="preserve">(5.8.12) </w:t>
      </w:r>
      <w:r w:rsidR="00083013" w:rsidRPr="00A26956">
        <w:rPr>
          <w:rStyle w:val="emailstyle17"/>
          <w:rFonts w:ascii="Times New Roman" w:hAnsi="Times New Roman" w:cs="David" w:hint="cs"/>
          <w:i/>
          <w:iCs/>
          <w:color w:val="auto"/>
          <w:rtl/>
        </w:rPr>
        <w:t>אינך מוסמך להתחייב בשם המדינה</w:t>
      </w:r>
      <w:r w:rsidR="00083013" w:rsidRPr="00A26956">
        <w:rPr>
          <w:rStyle w:val="emailstyle17"/>
          <w:rFonts w:ascii="Times New Roman" w:hAnsi="Times New Roman" w:cs="David" w:hint="cs"/>
          <w:color w:val="auto"/>
          <w:rtl/>
        </w:rPr>
        <w:t>" וזאת "</w:t>
      </w:r>
      <w:r w:rsidR="00083013" w:rsidRPr="00A26956">
        <w:rPr>
          <w:rStyle w:val="emailstyle17"/>
          <w:rFonts w:ascii="Times New Roman" w:hAnsi="Times New Roman" w:cs="David" w:hint="eastAsia"/>
          <w:b/>
          <w:bCs/>
          <w:i/>
          <w:iCs/>
          <w:color w:val="auto"/>
          <w:rtl/>
          <w:rPrChange w:id="2256" w:author="Shimon" w:date="2021-12-27T13:39:00Z">
            <w:rPr>
              <w:rStyle w:val="emailstyle17"/>
              <w:rFonts w:ascii="Times New Roman" w:hAnsi="Times New Roman" w:cs="David" w:hint="eastAsia"/>
              <w:i/>
              <w:iCs/>
              <w:color w:val="auto"/>
              <w:rtl/>
            </w:rPr>
          </w:rPrChange>
        </w:rPr>
        <w:t>מאחר</w:t>
      </w:r>
      <w:r w:rsidR="00083013" w:rsidRPr="00A26956">
        <w:rPr>
          <w:rStyle w:val="emailstyle17"/>
          <w:rFonts w:ascii="Times New Roman" w:hAnsi="Times New Roman" w:cs="David"/>
          <w:b/>
          <w:bCs/>
          <w:i/>
          <w:iCs/>
          <w:color w:val="auto"/>
          <w:rtl/>
          <w:rPrChange w:id="2257"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58" w:author="Shimon" w:date="2021-12-27T13:39:00Z">
            <w:rPr>
              <w:rStyle w:val="emailstyle17"/>
              <w:rFonts w:ascii="Times New Roman" w:hAnsi="Times New Roman" w:cs="David" w:hint="eastAsia"/>
              <w:i/>
              <w:iCs/>
              <w:color w:val="auto"/>
              <w:rtl/>
            </w:rPr>
          </w:rPrChange>
        </w:rPr>
        <w:t>שתקופת</w:t>
      </w:r>
      <w:r w:rsidR="00083013" w:rsidRPr="00A26956">
        <w:rPr>
          <w:rStyle w:val="emailstyle17"/>
          <w:rFonts w:ascii="Times New Roman" w:hAnsi="Times New Roman" w:cs="David"/>
          <w:b/>
          <w:bCs/>
          <w:i/>
          <w:iCs/>
          <w:color w:val="auto"/>
          <w:rtl/>
          <w:rPrChange w:id="2259"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60" w:author="Shimon" w:date="2021-12-27T13:39:00Z">
            <w:rPr>
              <w:rStyle w:val="emailstyle17"/>
              <w:rFonts w:ascii="Times New Roman" w:hAnsi="Times New Roman" w:cs="David" w:hint="eastAsia"/>
              <w:i/>
              <w:iCs/>
              <w:color w:val="auto"/>
              <w:rtl/>
            </w:rPr>
          </w:rPrChange>
        </w:rPr>
        <w:t>שירותך</w:t>
      </w:r>
      <w:r w:rsidR="00083013" w:rsidRPr="00A26956">
        <w:rPr>
          <w:rStyle w:val="emailstyle17"/>
          <w:rFonts w:ascii="Times New Roman" w:hAnsi="Times New Roman" w:cs="David"/>
          <w:b/>
          <w:bCs/>
          <w:i/>
          <w:iCs/>
          <w:color w:val="auto"/>
          <w:rtl/>
          <w:rPrChange w:id="2261"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62" w:author="Shimon" w:date="2021-12-27T13:39:00Z">
            <w:rPr>
              <w:rStyle w:val="emailstyle17"/>
              <w:rFonts w:ascii="Times New Roman" w:hAnsi="Times New Roman" w:cs="David" w:hint="eastAsia"/>
              <w:i/>
              <w:iCs/>
              <w:color w:val="auto"/>
              <w:rtl/>
            </w:rPr>
          </w:rPrChange>
        </w:rPr>
        <w:t>בשרות</w:t>
      </w:r>
      <w:r w:rsidR="00083013" w:rsidRPr="00A26956">
        <w:rPr>
          <w:rStyle w:val="emailstyle17"/>
          <w:rFonts w:ascii="Times New Roman" w:hAnsi="Times New Roman" w:cs="David"/>
          <w:b/>
          <w:bCs/>
          <w:i/>
          <w:iCs/>
          <w:color w:val="auto"/>
          <w:rtl/>
          <w:rPrChange w:id="2263"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64" w:author="Shimon" w:date="2021-12-27T13:39:00Z">
            <w:rPr>
              <w:rStyle w:val="emailstyle17"/>
              <w:rFonts w:ascii="Times New Roman" w:hAnsi="Times New Roman" w:cs="David" w:hint="eastAsia"/>
              <w:i/>
              <w:iCs/>
              <w:color w:val="auto"/>
              <w:rtl/>
            </w:rPr>
          </w:rPrChange>
        </w:rPr>
        <w:t>הציבורי</w:t>
      </w:r>
      <w:r w:rsidR="00083013" w:rsidRPr="00A26956">
        <w:rPr>
          <w:rStyle w:val="emailstyle17"/>
          <w:rFonts w:ascii="Times New Roman" w:hAnsi="Times New Roman" w:cs="David"/>
          <w:b/>
          <w:bCs/>
          <w:i/>
          <w:iCs/>
          <w:color w:val="auto"/>
          <w:rtl/>
          <w:rPrChange w:id="2265" w:author="Shimon" w:date="2021-12-27T13:39:00Z">
            <w:rPr>
              <w:rStyle w:val="emailstyle17"/>
              <w:rFonts w:ascii="Times New Roman" w:hAnsi="Times New Roman" w:cs="David"/>
              <w:i/>
              <w:iCs/>
              <w:color w:val="auto"/>
              <w:rtl/>
            </w:rPr>
          </w:rPrChange>
        </w:rPr>
        <w:t xml:space="preserve"> </w:t>
      </w:r>
      <w:r w:rsidR="00083013" w:rsidRPr="00A26956">
        <w:rPr>
          <w:rStyle w:val="emailstyle17"/>
          <w:rFonts w:ascii="Times New Roman" w:hAnsi="Times New Roman" w:cs="David" w:hint="eastAsia"/>
          <w:b/>
          <w:bCs/>
          <w:i/>
          <w:iCs/>
          <w:color w:val="auto"/>
          <w:rtl/>
          <w:rPrChange w:id="2266" w:author="Shimon" w:date="2021-12-27T13:39:00Z">
            <w:rPr>
              <w:rStyle w:val="emailstyle17"/>
              <w:rFonts w:ascii="Times New Roman" w:hAnsi="Times New Roman" w:cs="David" w:hint="eastAsia"/>
              <w:i/>
              <w:iCs/>
              <w:color w:val="auto"/>
              <w:rtl/>
            </w:rPr>
          </w:rPrChange>
        </w:rPr>
        <w:t>הסתיימה</w:t>
      </w:r>
      <w:r w:rsidR="00083013" w:rsidRPr="00A26956">
        <w:rPr>
          <w:rStyle w:val="emailstyle17"/>
          <w:rFonts w:ascii="Times New Roman" w:hAnsi="Times New Roman" w:cs="David" w:hint="cs"/>
          <w:color w:val="auto"/>
          <w:rtl/>
        </w:rPr>
        <w:t>"</w:t>
      </w:r>
      <w:r w:rsidR="00034FF4" w:rsidRPr="00A26956">
        <w:rPr>
          <w:rStyle w:val="emailstyle17"/>
          <w:rFonts w:ascii="Times New Roman" w:hAnsi="Times New Roman" w:cs="David" w:hint="cs"/>
          <w:color w:val="auto"/>
          <w:rtl/>
        </w:rPr>
        <w:t xml:space="preserve">. </w:t>
      </w:r>
    </w:p>
    <w:p w14:paraId="442BD31C" w14:textId="2BF48AB4" w:rsidR="00C90607" w:rsidDel="000A1DAB" w:rsidRDefault="003713F0">
      <w:pPr>
        <w:pStyle w:val="11"/>
        <w:tabs>
          <w:tab w:val="left" w:pos="9170"/>
        </w:tabs>
        <w:spacing w:before="0" w:after="240" w:line="360" w:lineRule="auto"/>
        <w:ind w:left="523" w:firstLine="0"/>
        <w:rPr>
          <w:ins w:id="2267" w:author="Shimon" w:date="2021-12-30T00:04:00Z"/>
          <w:del w:id="2268" w:author="אופיר טל" w:date="2022-01-09T13:07:00Z"/>
          <w:rStyle w:val="emailstyle17"/>
          <w:rFonts w:ascii="Times New Roman" w:hAnsi="Times New Roman" w:cs="David"/>
          <w:color w:val="auto"/>
          <w:rtl/>
        </w:rPr>
        <w:pPrChange w:id="2269" w:author="Shimon" w:date="2022-01-02T11:32:00Z">
          <w:pPr>
            <w:pStyle w:val="11"/>
            <w:spacing w:before="0" w:after="240" w:line="360" w:lineRule="auto"/>
            <w:ind w:left="523" w:right="360" w:firstLine="0"/>
          </w:pPr>
        </w:pPrChange>
      </w:pPr>
      <w:ins w:id="2270" w:author="Shimon" w:date="2022-01-02T11:31:00Z">
        <w:del w:id="2271" w:author="אופיר טל" w:date="2022-01-09T13:07:00Z">
          <w:r w:rsidDel="000A1DAB">
            <w:rPr>
              <w:rStyle w:val="emailstyle17"/>
              <w:rFonts w:ascii="Times New Roman" w:hAnsi="Times New Roman" w:cs="David" w:hint="cs"/>
              <w:color w:val="auto"/>
              <w:rtl/>
            </w:rPr>
            <w:delText xml:space="preserve">ויושם לב: </w:delText>
          </w:r>
        </w:del>
      </w:ins>
      <w:ins w:id="2272" w:author="Shimon" w:date="2022-01-02T11:33:00Z">
        <w:del w:id="2273" w:author="אופיר טל" w:date="2022-01-09T13:07:00Z">
          <w:r w:rsidDel="000A1DAB">
            <w:rPr>
              <w:rStyle w:val="emailstyle17"/>
              <w:rFonts w:ascii="Times New Roman" w:hAnsi="Times New Roman" w:cs="David" w:hint="cs"/>
              <w:color w:val="auto"/>
              <w:rtl/>
            </w:rPr>
            <w:delText>מהעובדה ש</w:delText>
          </w:r>
        </w:del>
      </w:ins>
      <w:ins w:id="2274" w:author="Shimon" w:date="2022-01-02T11:31:00Z">
        <w:del w:id="2275" w:author="אופיר טל" w:date="2022-01-09T13:07:00Z">
          <w:r w:rsidDel="000A1DAB">
            <w:rPr>
              <w:rStyle w:val="emailstyle17"/>
              <w:rFonts w:ascii="Times New Roman" w:hAnsi="Times New Roman" w:cs="David" w:hint="cs"/>
              <w:color w:val="auto"/>
              <w:rtl/>
            </w:rPr>
            <w:delText>מ</w:delText>
          </w:r>
        </w:del>
      </w:ins>
      <w:ins w:id="2276" w:author="Shimon" w:date="2021-12-21T16:22:00Z">
        <w:del w:id="2277" w:author="אופיר טל" w:date="2022-01-09T13:07:00Z">
          <w:r w:rsidR="00FA10A7" w:rsidRPr="00A26956" w:rsidDel="000A1DAB">
            <w:rPr>
              <w:rStyle w:val="emailstyle17"/>
              <w:rFonts w:ascii="Times New Roman" w:hAnsi="Times New Roman" w:cs="David" w:hint="cs"/>
              <w:color w:val="auto"/>
              <w:rtl/>
            </w:rPr>
            <w:delText>כתב</w:delText>
          </w:r>
        </w:del>
      </w:ins>
      <w:ins w:id="2278" w:author="Shimon" w:date="2021-12-21T16:23:00Z">
        <w:del w:id="2279" w:author="אופיר טל" w:date="2022-01-09T13:07:00Z">
          <w:r w:rsidR="00FA10A7" w:rsidRPr="00A26956" w:rsidDel="000A1DAB">
            <w:rPr>
              <w:rStyle w:val="emailstyle17"/>
              <w:rFonts w:ascii="Times New Roman" w:hAnsi="Times New Roman" w:cs="David" w:hint="cs"/>
              <w:color w:val="auto"/>
              <w:rtl/>
            </w:rPr>
            <w:delText xml:space="preserve"> </w:delText>
          </w:r>
        </w:del>
      </w:ins>
      <w:ins w:id="2280" w:author="Shimon" w:date="2021-12-21T16:22:00Z">
        <w:del w:id="2281" w:author="אופיר טל" w:date="2022-01-09T13:07:00Z">
          <w:r w:rsidR="00FA10A7" w:rsidRPr="00A26956" w:rsidDel="000A1DAB">
            <w:rPr>
              <w:rStyle w:val="emailstyle17"/>
              <w:rFonts w:ascii="Times New Roman" w:hAnsi="Times New Roman" w:cs="David" w:hint="cs"/>
              <w:color w:val="auto"/>
              <w:rtl/>
            </w:rPr>
            <w:delText xml:space="preserve">החשבת הכללית </w:delText>
          </w:r>
        </w:del>
      </w:ins>
      <w:ins w:id="2282" w:author="Shimon" w:date="2021-12-21T16:23:00Z">
        <w:del w:id="2283" w:author="אופיר טל" w:date="2022-01-09T13:07:00Z">
          <w:r w:rsidR="00FA10A7" w:rsidRPr="00A26956" w:rsidDel="000A1DAB">
            <w:rPr>
              <w:rStyle w:val="emailstyle17"/>
              <w:rFonts w:ascii="Times New Roman" w:hAnsi="Times New Roman" w:cs="David" w:hint="cs"/>
              <w:color w:val="auto"/>
              <w:rtl/>
            </w:rPr>
            <w:delText>הוכן בחופזה באותו יום (5.8.</w:delText>
          </w:r>
        </w:del>
      </w:ins>
      <w:ins w:id="2284" w:author="Shimon" w:date="2021-12-21T16:22:00Z">
        <w:del w:id="2285" w:author="אופיר טל" w:date="2022-01-09T13:07:00Z">
          <w:r w:rsidR="00FA10A7" w:rsidRPr="00A26956" w:rsidDel="000A1DAB">
            <w:rPr>
              <w:rStyle w:val="emailstyle17"/>
              <w:rFonts w:ascii="Times New Roman" w:hAnsi="Times New Roman" w:cs="David" w:hint="cs"/>
              <w:color w:val="auto"/>
              <w:rtl/>
            </w:rPr>
            <w:delText>2012</w:delText>
          </w:r>
        </w:del>
      </w:ins>
      <w:ins w:id="2286" w:author="Shimon" w:date="2021-12-21T16:23:00Z">
        <w:del w:id="2287" w:author="אופיר טל" w:date="2022-01-09T13:07:00Z">
          <w:r w:rsidR="00FA10A7" w:rsidRPr="00A26956" w:rsidDel="000A1DAB">
            <w:rPr>
              <w:rStyle w:val="emailstyle17"/>
              <w:rFonts w:ascii="Times New Roman" w:hAnsi="Times New Roman" w:cs="David" w:hint="cs"/>
              <w:color w:val="auto"/>
              <w:rtl/>
            </w:rPr>
            <w:delText>)</w:delText>
          </w:r>
        </w:del>
      </w:ins>
      <w:ins w:id="2288" w:author="Shimon" w:date="2022-01-02T11:32:00Z">
        <w:del w:id="2289" w:author="אופיר טל" w:date="2022-01-09T13:07:00Z">
          <w:r w:rsidDel="000A1DAB">
            <w:rPr>
              <w:rStyle w:val="emailstyle17"/>
              <w:rFonts w:ascii="Times New Roman" w:hAnsi="Times New Roman" w:cs="David" w:hint="cs"/>
              <w:color w:val="auto"/>
              <w:rtl/>
            </w:rPr>
            <w:delText xml:space="preserve">, </w:delText>
          </w:r>
        </w:del>
      </w:ins>
      <w:ins w:id="2290" w:author="Shimon" w:date="2021-12-22T16:02:00Z">
        <w:del w:id="2291" w:author="אופיר טל" w:date="2022-01-09T13:07:00Z">
          <w:r w:rsidR="009F5F82" w:rsidRPr="00A26956" w:rsidDel="000A1DAB">
            <w:rPr>
              <w:rStyle w:val="emailstyle17"/>
              <w:rFonts w:ascii="Times New Roman" w:hAnsi="Times New Roman" w:cs="David" w:hint="cs"/>
              <w:color w:val="auto"/>
              <w:rtl/>
            </w:rPr>
            <w:delText>ה</w:delText>
          </w:r>
        </w:del>
      </w:ins>
      <w:ins w:id="2292" w:author="Shimon" w:date="2021-12-21T16:35:00Z">
        <w:del w:id="2293" w:author="אופיר טל" w:date="2022-01-09T13:07:00Z">
          <w:r w:rsidR="00496D2D" w:rsidRPr="00A26956" w:rsidDel="000A1DAB">
            <w:rPr>
              <w:rStyle w:val="emailstyle17"/>
              <w:rFonts w:ascii="Times New Roman" w:hAnsi="Times New Roman" w:cs="David" w:hint="cs"/>
              <w:color w:val="auto"/>
              <w:rtl/>
            </w:rPr>
            <w:delText>נ</w:delText>
          </w:r>
        </w:del>
      </w:ins>
      <w:ins w:id="2294" w:author="Shimon" w:date="2021-12-26T14:03:00Z">
        <w:del w:id="2295" w:author="אופיר טל" w:date="2022-01-09T13:07:00Z">
          <w:r w:rsidR="00916996" w:rsidRPr="00A26956" w:rsidDel="000A1DAB">
            <w:rPr>
              <w:rStyle w:val="emailstyle17"/>
              <w:rFonts w:ascii="Times New Roman" w:hAnsi="Times New Roman" w:cs="David" w:hint="cs"/>
              <w:color w:val="auto"/>
              <w:rtl/>
            </w:rPr>
            <w:delText xml:space="preserve">ימוק </w:delText>
          </w:r>
        </w:del>
      </w:ins>
      <w:ins w:id="2296" w:author="Shimon" w:date="2022-01-02T11:34:00Z">
        <w:del w:id="2297" w:author="אופיר טל" w:date="2022-01-09T13:07:00Z">
          <w:r w:rsidDel="000A1DAB">
            <w:rPr>
              <w:rStyle w:val="emailstyle17"/>
              <w:rFonts w:ascii="Times New Roman" w:hAnsi="Times New Roman" w:cs="David" w:hint="cs"/>
              <w:color w:val="auto"/>
              <w:rtl/>
            </w:rPr>
            <w:delText>ל</w:delText>
          </w:r>
        </w:del>
      </w:ins>
      <w:ins w:id="2298" w:author="Shimon" w:date="2021-12-26T14:03:00Z">
        <w:del w:id="2299" w:author="אופיר טל" w:date="2022-01-09T13:07:00Z">
          <w:r w:rsidR="00916996" w:rsidRPr="00A26956" w:rsidDel="000A1DAB">
            <w:rPr>
              <w:rStyle w:val="emailstyle17"/>
              <w:rFonts w:ascii="Times New Roman" w:hAnsi="Times New Roman" w:cs="David" w:hint="cs"/>
              <w:color w:val="auto"/>
              <w:rtl/>
            </w:rPr>
            <w:delText xml:space="preserve">ביטול </w:delText>
          </w:r>
        </w:del>
      </w:ins>
      <w:ins w:id="2300" w:author="Shimon" w:date="2021-12-26T14:04:00Z">
        <w:del w:id="2301" w:author="אופיר טל" w:date="2022-01-09T13:07:00Z">
          <w:r w:rsidR="00916996" w:rsidRPr="00A26956" w:rsidDel="000A1DAB">
            <w:rPr>
              <w:rStyle w:val="emailstyle17"/>
              <w:rFonts w:ascii="Times New Roman" w:hAnsi="Times New Roman" w:cs="David" w:hint="cs"/>
              <w:color w:val="auto"/>
              <w:rtl/>
            </w:rPr>
            <w:delText>סמכויות</w:delText>
          </w:r>
        </w:del>
      </w:ins>
      <w:ins w:id="2302" w:author="Shimon" w:date="2022-01-02T11:34:00Z">
        <w:del w:id="2303" w:author="אופיר טל" w:date="2022-01-09T13:07:00Z">
          <w:r w:rsidDel="000A1DAB">
            <w:rPr>
              <w:rStyle w:val="emailstyle17"/>
              <w:rFonts w:ascii="Times New Roman" w:hAnsi="Times New Roman" w:cs="David" w:hint="cs"/>
              <w:color w:val="auto"/>
              <w:rtl/>
            </w:rPr>
            <w:delText xml:space="preserve"> התובע</w:delText>
          </w:r>
        </w:del>
      </w:ins>
      <w:ins w:id="2304" w:author="Shimon" w:date="2021-12-26T14:04:00Z">
        <w:del w:id="2305" w:author="אופיר טל" w:date="2022-01-09T13:07:00Z">
          <w:r w:rsidR="00916996" w:rsidRPr="00A26956" w:rsidDel="000A1DAB">
            <w:rPr>
              <w:rStyle w:val="emailstyle17"/>
              <w:rFonts w:ascii="Times New Roman" w:hAnsi="Times New Roman" w:cs="David" w:hint="cs"/>
              <w:color w:val="auto"/>
              <w:rtl/>
            </w:rPr>
            <w:delText xml:space="preserve"> </w:delText>
          </w:r>
        </w:del>
      </w:ins>
      <w:ins w:id="2306" w:author="Shimon" w:date="2021-12-21T16:36:00Z">
        <w:del w:id="2307" w:author="אופיר טל" w:date="2022-01-09T13:07:00Z">
          <w:r w:rsidR="00496D2D" w:rsidRPr="00A26956" w:rsidDel="000A1DAB">
            <w:rPr>
              <w:rStyle w:val="emailstyle17"/>
              <w:rFonts w:ascii="Times New Roman" w:hAnsi="Times New Roman" w:cs="David" w:hint="cs"/>
              <w:color w:val="auto"/>
              <w:rtl/>
            </w:rPr>
            <w:delText>("</w:delText>
          </w:r>
          <w:r w:rsidR="00496D2D" w:rsidRPr="00A26956" w:rsidDel="000A1DAB">
            <w:rPr>
              <w:rStyle w:val="emailstyle17"/>
              <w:rFonts w:ascii="Times New Roman" w:hAnsi="Times New Roman" w:cs="David" w:hint="eastAsia"/>
              <w:i/>
              <w:iCs/>
              <w:color w:val="auto"/>
              <w:rtl/>
            </w:rPr>
            <w:delText>מאחר</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שתקופת</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שירותך</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בשרות</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הציבורי</w:delText>
          </w:r>
          <w:r w:rsidR="00496D2D" w:rsidRPr="00A26956" w:rsidDel="000A1DAB">
            <w:rPr>
              <w:rStyle w:val="emailstyle17"/>
              <w:rFonts w:ascii="Times New Roman" w:hAnsi="Times New Roman" w:cs="David"/>
              <w:i/>
              <w:iCs/>
              <w:color w:val="auto"/>
              <w:rtl/>
            </w:rPr>
            <w:delText xml:space="preserve"> </w:delText>
          </w:r>
          <w:r w:rsidR="00496D2D" w:rsidRPr="00A26956" w:rsidDel="000A1DAB">
            <w:rPr>
              <w:rStyle w:val="emailstyle17"/>
              <w:rFonts w:ascii="Times New Roman" w:hAnsi="Times New Roman" w:cs="David" w:hint="eastAsia"/>
              <w:i/>
              <w:iCs/>
              <w:color w:val="auto"/>
              <w:rtl/>
            </w:rPr>
            <w:delText>הסתיימה</w:delText>
          </w:r>
          <w:r w:rsidR="00496D2D" w:rsidRPr="00A26956" w:rsidDel="000A1DAB">
            <w:rPr>
              <w:rStyle w:val="emailstyle17"/>
              <w:rFonts w:ascii="Times New Roman" w:hAnsi="Times New Roman" w:cs="David" w:hint="cs"/>
              <w:color w:val="auto"/>
              <w:rtl/>
            </w:rPr>
            <w:delText>"</w:delText>
          </w:r>
        </w:del>
      </w:ins>
      <w:ins w:id="2308" w:author="Shimon" w:date="2021-12-28T14:05:00Z">
        <w:del w:id="2309" w:author="אופיר טל" w:date="2022-01-09T13:07:00Z">
          <w:r w:rsidR="009B50D3" w:rsidRPr="00A26956" w:rsidDel="000A1DAB">
            <w:rPr>
              <w:rStyle w:val="emailstyle17"/>
              <w:rFonts w:ascii="Times New Roman" w:hAnsi="Times New Roman" w:cs="David" w:hint="cs"/>
              <w:color w:val="auto"/>
              <w:rtl/>
            </w:rPr>
            <w:delText xml:space="preserve"> ולא בגלל שהחוזה הגיע לסיומו</w:delText>
          </w:r>
        </w:del>
      </w:ins>
      <w:ins w:id="2310" w:author="Shimon" w:date="2021-12-21T16:36:00Z">
        <w:del w:id="2311" w:author="אופיר טל" w:date="2022-01-09T13:07:00Z">
          <w:r w:rsidR="00496D2D" w:rsidRPr="00A26956" w:rsidDel="000A1DAB">
            <w:rPr>
              <w:rStyle w:val="emailstyle17"/>
              <w:rFonts w:ascii="Times New Roman" w:hAnsi="Times New Roman" w:cs="David" w:hint="cs"/>
              <w:color w:val="auto"/>
              <w:rtl/>
            </w:rPr>
            <w:delText>)</w:delText>
          </w:r>
        </w:del>
      </w:ins>
      <w:ins w:id="2312" w:author="Shimon" w:date="2021-12-21T16:17:00Z">
        <w:del w:id="2313" w:author="אופיר טל" w:date="2022-01-09T13:07:00Z">
          <w:r w:rsidR="00FA10A7" w:rsidRPr="00A26956" w:rsidDel="000A1DAB">
            <w:rPr>
              <w:rStyle w:val="emailstyle17"/>
              <w:rFonts w:ascii="Times New Roman" w:hAnsi="Times New Roman" w:cs="David" w:hint="cs"/>
              <w:color w:val="auto"/>
              <w:rtl/>
            </w:rPr>
            <w:delText xml:space="preserve">, </w:delText>
          </w:r>
        </w:del>
      </w:ins>
      <w:ins w:id="2314" w:author="Shimon" w:date="2021-12-28T14:03:00Z">
        <w:del w:id="2315" w:author="אופיר טל" w:date="2022-01-09T13:07:00Z">
          <w:r w:rsidR="009B50D3" w:rsidRPr="00A26956" w:rsidDel="000A1DAB">
            <w:rPr>
              <w:rStyle w:val="emailstyle17"/>
              <w:rFonts w:ascii="Times New Roman" w:hAnsi="Times New Roman" w:cs="David" w:hint="cs"/>
              <w:color w:val="auto"/>
              <w:rtl/>
            </w:rPr>
            <w:delText>ו</w:delText>
          </w:r>
        </w:del>
      </w:ins>
      <w:ins w:id="2316" w:author="Shimon" w:date="2022-01-02T11:34:00Z">
        <w:del w:id="2317" w:author="אופיר טל" w:date="2022-01-09T13:07:00Z">
          <w:r w:rsidDel="000A1DAB">
            <w:rPr>
              <w:rStyle w:val="emailstyle17"/>
              <w:rFonts w:ascii="Times New Roman" w:hAnsi="Times New Roman" w:cs="David" w:hint="cs"/>
              <w:color w:val="auto"/>
              <w:rtl/>
            </w:rPr>
            <w:delText xml:space="preserve">עצם </w:delText>
          </w:r>
        </w:del>
      </w:ins>
      <w:ins w:id="2318" w:author="Shimon" w:date="2021-12-28T14:01:00Z">
        <w:del w:id="2319" w:author="אופיר טל" w:date="2022-01-09T13:07:00Z">
          <w:r w:rsidR="009B50D3" w:rsidRPr="00A26956" w:rsidDel="000A1DAB">
            <w:rPr>
              <w:rStyle w:val="emailstyle17"/>
              <w:rFonts w:ascii="Times New Roman" w:hAnsi="Times New Roman" w:cs="David" w:hint="cs"/>
              <w:color w:val="auto"/>
              <w:rtl/>
            </w:rPr>
            <w:delText xml:space="preserve">העובדה שהנהלת החשב הכללי לא נערכה כלל להפסקת עבודת התובע, </w:delText>
          </w:r>
          <w:r w:rsidR="009B50D3" w:rsidRPr="009E0B7C" w:rsidDel="000A1DAB">
            <w:rPr>
              <w:rStyle w:val="emailstyle17"/>
              <w:rFonts w:ascii="Times New Roman" w:hAnsi="Times New Roman" w:cs="David" w:hint="eastAsia"/>
              <w:b/>
              <w:bCs/>
              <w:color w:val="auto"/>
              <w:rtl/>
              <w:rPrChange w:id="2320" w:author="Shimon" w:date="2021-12-30T11:17:00Z">
                <w:rPr>
                  <w:rStyle w:val="emailstyle17"/>
                  <w:rFonts w:ascii="Times New Roman" w:hAnsi="Times New Roman" w:cs="David" w:hint="eastAsia"/>
                  <w:color w:val="auto"/>
                  <w:rtl/>
                </w:rPr>
              </w:rPrChange>
            </w:rPr>
            <w:delText>התנהלות</w:delText>
          </w:r>
          <w:r w:rsidR="009B50D3" w:rsidRPr="009E0B7C" w:rsidDel="000A1DAB">
            <w:rPr>
              <w:rStyle w:val="emailstyle17"/>
              <w:rFonts w:ascii="Times New Roman" w:hAnsi="Times New Roman" w:cs="David"/>
              <w:b/>
              <w:bCs/>
              <w:color w:val="auto"/>
              <w:rtl/>
              <w:rPrChange w:id="2321" w:author="Shimon" w:date="2021-12-30T11:17:00Z">
                <w:rPr>
                  <w:rStyle w:val="emailstyle17"/>
                  <w:rFonts w:ascii="Times New Roman" w:hAnsi="Times New Roman" w:cs="David"/>
                  <w:color w:val="auto"/>
                  <w:rtl/>
                </w:rPr>
              </w:rPrChange>
            </w:rPr>
            <w:delText xml:space="preserve"> </w:delText>
          </w:r>
          <w:r w:rsidR="009B50D3" w:rsidRPr="009E0B7C" w:rsidDel="000A1DAB">
            <w:rPr>
              <w:rStyle w:val="emailstyle17"/>
              <w:rFonts w:ascii="Times New Roman" w:hAnsi="Times New Roman" w:cs="David" w:hint="eastAsia"/>
              <w:b/>
              <w:bCs/>
              <w:color w:val="auto"/>
              <w:rtl/>
              <w:rPrChange w:id="2322" w:author="Shimon" w:date="2021-12-30T11:17:00Z">
                <w:rPr>
                  <w:rStyle w:val="emailstyle17"/>
                  <w:rFonts w:ascii="Times New Roman" w:hAnsi="Times New Roman" w:cs="David" w:hint="eastAsia"/>
                  <w:color w:val="auto"/>
                  <w:rtl/>
                </w:rPr>
              </w:rPrChange>
            </w:rPr>
            <w:delText>לא</w:delText>
          </w:r>
          <w:r w:rsidR="009B50D3" w:rsidRPr="009E0B7C" w:rsidDel="000A1DAB">
            <w:rPr>
              <w:rStyle w:val="emailstyle17"/>
              <w:rFonts w:ascii="Times New Roman" w:hAnsi="Times New Roman" w:cs="David"/>
              <w:b/>
              <w:bCs/>
              <w:color w:val="auto"/>
              <w:rtl/>
              <w:rPrChange w:id="2323" w:author="Shimon" w:date="2021-12-30T11:17:00Z">
                <w:rPr>
                  <w:rStyle w:val="emailstyle17"/>
                  <w:rFonts w:ascii="Times New Roman" w:hAnsi="Times New Roman" w:cs="David"/>
                  <w:color w:val="auto"/>
                  <w:rtl/>
                </w:rPr>
              </w:rPrChange>
            </w:rPr>
            <w:delText xml:space="preserve"> </w:delText>
          </w:r>
          <w:r w:rsidR="009B50D3" w:rsidRPr="009E0B7C" w:rsidDel="000A1DAB">
            <w:rPr>
              <w:rStyle w:val="emailstyle17"/>
              <w:rFonts w:ascii="Times New Roman" w:hAnsi="Times New Roman" w:cs="David" w:hint="eastAsia"/>
              <w:b/>
              <w:bCs/>
              <w:color w:val="auto"/>
              <w:rtl/>
              <w:rPrChange w:id="2324" w:author="Shimon" w:date="2021-12-30T11:17:00Z">
                <w:rPr>
                  <w:rStyle w:val="emailstyle17"/>
                  <w:rFonts w:ascii="Times New Roman" w:hAnsi="Times New Roman" w:cs="David" w:hint="eastAsia"/>
                  <w:color w:val="auto"/>
                  <w:rtl/>
                </w:rPr>
              </w:rPrChange>
            </w:rPr>
            <w:delText>אופיינית</w:delText>
          </w:r>
          <w:r w:rsidR="009B50D3" w:rsidRPr="009E0B7C" w:rsidDel="000A1DAB">
            <w:rPr>
              <w:rStyle w:val="emailstyle17"/>
              <w:rFonts w:ascii="Times New Roman" w:hAnsi="Times New Roman" w:cs="David"/>
              <w:b/>
              <w:bCs/>
              <w:color w:val="auto"/>
              <w:rtl/>
              <w:rPrChange w:id="2325" w:author="Shimon" w:date="2021-12-30T11:17:00Z">
                <w:rPr>
                  <w:rStyle w:val="emailstyle17"/>
                  <w:rFonts w:ascii="Times New Roman" w:hAnsi="Times New Roman" w:cs="David"/>
                  <w:color w:val="auto"/>
                  <w:rtl/>
                </w:rPr>
              </w:rPrChange>
            </w:rPr>
            <w:delText xml:space="preserve"> </w:delText>
          </w:r>
          <w:r w:rsidR="009B50D3" w:rsidRPr="009E0B7C" w:rsidDel="000A1DAB">
            <w:rPr>
              <w:rStyle w:val="emailstyle17"/>
              <w:rFonts w:ascii="Times New Roman" w:hAnsi="Times New Roman" w:cs="David" w:hint="eastAsia"/>
              <w:b/>
              <w:bCs/>
              <w:color w:val="auto"/>
              <w:rtl/>
              <w:rPrChange w:id="2326" w:author="Shimon" w:date="2021-12-30T11:17:00Z">
                <w:rPr>
                  <w:rStyle w:val="emailstyle17"/>
                  <w:rFonts w:ascii="Times New Roman" w:hAnsi="Times New Roman" w:cs="David" w:hint="eastAsia"/>
                  <w:color w:val="auto"/>
                  <w:rtl/>
                </w:rPr>
              </w:rPrChange>
            </w:rPr>
            <w:delText>בעליל</w:delText>
          </w:r>
          <w:r w:rsidR="009B50D3" w:rsidRPr="00A26956" w:rsidDel="000A1DAB">
            <w:rPr>
              <w:rStyle w:val="emailstyle17"/>
              <w:rFonts w:ascii="Times New Roman" w:hAnsi="Times New Roman" w:cs="David" w:hint="cs"/>
              <w:color w:val="auto"/>
              <w:rtl/>
            </w:rPr>
            <w:delText>,</w:delText>
          </w:r>
        </w:del>
      </w:ins>
      <w:ins w:id="2327" w:author="Shimon" w:date="2021-12-28T14:03:00Z">
        <w:del w:id="2328" w:author="אופיר טל" w:date="2022-01-09T13:07:00Z">
          <w:r w:rsidR="009B50D3" w:rsidRPr="00A26956" w:rsidDel="000A1DAB">
            <w:rPr>
              <w:rStyle w:val="emailstyle17"/>
              <w:rFonts w:ascii="Times New Roman" w:hAnsi="Times New Roman" w:cs="David" w:hint="cs"/>
              <w:color w:val="auto"/>
              <w:rtl/>
            </w:rPr>
            <w:delText xml:space="preserve"> </w:delText>
          </w:r>
        </w:del>
      </w:ins>
      <w:ins w:id="2329" w:author="Shimon" w:date="2022-01-02T11:35:00Z">
        <w:del w:id="2330" w:author="אופיר טל" w:date="2022-01-09T13:07:00Z">
          <w:r w:rsidDel="000A1DAB">
            <w:rPr>
              <w:rStyle w:val="emailstyle17"/>
              <w:rFonts w:ascii="Times New Roman" w:hAnsi="Times New Roman" w:cs="David" w:hint="cs"/>
              <w:color w:val="auto"/>
              <w:rtl/>
            </w:rPr>
            <w:delText xml:space="preserve">ניתן </w:delText>
          </w:r>
        </w:del>
      </w:ins>
      <w:ins w:id="2331" w:author="Shimon" w:date="2021-12-21T16:14:00Z">
        <w:del w:id="2332" w:author="אופיר טל" w:date="2022-01-09T13:07:00Z">
          <w:r w:rsidDel="000A1DAB">
            <w:rPr>
              <w:rStyle w:val="emailstyle17"/>
              <w:rFonts w:ascii="Times New Roman" w:hAnsi="Times New Roman" w:cs="David" w:hint="cs"/>
              <w:color w:val="auto"/>
              <w:rtl/>
            </w:rPr>
            <w:delText>לה</w:delText>
          </w:r>
        </w:del>
      </w:ins>
      <w:ins w:id="2333" w:author="Shimon" w:date="2022-01-02T11:35:00Z">
        <w:del w:id="2334" w:author="אופיר טל" w:date="2022-01-09T13:07:00Z">
          <w:r w:rsidDel="000A1DAB">
            <w:rPr>
              <w:rStyle w:val="emailstyle17"/>
              <w:rFonts w:ascii="Times New Roman" w:hAnsi="Times New Roman" w:cs="David" w:hint="cs"/>
              <w:color w:val="auto"/>
              <w:rtl/>
            </w:rPr>
            <w:delText xml:space="preserve">סיק </w:delText>
          </w:r>
        </w:del>
      </w:ins>
      <w:ins w:id="2335" w:author="Shimon" w:date="2021-12-21T16:14:00Z">
        <w:del w:id="2336" w:author="אופיר טל" w:date="2022-01-09T13:07:00Z">
          <w:r w:rsidR="00457D04" w:rsidRPr="00A26956" w:rsidDel="000A1DAB">
            <w:rPr>
              <w:rStyle w:val="emailstyle17"/>
              <w:rFonts w:ascii="Times New Roman" w:hAnsi="Times New Roman" w:cs="David" w:hint="cs"/>
              <w:color w:val="auto"/>
              <w:rtl/>
            </w:rPr>
            <w:delText xml:space="preserve">כי </w:delText>
          </w:r>
        </w:del>
      </w:ins>
      <w:ins w:id="2337" w:author="Shimon" w:date="2021-12-21T16:30:00Z">
        <w:del w:id="2338" w:author="אופיר טל" w:date="2022-01-09T13:07:00Z">
          <w:r w:rsidR="00171B73" w:rsidRPr="00A26956" w:rsidDel="000A1DAB">
            <w:rPr>
              <w:rStyle w:val="emailstyle17"/>
              <w:rFonts w:ascii="Times New Roman" w:hAnsi="Times New Roman" w:cs="David" w:hint="cs"/>
              <w:color w:val="auto"/>
              <w:rtl/>
            </w:rPr>
            <w:delText>גם ל</w:delText>
          </w:r>
        </w:del>
      </w:ins>
      <w:ins w:id="2339" w:author="Shimon" w:date="2021-12-21T16:14:00Z">
        <w:del w:id="2340" w:author="אופיר טל" w:date="2022-01-09T13:07:00Z">
          <w:r w:rsidR="00457D04" w:rsidRPr="00A26956" w:rsidDel="000A1DAB">
            <w:rPr>
              <w:rStyle w:val="emailstyle17"/>
              <w:rFonts w:ascii="Times New Roman" w:hAnsi="Times New Roman" w:cs="David" w:hint="cs"/>
              <w:color w:val="auto"/>
              <w:rtl/>
            </w:rPr>
            <w:delText xml:space="preserve">מנהליו של התובע באגף החשב הכללי, </w:delText>
          </w:r>
        </w:del>
      </w:ins>
      <w:ins w:id="2341" w:author="Shimon" w:date="2021-12-21T16:30:00Z">
        <w:del w:id="2342" w:author="אופיר טל" w:date="2022-01-09T13:07:00Z">
          <w:r w:rsidR="00171B73" w:rsidRPr="00A26956" w:rsidDel="000A1DAB">
            <w:rPr>
              <w:rStyle w:val="emailstyle17"/>
              <w:rFonts w:ascii="Times New Roman" w:hAnsi="Times New Roman" w:cs="David" w:hint="cs"/>
              <w:color w:val="auto"/>
              <w:rtl/>
            </w:rPr>
            <w:delText>היה ברור ל</w:delText>
          </w:r>
        </w:del>
      </w:ins>
      <w:ins w:id="2343" w:author="Shimon" w:date="2021-12-21T16:31:00Z">
        <w:del w:id="2344" w:author="אופיר טל" w:date="2022-01-09T13:07:00Z">
          <w:r w:rsidR="00171B73" w:rsidRPr="00A26956" w:rsidDel="000A1DAB">
            <w:rPr>
              <w:rStyle w:val="emailstyle17"/>
              <w:rFonts w:ascii="Times New Roman" w:hAnsi="Times New Roman" w:cs="David" w:hint="cs"/>
              <w:color w:val="auto"/>
              <w:rtl/>
            </w:rPr>
            <w:delText>גמרי, כמו לתובע, שחוזהו יסתיים רק ב-31.3.2014</w:delText>
          </w:r>
        </w:del>
      </w:ins>
      <w:del w:id="2345" w:author="אופיר טל" w:date="2022-01-09T13:07:00Z">
        <w:r w:rsidR="00A672B7" w:rsidDel="000A1DAB">
          <w:rPr>
            <w:rStyle w:val="emailstyle17"/>
            <w:rFonts w:ascii="Times New Roman" w:hAnsi="Times New Roman" w:cs="David" w:hint="cs"/>
            <w:color w:val="auto"/>
            <w:rtl/>
          </w:rPr>
          <w:delText xml:space="preserve">. </w:delText>
        </w:r>
      </w:del>
    </w:p>
    <w:p w14:paraId="70B8B07F" w14:textId="30B4C79F" w:rsidR="007C0B1F" w:rsidRPr="00C90607" w:rsidDel="000A1DAB" w:rsidRDefault="00A672B7">
      <w:pPr>
        <w:pStyle w:val="11"/>
        <w:tabs>
          <w:tab w:val="left" w:pos="9170"/>
        </w:tabs>
        <w:spacing w:before="0" w:after="240" w:line="360" w:lineRule="auto"/>
        <w:ind w:left="523" w:firstLine="0"/>
        <w:rPr>
          <w:del w:id="2346" w:author="אופיר טל" w:date="2022-01-09T13:07:00Z"/>
          <w:rStyle w:val="emailstyle17"/>
          <w:rFonts w:ascii="Times New Roman" w:hAnsi="Times New Roman" w:cs="David"/>
          <w:color w:val="auto"/>
        </w:rPr>
        <w:pPrChange w:id="2347" w:author="Shimon" w:date="2022-01-07T00:26:00Z">
          <w:pPr>
            <w:pStyle w:val="11"/>
            <w:spacing w:before="0" w:after="240" w:line="360" w:lineRule="auto"/>
            <w:ind w:left="523" w:right="360" w:firstLine="0"/>
          </w:pPr>
        </w:pPrChange>
      </w:pPr>
      <w:ins w:id="2348" w:author="Shimon" w:date="2021-12-29T23:58:00Z">
        <w:del w:id="2349" w:author="אופיר טל" w:date="2022-01-09T13:07:00Z">
          <w:r w:rsidDel="000A1DAB">
            <w:rPr>
              <w:rStyle w:val="emailstyle17"/>
              <w:rFonts w:ascii="Times New Roman" w:hAnsi="Times New Roman" w:cs="David" w:hint="cs"/>
              <w:color w:val="auto"/>
              <w:rtl/>
            </w:rPr>
            <w:delText xml:space="preserve">על פניו נראה </w:delText>
          </w:r>
        </w:del>
      </w:ins>
      <w:ins w:id="2350" w:author="Shimon" w:date="2022-01-07T00:19:00Z">
        <w:del w:id="2351" w:author="אופיר טל" w:date="2022-01-09T13:07:00Z">
          <w:r w:rsidR="00AB3131" w:rsidDel="000A1DAB">
            <w:rPr>
              <w:rStyle w:val="emailstyle17"/>
              <w:rFonts w:ascii="Times New Roman" w:hAnsi="Times New Roman" w:cs="David" w:hint="cs"/>
              <w:color w:val="auto"/>
              <w:rtl/>
            </w:rPr>
            <w:delText>ש</w:delText>
          </w:r>
        </w:del>
      </w:ins>
      <w:ins w:id="2352" w:author="Shimon" w:date="2021-12-21T16:14:00Z">
        <w:del w:id="2353" w:author="אופיר טל" w:date="2022-01-09T13:07:00Z">
          <w:r w:rsidR="00457D04" w:rsidRPr="00A26956" w:rsidDel="000A1DAB">
            <w:rPr>
              <w:rStyle w:val="emailstyle17"/>
              <w:rFonts w:ascii="Times New Roman" w:hAnsi="Times New Roman" w:cs="David" w:hint="cs"/>
              <w:color w:val="auto"/>
              <w:rtl/>
            </w:rPr>
            <w:delText>גב' כלב</w:delText>
          </w:r>
        </w:del>
      </w:ins>
      <w:ins w:id="2354" w:author="Shimon" w:date="2022-01-02T22:38:00Z">
        <w:del w:id="2355" w:author="אופיר טל" w:date="2022-01-09T13:07:00Z">
          <w:r w:rsidR="003D2BBF" w:rsidDel="000A1DAB">
            <w:rPr>
              <w:rStyle w:val="emailstyle17"/>
              <w:rFonts w:ascii="Times New Roman" w:hAnsi="Times New Roman" w:cs="David" w:hint="cs"/>
              <w:color w:val="auto"/>
              <w:rtl/>
            </w:rPr>
            <w:delText xml:space="preserve">, </w:delText>
          </w:r>
        </w:del>
      </w:ins>
      <w:ins w:id="2356" w:author="Shimon" w:date="2021-12-21T16:32:00Z">
        <w:del w:id="2357" w:author="אופיר טל" w:date="2022-01-09T13:07:00Z">
          <w:r w:rsidR="00171B73" w:rsidRPr="00A26956" w:rsidDel="000A1DAB">
            <w:rPr>
              <w:rStyle w:val="emailstyle17"/>
              <w:rFonts w:ascii="Times New Roman" w:hAnsi="Times New Roman" w:cs="David" w:hint="cs"/>
              <w:color w:val="auto"/>
              <w:rtl/>
            </w:rPr>
            <w:delText>שב</w:delText>
          </w:r>
        </w:del>
      </w:ins>
      <w:ins w:id="2358" w:author="Shimon" w:date="2021-12-30T00:05:00Z">
        <w:del w:id="2359" w:author="אופיר טל" w:date="2022-01-09T13:07:00Z">
          <w:r w:rsidR="00C90607" w:rsidDel="000A1DAB">
            <w:rPr>
              <w:rStyle w:val="emailstyle17"/>
              <w:rFonts w:ascii="Times New Roman" w:hAnsi="Times New Roman" w:cs="David" w:hint="cs"/>
              <w:color w:val="auto"/>
              <w:rtl/>
            </w:rPr>
            <w:delText>עבר</w:delText>
          </w:r>
        </w:del>
      </w:ins>
      <w:ins w:id="2360" w:author="Shimon" w:date="2021-12-30T00:06:00Z">
        <w:del w:id="2361" w:author="אופיר טל" w:date="2022-01-09T13:07:00Z">
          <w:r w:rsidR="00C90607" w:rsidDel="000A1DAB">
            <w:rPr>
              <w:rStyle w:val="emailstyle17"/>
              <w:rFonts w:ascii="Times New Roman" w:hAnsi="Times New Roman" w:cs="David" w:hint="cs"/>
              <w:color w:val="auto"/>
              <w:rtl/>
            </w:rPr>
            <w:delText xml:space="preserve">ה שימשה כמנהלת לשכת החשב הכללי </w:delText>
          </w:r>
        </w:del>
      </w:ins>
      <w:ins w:id="2362" w:author="Shimon" w:date="2022-01-03T11:47:00Z">
        <w:del w:id="2363" w:author="אופיר טל" w:date="2022-01-09T13:07:00Z">
          <w:r w:rsidR="00C86916" w:rsidDel="000A1DAB">
            <w:rPr>
              <w:rStyle w:val="emailstyle17"/>
              <w:rFonts w:ascii="Times New Roman" w:hAnsi="Times New Roman" w:cs="David" w:hint="cs"/>
              <w:color w:val="auto"/>
              <w:rtl/>
            </w:rPr>
            <w:delText>(</w:delText>
          </w:r>
        </w:del>
      </w:ins>
      <w:ins w:id="2364" w:author="Shimon" w:date="2021-12-30T00:06:00Z">
        <w:del w:id="2365" w:author="אופיר טל" w:date="2022-01-09T13:07:00Z">
          <w:r w:rsidR="00C90607" w:rsidDel="000A1DAB">
            <w:rPr>
              <w:rStyle w:val="emailstyle17"/>
              <w:rFonts w:ascii="Times New Roman" w:hAnsi="Times New Roman" w:cs="David" w:hint="cs"/>
              <w:color w:val="auto"/>
              <w:rtl/>
            </w:rPr>
            <w:delText xml:space="preserve">ובמשך </w:delText>
          </w:r>
        </w:del>
      </w:ins>
      <w:ins w:id="2366" w:author="Shimon" w:date="2021-12-21T16:32:00Z">
        <w:del w:id="2367" w:author="אופיר טל" w:date="2022-01-09T13:07:00Z">
          <w:r w:rsidR="00171B73" w:rsidRPr="00A26956" w:rsidDel="000A1DAB">
            <w:rPr>
              <w:rStyle w:val="emailstyle17"/>
              <w:rFonts w:ascii="Times New Roman" w:hAnsi="Times New Roman" w:cs="David" w:hint="cs"/>
              <w:color w:val="auto"/>
              <w:rtl/>
            </w:rPr>
            <w:delText>ש</w:delText>
          </w:r>
        </w:del>
      </w:ins>
      <w:ins w:id="2368" w:author="Shimon" w:date="2021-12-21T16:33:00Z">
        <w:del w:id="2369" w:author="אופיר טל" w:date="2022-01-09T13:07:00Z">
          <w:r w:rsidR="00171B73" w:rsidRPr="00A26956" w:rsidDel="000A1DAB">
            <w:rPr>
              <w:rStyle w:val="emailstyle17"/>
              <w:rFonts w:ascii="Times New Roman" w:hAnsi="Times New Roman" w:cs="David" w:hint="cs"/>
              <w:color w:val="auto"/>
              <w:rtl/>
            </w:rPr>
            <w:delText>נ</w:delText>
          </w:r>
        </w:del>
      </w:ins>
      <w:ins w:id="2370" w:author="Shimon" w:date="2021-12-21T16:32:00Z">
        <w:del w:id="2371" w:author="אופיר טל" w:date="2022-01-09T13:07:00Z">
          <w:r w:rsidR="00171B73" w:rsidRPr="00A26956" w:rsidDel="000A1DAB">
            <w:rPr>
              <w:rStyle w:val="emailstyle17"/>
              <w:rFonts w:ascii="Times New Roman" w:hAnsi="Times New Roman" w:cs="David" w:hint="cs"/>
              <w:color w:val="auto"/>
              <w:rtl/>
            </w:rPr>
            <w:delText xml:space="preserve">ים </w:delText>
          </w:r>
        </w:del>
      </w:ins>
      <w:ins w:id="2372" w:author="Shimon" w:date="2021-12-22T16:02:00Z">
        <w:del w:id="2373" w:author="אופיר טל" w:date="2022-01-09T13:07:00Z">
          <w:r w:rsidR="009F5F82" w:rsidRPr="00A26956" w:rsidDel="000A1DAB">
            <w:rPr>
              <w:rStyle w:val="emailstyle17"/>
              <w:rFonts w:ascii="Times New Roman" w:hAnsi="Times New Roman" w:cs="David" w:hint="cs"/>
              <w:color w:val="auto"/>
              <w:rtl/>
            </w:rPr>
            <w:delText xml:space="preserve">ארוכות </w:delText>
          </w:r>
        </w:del>
      </w:ins>
      <w:ins w:id="2374" w:author="Shimon" w:date="2021-12-21T16:32:00Z">
        <w:del w:id="2375" w:author="אופיר טל" w:date="2022-01-09T13:07:00Z">
          <w:r w:rsidR="009B50D3" w:rsidRPr="00A26956" w:rsidDel="000A1DAB">
            <w:rPr>
              <w:rStyle w:val="emailstyle17"/>
              <w:rFonts w:ascii="Times New Roman" w:hAnsi="Times New Roman" w:cs="David" w:hint="cs"/>
              <w:color w:val="auto"/>
              <w:rtl/>
            </w:rPr>
            <w:delText>היתה עוינת לתובע</w:delText>
          </w:r>
        </w:del>
      </w:ins>
      <w:ins w:id="2376" w:author="Shimon" w:date="2021-12-30T00:07:00Z">
        <w:del w:id="2377" w:author="אופיר טל" w:date="2022-01-09T13:07:00Z">
          <w:r w:rsidR="00C90607" w:rsidDel="000A1DAB">
            <w:rPr>
              <w:rStyle w:val="emailstyle17"/>
              <w:rFonts w:ascii="Times New Roman" w:hAnsi="Times New Roman" w:cs="David" w:hint="cs"/>
              <w:color w:val="auto"/>
              <w:rtl/>
            </w:rPr>
            <w:delText>)</w:delText>
          </w:r>
        </w:del>
      </w:ins>
      <w:ins w:id="2378" w:author="Shimon" w:date="2021-12-28T14:06:00Z">
        <w:del w:id="2379" w:author="אופיר טל" w:date="2022-01-09T13:07:00Z">
          <w:r w:rsidR="009B50D3" w:rsidRPr="00A26956" w:rsidDel="000A1DAB">
            <w:rPr>
              <w:rStyle w:val="emailstyle17"/>
              <w:rFonts w:ascii="Times New Roman" w:hAnsi="Times New Roman" w:cs="David" w:hint="cs"/>
              <w:color w:val="auto"/>
              <w:rtl/>
            </w:rPr>
            <w:delText xml:space="preserve">, </w:delText>
          </w:r>
        </w:del>
      </w:ins>
      <w:ins w:id="2380" w:author="Shimon" w:date="2021-12-29T23:59:00Z">
        <w:del w:id="2381" w:author="אופיר טל" w:date="2022-01-09T13:07:00Z">
          <w:r w:rsidDel="000A1DAB">
            <w:rPr>
              <w:rStyle w:val="emailstyle17"/>
              <w:rFonts w:ascii="Times New Roman" w:hAnsi="Times New Roman" w:cs="David" w:hint="cs"/>
              <w:color w:val="auto"/>
              <w:rtl/>
            </w:rPr>
            <w:delText>ואולי גם ע"י הסמנכ"לית</w:delText>
          </w:r>
        </w:del>
      </w:ins>
      <w:ins w:id="2382" w:author="Shimon" w:date="2021-12-30T00:04:00Z">
        <w:del w:id="2383" w:author="אופיר טל" w:date="2022-01-09T13:07:00Z">
          <w:r w:rsidR="00C90607" w:rsidDel="000A1DAB">
            <w:rPr>
              <w:rStyle w:val="emailstyle17"/>
              <w:rFonts w:ascii="Times New Roman" w:hAnsi="Times New Roman" w:cs="David" w:hint="cs"/>
              <w:color w:val="auto"/>
              <w:rtl/>
            </w:rPr>
            <w:delText xml:space="preserve"> הממונה עליה</w:delText>
          </w:r>
        </w:del>
      </w:ins>
      <w:ins w:id="2384" w:author="Shimon" w:date="2021-12-29T23:59:00Z">
        <w:del w:id="2385" w:author="אופיר טל" w:date="2022-01-09T13:07:00Z">
          <w:r w:rsidDel="000A1DAB">
            <w:rPr>
              <w:rStyle w:val="emailstyle17"/>
              <w:rFonts w:ascii="Times New Roman" w:hAnsi="Times New Roman" w:cs="David" w:hint="cs"/>
              <w:color w:val="auto"/>
              <w:rtl/>
            </w:rPr>
            <w:delText xml:space="preserve">, </w:delText>
          </w:r>
        </w:del>
      </w:ins>
      <w:ins w:id="2386" w:author="Shimon" w:date="2022-01-07T00:19:00Z">
        <w:del w:id="2387" w:author="אופיר טל" w:date="2022-01-09T13:07:00Z">
          <w:r w:rsidR="00AB3131" w:rsidDel="000A1DAB">
            <w:rPr>
              <w:rStyle w:val="emailstyle17"/>
              <w:rFonts w:ascii="Times New Roman" w:hAnsi="Times New Roman" w:cs="David" w:hint="cs"/>
              <w:color w:val="auto"/>
              <w:rtl/>
            </w:rPr>
            <w:delText>הטעו את אנשי החשב הכללי</w:delText>
          </w:r>
          <w:r w:rsidR="00AB3131" w:rsidRPr="00A26956" w:rsidDel="000A1DAB">
            <w:rPr>
              <w:rStyle w:val="emailstyle17"/>
              <w:rFonts w:ascii="Times New Roman" w:hAnsi="Times New Roman" w:cs="David" w:hint="cs"/>
              <w:color w:val="auto"/>
              <w:rtl/>
            </w:rPr>
            <w:delText xml:space="preserve"> </w:delText>
          </w:r>
        </w:del>
      </w:ins>
      <w:ins w:id="2388" w:author="Shimon" w:date="2021-12-29T23:59:00Z">
        <w:del w:id="2389" w:author="אופיר טל" w:date="2022-01-09T13:07:00Z">
          <w:r w:rsidRPr="00A26956" w:rsidDel="000A1DAB">
            <w:rPr>
              <w:rStyle w:val="emailstyle17"/>
              <w:rFonts w:ascii="Times New Roman" w:hAnsi="Times New Roman" w:cs="David" w:hint="cs"/>
              <w:color w:val="auto"/>
              <w:rtl/>
            </w:rPr>
            <w:delText xml:space="preserve">לחשוב </w:delText>
          </w:r>
        </w:del>
      </w:ins>
      <w:ins w:id="2390" w:author="Shimon" w:date="2021-12-21T16:14:00Z">
        <w:del w:id="2391" w:author="אופיר טל" w:date="2022-01-09T13:07:00Z">
          <w:r w:rsidR="00171B73" w:rsidRPr="00A26956" w:rsidDel="000A1DAB">
            <w:rPr>
              <w:rStyle w:val="emailstyle17"/>
              <w:rFonts w:ascii="Times New Roman" w:hAnsi="Times New Roman" w:cs="David" w:hint="cs"/>
              <w:color w:val="auto"/>
              <w:rtl/>
            </w:rPr>
            <w:delText>שחוזהו הסתיים</w:delText>
          </w:r>
        </w:del>
      </w:ins>
      <w:ins w:id="2392" w:author="Shimon" w:date="2021-12-29T23:59:00Z">
        <w:del w:id="2393" w:author="אופיר טל" w:date="2022-01-09T13:07:00Z">
          <w:r w:rsidDel="000A1DAB">
            <w:rPr>
              <w:rStyle w:val="emailstyle17"/>
              <w:rFonts w:ascii="Times New Roman" w:hAnsi="Times New Roman" w:cs="David" w:hint="cs"/>
              <w:color w:val="auto"/>
              <w:rtl/>
            </w:rPr>
            <w:delText xml:space="preserve"> </w:delText>
          </w:r>
          <w:r w:rsidRPr="00C90607" w:rsidDel="000A1DAB">
            <w:rPr>
              <w:rStyle w:val="emailstyle17"/>
              <w:rFonts w:ascii="Times New Roman" w:hAnsi="Times New Roman" w:cs="David" w:hint="eastAsia"/>
              <w:b/>
              <w:bCs/>
              <w:color w:val="auto"/>
              <w:rtl/>
              <w:rPrChange w:id="2394" w:author="Shimon" w:date="2021-12-30T00:07:00Z">
                <w:rPr>
                  <w:rStyle w:val="emailstyle17"/>
                  <w:rFonts w:ascii="Times New Roman" w:hAnsi="Times New Roman" w:cs="David" w:hint="eastAsia"/>
                  <w:color w:val="auto"/>
                  <w:rtl/>
                </w:rPr>
              </w:rPrChange>
            </w:rPr>
            <w:delText>כדי</w:delText>
          </w:r>
          <w:r w:rsidRPr="00C90607" w:rsidDel="000A1DAB">
            <w:rPr>
              <w:rStyle w:val="emailstyle17"/>
              <w:rFonts w:ascii="Times New Roman" w:hAnsi="Times New Roman" w:cs="David"/>
              <w:b/>
              <w:bCs/>
              <w:color w:val="auto"/>
              <w:rtl/>
              <w:rPrChange w:id="2395" w:author="Shimon" w:date="2021-12-30T00:07:00Z">
                <w:rPr>
                  <w:rStyle w:val="emailstyle17"/>
                  <w:rFonts w:ascii="Times New Roman" w:hAnsi="Times New Roman" w:cs="David"/>
                  <w:color w:val="auto"/>
                  <w:rtl/>
                </w:rPr>
              </w:rPrChange>
            </w:rPr>
            <w:delText xml:space="preserve"> </w:delText>
          </w:r>
          <w:r w:rsidRPr="00C90607" w:rsidDel="000A1DAB">
            <w:rPr>
              <w:rStyle w:val="emailstyle17"/>
              <w:rFonts w:ascii="Times New Roman" w:hAnsi="Times New Roman" w:cs="David" w:hint="eastAsia"/>
              <w:b/>
              <w:bCs/>
              <w:color w:val="auto"/>
              <w:rtl/>
              <w:rPrChange w:id="2396" w:author="Shimon" w:date="2021-12-30T00:07:00Z">
                <w:rPr>
                  <w:rStyle w:val="emailstyle17"/>
                  <w:rFonts w:ascii="Times New Roman" w:hAnsi="Times New Roman" w:cs="David" w:hint="eastAsia"/>
                  <w:color w:val="auto"/>
                  <w:rtl/>
                </w:rPr>
              </w:rPrChange>
            </w:rPr>
            <w:delText>לכסות</w:delText>
          </w:r>
          <w:r w:rsidRPr="00C90607" w:rsidDel="000A1DAB">
            <w:rPr>
              <w:rStyle w:val="emailstyle17"/>
              <w:rFonts w:ascii="Times New Roman" w:hAnsi="Times New Roman" w:cs="David"/>
              <w:b/>
              <w:bCs/>
              <w:color w:val="auto"/>
              <w:rtl/>
              <w:rPrChange w:id="2397" w:author="Shimon" w:date="2021-12-30T00:07:00Z">
                <w:rPr>
                  <w:rStyle w:val="emailstyle17"/>
                  <w:rFonts w:ascii="Times New Roman" w:hAnsi="Times New Roman" w:cs="David"/>
                  <w:color w:val="auto"/>
                  <w:rtl/>
                </w:rPr>
              </w:rPrChange>
            </w:rPr>
            <w:delText xml:space="preserve"> </w:delText>
          </w:r>
          <w:r w:rsidRPr="00C90607" w:rsidDel="000A1DAB">
            <w:rPr>
              <w:rStyle w:val="emailstyle17"/>
              <w:rFonts w:ascii="Times New Roman" w:hAnsi="Times New Roman" w:cs="David" w:hint="eastAsia"/>
              <w:b/>
              <w:bCs/>
              <w:color w:val="auto"/>
              <w:rtl/>
              <w:rPrChange w:id="2398" w:author="Shimon" w:date="2021-12-30T00:07:00Z">
                <w:rPr>
                  <w:rStyle w:val="emailstyle17"/>
                  <w:rFonts w:ascii="Times New Roman" w:hAnsi="Times New Roman" w:cs="David" w:hint="eastAsia"/>
                  <w:color w:val="auto"/>
                  <w:rtl/>
                </w:rPr>
              </w:rPrChange>
            </w:rPr>
            <w:delText>על</w:delText>
          </w:r>
        </w:del>
      </w:ins>
      <w:ins w:id="2399" w:author="Shimon" w:date="2021-12-30T00:08:00Z">
        <w:del w:id="2400" w:author="אופיר טל" w:date="2022-01-09T13:07:00Z">
          <w:r w:rsidR="00C90607" w:rsidDel="000A1DAB">
            <w:rPr>
              <w:rStyle w:val="emailstyle17"/>
              <w:rFonts w:ascii="Times New Roman" w:hAnsi="Times New Roman" w:cs="David" w:hint="cs"/>
              <w:b/>
              <w:bCs/>
              <w:color w:val="auto"/>
              <w:rtl/>
            </w:rPr>
            <w:delText xml:space="preserve"> רשלנותן ו</w:delText>
          </w:r>
        </w:del>
      </w:ins>
      <w:ins w:id="2401" w:author="Shimon" w:date="2021-12-30T00:00:00Z">
        <w:del w:id="2402" w:author="אופיר טל" w:date="2022-01-09T13:07:00Z">
          <w:r w:rsidRPr="00C90607" w:rsidDel="000A1DAB">
            <w:rPr>
              <w:rStyle w:val="emailstyle17"/>
              <w:rFonts w:ascii="Times New Roman" w:hAnsi="Times New Roman" w:cs="David" w:hint="eastAsia"/>
              <w:b/>
              <w:bCs/>
              <w:color w:val="auto"/>
              <w:rtl/>
              <w:rPrChange w:id="2403" w:author="Shimon" w:date="2021-12-30T00:07:00Z">
                <w:rPr>
                  <w:rStyle w:val="emailstyle17"/>
                  <w:rFonts w:ascii="Times New Roman" w:hAnsi="Times New Roman" w:cs="David" w:hint="eastAsia"/>
                  <w:color w:val="auto"/>
                  <w:rtl/>
                </w:rPr>
              </w:rPrChange>
            </w:rPr>
            <w:delText>כשלונם</w:delText>
          </w:r>
          <w:r w:rsidRPr="00C90607" w:rsidDel="000A1DAB">
            <w:rPr>
              <w:rStyle w:val="emailstyle17"/>
              <w:rFonts w:ascii="Times New Roman" w:hAnsi="Times New Roman" w:cs="David"/>
              <w:b/>
              <w:bCs/>
              <w:color w:val="auto"/>
              <w:rtl/>
              <w:rPrChange w:id="2404" w:author="Shimon" w:date="2021-12-30T00:07:00Z">
                <w:rPr>
                  <w:rStyle w:val="emailstyle17"/>
                  <w:rFonts w:ascii="Times New Roman" w:hAnsi="Times New Roman" w:cs="David"/>
                  <w:color w:val="auto"/>
                  <w:rtl/>
                </w:rPr>
              </w:rPrChange>
            </w:rPr>
            <w:delText xml:space="preserve"> </w:delText>
          </w:r>
        </w:del>
      </w:ins>
      <w:ins w:id="2405" w:author="Shimon" w:date="2021-12-30T00:01:00Z">
        <w:del w:id="2406" w:author="אופיר טל" w:date="2022-01-09T13:07:00Z">
          <w:r w:rsidR="00C90607" w:rsidRPr="00C90607" w:rsidDel="000A1DAB">
            <w:rPr>
              <w:rStyle w:val="emailstyle17"/>
              <w:rFonts w:ascii="Times New Roman" w:hAnsi="Times New Roman" w:cs="David" w:hint="eastAsia"/>
              <w:b/>
              <w:bCs/>
              <w:color w:val="auto"/>
              <w:rtl/>
              <w:rPrChange w:id="2407" w:author="Shimon" w:date="2021-12-30T00:07:00Z">
                <w:rPr>
                  <w:rStyle w:val="emailstyle17"/>
                  <w:rFonts w:ascii="Times New Roman" w:hAnsi="Times New Roman" w:cs="David" w:hint="eastAsia"/>
                  <w:color w:val="auto"/>
                  <w:rtl/>
                </w:rPr>
              </w:rPrChange>
            </w:rPr>
            <w:delText>לנקוט</w:delText>
          </w:r>
          <w:r w:rsidR="00C90607" w:rsidRPr="00C90607" w:rsidDel="000A1DAB">
            <w:rPr>
              <w:rStyle w:val="emailstyle17"/>
              <w:rFonts w:ascii="Times New Roman" w:hAnsi="Times New Roman" w:cs="David"/>
              <w:b/>
              <w:bCs/>
              <w:color w:val="auto"/>
              <w:rtl/>
              <w:rPrChange w:id="2408" w:author="Shimon" w:date="2021-12-30T00:07:00Z">
                <w:rPr>
                  <w:rStyle w:val="emailstyle17"/>
                  <w:rFonts w:ascii="Times New Roman" w:hAnsi="Times New Roman" w:cs="David"/>
                  <w:color w:val="auto"/>
                  <w:rtl/>
                </w:rPr>
              </w:rPrChange>
            </w:rPr>
            <w:delText xml:space="preserve"> </w:delText>
          </w:r>
          <w:r w:rsidR="00C90607" w:rsidRPr="00C90607" w:rsidDel="000A1DAB">
            <w:rPr>
              <w:rStyle w:val="emailstyle17"/>
              <w:rFonts w:ascii="Times New Roman" w:hAnsi="Times New Roman" w:cs="David" w:hint="eastAsia"/>
              <w:b/>
              <w:bCs/>
              <w:color w:val="auto"/>
              <w:rtl/>
              <w:rPrChange w:id="2409" w:author="Shimon" w:date="2021-12-30T00:07:00Z">
                <w:rPr>
                  <w:rStyle w:val="emailstyle17"/>
                  <w:rFonts w:ascii="Times New Roman" w:hAnsi="Times New Roman" w:cs="David" w:hint="eastAsia"/>
                  <w:color w:val="auto"/>
                  <w:rtl/>
                </w:rPr>
              </w:rPrChange>
            </w:rPr>
            <w:delText>בצעדים</w:delText>
          </w:r>
          <w:r w:rsidR="00C90607" w:rsidRPr="00C90607" w:rsidDel="000A1DAB">
            <w:rPr>
              <w:rStyle w:val="emailstyle17"/>
              <w:rFonts w:ascii="Times New Roman" w:hAnsi="Times New Roman" w:cs="David"/>
              <w:b/>
              <w:bCs/>
              <w:color w:val="auto"/>
              <w:rtl/>
              <w:rPrChange w:id="2410" w:author="Shimon" w:date="2021-12-30T00:07:00Z">
                <w:rPr>
                  <w:rStyle w:val="emailstyle17"/>
                  <w:rFonts w:ascii="Times New Roman" w:hAnsi="Times New Roman" w:cs="David"/>
                  <w:color w:val="auto"/>
                  <w:rtl/>
                </w:rPr>
              </w:rPrChange>
            </w:rPr>
            <w:delText xml:space="preserve"> </w:delText>
          </w:r>
        </w:del>
      </w:ins>
      <w:ins w:id="2411" w:author="Shimon" w:date="2022-01-07T00:20:00Z">
        <w:del w:id="2412" w:author="אופיר טל" w:date="2022-01-09T13:07:00Z">
          <w:r w:rsidR="00AB3131" w:rsidDel="000A1DAB">
            <w:rPr>
              <w:rStyle w:val="emailstyle17"/>
              <w:rFonts w:ascii="Times New Roman" w:hAnsi="Times New Roman" w:cs="David" w:hint="cs"/>
              <w:b/>
              <w:bCs/>
              <w:color w:val="auto"/>
              <w:rtl/>
            </w:rPr>
            <w:delText>ש</w:delText>
          </w:r>
        </w:del>
      </w:ins>
      <w:ins w:id="2413" w:author="Shimon" w:date="2022-01-07T00:21:00Z">
        <w:del w:id="2414" w:author="אופיר טל" w:date="2022-01-09T13:07:00Z">
          <w:r w:rsidR="00AB3131" w:rsidDel="000A1DAB">
            <w:rPr>
              <w:rStyle w:val="emailstyle17"/>
              <w:rFonts w:ascii="Times New Roman" w:hAnsi="Times New Roman" w:cs="David" w:hint="cs"/>
              <w:b/>
              <w:bCs/>
              <w:color w:val="auto"/>
              <w:rtl/>
            </w:rPr>
            <w:delText xml:space="preserve">הם </w:delText>
          </w:r>
        </w:del>
      </w:ins>
      <w:ins w:id="2415" w:author="Shimon" w:date="2022-01-07T00:25:00Z">
        <w:del w:id="2416" w:author="אופיר טל" w:date="2022-01-09T13:07:00Z">
          <w:r w:rsidR="00CE1974" w:rsidDel="000A1DAB">
            <w:rPr>
              <w:rStyle w:val="emailstyle17"/>
              <w:rFonts w:ascii="Times New Roman" w:hAnsi="Times New Roman" w:cs="David" w:hint="cs"/>
              <w:b/>
              <w:bCs/>
              <w:color w:val="auto"/>
              <w:rtl/>
            </w:rPr>
            <w:delText xml:space="preserve">היו חייבים לבצע </w:delText>
          </w:r>
        </w:del>
      </w:ins>
      <w:ins w:id="2417" w:author="Shimon" w:date="2022-01-07T00:22:00Z">
        <w:del w:id="2418" w:author="אופיר טל" w:date="2022-01-09T13:07:00Z">
          <w:r w:rsidR="00CE1974" w:rsidRPr="00B57C22" w:rsidDel="000A1DAB">
            <w:rPr>
              <w:rStyle w:val="emailstyle17"/>
              <w:rFonts w:ascii="Times New Roman" w:hAnsi="Times New Roman" w:cs="David" w:hint="eastAsia"/>
              <w:b/>
              <w:bCs/>
              <w:color w:val="auto"/>
              <w:rtl/>
            </w:rPr>
            <w:delText>במועד</w:delText>
          </w:r>
          <w:r w:rsidR="00CE1974" w:rsidRPr="00B57C22" w:rsidDel="000A1DAB">
            <w:rPr>
              <w:rStyle w:val="emailstyle17"/>
              <w:rFonts w:ascii="Times New Roman" w:hAnsi="Times New Roman" w:cs="David"/>
              <w:b/>
              <w:bCs/>
              <w:color w:val="auto"/>
              <w:rtl/>
            </w:rPr>
            <w:delText xml:space="preserve"> </w:delText>
          </w:r>
          <w:r w:rsidR="00CE1974" w:rsidRPr="00B57C22" w:rsidDel="000A1DAB">
            <w:rPr>
              <w:rStyle w:val="emailstyle17"/>
              <w:rFonts w:ascii="Times New Roman" w:hAnsi="Times New Roman" w:cs="David" w:hint="eastAsia"/>
              <w:b/>
              <w:bCs/>
              <w:color w:val="auto"/>
              <w:rtl/>
            </w:rPr>
            <w:delText>הנדרש</w:delText>
          </w:r>
          <w:r w:rsidR="00CE1974" w:rsidRPr="00B57C22" w:rsidDel="000A1DAB">
            <w:rPr>
              <w:rStyle w:val="emailstyle17"/>
              <w:rFonts w:ascii="Times New Roman" w:hAnsi="Times New Roman" w:cs="David"/>
              <w:b/>
              <w:bCs/>
              <w:color w:val="auto"/>
              <w:rtl/>
            </w:rPr>
            <w:delText xml:space="preserve"> (לפחות 3 </w:delText>
          </w:r>
          <w:r w:rsidR="00CE1974" w:rsidRPr="00B57C22" w:rsidDel="000A1DAB">
            <w:rPr>
              <w:rStyle w:val="emailstyle17"/>
              <w:rFonts w:ascii="Times New Roman" w:hAnsi="Times New Roman" w:cs="David" w:hint="eastAsia"/>
              <w:b/>
              <w:bCs/>
              <w:color w:val="auto"/>
              <w:rtl/>
            </w:rPr>
            <w:delText>חודשים</w:delText>
          </w:r>
          <w:r w:rsidR="00CE1974" w:rsidRPr="00B57C22" w:rsidDel="000A1DAB">
            <w:rPr>
              <w:rStyle w:val="emailstyle17"/>
              <w:rFonts w:ascii="Times New Roman" w:hAnsi="Times New Roman" w:cs="David"/>
              <w:b/>
              <w:bCs/>
              <w:color w:val="auto"/>
              <w:rtl/>
            </w:rPr>
            <w:delText xml:space="preserve"> </w:delText>
          </w:r>
          <w:r w:rsidR="00CE1974" w:rsidRPr="00B57C22" w:rsidDel="000A1DAB">
            <w:rPr>
              <w:rStyle w:val="emailstyle17"/>
              <w:rFonts w:ascii="Times New Roman" w:hAnsi="Times New Roman" w:cs="David" w:hint="eastAsia"/>
              <w:b/>
              <w:bCs/>
              <w:color w:val="auto"/>
              <w:rtl/>
            </w:rPr>
            <w:delText>לפני</w:delText>
          </w:r>
          <w:r w:rsidR="00CE1974" w:rsidRPr="00B57C22" w:rsidDel="000A1DAB">
            <w:rPr>
              <w:rStyle w:val="emailstyle17"/>
              <w:rFonts w:ascii="Times New Roman" w:hAnsi="Times New Roman" w:cs="David"/>
              <w:b/>
              <w:bCs/>
              <w:color w:val="auto"/>
              <w:rtl/>
            </w:rPr>
            <w:delText xml:space="preserve"> 1.4.2010)</w:delText>
          </w:r>
        </w:del>
      </w:ins>
      <w:ins w:id="2419" w:author="Shimon" w:date="2022-01-07T00:23:00Z">
        <w:del w:id="2420" w:author="אופיר טל" w:date="2022-01-09T13:07:00Z">
          <w:r w:rsidR="00CE1974" w:rsidDel="000A1DAB">
            <w:rPr>
              <w:rStyle w:val="emailstyle17"/>
              <w:rFonts w:ascii="Times New Roman" w:hAnsi="Times New Roman" w:cs="David" w:hint="cs"/>
              <w:b/>
              <w:bCs/>
              <w:color w:val="auto"/>
              <w:rtl/>
            </w:rPr>
            <w:delText xml:space="preserve"> </w:delText>
          </w:r>
        </w:del>
      </w:ins>
      <w:ins w:id="2421" w:author="Shimon" w:date="2022-01-07T00:26:00Z">
        <w:del w:id="2422" w:author="אופיר טל" w:date="2022-01-09T13:07:00Z">
          <w:r w:rsidR="00CE1974" w:rsidDel="000A1DAB">
            <w:rPr>
              <w:rStyle w:val="emailstyle17"/>
              <w:rFonts w:ascii="Times New Roman" w:hAnsi="Times New Roman" w:cs="David" w:hint="cs"/>
              <w:b/>
              <w:bCs/>
              <w:color w:val="auto"/>
              <w:rtl/>
            </w:rPr>
            <w:delText>ל</w:delText>
          </w:r>
        </w:del>
      </w:ins>
      <w:ins w:id="2423" w:author="Shimon" w:date="2022-01-07T00:23:00Z">
        <w:del w:id="2424" w:author="אופיר טל" w:date="2022-01-09T13:07:00Z">
          <w:r w:rsidR="00CE1974" w:rsidDel="000A1DAB">
            <w:rPr>
              <w:rStyle w:val="emailstyle17"/>
              <w:rFonts w:ascii="Times New Roman" w:hAnsi="Times New Roman" w:cs="David" w:hint="cs"/>
              <w:b/>
              <w:bCs/>
              <w:color w:val="auto"/>
              <w:rtl/>
            </w:rPr>
            <w:delText xml:space="preserve">הגבלת </w:delText>
          </w:r>
        </w:del>
      </w:ins>
      <w:ins w:id="2425" w:author="Shimon" w:date="2021-12-30T00:01:00Z">
        <w:del w:id="2426" w:author="אופיר טל" w:date="2022-01-09T13:07:00Z">
          <w:r w:rsidR="00C90607" w:rsidRPr="00C90607" w:rsidDel="000A1DAB">
            <w:rPr>
              <w:rStyle w:val="emailstyle17"/>
              <w:rFonts w:ascii="Times New Roman" w:hAnsi="Times New Roman" w:cs="David" w:hint="eastAsia"/>
              <w:b/>
              <w:bCs/>
              <w:color w:val="auto"/>
              <w:rtl/>
              <w:rPrChange w:id="2427" w:author="Shimon" w:date="2021-12-30T00:07:00Z">
                <w:rPr>
                  <w:rStyle w:val="emailstyle17"/>
                  <w:rFonts w:ascii="Times New Roman" w:hAnsi="Times New Roman" w:cs="David" w:hint="eastAsia"/>
                  <w:color w:val="auto"/>
                  <w:rtl/>
                </w:rPr>
              </w:rPrChange>
            </w:rPr>
            <w:delText>הארכת</w:delText>
          </w:r>
          <w:r w:rsidR="00C90607" w:rsidRPr="00C90607" w:rsidDel="000A1DAB">
            <w:rPr>
              <w:rStyle w:val="emailstyle17"/>
              <w:rFonts w:ascii="Times New Roman" w:hAnsi="Times New Roman" w:cs="David"/>
              <w:b/>
              <w:bCs/>
              <w:color w:val="auto"/>
              <w:rtl/>
              <w:rPrChange w:id="2428" w:author="Shimon" w:date="2021-12-30T00:07:00Z">
                <w:rPr>
                  <w:rStyle w:val="emailstyle17"/>
                  <w:rFonts w:ascii="Times New Roman" w:hAnsi="Times New Roman" w:cs="David"/>
                  <w:color w:val="auto"/>
                  <w:rtl/>
                </w:rPr>
              </w:rPrChange>
            </w:rPr>
            <w:delText xml:space="preserve"> החוזה </w:delText>
          </w:r>
        </w:del>
      </w:ins>
      <w:ins w:id="2429" w:author="Shimon" w:date="2021-12-30T00:02:00Z">
        <w:del w:id="2430" w:author="אופיר טל" w:date="2022-01-09T13:07:00Z">
          <w:r w:rsidR="00C90607" w:rsidRPr="00C90607" w:rsidDel="000A1DAB">
            <w:rPr>
              <w:rStyle w:val="emailstyle17"/>
              <w:rFonts w:ascii="Times New Roman" w:hAnsi="Times New Roman" w:cs="David" w:hint="eastAsia"/>
              <w:b/>
              <w:bCs/>
              <w:color w:val="auto"/>
              <w:rtl/>
              <w:rPrChange w:id="2431" w:author="Shimon" w:date="2021-12-30T00:07:00Z">
                <w:rPr>
                  <w:rStyle w:val="emailstyle17"/>
                  <w:rFonts w:ascii="Times New Roman" w:hAnsi="Times New Roman" w:cs="David" w:hint="eastAsia"/>
                  <w:color w:val="auto"/>
                  <w:rtl/>
                </w:rPr>
              </w:rPrChange>
            </w:rPr>
            <w:delText>ב</w:delText>
          </w:r>
          <w:r w:rsidR="00C90607" w:rsidRPr="00C90607" w:rsidDel="000A1DAB">
            <w:rPr>
              <w:rStyle w:val="emailstyle17"/>
              <w:rFonts w:ascii="Times New Roman" w:hAnsi="Times New Roman" w:cs="David"/>
              <w:b/>
              <w:bCs/>
              <w:color w:val="auto"/>
              <w:rtl/>
              <w:rPrChange w:id="2432" w:author="Shimon" w:date="2021-12-30T00:07:00Z">
                <w:rPr>
                  <w:rStyle w:val="emailstyle17"/>
                  <w:rFonts w:ascii="Times New Roman" w:hAnsi="Times New Roman" w:cs="David"/>
                  <w:color w:val="auto"/>
                  <w:rtl/>
                </w:rPr>
              </w:rPrChange>
            </w:rPr>
            <w:delText>-</w:delText>
          </w:r>
        </w:del>
      </w:ins>
      <w:ins w:id="2433" w:author="Shimon" w:date="2021-12-30T00:03:00Z">
        <w:del w:id="2434" w:author="אופיר טל" w:date="2022-01-09T13:07:00Z">
          <w:r w:rsidR="00CE1974" w:rsidDel="000A1DAB">
            <w:rPr>
              <w:rStyle w:val="emailstyle17"/>
              <w:rFonts w:ascii="Times New Roman" w:hAnsi="Times New Roman" w:cs="David"/>
              <w:b/>
              <w:bCs/>
              <w:color w:val="auto"/>
              <w:rtl/>
            </w:rPr>
            <w:delText xml:space="preserve"> 2010</w:delText>
          </w:r>
        </w:del>
      </w:ins>
      <w:ins w:id="2435" w:author="Shimon" w:date="2021-12-21T16:33:00Z">
        <w:del w:id="2436" w:author="אופיר טל" w:date="2022-01-09T13:07:00Z">
          <w:r w:rsidR="00171B73" w:rsidRPr="00C90607" w:rsidDel="000A1DAB">
            <w:rPr>
              <w:rStyle w:val="emailstyle17"/>
              <w:rFonts w:ascii="Times New Roman" w:hAnsi="Times New Roman" w:cs="David"/>
              <w:b/>
              <w:bCs/>
              <w:color w:val="auto"/>
              <w:rtl/>
              <w:rPrChange w:id="2437" w:author="Shimon" w:date="2021-12-30T00:07:00Z">
                <w:rPr>
                  <w:rStyle w:val="emailstyle17"/>
                  <w:rFonts w:ascii="Times New Roman" w:hAnsi="Times New Roman" w:cs="David"/>
                  <w:color w:val="auto"/>
                  <w:rtl/>
                </w:rPr>
              </w:rPrChange>
            </w:rPr>
            <w:delText>.</w:delText>
          </w:r>
        </w:del>
      </w:ins>
      <w:ins w:id="2438" w:author="Shimon" w:date="2021-12-30T00:08:00Z">
        <w:del w:id="2439" w:author="אופיר טל" w:date="2022-01-09T13:07:00Z">
          <w:r w:rsidR="00C90607" w:rsidDel="000A1DAB">
            <w:rPr>
              <w:rStyle w:val="emailstyle17"/>
              <w:rFonts w:ascii="Times New Roman" w:hAnsi="Times New Roman" w:cs="David" w:hint="cs"/>
              <w:b/>
              <w:bCs/>
              <w:color w:val="auto"/>
              <w:rtl/>
            </w:rPr>
            <w:delText xml:space="preserve"> </w:delText>
          </w:r>
        </w:del>
      </w:ins>
      <w:ins w:id="2440" w:author="Shimon" w:date="2022-01-07T00:26:00Z">
        <w:del w:id="2441" w:author="אופיר טל" w:date="2022-01-09T13:07:00Z">
          <w:r w:rsidR="00CE1974" w:rsidDel="000A1DAB">
            <w:rPr>
              <w:rStyle w:val="emailstyle17"/>
              <w:rFonts w:ascii="Times New Roman" w:hAnsi="Times New Roman" w:cs="David" w:hint="cs"/>
              <w:color w:val="auto"/>
              <w:rtl/>
            </w:rPr>
            <w:delText xml:space="preserve"> בדיעבד </w:delText>
          </w:r>
        </w:del>
      </w:ins>
      <w:ins w:id="2442" w:author="Shimon" w:date="2021-12-30T00:08:00Z">
        <w:del w:id="2443" w:author="אופיר טל" w:date="2022-01-09T13:07:00Z">
          <w:r w:rsidR="00C90607" w:rsidRPr="00C90607" w:rsidDel="000A1DAB">
            <w:rPr>
              <w:rStyle w:val="emailstyle17"/>
              <w:rFonts w:ascii="Times New Roman" w:hAnsi="Times New Roman" w:cs="David"/>
              <w:color w:val="auto"/>
              <w:rtl/>
              <w:rPrChange w:id="2444" w:author="Shimon" w:date="2021-12-30T00:09:00Z">
                <w:rPr>
                  <w:rStyle w:val="emailstyle17"/>
                  <w:rFonts w:ascii="Times New Roman" w:hAnsi="Times New Roman" w:cs="David"/>
                  <w:b/>
                  <w:bCs/>
                  <w:color w:val="auto"/>
                  <w:rtl/>
                </w:rPr>
              </w:rPrChange>
            </w:rPr>
            <w:delText xml:space="preserve">נראה </w:delText>
          </w:r>
        </w:del>
      </w:ins>
      <w:ins w:id="2445" w:author="Shimon" w:date="2022-01-07T00:26:00Z">
        <w:del w:id="2446" w:author="אופיר טל" w:date="2022-01-09T13:07:00Z">
          <w:r w:rsidR="00CE1974" w:rsidDel="000A1DAB">
            <w:rPr>
              <w:rStyle w:val="emailstyle17"/>
              <w:rFonts w:ascii="Times New Roman" w:hAnsi="Times New Roman" w:cs="David" w:hint="cs"/>
              <w:color w:val="auto"/>
              <w:rtl/>
            </w:rPr>
            <w:delText xml:space="preserve">שזו </w:delText>
          </w:r>
        </w:del>
      </w:ins>
      <w:ins w:id="2447" w:author="Shimon" w:date="2021-12-30T00:08:00Z">
        <w:del w:id="2448" w:author="אופיר טל" w:date="2022-01-09T13:07:00Z">
          <w:r w:rsidR="00C90607" w:rsidRPr="00C90607" w:rsidDel="000A1DAB">
            <w:rPr>
              <w:rStyle w:val="emailstyle17"/>
              <w:rFonts w:ascii="Times New Roman" w:hAnsi="Times New Roman" w:cs="David"/>
              <w:color w:val="auto"/>
              <w:rtl/>
              <w:rPrChange w:id="2449" w:author="Shimon" w:date="2021-12-30T00:09:00Z">
                <w:rPr>
                  <w:rStyle w:val="emailstyle17"/>
                  <w:rFonts w:ascii="Times New Roman" w:hAnsi="Times New Roman" w:cs="David"/>
                  <w:b/>
                  <w:bCs/>
                  <w:color w:val="auto"/>
                  <w:rtl/>
                </w:rPr>
              </w:rPrChange>
            </w:rPr>
            <w:delText xml:space="preserve">גם הסיבה </w:delText>
          </w:r>
        </w:del>
      </w:ins>
      <w:ins w:id="2450" w:author="Shimon" w:date="2021-12-30T00:09:00Z">
        <w:del w:id="2451" w:author="אופיר טל" w:date="2022-01-09T13:07:00Z">
          <w:r w:rsidR="00CE1974" w:rsidDel="000A1DAB">
            <w:rPr>
              <w:rStyle w:val="emailstyle17"/>
              <w:rFonts w:ascii="Times New Roman" w:hAnsi="Times New Roman" w:cs="David" w:hint="cs"/>
              <w:color w:val="auto"/>
              <w:rtl/>
            </w:rPr>
            <w:delText xml:space="preserve">למכתב </w:delText>
          </w:r>
          <w:r w:rsidR="00C90607" w:rsidDel="000A1DAB">
            <w:rPr>
              <w:rStyle w:val="emailstyle17"/>
              <w:rFonts w:ascii="Times New Roman" w:hAnsi="Times New Roman" w:cs="David" w:hint="cs"/>
              <w:color w:val="auto"/>
              <w:rtl/>
            </w:rPr>
            <w:delText>ש</w:delText>
          </w:r>
        </w:del>
      </w:ins>
      <w:ins w:id="2452" w:author="Shimon" w:date="2021-12-30T00:10:00Z">
        <w:del w:id="2453" w:author="אופיר טל" w:date="2022-01-09T13:07:00Z">
          <w:r w:rsidR="00C90607" w:rsidDel="000A1DAB">
            <w:rPr>
              <w:rStyle w:val="emailstyle17"/>
              <w:rFonts w:ascii="Times New Roman" w:hAnsi="Times New Roman" w:cs="David" w:hint="cs"/>
              <w:color w:val="auto"/>
              <w:rtl/>
            </w:rPr>
            <w:delText>הגיע מ</w:delText>
          </w:r>
        </w:del>
      </w:ins>
      <w:ins w:id="2454" w:author="Shimon" w:date="2021-12-30T00:09:00Z">
        <w:del w:id="2455" w:author="אופיר טל" w:date="2022-01-09T13:07:00Z">
          <w:r w:rsidR="00C90607" w:rsidDel="000A1DAB">
            <w:rPr>
              <w:rStyle w:val="emailstyle17"/>
              <w:rFonts w:ascii="Times New Roman" w:hAnsi="Times New Roman" w:cs="David" w:hint="cs"/>
              <w:color w:val="auto"/>
              <w:rtl/>
            </w:rPr>
            <w:delText xml:space="preserve">גב' כלב </w:delText>
          </w:r>
        </w:del>
      </w:ins>
      <w:ins w:id="2456" w:author="Shimon" w:date="2021-12-30T00:12:00Z">
        <w:del w:id="2457" w:author="אופיר טל" w:date="2022-01-09T13:07:00Z">
          <w:r w:rsidR="007D365B" w:rsidDel="000A1DAB">
            <w:rPr>
              <w:rStyle w:val="emailstyle17"/>
              <w:rFonts w:ascii="Times New Roman" w:hAnsi="Times New Roman" w:cs="David" w:hint="cs"/>
              <w:color w:val="auto"/>
              <w:rtl/>
            </w:rPr>
            <w:delText>-</w:delText>
          </w:r>
        </w:del>
      </w:ins>
      <w:ins w:id="2458" w:author="Shimon" w:date="2021-12-30T00:10:00Z">
        <w:del w:id="2459" w:author="אופיר טל" w:date="2022-01-09T13:07:00Z">
          <w:r w:rsidR="00C90607" w:rsidDel="000A1DAB">
            <w:rPr>
              <w:rStyle w:val="emailstyle17"/>
              <w:rFonts w:ascii="Times New Roman" w:hAnsi="Times New Roman" w:cs="David" w:hint="cs"/>
              <w:color w:val="auto"/>
              <w:rtl/>
            </w:rPr>
            <w:delText>ולא מ</w:delText>
          </w:r>
        </w:del>
      </w:ins>
      <w:ins w:id="2460" w:author="Shimon" w:date="2021-12-30T00:12:00Z">
        <w:del w:id="2461" w:author="אופיר טל" w:date="2022-01-09T13:07:00Z">
          <w:r w:rsidR="007D365B" w:rsidDel="000A1DAB">
            <w:rPr>
              <w:rStyle w:val="emailstyle17"/>
              <w:rFonts w:ascii="Times New Roman" w:hAnsi="Times New Roman" w:cs="David" w:hint="cs"/>
              <w:color w:val="auto"/>
              <w:rtl/>
            </w:rPr>
            <w:delText xml:space="preserve">יחידת </w:delText>
          </w:r>
        </w:del>
      </w:ins>
      <w:ins w:id="2462" w:author="Shimon" w:date="2021-12-30T00:10:00Z">
        <w:del w:id="2463" w:author="אופיר טל" w:date="2022-01-09T13:07:00Z">
          <w:r w:rsidR="00C90607" w:rsidDel="000A1DAB">
            <w:rPr>
              <w:rStyle w:val="emailstyle17"/>
              <w:rFonts w:ascii="Times New Roman" w:hAnsi="Times New Roman" w:cs="David" w:hint="cs"/>
              <w:color w:val="auto"/>
              <w:rtl/>
            </w:rPr>
            <w:delText xml:space="preserve">משאבי אנוש של החשב הכללי- כמתואר בפיסקא 28 לעיל. </w:delText>
          </w:r>
        </w:del>
      </w:ins>
      <w:ins w:id="2464" w:author="אופיר טל" w:date="2022-01-09T13:07:00Z">
        <w:r w:rsidR="000A1DAB">
          <w:rPr>
            <w:rStyle w:val="emailstyle17"/>
            <w:rFonts w:ascii="Times New Roman" w:hAnsi="Times New Roman" w:cs="David" w:hint="cs"/>
            <w:color w:val="auto"/>
            <w:rtl/>
          </w:rPr>
          <w:t xml:space="preserve"> </w:t>
        </w:r>
        <w:r w:rsidR="000A1DAB" w:rsidRPr="000A1DAB">
          <w:rPr>
            <w:rFonts w:hint="cs"/>
            <w:highlight w:val="green"/>
            <w:rtl/>
          </w:rPr>
          <w:t xml:space="preserve">התיקונים האלה בעייתים </w:t>
        </w:r>
        <w:r w:rsidR="000A1DAB" w:rsidRPr="00D21B06">
          <w:rPr>
            <w:highlight w:val="green"/>
            <w:rtl/>
          </w:rPr>
          <w:t>–</w:t>
        </w:r>
        <w:r w:rsidR="000A1DAB"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37E59C82" w14:textId="5E81A9C5" w:rsidR="00176D16" w:rsidRPr="00901A33" w:rsidRDefault="00034FF4" w:rsidP="0069718D">
      <w:pPr>
        <w:pStyle w:val="11"/>
        <w:numPr>
          <w:ilvl w:val="0"/>
          <w:numId w:val="14"/>
        </w:numPr>
        <w:spacing w:before="0" w:after="240" w:line="360" w:lineRule="auto"/>
        <w:ind w:left="510" w:hanging="425"/>
        <w:rPr>
          <w:rStyle w:val="emailstyle17"/>
          <w:rFonts w:ascii="Times New Roman" w:hAnsi="Times New Roman" w:cs="David"/>
          <w:color w:val="auto"/>
        </w:rPr>
      </w:pPr>
      <w:del w:id="2465" w:author="Shimon" w:date="2021-12-21T16:39:00Z">
        <w:r w:rsidRPr="00901A33" w:rsidDel="00496D2D">
          <w:rPr>
            <w:rStyle w:val="emailstyle17"/>
            <w:rFonts w:ascii="Times New Roman" w:hAnsi="Times New Roman" w:cs="David" w:hint="cs"/>
            <w:color w:val="auto"/>
            <w:rtl/>
          </w:rPr>
          <w:delText>כ"כ</w:delText>
        </w:r>
      </w:del>
      <w:ins w:id="2466" w:author="Shimon" w:date="2021-12-21T16:39:00Z">
        <w:r w:rsidR="00496D2D">
          <w:rPr>
            <w:rStyle w:val="emailstyle17"/>
            <w:rFonts w:ascii="Times New Roman" w:hAnsi="Times New Roman" w:cs="David" w:hint="cs"/>
            <w:color w:val="auto"/>
            <w:rtl/>
          </w:rPr>
          <w:t xml:space="preserve"> </w:t>
        </w:r>
      </w:ins>
      <w:r w:rsidRPr="00901A33">
        <w:rPr>
          <w:rStyle w:val="emailstyle17"/>
          <w:rFonts w:ascii="Times New Roman" w:hAnsi="Times New Roman" w:cs="David" w:hint="cs"/>
          <w:color w:val="auto"/>
          <w:rtl/>
        </w:rPr>
        <w:t xml:space="preserve"> </w:t>
      </w:r>
      <w:del w:id="2467" w:author="Shimon" w:date="2021-12-21T16:39:00Z">
        <w:r w:rsidR="002B43BF" w:rsidRPr="00901A33" w:rsidDel="00496D2D">
          <w:rPr>
            <w:rStyle w:val="emailstyle17"/>
            <w:rFonts w:ascii="Times New Roman" w:hAnsi="Times New Roman" w:cs="David" w:hint="cs"/>
            <w:color w:val="auto"/>
            <w:rtl/>
          </w:rPr>
          <w:delText xml:space="preserve">הוזהר </w:delText>
        </w:r>
      </w:del>
      <w:r w:rsidR="005430D4" w:rsidRPr="00901A33">
        <w:rPr>
          <w:rStyle w:val="emailstyle17"/>
          <w:rFonts w:ascii="Times New Roman" w:hAnsi="Times New Roman" w:cs="David" w:hint="cs"/>
          <w:color w:val="auto"/>
          <w:rtl/>
        </w:rPr>
        <w:t xml:space="preserve">באותה פגישה </w:t>
      </w:r>
      <w:ins w:id="2468" w:author="Shimon" w:date="2021-12-21T16:39:00Z">
        <w:r w:rsidR="00496D2D" w:rsidRPr="00901A33">
          <w:rPr>
            <w:rStyle w:val="emailstyle17"/>
            <w:rFonts w:ascii="Times New Roman" w:hAnsi="Times New Roman" w:cs="David" w:hint="cs"/>
            <w:color w:val="auto"/>
            <w:rtl/>
          </w:rPr>
          <w:t>ה</w:t>
        </w:r>
      </w:ins>
      <w:ins w:id="2469" w:author="Shimon" w:date="2021-12-26T14:09:00Z">
        <w:r w:rsidR="00916996">
          <w:rPr>
            <w:rStyle w:val="emailstyle17"/>
            <w:rFonts w:ascii="Times New Roman" w:hAnsi="Times New Roman" w:cs="David" w:hint="cs"/>
            <w:color w:val="auto"/>
            <w:rtl/>
          </w:rPr>
          <w:t>זהירה סמנכ"לית האוצר את</w:t>
        </w:r>
      </w:ins>
      <w:ins w:id="2470" w:author="Shimon" w:date="2021-12-21T16:39:00Z">
        <w:r w:rsidR="00496D2D">
          <w:rPr>
            <w:rStyle w:val="emailstyle17"/>
            <w:rFonts w:ascii="Times New Roman" w:hAnsi="Times New Roman" w:cs="David" w:hint="cs"/>
            <w:color w:val="auto"/>
            <w:rtl/>
          </w:rPr>
          <w:t xml:space="preserve"> ה</w:t>
        </w:r>
      </w:ins>
      <w:ins w:id="2471" w:author="Shimon" w:date="2021-12-21T16:40:00Z">
        <w:r w:rsidR="00496D2D">
          <w:rPr>
            <w:rStyle w:val="emailstyle17"/>
            <w:rFonts w:ascii="Times New Roman" w:hAnsi="Times New Roman" w:cs="David" w:hint="cs"/>
            <w:color w:val="auto"/>
            <w:rtl/>
          </w:rPr>
          <w:t>תוב</w:t>
        </w:r>
      </w:ins>
      <w:ins w:id="2472" w:author="Shimon" w:date="2021-12-26T14:09:00Z">
        <w:r w:rsidR="00916996">
          <w:rPr>
            <w:rStyle w:val="emailstyle17"/>
            <w:rFonts w:ascii="Times New Roman" w:hAnsi="Times New Roman" w:cs="David" w:hint="cs"/>
            <w:color w:val="auto"/>
            <w:rtl/>
          </w:rPr>
          <w:t xml:space="preserve">ע </w:t>
        </w:r>
      </w:ins>
      <w:r w:rsidR="002B43BF" w:rsidRPr="00901A33">
        <w:rPr>
          <w:rStyle w:val="emailstyle17"/>
          <w:rFonts w:ascii="Times New Roman" w:hAnsi="Times New Roman" w:cs="David" w:hint="cs"/>
          <w:color w:val="auto"/>
          <w:rtl/>
        </w:rPr>
        <w:t>כי אם יחזור למשרד</w:t>
      </w:r>
      <w:r w:rsidR="005430D4" w:rsidRPr="00901A33">
        <w:rPr>
          <w:rStyle w:val="emailstyle17"/>
          <w:rFonts w:ascii="Times New Roman" w:hAnsi="Times New Roman" w:cs="David" w:hint="cs"/>
          <w:color w:val="auto"/>
          <w:rtl/>
        </w:rPr>
        <w:t>ו</w:t>
      </w:r>
      <w:r w:rsidR="002B43BF" w:rsidRPr="00901A33">
        <w:rPr>
          <w:rStyle w:val="emailstyle17"/>
          <w:rFonts w:ascii="Times New Roman" w:hAnsi="Times New Roman" w:cs="David" w:hint="cs"/>
          <w:color w:val="auto"/>
          <w:rtl/>
        </w:rPr>
        <w:t xml:space="preserve"> ייחשב </w:t>
      </w:r>
      <w:r w:rsidR="002B43BF" w:rsidRPr="00901A33">
        <w:rPr>
          <w:rStyle w:val="emailstyle17"/>
          <w:rFonts w:ascii="Times New Roman" w:hAnsi="Times New Roman" w:cs="David" w:hint="cs"/>
          <w:b/>
          <w:bCs/>
          <w:color w:val="auto"/>
          <w:rtl/>
        </w:rPr>
        <w:t>כמ</w:t>
      </w:r>
      <w:r w:rsidR="00D5324B" w:rsidRPr="00901A33">
        <w:rPr>
          <w:rStyle w:val="emailstyle17"/>
          <w:rFonts w:ascii="Times New Roman" w:hAnsi="Times New Roman" w:cs="David" w:hint="cs"/>
          <w:b/>
          <w:bCs/>
          <w:color w:val="auto"/>
          <w:rtl/>
        </w:rPr>
        <w:t>ס</w:t>
      </w:r>
      <w:r w:rsidR="002B43BF" w:rsidRPr="00901A33">
        <w:rPr>
          <w:rStyle w:val="emailstyle17"/>
          <w:rFonts w:ascii="Times New Roman" w:hAnsi="Times New Roman" w:cs="David" w:hint="cs"/>
          <w:b/>
          <w:bCs/>
          <w:color w:val="auto"/>
          <w:rtl/>
        </w:rPr>
        <w:t>יג גבול!</w:t>
      </w:r>
      <w:r w:rsidR="002B43BF" w:rsidRPr="00901A33">
        <w:rPr>
          <w:rStyle w:val="emailstyle17"/>
          <w:rFonts w:ascii="Times New Roman" w:hAnsi="Times New Roman" w:cs="David" w:hint="cs"/>
          <w:color w:val="auto"/>
          <w:rtl/>
        </w:rPr>
        <w:t xml:space="preserve"> </w:t>
      </w:r>
      <w:ins w:id="2473" w:author="Shimon" w:date="2021-12-27T14:49:00Z">
        <w:r w:rsidR="00FE0206">
          <w:rPr>
            <w:rStyle w:val="emailstyle17"/>
            <w:rFonts w:ascii="Times New Roman" w:hAnsi="Times New Roman" w:cs="David" w:hint="cs"/>
            <w:color w:val="auto"/>
            <w:rtl/>
          </w:rPr>
          <w:t xml:space="preserve">רק לאחר בקשות חוזרות </w:t>
        </w:r>
      </w:ins>
      <w:ins w:id="2474" w:author="Shimon" w:date="2021-12-27T14:50:00Z">
        <w:r w:rsidR="009B50D3">
          <w:rPr>
            <w:rStyle w:val="emailstyle17"/>
            <w:rFonts w:ascii="Times New Roman" w:hAnsi="Times New Roman" w:cs="David" w:hint="cs"/>
            <w:color w:val="auto"/>
            <w:rtl/>
          </w:rPr>
          <w:t>הסכימה הס</w:t>
        </w:r>
        <w:r w:rsidR="00FE0206">
          <w:rPr>
            <w:rStyle w:val="emailstyle17"/>
            <w:rFonts w:ascii="Times New Roman" w:hAnsi="Times New Roman" w:cs="David" w:hint="cs"/>
            <w:color w:val="auto"/>
            <w:rtl/>
          </w:rPr>
          <w:t>מ</w:t>
        </w:r>
      </w:ins>
      <w:ins w:id="2475" w:author="Shimon" w:date="2021-12-28T14:06:00Z">
        <w:r w:rsidR="009B50D3">
          <w:rPr>
            <w:rStyle w:val="emailstyle17"/>
            <w:rFonts w:ascii="Times New Roman" w:hAnsi="Times New Roman" w:cs="David" w:hint="cs"/>
            <w:color w:val="auto"/>
            <w:rtl/>
          </w:rPr>
          <w:t>נ</w:t>
        </w:r>
      </w:ins>
      <w:ins w:id="2476" w:author="Shimon" w:date="2021-12-27T14:50:00Z">
        <w:r w:rsidR="00FE0206">
          <w:rPr>
            <w:rStyle w:val="emailstyle17"/>
            <w:rFonts w:ascii="Times New Roman" w:hAnsi="Times New Roman" w:cs="David" w:hint="cs"/>
            <w:color w:val="auto"/>
            <w:rtl/>
          </w:rPr>
          <w:t>כ"לית</w:t>
        </w:r>
      </w:ins>
      <w:ins w:id="2477" w:author="Shimon" w:date="2021-12-28T14:06:00Z">
        <w:r w:rsidR="009B50D3">
          <w:rPr>
            <w:rStyle w:val="emailstyle17"/>
            <w:rFonts w:ascii="Times New Roman" w:hAnsi="Times New Roman" w:cs="David" w:hint="cs"/>
            <w:color w:val="auto"/>
            <w:rtl/>
          </w:rPr>
          <w:t xml:space="preserve"> בטובה</w:t>
        </w:r>
      </w:ins>
      <w:ins w:id="2478" w:author="Shimon" w:date="2021-12-27T14:50:00Z">
        <w:r w:rsidR="00FE0206">
          <w:rPr>
            <w:rStyle w:val="emailstyle17"/>
            <w:rFonts w:ascii="Times New Roman" w:hAnsi="Times New Roman" w:cs="David" w:hint="cs"/>
            <w:color w:val="auto"/>
            <w:rtl/>
          </w:rPr>
          <w:t xml:space="preserve"> לאשר לו כניסה חד פעמית למשרד</w:t>
        </w:r>
      </w:ins>
      <w:ins w:id="2479" w:author="Shimon" w:date="2022-01-02T11:36:00Z">
        <w:r w:rsidR="003713F0">
          <w:rPr>
            <w:rStyle w:val="emailstyle17"/>
            <w:rFonts w:ascii="Times New Roman" w:hAnsi="Times New Roman" w:cs="David" w:hint="cs"/>
            <w:color w:val="auto"/>
            <w:rtl/>
          </w:rPr>
          <w:t>ו</w:t>
        </w:r>
      </w:ins>
      <w:ins w:id="2480" w:author="Shimon" w:date="2021-12-27T14:50:00Z">
        <w:r w:rsidR="00FE0206">
          <w:rPr>
            <w:rStyle w:val="emailstyle17"/>
            <w:rFonts w:ascii="Times New Roman" w:hAnsi="Times New Roman" w:cs="David" w:hint="cs"/>
            <w:color w:val="auto"/>
            <w:rtl/>
          </w:rPr>
          <w:t xml:space="preserve"> לפינוי חפציו, וכך</w:t>
        </w:r>
      </w:ins>
      <w:ins w:id="2481" w:author="Shimon" w:date="2021-12-27T14:51:00Z">
        <w:r w:rsidR="00FE0206">
          <w:rPr>
            <w:rStyle w:val="emailstyle17"/>
            <w:rFonts w:ascii="Times New Roman" w:hAnsi="Times New Roman" w:cs="David" w:hint="cs"/>
            <w:color w:val="auto"/>
            <w:rtl/>
          </w:rPr>
          <w:t>,</w:t>
        </w:r>
      </w:ins>
      <w:ins w:id="2482" w:author="Shimon" w:date="2021-12-27T14:50:00Z">
        <w:r w:rsidR="00FE0206">
          <w:rPr>
            <w:rStyle w:val="emailstyle17"/>
            <w:rFonts w:ascii="Times New Roman" w:hAnsi="Times New Roman" w:cs="David" w:hint="cs"/>
            <w:color w:val="auto"/>
            <w:rtl/>
          </w:rPr>
          <w:t xml:space="preserve"> לאחר 42 שנה, ללא </w:t>
        </w:r>
      </w:ins>
      <w:ins w:id="2483" w:author="Shimon" w:date="2021-12-27T14:51:00Z">
        <w:r w:rsidR="00A216B3">
          <w:rPr>
            <w:rStyle w:val="emailstyle17"/>
            <w:rFonts w:ascii="Times New Roman" w:hAnsi="Times New Roman" w:cs="David" w:hint="cs"/>
            <w:color w:val="auto"/>
            <w:rtl/>
          </w:rPr>
          <w:t>מילות פרידה מהעובדים</w:t>
        </w:r>
      </w:ins>
      <w:ins w:id="2484" w:author="Shimon" w:date="2022-01-07T00:27:00Z">
        <w:r w:rsidR="00CE1974">
          <w:rPr>
            <w:rStyle w:val="emailstyle17"/>
            <w:rFonts w:ascii="Times New Roman" w:hAnsi="Times New Roman" w:cs="David" w:hint="cs"/>
            <w:color w:val="auto"/>
            <w:rtl/>
          </w:rPr>
          <w:t>,</w:t>
        </w:r>
      </w:ins>
      <w:ins w:id="2485" w:author="Shimon" w:date="2021-12-27T14:51:00Z">
        <w:r w:rsidR="00A216B3">
          <w:rPr>
            <w:rStyle w:val="emailstyle17"/>
            <w:rFonts w:ascii="Times New Roman" w:hAnsi="Times New Roman" w:cs="David" w:hint="cs"/>
            <w:color w:val="auto"/>
            <w:rtl/>
          </w:rPr>
          <w:t xml:space="preserve"> </w:t>
        </w:r>
      </w:ins>
      <w:ins w:id="2486" w:author="Shimon" w:date="2022-01-02T11:36:00Z">
        <w:r w:rsidR="003713F0">
          <w:rPr>
            <w:rStyle w:val="emailstyle17"/>
            <w:rFonts w:ascii="Times New Roman" w:hAnsi="Times New Roman" w:cs="David" w:hint="cs"/>
            <w:color w:val="auto"/>
            <w:rtl/>
          </w:rPr>
          <w:t>שלא לאמר</w:t>
        </w:r>
      </w:ins>
      <w:ins w:id="2487" w:author="Shimon" w:date="2021-12-27T14:52:00Z">
        <w:r w:rsidR="00A216B3">
          <w:rPr>
            <w:rStyle w:val="emailstyle17"/>
            <w:rFonts w:ascii="Times New Roman" w:hAnsi="Times New Roman" w:cs="David" w:hint="cs"/>
            <w:color w:val="auto"/>
            <w:rtl/>
          </w:rPr>
          <w:t xml:space="preserve"> טקס כלשהו, </w:t>
        </w:r>
      </w:ins>
      <w:ins w:id="2488" w:author="Shimon" w:date="2021-12-27T14:54:00Z">
        <w:r w:rsidR="00A216B3">
          <w:rPr>
            <w:rStyle w:val="emailstyle17"/>
            <w:rFonts w:ascii="Times New Roman" w:hAnsi="Times New Roman" w:cs="David" w:hint="cs"/>
            <w:color w:val="auto"/>
            <w:rtl/>
          </w:rPr>
          <w:t xml:space="preserve">הופסקה באחת </w:t>
        </w:r>
        <w:r w:rsidR="00A216B3">
          <w:rPr>
            <w:rStyle w:val="emailstyle17"/>
            <w:rFonts w:ascii="Times New Roman" w:hAnsi="Times New Roman" w:cs="David"/>
            <w:color w:val="auto"/>
            <w:rtl/>
          </w:rPr>
          <w:t>–</w:t>
        </w:r>
        <w:r w:rsidR="00A216B3">
          <w:rPr>
            <w:rStyle w:val="emailstyle17"/>
            <w:rFonts w:ascii="Times New Roman" w:hAnsi="Times New Roman" w:cs="David" w:hint="cs"/>
            <w:color w:val="auto"/>
            <w:rtl/>
          </w:rPr>
          <w:t xml:space="preserve">ובאכזריות יש לאמר- </w:t>
        </w:r>
      </w:ins>
      <w:ins w:id="2489" w:author="Shimon" w:date="2021-12-27T14:55:00Z">
        <w:r w:rsidR="00A216B3">
          <w:rPr>
            <w:rStyle w:val="emailstyle17"/>
            <w:rFonts w:ascii="Times New Roman" w:hAnsi="Times New Roman" w:cs="David" w:hint="cs"/>
            <w:color w:val="auto"/>
            <w:rtl/>
          </w:rPr>
          <w:t xml:space="preserve">עבודתו של התובע. </w:t>
        </w:r>
      </w:ins>
      <w:r w:rsidR="002B43BF" w:rsidRPr="00901A33">
        <w:rPr>
          <w:rStyle w:val="emailstyle17"/>
          <w:rFonts w:ascii="Times New Roman" w:hAnsi="Times New Roman" w:cs="David" w:hint="cs"/>
          <w:color w:val="auto"/>
          <w:rtl/>
        </w:rPr>
        <w:t>נזכיר כי מדובר בעובד וותיק</w:t>
      </w:r>
      <w:r w:rsidR="00176D16" w:rsidRPr="00901A33">
        <w:rPr>
          <w:rStyle w:val="emailstyle17"/>
          <w:rFonts w:ascii="Times New Roman" w:hAnsi="Times New Roman" w:cs="David" w:hint="cs"/>
          <w:color w:val="auto"/>
          <w:rtl/>
        </w:rPr>
        <w:t xml:space="preserve"> ובכיר, שהועסק בחוזה בכירים משנת 1990, ואשר החל את עבודתו במשרד </w:t>
      </w:r>
      <w:ins w:id="2490" w:author="Shimon" w:date="2021-12-27T14:55:00Z">
        <w:r w:rsidR="00A216B3">
          <w:rPr>
            <w:rStyle w:val="emailstyle17"/>
            <w:rFonts w:ascii="Times New Roman" w:hAnsi="Times New Roman" w:cs="David" w:hint="cs"/>
            <w:color w:val="auto"/>
            <w:rtl/>
          </w:rPr>
          <w:t xml:space="preserve">האוצר </w:t>
        </w:r>
      </w:ins>
      <w:r w:rsidR="00176D16" w:rsidRPr="00901A33">
        <w:rPr>
          <w:rStyle w:val="emailstyle17"/>
          <w:rFonts w:ascii="Times New Roman" w:hAnsi="Times New Roman" w:cs="David" w:hint="cs"/>
          <w:color w:val="auto"/>
          <w:rtl/>
        </w:rPr>
        <w:t>עוד בשנת 1970!</w:t>
      </w:r>
    </w:p>
    <w:p w14:paraId="7639A7A4" w14:textId="5CED7049" w:rsidR="009E40B8" w:rsidRDefault="009E40B8" w:rsidP="0069718D">
      <w:pPr>
        <w:pStyle w:val="11"/>
        <w:spacing w:before="0" w:after="240" w:line="360" w:lineRule="auto"/>
        <w:ind w:left="521" w:hanging="426"/>
        <w:rPr>
          <w:i/>
          <w:iCs/>
          <w:sz w:val="24"/>
          <w:rtl/>
        </w:rPr>
      </w:pPr>
      <w:r w:rsidRPr="00901A33">
        <w:rPr>
          <w:i/>
          <w:iCs/>
          <w:sz w:val="24"/>
          <w:rtl/>
        </w:rPr>
        <w:t>*</w:t>
      </w:r>
      <w:r w:rsidRPr="00901A33">
        <w:rPr>
          <w:i/>
          <w:iCs/>
          <w:sz w:val="24"/>
          <w:rtl/>
        </w:rPr>
        <w:tab/>
        <w:t xml:space="preserve">רצ"ב </w:t>
      </w:r>
      <w:bookmarkStart w:id="2491" w:name="_Hlk18184066"/>
      <w:r w:rsidR="00FB04F6" w:rsidRPr="00901A33">
        <w:rPr>
          <w:rFonts w:hint="cs"/>
          <w:i/>
          <w:iCs/>
          <w:sz w:val="24"/>
          <w:rtl/>
        </w:rPr>
        <w:t>דו"ח נוכחות התובע בעבודה לחודש אוגוסט 2012 ו</w:t>
      </w:r>
      <w:r w:rsidRPr="00901A33">
        <w:rPr>
          <w:rFonts w:hint="cs"/>
          <w:i/>
          <w:iCs/>
          <w:sz w:val="24"/>
          <w:rtl/>
        </w:rPr>
        <w:t>סיכום הדיון שהוציאה הנתבעת</w:t>
      </w:r>
      <w:r w:rsidR="00503084" w:rsidRPr="00901A33">
        <w:rPr>
          <w:rFonts w:hint="cs"/>
          <w:i/>
          <w:iCs/>
          <w:sz w:val="24"/>
          <w:rtl/>
        </w:rPr>
        <w:t xml:space="preserve"> (מצורף מבלי להודות בתוכנו)</w:t>
      </w:r>
      <w:r w:rsidRPr="00901A33">
        <w:rPr>
          <w:i/>
          <w:iCs/>
          <w:sz w:val="24"/>
          <w:rtl/>
        </w:rPr>
        <w:t>,</w:t>
      </w:r>
      <w:r w:rsidR="007C0B1F">
        <w:rPr>
          <w:rFonts w:hint="cs"/>
          <w:i/>
          <w:iCs/>
          <w:sz w:val="24"/>
          <w:rtl/>
        </w:rPr>
        <w:t xml:space="preserve">וכן </w:t>
      </w:r>
      <w:r w:rsidR="00503084" w:rsidRPr="00901A33">
        <w:rPr>
          <w:i/>
          <w:iCs/>
          <w:sz w:val="24"/>
          <w:rtl/>
        </w:rPr>
        <w:t xml:space="preserve"> </w:t>
      </w:r>
      <w:del w:id="2492" w:author="Shimon" w:date="2021-12-19T00:01:00Z">
        <w:r w:rsidR="00503084" w:rsidRPr="00901A33" w:rsidDel="004B0E51">
          <w:rPr>
            <w:i/>
            <w:iCs/>
            <w:sz w:val="24"/>
            <w:rtl/>
          </w:rPr>
          <w:delText>ו</w:delText>
        </w:r>
      </w:del>
      <w:r w:rsidR="00503084" w:rsidRPr="00901A33">
        <w:rPr>
          <w:i/>
          <w:iCs/>
          <w:sz w:val="24"/>
          <w:rtl/>
        </w:rPr>
        <w:t>מכתבה של החשבת הכללית לתובע מיום 5.8.2012,</w:t>
      </w:r>
      <w:r w:rsidRPr="00901A33">
        <w:rPr>
          <w:i/>
          <w:iCs/>
          <w:sz w:val="24"/>
          <w:rtl/>
        </w:rPr>
        <w:t xml:space="preserve"> מסומ</w:t>
      </w:r>
      <w:r w:rsidR="00503084" w:rsidRPr="00901A33">
        <w:rPr>
          <w:rFonts w:hint="eastAsia"/>
          <w:i/>
          <w:iCs/>
          <w:sz w:val="24"/>
          <w:rtl/>
        </w:rPr>
        <w:t>נים</w:t>
      </w:r>
      <w:r w:rsidRPr="00901A33">
        <w:rPr>
          <w:i/>
          <w:iCs/>
          <w:sz w:val="24"/>
          <w:rtl/>
        </w:rPr>
        <w:t xml:space="preserve"> </w:t>
      </w:r>
      <w:r w:rsidRPr="00901A33">
        <w:rPr>
          <w:i/>
          <w:iCs/>
          <w:sz w:val="24"/>
          <w:u w:val="single"/>
          <w:rtl/>
        </w:rPr>
        <w:t>כנספח</w:t>
      </w:r>
      <w:r w:rsidR="00503084" w:rsidRPr="00901A33">
        <w:rPr>
          <w:rFonts w:hint="eastAsia"/>
          <w:i/>
          <w:iCs/>
          <w:sz w:val="24"/>
          <w:u w:val="single"/>
          <w:rtl/>
        </w:rPr>
        <w:t>ים</w:t>
      </w:r>
      <w:r w:rsidR="00C0656C" w:rsidRPr="00901A33">
        <w:rPr>
          <w:i/>
          <w:iCs/>
          <w:sz w:val="24"/>
          <w:u w:val="single"/>
          <w:rtl/>
        </w:rPr>
        <w:t xml:space="preserve"> </w:t>
      </w:r>
      <w:del w:id="2493" w:author="אופיר טל" w:date="2022-01-09T13:08:00Z">
        <w:r w:rsidR="00C0656C" w:rsidRPr="00901A33" w:rsidDel="000A1DAB">
          <w:rPr>
            <w:i/>
            <w:iCs/>
            <w:sz w:val="24"/>
            <w:u w:val="single"/>
            <w:rtl/>
          </w:rPr>
          <w:delText xml:space="preserve">7 </w:delText>
        </w:r>
      </w:del>
      <w:ins w:id="2494" w:author="אופיר טל" w:date="2022-01-09T13:08:00Z">
        <w:r w:rsidR="000A1DAB">
          <w:rPr>
            <w:rFonts w:hint="cs"/>
            <w:i/>
            <w:iCs/>
            <w:sz w:val="24"/>
            <w:u w:val="single"/>
            <w:rtl/>
          </w:rPr>
          <w:t>11</w:t>
        </w:r>
        <w:r w:rsidR="000A1DAB" w:rsidRPr="00901A33">
          <w:rPr>
            <w:i/>
            <w:iCs/>
            <w:sz w:val="24"/>
            <w:u w:val="single"/>
            <w:rtl/>
          </w:rPr>
          <w:t xml:space="preserve"> </w:t>
        </w:r>
      </w:ins>
      <w:r w:rsidR="00C0656C" w:rsidRPr="00901A33">
        <w:rPr>
          <w:i/>
          <w:iCs/>
          <w:sz w:val="24"/>
          <w:u w:val="single"/>
          <w:rtl/>
        </w:rPr>
        <w:t>א'</w:t>
      </w:r>
      <w:r w:rsidR="009E0B7C">
        <w:rPr>
          <w:rFonts w:hint="cs"/>
          <w:i/>
          <w:iCs/>
          <w:sz w:val="24"/>
          <w:u w:val="single"/>
          <w:rtl/>
        </w:rPr>
        <w:t>-</w:t>
      </w:r>
      <w:r w:rsidR="00C0656C" w:rsidRPr="00901A33">
        <w:rPr>
          <w:i/>
          <w:iCs/>
          <w:sz w:val="24"/>
          <w:u w:val="single"/>
          <w:rtl/>
        </w:rPr>
        <w:t xml:space="preserve"> </w:t>
      </w:r>
      <w:del w:id="2495" w:author="אופיר טל" w:date="2022-01-09T13:08:00Z">
        <w:r w:rsidR="00C0656C" w:rsidRPr="00901A33" w:rsidDel="000A1DAB">
          <w:rPr>
            <w:i/>
            <w:iCs/>
            <w:sz w:val="24"/>
            <w:u w:val="single"/>
            <w:rtl/>
          </w:rPr>
          <w:delText xml:space="preserve">7 </w:delText>
        </w:r>
      </w:del>
      <w:ins w:id="2496" w:author="אופיר טל" w:date="2022-01-09T13:08:00Z">
        <w:r w:rsidR="000A1DAB">
          <w:rPr>
            <w:rFonts w:hint="cs"/>
            <w:i/>
            <w:iCs/>
            <w:sz w:val="24"/>
            <w:u w:val="single"/>
            <w:rtl/>
          </w:rPr>
          <w:t>11</w:t>
        </w:r>
        <w:r w:rsidR="000A1DAB" w:rsidRPr="00901A33">
          <w:rPr>
            <w:i/>
            <w:iCs/>
            <w:sz w:val="24"/>
            <w:u w:val="single"/>
            <w:rtl/>
          </w:rPr>
          <w:t xml:space="preserve"> </w:t>
        </w:r>
      </w:ins>
      <w:r w:rsidR="00C0656C" w:rsidRPr="00901A33">
        <w:rPr>
          <w:i/>
          <w:iCs/>
          <w:sz w:val="24"/>
          <w:u w:val="single"/>
          <w:rtl/>
        </w:rPr>
        <w:t>ג'.</w:t>
      </w:r>
    </w:p>
    <w:p w14:paraId="2960483E" w14:textId="2F5ADF88" w:rsidR="00A672B7" w:rsidRPr="00901A33" w:rsidDel="00CE1974" w:rsidRDefault="00A672B7" w:rsidP="00A672B7">
      <w:pPr>
        <w:pStyle w:val="11"/>
        <w:spacing w:before="0" w:after="240" w:line="360" w:lineRule="auto"/>
        <w:ind w:left="521" w:hanging="426"/>
        <w:rPr>
          <w:del w:id="2497" w:author="Shimon" w:date="2022-01-07T00:27:00Z"/>
          <w:i/>
          <w:iCs/>
          <w:sz w:val="24"/>
          <w:rtl/>
        </w:rPr>
      </w:pPr>
    </w:p>
    <w:bookmarkEnd w:id="2491"/>
    <w:p w14:paraId="1CE12F33" w14:textId="42C71FA0" w:rsidR="002B142B" w:rsidRDefault="002B142B" w:rsidP="0069718D">
      <w:pPr>
        <w:pStyle w:val="11"/>
        <w:numPr>
          <w:ilvl w:val="0"/>
          <w:numId w:val="14"/>
        </w:numPr>
        <w:spacing w:before="0" w:after="240" w:line="360" w:lineRule="auto"/>
        <w:ind w:left="510" w:hanging="425"/>
        <w:rPr>
          <w:rStyle w:val="emailstyle17"/>
          <w:rFonts w:ascii="Times New Roman" w:hAnsi="Times New Roman" w:cs="David"/>
          <w:color w:val="auto"/>
        </w:rPr>
      </w:pPr>
      <w:r w:rsidRPr="00901A33">
        <w:rPr>
          <w:rStyle w:val="emailstyle17"/>
          <w:rFonts w:ascii="Times New Roman" w:hAnsi="Times New Roman" w:cs="David" w:hint="cs"/>
          <w:color w:val="auto"/>
          <w:rtl/>
        </w:rPr>
        <w:t>התובע פנה</w:t>
      </w:r>
      <w:ins w:id="2498" w:author="Shimon" w:date="2021-12-19T00:02:00Z">
        <w:r w:rsidR="004B0E51">
          <w:rPr>
            <w:rStyle w:val="emailstyle17"/>
            <w:rFonts w:ascii="Times New Roman" w:hAnsi="Times New Roman" w:cs="David" w:hint="cs"/>
            <w:color w:val="auto"/>
            <w:rtl/>
          </w:rPr>
          <w:t xml:space="preserve"> </w:t>
        </w:r>
        <w:del w:id="2499" w:author="אופיר טל" w:date="2022-01-09T13:08:00Z">
          <w:r w:rsidR="004B0E51" w:rsidDel="000A1DAB">
            <w:rPr>
              <w:rStyle w:val="emailstyle17"/>
              <w:rFonts w:ascii="Times New Roman" w:hAnsi="Times New Roman" w:cs="David" w:hint="cs"/>
              <w:color w:val="auto"/>
              <w:rtl/>
            </w:rPr>
            <w:delText>ביום</w:delText>
          </w:r>
        </w:del>
      </w:ins>
      <w:ins w:id="2500" w:author="Shimon" w:date="2022-01-07T00:27:00Z">
        <w:del w:id="2501" w:author="אופיר טל" w:date="2022-01-09T13:08:00Z">
          <w:r w:rsidR="00CE1974" w:rsidDel="000A1DAB">
            <w:rPr>
              <w:rStyle w:val="emailstyle17"/>
              <w:rFonts w:ascii="Times New Roman" w:hAnsi="Times New Roman" w:cs="David" w:hint="cs"/>
              <w:color w:val="auto"/>
              <w:rtl/>
            </w:rPr>
            <w:delText>.</w:delText>
          </w:r>
          <w:r w:rsidR="00CE1974" w:rsidRPr="00CE1974" w:rsidDel="000A1DAB">
            <w:rPr>
              <w:rStyle w:val="emailstyle17"/>
              <w:rFonts w:ascii="Times New Roman" w:hAnsi="Times New Roman" w:cs="David"/>
              <w:color w:val="auto"/>
              <w:highlight w:val="yellow"/>
              <w:rtl/>
              <w:rPrChange w:id="2502" w:author="Shimon" w:date="2022-01-07T00:28:00Z">
                <w:rPr>
                  <w:rStyle w:val="emailstyle17"/>
                  <w:rFonts w:ascii="Times New Roman" w:hAnsi="Times New Roman" w:cs="David"/>
                  <w:color w:val="auto"/>
                  <w:rtl/>
                </w:rPr>
              </w:rPrChange>
            </w:rPr>
            <w:delText>.....</w:delText>
          </w:r>
        </w:del>
      </w:ins>
      <w:ins w:id="2503" w:author="Shimon" w:date="2021-12-19T00:02:00Z">
        <w:del w:id="2504" w:author="אופיר טל" w:date="2022-01-09T13:08:00Z">
          <w:r w:rsidR="004B0E51" w:rsidDel="000A1DAB">
            <w:rPr>
              <w:rStyle w:val="emailstyle17"/>
              <w:rFonts w:ascii="Times New Roman" w:hAnsi="Times New Roman" w:cs="David" w:hint="cs"/>
              <w:color w:val="auto"/>
              <w:rtl/>
            </w:rPr>
            <w:delText xml:space="preserve">  </w:delText>
          </w:r>
        </w:del>
      </w:ins>
      <w:del w:id="2505" w:author="אופיר טל" w:date="2022-01-09T13:08:00Z">
        <w:r w:rsidRPr="00901A33" w:rsidDel="000A1DAB">
          <w:rPr>
            <w:rStyle w:val="emailstyle17"/>
            <w:rFonts w:ascii="Times New Roman" w:hAnsi="Times New Roman" w:cs="David" w:hint="cs"/>
            <w:color w:val="auto"/>
            <w:rtl/>
          </w:rPr>
          <w:delText xml:space="preserve"> </w:delText>
        </w:r>
      </w:del>
      <w:r w:rsidRPr="00901A33">
        <w:rPr>
          <w:rStyle w:val="emailstyle17"/>
          <w:rFonts w:ascii="Times New Roman" w:hAnsi="Times New Roman" w:cs="David" w:hint="cs"/>
          <w:color w:val="auto"/>
          <w:rtl/>
        </w:rPr>
        <w:t xml:space="preserve">לנתבעת </w:t>
      </w:r>
      <w:ins w:id="2506" w:author="Shimon" w:date="2021-12-30T11:23:00Z">
        <w:r w:rsidR="009E0B7C">
          <w:rPr>
            <w:rStyle w:val="emailstyle17"/>
            <w:rFonts w:ascii="Times New Roman" w:hAnsi="Times New Roman" w:cs="David" w:hint="cs"/>
            <w:color w:val="auto"/>
            <w:rtl/>
          </w:rPr>
          <w:t xml:space="preserve">2 </w:t>
        </w:r>
      </w:ins>
      <w:r w:rsidRPr="00901A33">
        <w:rPr>
          <w:rStyle w:val="emailstyle17"/>
          <w:rFonts w:ascii="Times New Roman" w:hAnsi="Times New Roman" w:cs="David" w:hint="cs"/>
          <w:color w:val="auto"/>
          <w:rtl/>
        </w:rPr>
        <w:t xml:space="preserve">באמצעות בא כוחו, </w:t>
      </w:r>
      <w:r w:rsidR="00A60AF2" w:rsidRPr="00901A33">
        <w:rPr>
          <w:rStyle w:val="emailstyle17"/>
          <w:rFonts w:ascii="Times New Roman" w:hAnsi="Times New Roman" w:cs="David" w:hint="cs"/>
          <w:color w:val="auto"/>
          <w:rtl/>
        </w:rPr>
        <w:t>בדרישה להחזירו לעבודה</w:t>
      </w:r>
      <w:r w:rsidR="00666C0A" w:rsidRPr="00901A33">
        <w:rPr>
          <w:rStyle w:val="emailstyle17"/>
          <w:rFonts w:ascii="Times New Roman" w:hAnsi="Times New Roman" w:cs="David" w:hint="cs"/>
          <w:color w:val="auto"/>
          <w:rtl/>
        </w:rPr>
        <w:t xml:space="preserve"> ולשלם לו את שכרו</w:t>
      </w:r>
      <w:r w:rsidR="006A1DB1" w:rsidRPr="00901A33">
        <w:rPr>
          <w:rStyle w:val="emailstyle17"/>
          <w:rFonts w:ascii="Times New Roman" w:hAnsi="Times New Roman" w:cs="David" w:hint="cs"/>
          <w:color w:val="auto"/>
          <w:rtl/>
        </w:rPr>
        <w:t>,</w:t>
      </w:r>
      <w:r w:rsidR="00A60AF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אך לא נענה כלל. רק </w:t>
      </w:r>
      <w:r w:rsidR="006B42A9" w:rsidRPr="00901A33">
        <w:rPr>
          <w:rStyle w:val="emailstyle17"/>
          <w:rFonts w:ascii="Times New Roman" w:hAnsi="Times New Roman" w:cs="David" w:hint="cs"/>
          <w:color w:val="auto"/>
          <w:rtl/>
        </w:rPr>
        <w:t xml:space="preserve">לאחר למעלה מחודשיים </w:t>
      </w:r>
      <w:r w:rsidRPr="00901A33">
        <w:rPr>
          <w:rStyle w:val="emailstyle17"/>
          <w:rFonts w:ascii="Times New Roman" w:hAnsi="Times New Roman" w:cs="David" w:hint="cs"/>
          <w:color w:val="auto"/>
          <w:rtl/>
        </w:rPr>
        <w:t>בעקבות פנייה נוספת ליועץ המשפטי של משרד</w:t>
      </w:r>
      <w:r w:rsidR="00FB04F6" w:rsidRPr="00901A33">
        <w:rPr>
          <w:rStyle w:val="emailstyle17"/>
          <w:rFonts w:ascii="Times New Roman" w:hAnsi="Times New Roman" w:cs="David" w:hint="cs"/>
          <w:color w:val="auto"/>
          <w:rtl/>
        </w:rPr>
        <w:t xml:space="preserve"> האוצר</w:t>
      </w:r>
      <w:r w:rsidRPr="00901A33">
        <w:rPr>
          <w:rStyle w:val="emailstyle17"/>
          <w:rFonts w:ascii="Times New Roman" w:hAnsi="Times New Roman" w:cs="David" w:hint="cs"/>
          <w:color w:val="auto"/>
          <w:rtl/>
        </w:rPr>
        <w:t xml:space="preserve"> ושיחת טלפון </w:t>
      </w:r>
      <w:r w:rsidRPr="00901A33">
        <w:rPr>
          <w:rStyle w:val="emailstyle17"/>
          <w:rFonts w:ascii="Times New Roman" w:hAnsi="Times New Roman" w:cs="David" w:hint="cs"/>
          <w:color w:val="auto"/>
          <w:rtl/>
        </w:rPr>
        <w:lastRenderedPageBreak/>
        <w:t>בין ב"כ התובע לעו"ד מהמחלקה המשפטית של המשרד, התקבלה תשובה המתעלמת לחלוטין מהעובדות</w:t>
      </w:r>
      <w:r w:rsidR="006D2E74" w:rsidRPr="00901A33">
        <w:rPr>
          <w:rStyle w:val="emailstyle17"/>
          <w:rFonts w:ascii="Times New Roman" w:hAnsi="Times New Roman" w:cs="David" w:hint="cs"/>
          <w:color w:val="auto"/>
          <w:rtl/>
        </w:rPr>
        <w:t>, מהחוזה ומהחוק,</w:t>
      </w:r>
      <w:r w:rsidRPr="00901A33">
        <w:rPr>
          <w:rStyle w:val="emailstyle17"/>
          <w:rFonts w:ascii="Times New Roman" w:hAnsi="Times New Roman" w:cs="David" w:hint="cs"/>
          <w:color w:val="auto"/>
          <w:rtl/>
        </w:rPr>
        <w:t xml:space="preserve"> </w:t>
      </w:r>
      <w:r w:rsidR="005D4177" w:rsidRPr="00901A33">
        <w:rPr>
          <w:rStyle w:val="emailstyle17"/>
          <w:rFonts w:ascii="Times New Roman" w:hAnsi="Times New Roman" w:cs="David" w:hint="cs"/>
          <w:color w:val="auto"/>
          <w:rtl/>
        </w:rPr>
        <w:t>ועומדת על עמדתה המופרכת של הנתבעת</w:t>
      </w:r>
      <w:r w:rsidRPr="00901A33">
        <w:rPr>
          <w:rStyle w:val="emailstyle17"/>
          <w:rFonts w:ascii="Times New Roman" w:hAnsi="Times New Roman" w:cs="David" w:hint="cs"/>
          <w:color w:val="auto"/>
          <w:rtl/>
        </w:rPr>
        <w:t>.</w:t>
      </w:r>
      <w:r w:rsidR="00675EF7" w:rsidRPr="00901A33">
        <w:rPr>
          <w:rStyle w:val="emailstyle17"/>
          <w:rFonts w:ascii="Times New Roman" w:hAnsi="Times New Roman" w:cs="David" w:hint="cs"/>
          <w:color w:val="auto"/>
          <w:rtl/>
        </w:rPr>
        <w:t xml:space="preserve"> </w:t>
      </w:r>
      <w:ins w:id="2507" w:author="Shimon" w:date="2021-12-26T14:47:00Z">
        <w:r w:rsidR="00C452CC">
          <w:rPr>
            <w:rStyle w:val="emailstyle17"/>
            <w:rFonts w:ascii="Times New Roman" w:hAnsi="Times New Roman" w:cs="David" w:hint="cs"/>
            <w:color w:val="auto"/>
            <w:rtl/>
          </w:rPr>
          <w:t xml:space="preserve"> </w:t>
        </w:r>
      </w:ins>
    </w:p>
    <w:p w14:paraId="24600762" w14:textId="3F536E4D" w:rsidR="007C0B1F" w:rsidRPr="00901A33" w:rsidDel="00CE1974" w:rsidRDefault="007C0B1F" w:rsidP="007C0B1F">
      <w:pPr>
        <w:pStyle w:val="11"/>
        <w:spacing w:before="0" w:line="360" w:lineRule="auto"/>
        <w:ind w:left="510" w:right="360" w:firstLine="0"/>
        <w:rPr>
          <w:del w:id="2508" w:author="Shimon" w:date="2022-01-07T00:28:00Z"/>
          <w:rStyle w:val="emailstyle17"/>
          <w:rFonts w:ascii="Times New Roman" w:hAnsi="Times New Roman" w:cs="David"/>
          <w:color w:val="auto"/>
        </w:rPr>
      </w:pPr>
    </w:p>
    <w:p w14:paraId="3DE5CC36" w14:textId="7428D448" w:rsidR="0074668B" w:rsidRPr="00901A33" w:rsidRDefault="00675EF7" w:rsidP="00926F04">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הודעה רטרואקטיבית על ה</w:t>
      </w:r>
      <w:r w:rsidR="004513E5" w:rsidRPr="00901A33">
        <w:rPr>
          <w:rFonts w:hint="cs"/>
          <w:szCs w:val="24"/>
          <w:rtl/>
          <w:lang w:eastAsia="en-US"/>
        </w:rPr>
        <w:t>פרשה ל</w:t>
      </w:r>
      <w:r w:rsidRPr="00901A33">
        <w:rPr>
          <w:rFonts w:hint="cs"/>
          <w:szCs w:val="24"/>
          <w:rtl/>
          <w:lang w:eastAsia="en-US"/>
        </w:rPr>
        <w:t>גימלה ואי קיום הוראות הדין</w:t>
      </w:r>
    </w:p>
    <w:p w14:paraId="0D76C1C2" w14:textId="6E96982C" w:rsidR="00091F94" w:rsidRPr="00901A33" w:rsidRDefault="003E0852" w:rsidP="0069718D">
      <w:pPr>
        <w:pStyle w:val="11"/>
        <w:numPr>
          <w:ilvl w:val="0"/>
          <w:numId w:val="14"/>
        </w:numPr>
        <w:spacing w:before="0" w:after="240" w:line="360" w:lineRule="auto"/>
        <w:ind w:left="510" w:hanging="425"/>
        <w:rPr>
          <w:rStyle w:val="emailstyle17"/>
          <w:rFonts w:ascii="Times New Roman" w:hAnsi="Times New Roman" w:cs="David"/>
          <w:b/>
          <w:bCs/>
          <w:color w:val="auto"/>
          <w:szCs w:val="28"/>
          <w:u w:val="single"/>
        </w:rPr>
      </w:pPr>
      <w:r w:rsidRPr="00901A33">
        <w:rPr>
          <w:rStyle w:val="emailstyle17"/>
          <w:rFonts w:ascii="Times New Roman" w:hAnsi="Times New Roman" w:cs="David" w:hint="cs"/>
          <w:color w:val="auto"/>
          <w:rtl/>
        </w:rPr>
        <w:t>בהתאם להוראות חוק הגמלאות,</w:t>
      </w:r>
      <w:ins w:id="2509" w:author="Shimon" w:date="2021-12-28T14:08:00Z">
        <w:r w:rsidR="009B50D3">
          <w:rPr>
            <w:rStyle w:val="emailstyle17"/>
            <w:rFonts w:ascii="Times New Roman" w:hAnsi="Times New Roman" w:cs="David" w:hint="cs"/>
            <w:color w:val="auto"/>
            <w:rtl/>
          </w:rPr>
          <w:t xml:space="preserve"> </w:t>
        </w:r>
      </w:ins>
      <w:del w:id="2510" w:author="Shimon" w:date="2021-12-30T11:24:00Z">
        <w:r w:rsidRPr="00901A33" w:rsidDel="009E0B7C">
          <w:rPr>
            <w:rStyle w:val="emailstyle17"/>
            <w:rFonts w:ascii="Times New Roman" w:hAnsi="Times New Roman" w:cs="David" w:hint="cs"/>
            <w:color w:val="auto"/>
            <w:rtl/>
          </w:rPr>
          <w:delText xml:space="preserve"> </w:delText>
        </w:r>
      </w:del>
      <w:r w:rsidRPr="00A216B3">
        <w:rPr>
          <w:rStyle w:val="emailstyle17"/>
          <w:rFonts w:ascii="Times New Roman" w:hAnsi="Times New Roman" w:cs="David" w:hint="eastAsia"/>
          <w:b/>
          <w:bCs/>
          <w:color w:val="auto"/>
          <w:rtl/>
          <w:rPrChange w:id="2511" w:author="Shimon" w:date="2021-12-27T14:57:00Z">
            <w:rPr>
              <w:rStyle w:val="emailstyle17"/>
              <w:rFonts w:ascii="Times New Roman" w:hAnsi="Times New Roman" w:cs="David" w:hint="eastAsia"/>
              <w:color w:val="auto"/>
              <w:rtl/>
            </w:rPr>
          </w:rPrChange>
        </w:rPr>
        <w:t>נציב</w:t>
      </w:r>
      <w:r w:rsidRPr="00A216B3">
        <w:rPr>
          <w:rStyle w:val="emailstyle17"/>
          <w:rFonts w:ascii="Times New Roman" w:hAnsi="Times New Roman" w:cs="David"/>
          <w:b/>
          <w:bCs/>
          <w:color w:val="auto"/>
          <w:rtl/>
          <w:rPrChange w:id="2512" w:author="Shimon" w:date="2021-12-27T14:57:00Z">
            <w:rPr>
              <w:rStyle w:val="emailstyle17"/>
              <w:rFonts w:ascii="Times New Roman" w:hAnsi="Times New Roman" w:cs="David"/>
              <w:color w:val="auto"/>
              <w:rtl/>
            </w:rPr>
          </w:rPrChange>
        </w:rPr>
        <w:t xml:space="preserve"> שרות המדינה חייב לידע את העובד </w:t>
      </w:r>
      <w:r w:rsidR="00771425" w:rsidRPr="00A216B3">
        <w:rPr>
          <w:rStyle w:val="emailstyle17"/>
          <w:rFonts w:ascii="Times New Roman" w:hAnsi="Times New Roman" w:cs="David" w:hint="eastAsia"/>
          <w:b/>
          <w:bCs/>
          <w:color w:val="auto"/>
          <w:rtl/>
          <w:rPrChange w:id="2513" w:author="Shimon" w:date="2021-12-27T14:57:00Z">
            <w:rPr>
              <w:rStyle w:val="emailstyle17"/>
              <w:rFonts w:ascii="Times New Roman" w:hAnsi="Times New Roman" w:cs="David" w:hint="eastAsia"/>
              <w:color w:val="auto"/>
              <w:rtl/>
            </w:rPr>
          </w:rPrChange>
        </w:rPr>
        <w:t>בדואר</w:t>
      </w:r>
      <w:r w:rsidR="00771425" w:rsidRPr="00A216B3">
        <w:rPr>
          <w:rStyle w:val="emailstyle17"/>
          <w:rFonts w:ascii="Times New Roman" w:hAnsi="Times New Roman" w:cs="David"/>
          <w:b/>
          <w:bCs/>
          <w:color w:val="auto"/>
          <w:rtl/>
          <w:rPrChange w:id="2514" w:author="Shimon" w:date="2021-12-27T14:57:00Z">
            <w:rPr>
              <w:rStyle w:val="emailstyle17"/>
              <w:rFonts w:ascii="Times New Roman" w:hAnsi="Times New Roman" w:cs="David"/>
              <w:color w:val="auto"/>
              <w:rtl/>
            </w:rPr>
          </w:rPrChange>
        </w:rPr>
        <w:t xml:space="preserve"> </w:t>
      </w:r>
      <w:r w:rsidR="00771425" w:rsidRPr="00A216B3">
        <w:rPr>
          <w:rStyle w:val="emailstyle17"/>
          <w:rFonts w:ascii="Times New Roman" w:hAnsi="Times New Roman" w:cs="David" w:hint="eastAsia"/>
          <w:b/>
          <w:bCs/>
          <w:color w:val="auto"/>
          <w:rtl/>
          <w:rPrChange w:id="2515" w:author="Shimon" w:date="2021-12-27T14:57:00Z">
            <w:rPr>
              <w:rStyle w:val="emailstyle17"/>
              <w:rFonts w:ascii="Times New Roman" w:hAnsi="Times New Roman" w:cs="David" w:hint="eastAsia"/>
              <w:color w:val="auto"/>
              <w:rtl/>
            </w:rPr>
          </w:rPrChange>
        </w:rPr>
        <w:t>רשום</w:t>
      </w:r>
      <w:r w:rsidR="00771425"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 xml:space="preserve">על החלטתו להפריש </w:t>
      </w:r>
      <w:r w:rsidR="00091F94" w:rsidRPr="00901A33">
        <w:rPr>
          <w:rStyle w:val="emailstyle17"/>
          <w:rFonts w:ascii="Times New Roman" w:hAnsi="Times New Roman" w:cs="David" w:hint="cs"/>
          <w:color w:val="auto"/>
          <w:rtl/>
        </w:rPr>
        <w:t xml:space="preserve">אותו </w:t>
      </w:r>
      <w:r w:rsidRPr="00901A33">
        <w:rPr>
          <w:rStyle w:val="emailstyle17"/>
          <w:rFonts w:ascii="Times New Roman" w:hAnsi="Times New Roman" w:cs="David" w:hint="cs"/>
          <w:color w:val="auto"/>
          <w:rtl/>
        </w:rPr>
        <w:t xml:space="preserve">לקיצבאות </w:t>
      </w:r>
      <w:r w:rsidRPr="00901A33">
        <w:rPr>
          <w:rStyle w:val="emailstyle17"/>
          <w:rFonts w:ascii="Times New Roman" w:hAnsi="Times New Roman" w:cs="David" w:hint="eastAsia"/>
          <w:b/>
          <w:bCs/>
          <w:color w:val="auto"/>
          <w:rtl/>
        </w:rPr>
        <w:t>לפחות</w:t>
      </w:r>
      <w:r w:rsidRPr="00901A33">
        <w:rPr>
          <w:rStyle w:val="emailstyle17"/>
          <w:rFonts w:ascii="Times New Roman" w:hAnsi="Times New Roman" w:cs="David"/>
          <w:b/>
          <w:bCs/>
          <w:color w:val="auto"/>
          <w:rtl/>
        </w:rPr>
        <w:t xml:space="preserve"> 90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לפני</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יום</w:t>
      </w:r>
      <w:r w:rsidRPr="00901A33">
        <w:rPr>
          <w:rStyle w:val="emailstyle17"/>
          <w:rFonts w:ascii="Times New Roman" w:hAnsi="Times New Roman" w:cs="David"/>
          <w:b/>
          <w:bCs/>
          <w:color w:val="auto"/>
          <w:rtl/>
        </w:rPr>
        <w:t xml:space="preserve"> </w:t>
      </w:r>
      <w:r w:rsidRPr="00901A33">
        <w:rPr>
          <w:rStyle w:val="emailstyle17"/>
          <w:rFonts w:ascii="Times New Roman" w:hAnsi="Times New Roman" w:cs="David" w:hint="eastAsia"/>
          <w:b/>
          <w:bCs/>
          <w:color w:val="auto"/>
          <w:rtl/>
        </w:rPr>
        <w:t>הפרישה</w:t>
      </w:r>
      <w:r w:rsidR="00091F94" w:rsidRPr="00901A33">
        <w:rPr>
          <w:rStyle w:val="emailstyle17"/>
          <w:rFonts w:ascii="Times New Roman" w:hAnsi="Times New Roman" w:cs="David" w:hint="cs"/>
          <w:color w:val="auto"/>
          <w:rtl/>
        </w:rPr>
        <w:t>.</w:t>
      </w:r>
      <w:r w:rsidRPr="00901A33">
        <w:rPr>
          <w:rStyle w:val="emailstyle17"/>
          <w:rFonts w:ascii="Times New Roman" w:hAnsi="Times New Roman" w:cs="David" w:hint="cs"/>
          <w:color w:val="auto"/>
          <w:rtl/>
        </w:rPr>
        <w:t xml:space="preserve"> דהיינו, לשיטת הנתבעת</w:t>
      </w:r>
      <w:r w:rsidR="007D365B">
        <w:rPr>
          <w:rStyle w:val="emailstyle17"/>
          <w:rFonts w:ascii="Times New Roman" w:hAnsi="Times New Roman" w:cs="David" w:hint="cs"/>
          <w:color w:val="auto"/>
          <w:rtl/>
        </w:rPr>
        <w:t xml:space="preserve">, </w:t>
      </w:r>
      <w:ins w:id="2516" w:author="Shimon" w:date="2022-01-02T11:37:00Z">
        <w:del w:id="2517" w:author="אופיר טל" w:date="2022-01-09T13:08:00Z">
          <w:r w:rsidR="003713F0" w:rsidDel="000A1DAB">
            <w:rPr>
              <w:rStyle w:val="emailstyle17"/>
              <w:rFonts w:ascii="Times New Roman" w:hAnsi="Times New Roman" w:cs="David" w:hint="cs"/>
              <w:color w:val="auto"/>
              <w:rtl/>
            </w:rPr>
            <w:delText>לפיה ח</w:delText>
          </w:r>
        </w:del>
      </w:ins>
      <w:ins w:id="2518" w:author="Shimon" w:date="2021-12-30T11:25:00Z">
        <w:del w:id="2519" w:author="אופיר טל" w:date="2022-01-09T13:08:00Z">
          <w:r w:rsidR="003C6B23" w:rsidDel="000A1DAB">
            <w:rPr>
              <w:rStyle w:val="emailstyle17"/>
              <w:rFonts w:ascii="Times New Roman" w:hAnsi="Times New Roman" w:cs="David" w:hint="cs"/>
              <w:color w:val="auto"/>
              <w:rtl/>
            </w:rPr>
            <w:delText xml:space="preserve">וק זה </w:delText>
          </w:r>
        </w:del>
      </w:ins>
      <w:ins w:id="2520" w:author="Shimon" w:date="2021-12-30T11:24:00Z">
        <w:del w:id="2521" w:author="אופיר טל" w:date="2022-01-09T13:08:00Z">
          <w:r w:rsidR="003C6B23" w:rsidDel="000A1DAB">
            <w:rPr>
              <w:rStyle w:val="emailstyle17"/>
              <w:rFonts w:ascii="Times New Roman" w:hAnsi="Times New Roman" w:cs="David" w:hint="cs"/>
              <w:color w:val="auto"/>
              <w:rtl/>
            </w:rPr>
            <w:delText>חל</w:delText>
          </w:r>
          <w:r w:rsidR="009E0B7C" w:rsidDel="000A1DAB">
            <w:rPr>
              <w:rStyle w:val="emailstyle17"/>
              <w:rFonts w:ascii="Times New Roman" w:hAnsi="Times New Roman" w:cs="David" w:hint="cs"/>
              <w:color w:val="auto"/>
              <w:rtl/>
            </w:rPr>
            <w:delText xml:space="preserve"> על התובע </w:delText>
          </w:r>
        </w:del>
      </w:ins>
      <w:ins w:id="2522" w:author="Shimon" w:date="2021-12-30T11:25:00Z">
        <w:del w:id="2523" w:author="אופיר טל" w:date="2022-01-09T13:08:00Z">
          <w:r w:rsidR="003C6B23" w:rsidDel="000A1DAB">
            <w:rPr>
              <w:rStyle w:val="emailstyle17"/>
              <w:rFonts w:ascii="Times New Roman" w:hAnsi="Times New Roman" w:cs="David" w:hint="cs"/>
              <w:color w:val="auto"/>
              <w:rtl/>
            </w:rPr>
            <w:delText>(</w:delText>
          </w:r>
        </w:del>
      </w:ins>
      <w:ins w:id="2524" w:author="Shimon" w:date="2021-12-30T11:24:00Z">
        <w:del w:id="2525" w:author="אופיר טל" w:date="2022-01-09T13:08:00Z">
          <w:r w:rsidR="009E0B7C" w:rsidDel="000A1DAB">
            <w:rPr>
              <w:rStyle w:val="emailstyle17"/>
              <w:rFonts w:ascii="Times New Roman" w:hAnsi="Times New Roman" w:cs="David" w:hint="cs"/>
              <w:color w:val="auto"/>
              <w:rtl/>
            </w:rPr>
            <w:delText>על אף שסעיף 11 בחוזה קובע במפורש</w:delText>
          </w:r>
          <w:r w:rsidR="009E0B7C" w:rsidRPr="00901A33" w:rsidDel="000A1DAB">
            <w:rPr>
              <w:rStyle w:val="emailstyle17"/>
              <w:rFonts w:ascii="Times New Roman" w:hAnsi="Times New Roman" w:cs="David" w:hint="cs"/>
              <w:color w:val="auto"/>
              <w:rtl/>
            </w:rPr>
            <w:delText xml:space="preserve"> </w:delText>
          </w:r>
          <w:r w:rsidR="009E0B7C" w:rsidDel="000A1DAB">
            <w:rPr>
              <w:rStyle w:val="emailstyle17"/>
              <w:rFonts w:ascii="Times New Roman" w:hAnsi="Times New Roman" w:cs="David" w:hint="cs"/>
              <w:color w:val="auto"/>
              <w:rtl/>
            </w:rPr>
            <w:delText>שחוק הגימלאות לא חל עליו</w:delText>
          </w:r>
        </w:del>
      </w:ins>
      <w:ins w:id="2526" w:author="Shimon" w:date="2021-12-30T11:25:00Z">
        <w:del w:id="2527" w:author="אופיר טל" w:date="2022-01-09T13:08:00Z">
          <w:r w:rsidR="003C6B23" w:rsidDel="000A1DAB">
            <w:rPr>
              <w:rStyle w:val="emailstyle17"/>
              <w:rFonts w:ascii="Times New Roman" w:hAnsi="Times New Roman" w:cs="David" w:hint="cs"/>
              <w:color w:val="auto"/>
              <w:rtl/>
            </w:rPr>
            <w:delText>)</w:delText>
          </w:r>
        </w:del>
      </w:ins>
      <w:ins w:id="2528" w:author="Shimon" w:date="2021-12-30T11:24:00Z">
        <w:del w:id="2529" w:author="אופיר טל" w:date="2022-01-09T13:08:00Z">
          <w:r w:rsidR="009E0B7C" w:rsidDel="000A1DAB">
            <w:rPr>
              <w:rStyle w:val="emailstyle17"/>
              <w:rFonts w:ascii="Times New Roman" w:hAnsi="Times New Roman" w:cs="David" w:hint="cs"/>
              <w:color w:val="auto"/>
              <w:rtl/>
            </w:rPr>
            <w:delText>,</w:delText>
          </w:r>
          <w:r w:rsidR="009E0B7C" w:rsidRPr="00D965DD" w:rsidDel="000A1DAB">
            <w:rPr>
              <w:rStyle w:val="emailstyle17"/>
              <w:rFonts w:ascii="Times New Roman" w:hAnsi="Times New Roman" w:cs="David" w:hint="cs"/>
              <w:b/>
              <w:bCs/>
              <w:color w:val="auto"/>
              <w:rtl/>
            </w:rPr>
            <w:delText xml:space="preserve"> </w:delText>
          </w:r>
        </w:del>
      </w:ins>
      <w:r w:rsidR="00091F94" w:rsidRPr="00901A33">
        <w:rPr>
          <w:rStyle w:val="emailstyle17"/>
          <w:rFonts w:ascii="Times New Roman" w:hAnsi="Times New Roman" w:cs="David" w:hint="cs"/>
          <w:color w:val="auto"/>
          <w:rtl/>
        </w:rPr>
        <w:t xml:space="preserve">היה עליה ליידע את התובע על הכוונה להוציאו לגימלאות </w:t>
      </w:r>
      <w:r w:rsidRPr="00901A33">
        <w:rPr>
          <w:rStyle w:val="emailstyle17"/>
          <w:rFonts w:ascii="Times New Roman" w:hAnsi="Times New Roman" w:cs="David" w:hint="cs"/>
          <w:color w:val="auto"/>
          <w:rtl/>
        </w:rPr>
        <w:t>עד</w:t>
      </w:r>
      <w:r w:rsidR="00091F94" w:rsidRPr="00901A33">
        <w:rPr>
          <w:rStyle w:val="emailstyle17"/>
          <w:rFonts w:ascii="Times New Roman" w:hAnsi="Times New Roman" w:cs="David" w:hint="cs"/>
          <w:color w:val="auto"/>
          <w:rtl/>
        </w:rPr>
        <w:t xml:space="preserve"> ליום</w:t>
      </w:r>
      <w:r w:rsidRPr="00901A33">
        <w:rPr>
          <w:rStyle w:val="emailstyle17"/>
          <w:rFonts w:ascii="Times New Roman" w:hAnsi="Times New Roman" w:cs="David" w:hint="cs"/>
          <w:color w:val="auto"/>
          <w:rtl/>
        </w:rPr>
        <w:t xml:space="preserve"> 1.5.2012 </w:t>
      </w:r>
      <w:r w:rsidR="00B33A21" w:rsidRPr="00901A33">
        <w:rPr>
          <w:rStyle w:val="emailstyle17"/>
          <w:rFonts w:ascii="Times New Roman" w:hAnsi="Times New Roman" w:cs="David" w:hint="cs"/>
          <w:color w:val="auto"/>
          <w:rtl/>
        </w:rPr>
        <w:t xml:space="preserve">לכל </w:t>
      </w:r>
      <w:r w:rsidRPr="00901A33">
        <w:rPr>
          <w:rStyle w:val="emailstyle17"/>
          <w:rFonts w:ascii="Times New Roman" w:hAnsi="Times New Roman" w:cs="David" w:hint="cs"/>
          <w:color w:val="auto"/>
          <w:rtl/>
        </w:rPr>
        <w:t>המאוחר</w:t>
      </w:r>
      <w:r w:rsidR="00091F94" w:rsidRPr="00901A33">
        <w:rPr>
          <w:rStyle w:val="emailstyle17"/>
          <w:rFonts w:ascii="Times New Roman" w:hAnsi="Times New Roman" w:cs="David" w:hint="cs"/>
          <w:color w:val="auto"/>
          <w:rtl/>
        </w:rPr>
        <w:t xml:space="preserve"> </w:t>
      </w:r>
      <w:r w:rsidR="002A5FA6" w:rsidRPr="00901A33">
        <w:rPr>
          <w:rStyle w:val="emailstyle17"/>
          <w:rFonts w:ascii="Times New Roman" w:hAnsi="Times New Roman" w:cs="David" w:hint="cs"/>
          <w:color w:val="auto"/>
          <w:rtl/>
        </w:rPr>
        <w:t>(90 יום לפני 31.7.12</w:t>
      </w:r>
      <w:r w:rsidRPr="00901A33">
        <w:rPr>
          <w:rStyle w:val="emailstyle17"/>
          <w:rFonts w:ascii="Times New Roman" w:hAnsi="Times New Roman" w:cs="David" w:hint="cs"/>
          <w:color w:val="auto"/>
          <w:rtl/>
        </w:rPr>
        <w:t xml:space="preserve">). </w:t>
      </w:r>
      <w:ins w:id="2530" w:author="Shimon" w:date="2021-12-27T15:11:00Z">
        <w:del w:id="2531" w:author="אופיר טל" w:date="2022-01-09T13:08:00Z">
          <w:r w:rsidR="005D775A" w:rsidDel="000A1DAB">
            <w:rPr>
              <w:rStyle w:val="emailstyle17"/>
              <w:rFonts w:ascii="Times New Roman" w:hAnsi="Times New Roman" w:cs="David" w:hint="cs"/>
              <w:color w:val="auto"/>
              <w:rtl/>
            </w:rPr>
            <w:delText>הודעה כזו, במועד האמור,  לא נמסרה</w:delText>
          </w:r>
        </w:del>
      </w:ins>
      <w:ins w:id="2532" w:author="Shimon" w:date="2021-12-27T15:12:00Z">
        <w:del w:id="2533" w:author="אופיר טל" w:date="2022-01-09T13:08:00Z">
          <w:r w:rsidR="005D775A" w:rsidDel="000A1DAB">
            <w:rPr>
              <w:rStyle w:val="emailstyle17"/>
              <w:rFonts w:ascii="Times New Roman" w:hAnsi="Times New Roman" w:cs="David" w:hint="cs"/>
              <w:color w:val="auto"/>
              <w:rtl/>
            </w:rPr>
            <w:delText xml:space="preserve"> לתובע.</w:delText>
          </w:r>
        </w:del>
      </w:ins>
      <w:ins w:id="2534" w:author="Shimon" w:date="2021-12-27T15:11:00Z">
        <w:del w:id="2535" w:author="אופיר טל" w:date="2022-01-09T13:08:00Z">
          <w:r w:rsidR="005D775A" w:rsidDel="000A1DAB">
            <w:rPr>
              <w:rStyle w:val="emailstyle17"/>
              <w:rFonts w:ascii="Times New Roman" w:hAnsi="Times New Roman" w:cs="David" w:hint="cs"/>
              <w:color w:val="auto"/>
              <w:rtl/>
            </w:rPr>
            <w:delText xml:space="preserve"> </w:delText>
          </w:r>
        </w:del>
      </w:ins>
    </w:p>
    <w:p w14:paraId="48FC87E4" w14:textId="3569D172" w:rsidR="006F0824" w:rsidRDefault="003216EE">
      <w:pPr>
        <w:pStyle w:val="11"/>
        <w:spacing w:after="240" w:line="360" w:lineRule="auto"/>
        <w:ind w:left="523" w:firstLine="0"/>
        <w:rPr>
          <w:rStyle w:val="emailstyle17"/>
          <w:rFonts w:ascii="Times New Roman" w:hAnsi="Times New Roman" w:cs="David"/>
          <w:color w:val="auto"/>
          <w:rtl/>
        </w:rPr>
        <w:pPrChange w:id="2536" w:author="Shimon" w:date="2022-01-03T11:49:00Z">
          <w:pPr>
            <w:pStyle w:val="11"/>
            <w:spacing w:before="0" w:after="240" w:line="360" w:lineRule="auto"/>
            <w:ind w:left="510" w:firstLine="0"/>
          </w:pPr>
        </w:pPrChange>
      </w:pPr>
      <w:r w:rsidRPr="00901A33">
        <w:rPr>
          <w:rStyle w:val="emailstyle17"/>
          <w:rFonts w:ascii="Times New Roman" w:hAnsi="Times New Roman" w:cs="David" w:hint="cs"/>
          <w:color w:val="auto"/>
          <w:rtl/>
        </w:rPr>
        <w:t>ע</w:t>
      </w:r>
      <w:r w:rsidR="00091F94" w:rsidRPr="00901A33">
        <w:rPr>
          <w:rStyle w:val="emailstyle17"/>
          <w:rFonts w:ascii="Times New Roman" w:hAnsi="Times New Roman" w:cs="David" w:hint="cs"/>
          <w:color w:val="auto"/>
          <w:rtl/>
        </w:rPr>
        <w:t>ל פי</w:t>
      </w:r>
      <w:r w:rsidRPr="00901A33">
        <w:rPr>
          <w:rStyle w:val="emailstyle17"/>
          <w:rFonts w:ascii="Times New Roman" w:hAnsi="Times New Roman" w:cs="David" w:hint="cs"/>
          <w:color w:val="auto"/>
          <w:rtl/>
        </w:rPr>
        <w:t xml:space="preserve"> </w:t>
      </w:r>
      <w:ins w:id="2537" w:author="Shimon" w:date="2021-12-28T14:10:00Z">
        <w:del w:id="2538" w:author="אופיר טל" w:date="2022-01-09T13:09:00Z">
          <w:r w:rsidR="00F7754F" w:rsidDel="000A1DAB">
            <w:rPr>
              <w:rStyle w:val="emailstyle17"/>
              <w:rFonts w:ascii="Times New Roman" w:hAnsi="Times New Roman" w:cs="David" w:hint="cs"/>
              <w:color w:val="auto"/>
              <w:rtl/>
            </w:rPr>
            <w:delText xml:space="preserve">הוראות </w:delText>
          </w:r>
        </w:del>
      </w:ins>
      <w:r w:rsidRPr="00901A33">
        <w:rPr>
          <w:rStyle w:val="emailstyle17"/>
          <w:rFonts w:ascii="Times New Roman" w:hAnsi="Times New Roman" w:cs="David" w:hint="cs"/>
          <w:color w:val="auto"/>
          <w:rtl/>
        </w:rPr>
        <w:t>התקשי"ר</w:t>
      </w:r>
      <w:del w:id="2539" w:author="אופיר טל" w:date="2022-01-09T13:09:00Z">
        <w:r w:rsidRPr="00901A33" w:rsidDel="000A1DAB">
          <w:rPr>
            <w:rStyle w:val="emailstyle17"/>
            <w:rFonts w:ascii="Times New Roman" w:hAnsi="Times New Roman" w:cs="David" w:hint="cs"/>
            <w:color w:val="auto"/>
            <w:rtl/>
          </w:rPr>
          <w:delText>,</w:delText>
        </w:r>
      </w:del>
      <w:ins w:id="2540" w:author="Shimon" w:date="2021-12-28T14:21:00Z">
        <w:del w:id="2541" w:author="אופיר טל" w:date="2022-01-09T13:09:00Z">
          <w:r w:rsidR="006F0824" w:rsidDel="000A1DAB">
            <w:rPr>
              <w:rStyle w:val="emailstyle17"/>
              <w:rFonts w:ascii="Times New Roman" w:hAnsi="Times New Roman" w:cs="David" w:hint="cs"/>
              <w:color w:val="auto"/>
              <w:rtl/>
            </w:rPr>
            <w:delText xml:space="preserve"> </w:delText>
          </w:r>
        </w:del>
      </w:ins>
      <w:del w:id="2542" w:author="אופיר טל" w:date="2022-01-09T13:09:00Z">
        <w:r w:rsidRPr="00901A33" w:rsidDel="000A1DAB">
          <w:rPr>
            <w:rStyle w:val="emailstyle17"/>
            <w:rFonts w:ascii="Times New Roman" w:hAnsi="Times New Roman" w:cs="David" w:hint="cs"/>
            <w:color w:val="auto"/>
            <w:rtl/>
          </w:rPr>
          <w:delText xml:space="preserve"> </w:delText>
        </w:r>
      </w:del>
      <w:ins w:id="2543" w:author="Shimon" w:date="2021-12-30T11:27:00Z">
        <w:del w:id="2544" w:author="אופיר טל" w:date="2022-01-09T13:09:00Z">
          <w:r w:rsidR="003C6B23" w:rsidDel="000A1DAB">
            <w:rPr>
              <w:rStyle w:val="emailstyle17"/>
              <w:rFonts w:ascii="Times New Roman" w:hAnsi="Times New Roman" w:cs="David" w:hint="cs"/>
              <w:color w:val="auto"/>
              <w:rtl/>
            </w:rPr>
            <w:delText xml:space="preserve">שודאי </w:delText>
          </w:r>
        </w:del>
      </w:ins>
      <w:ins w:id="2545" w:author="Shimon" w:date="2021-12-27T15:07:00Z">
        <w:del w:id="2546" w:author="אופיר טל" w:date="2022-01-09T13:09:00Z">
          <w:r w:rsidR="0065425E" w:rsidDel="000A1DAB">
            <w:rPr>
              <w:rStyle w:val="emailstyle17"/>
              <w:rFonts w:ascii="Times New Roman" w:hAnsi="Times New Roman" w:cs="David" w:hint="cs"/>
              <w:color w:val="auto"/>
              <w:rtl/>
            </w:rPr>
            <w:delText xml:space="preserve">חלים על </w:delText>
          </w:r>
        </w:del>
      </w:ins>
      <w:ins w:id="2547" w:author="Shimon" w:date="2021-12-27T15:08:00Z">
        <w:del w:id="2548" w:author="אופיר טל" w:date="2022-01-09T13:09:00Z">
          <w:r w:rsidR="0065425E" w:rsidDel="000A1DAB">
            <w:rPr>
              <w:rStyle w:val="emailstyle17"/>
              <w:rFonts w:ascii="Times New Roman" w:hAnsi="Times New Roman" w:cs="David" w:hint="cs"/>
              <w:b/>
              <w:bCs/>
              <w:color w:val="auto"/>
              <w:rtl/>
            </w:rPr>
            <w:delText>התובע כחלק בלתי נפרד מהחוזה</w:delText>
          </w:r>
        </w:del>
      </w:ins>
      <w:ins w:id="2549" w:author="Shimon" w:date="2021-12-28T14:10:00Z">
        <w:del w:id="2550" w:author="אופיר טל" w:date="2022-01-09T13:09:00Z">
          <w:r w:rsidR="00F7754F" w:rsidDel="000A1DAB">
            <w:rPr>
              <w:rStyle w:val="emailstyle17"/>
              <w:rFonts w:ascii="Times New Roman" w:hAnsi="Times New Roman" w:cs="David" w:hint="cs"/>
              <w:b/>
              <w:bCs/>
              <w:color w:val="auto"/>
              <w:rtl/>
            </w:rPr>
            <w:delText xml:space="preserve"> </w:delText>
          </w:r>
          <w:r w:rsidR="003C6B23" w:rsidDel="000A1DAB">
            <w:rPr>
              <w:rStyle w:val="emailstyle17"/>
              <w:rFonts w:ascii="Times New Roman" w:hAnsi="Times New Roman" w:cs="David"/>
              <w:color w:val="auto"/>
              <w:rtl/>
            </w:rPr>
            <w:delText>(</w:delText>
          </w:r>
        </w:del>
      </w:ins>
      <w:ins w:id="2551" w:author="Shimon" w:date="2022-01-02T11:38:00Z">
        <w:del w:id="2552" w:author="אופיר טל" w:date="2022-01-09T13:09:00Z">
          <w:r w:rsidR="003713F0" w:rsidDel="000A1DAB">
            <w:rPr>
              <w:rStyle w:val="emailstyle17"/>
              <w:rFonts w:ascii="Times New Roman" w:hAnsi="Times New Roman" w:cs="David" w:hint="cs"/>
              <w:color w:val="auto"/>
              <w:rtl/>
            </w:rPr>
            <w:delText xml:space="preserve">ר' </w:delText>
          </w:r>
        </w:del>
      </w:ins>
      <w:ins w:id="2553" w:author="Shimon" w:date="2021-12-28T14:10:00Z">
        <w:del w:id="2554" w:author="אופיר טל" w:date="2022-01-09T13:09:00Z">
          <w:r w:rsidR="003C6B23" w:rsidDel="000A1DAB">
            <w:rPr>
              <w:rStyle w:val="emailstyle17"/>
              <w:rFonts w:ascii="Times New Roman" w:hAnsi="Times New Roman" w:cs="David"/>
              <w:color w:val="auto"/>
              <w:rtl/>
            </w:rPr>
            <w:delText>סעיף 15</w:delText>
          </w:r>
        </w:del>
      </w:ins>
      <w:ins w:id="2555" w:author="Shimon" w:date="2022-01-07T00:29:00Z">
        <w:del w:id="2556" w:author="אופיר טל" w:date="2022-01-09T13:09:00Z">
          <w:r w:rsidR="00CE1974" w:rsidDel="000A1DAB">
            <w:rPr>
              <w:rStyle w:val="emailstyle17"/>
              <w:rFonts w:ascii="Times New Roman" w:hAnsi="Times New Roman" w:cs="David" w:hint="cs"/>
              <w:color w:val="auto"/>
              <w:rtl/>
            </w:rPr>
            <w:delText xml:space="preserve"> בחוזה</w:delText>
          </w:r>
        </w:del>
      </w:ins>
      <w:ins w:id="2557" w:author="Shimon" w:date="2021-12-28T14:10:00Z">
        <w:del w:id="2558" w:author="אופיר טל" w:date="2022-01-09T13:09:00Z">
          <w:r w:rsidR="00F7754F" w:rsidRPr="00F7754F" w:rsidDel="000A1DAB">
            <w:rPr>
              <w:rStyle w:val="emailstyle17"/>
              <w:rFonts w:ascii="Times New Roman" w:hAnsi="Times New Roman" w:cs="David"/>
              <w:color w:val="auto"/>
              <w:rtl/>
              <w:rPrChange w:id="2559" w:author="Shimon" w:date="2021-12-28T14:10:00Z">
                <w:rPr>
                  <w:rStyle w:val="emailstyle17"/>
                  <w:rFonts w:ascii="Times New Roman" w:hAnsi="Times New Roman" w:cs="David"/>
                  <w:b/>
                  <w:bCs/>
                  <w:color w:val="auto"/>
                  <w:rtl/>
                </w:rPr>
              </w:rPrChange>
            </w:rPr>
            <w:delText>)</w:delText>
          </w:r>
        </w:del>
      </w:ins>
      <w:ins w:id="2560" w:author="Shimon" w:date="2021-12-27T15:08:00Z">
        <w:del w:id="2561" w:author="אופיר טל" w:date="2022-01-09T13:09:00Z">
          <w:r w:rsidR="0065425E" w:rsidRPr="00F7754F" w:rsidDel="000A1DAB">
            <w:rPr>
              <w:rStyle w:val="emailstyle17"/>
              <w:rFonts w:ascii="Times New Roman" w:hAnsi="Times New Roman" w:cs="David"/>
              <w:color w:val="auto"/>
              <w:rtl/>
              <w:rPrChange w:id="2562" w:author="Shimon" w:date="2021-12-28T14:10:00Z">
                <w:rPr>
                  <w:rStyle w:val="emailstyle17"/>
                  <w:rFonts w:ascii="Times New Roman" w:hAnsi="Times New Roman" w:cs="David"/>
                  <w:b/>
                  <w:bCs/>
                  <w:color w:val="auto"/>
                  <w:rtl/>
                </w:rPr>
              </w:rPrChange>
            </w:rPr>
            <w:delText>,</w:delText>
          </w:r>
          <w:r w:rsidR="0065425E" w:rsidDel="000A1DAB">
            <w:rPr>
              <w:rStyle w:val="emailstyle17"/>
              <w:rFonts w:ascii="Times New Roman" w:hAnsi="Times New Roman" w:cs="David" w:hint="cs"/>
              <w:b/>
              <w:bCs/>
              <w:color w:val="auto"/>
              <w:rtl/>
            </w:rPr>
            <w:delText xml:space="preserve"> </w:delText>
          </w:r>
        </w:del>
      </w:ins>
      <w:ins w:id="2563" w:author="אופיר טל" w:date="2022-01-09T13:09:00Z">
        <w:r w:rsidR="000A1DAB">
          <w:rPr>
            <w:rStyle w:val="emailstyle17"/>
            <w:rFonts w:ascii="Times New Roman" w:hAnsi="Times New Roman" w:cs="David" w:hint="cs"/>
            <w:b/>
            <w:bCs/>
            <w:color w:val="auto"/>
            <w:rtl/>
          </w:rPr>
          <w:t xml:space="preserve"> </w:t>
        </w:r>
      </w:ins>
      <w:r w:rsidRPr="004B0E51">
        <w:rPr>
          <w:rStyle w:val="emailstyle17"/>
          <w:rFonts w:ascii="Times New Roman" w:hAnsi="Times New Roman" w:cs="David" w:hint="eastAsia"/>
          <w:b/>
          <w:bCs/>
          <w:color w:val="auto"/>
          <w:rtl/>
          <w:rPrChange w:id="2564" w:author="Shimon" w:date="2021-12-19T00:03:00Z">
            <w:rPr>
              <w:rStyle w:val="emailstyle17"/>
              <w:rFonts w:ascii="Times New Roman" w:hAnsi="Times New Roman" w:cs="David" w:hint="eastAsia"/>
              <w:color w:val="auto"/>
              <w:rtl/>
            </w:rPr>
          </w:rPrChange>
        </w:rPr>
        <w:t>סמנכ</w:t>
      </w:r>
      <w:r w:rsidRPr="004B0E51">
        <w:rPr>
          <w:rStyle w:val="emailstyle17"/>
          <w:rFonts w:ascii="Times New Roman" w:hAnsi="Times New Roman" w:cs="David"/>
          <w:b/>
          <w:bCs/>
          <w:color w:val="auto"/>
          <w:rtl/>
          <w:rPrChange w:id="2565" w:author="Shimon" w:date="2021-12-19T00:03:00Z">
            <w:rPr>
              <w:rStyle w:val="emailstyle17"/>
              <w:rFonts w:ascii="Times New Roman" w:hAnsi="Times New Roman" w:cs="David"/>
              <w:color w:val="auto"/>
              <w:rtl/>
            </w:rPr>
          </w:rPrChange>
        </w:rPr>
        <w:t>"ל</w:t>
      </w:r>
      <w:r w:rsidRPr="00901A33">
        <w:rPr>
          <w:rStyle w:val="emailstyle17"/>
          <w:rFonts w:ascii="Times New Roman" w:hAnsi="Times New Roman" w:cs="David" w:hint="cs"/>
          <w:color w:val="auto"/>
          <w:rtl/>
        </w:rPr>
        <w:t xml:space="preserve"> המשרד (ולא פקיד זוטר כלשהו) חייב לתת </w:t>
      </w:r>
      <w:r w:rsidRPr="00901A33">
        <w:rPr>
          <w:rStyle w:val="emailstyle17"/>
          <w:rFonts w:ascii="Times New Roman" w:hAnsi="Times New Roman" w:cs="David" w:hint="eastAsia"/>
          <w:color w:val="auto"/>
          <w:rtl/>
        </w:rPr>
        <w:t>הודעה</w:t>
      </w:r>
      <w:r w:rsidRPr="00901A33">
        <w:rPr>
          <w:rStyle w:val="emailstyle17"/>
          <w:rFonts w:ascii="Times New Roman" w:hAnsi="Times New Roman" w:cs="David"/>
          <w:color w:val="auto"/>
          <w:rtl/>
        </w:rPr>
        <w:t xml:space="preserve"> </w:t>
      </w:r>
      <w:r w:rsidR="008453A3" w:rsidRPr="00901A33">
        <w:rPr>
          <w:rStyle w:val="emailstyle17"/>
          <w:rFonts w:ascii="Times New Roman" w:hAnsi="Times New Roman" w:cs="David" w:hint="cs"/>
          <w:color w:val="auto"/>
          <w:rtl/>
        </w:rPr>
        <w:t xml:space="preserve">על צאתו הצפוי של העובד לגמלאות </w:t>
      </w:r>
      <w:r w:rsidRPr="0065425E">
        <w:rPr>
          <w:rStyle w:val="emailstyle17"/>
          <w:rFonts w:ascii="Times New Roman" w:hAnsi="Times New Roman" w:cs="David" w:hint="eastAsia"/>
          <w:b/>
          <w:bCs/>
          <w:color w:val="auto"/>
          <w:u w:val="single"/>
          <w:rtl/>
          <w:rPrChange w:id="2566" w:author="Shimon" w:date="2021-12-27T15:09:00Z">
            <w:rPr>
              <w:rStyle w:val="emailstyle17"/>
              <w:rFonts w:ascii="Times New Roman" w:hAnsi="Times New Roman" w:cs="David" w:hint="eastAsia"/>
              <w:color w:val="auto"/>
              <w:rtl/>
            </w:rPr>
          </w:rPrChange>
        </w:rPr>
        <w:t>שנה</w:t>
      </w:r>
      <w:r w:rsidRPr="0065425E">
        <w:rPr>
          <w:rStyle w:val="emailstyle17"/>
          <w:rFonts w:ascii="Times New Roman" w:hAnsi="Times New Roman" w:cs="David"/>
          <w:b/>
          <w:bCs/>
          <w:color w:val="auto"/>
          <w:u w:val="single"/>
          <w:rtl/>
          <w:rPrChange w:id="2567" w:author="Shimon" w:date="2021-12-27T15:09:00Z">
            <w:rPr>
              <w:rStyle w:val="emailstyle17"/>
              <w:rFonts w:ascii="Times New Roman" w:hAnsi="Times New Roman" w:cs="David"/>
              <w:color w:val="auto"/>
              <w:rtl/>
            </w:rPr>
          </w:rPrChange>
        </w:rPr>
        <w:t xml:space="preserve"> </w:t>
      </w:r>
      <w:r w:rsidRPr="0065425E">
        <w:rPr>
          <w:rStyle w:val="emailstyle17"/>
          <w:rFonts w:ascii="Times New Roman" w:hAnsi="Times New Roman" w:cs="David" w:hint="eastAsia"/>
          <w:b/>
          <w:bCs/>
          <w:color w:val="auto"/>
          <w:u w:val="single"/>
          <w:rtl/>
          <w:rPrChange w:id="2568" w:author="Shimon" w:date="2021-12-27T15:09:00Z">
            <w:rPr>
              <w:rStyle w:val="emailstyle17"/>
              <w:rFonts w:ascii="Times New Roman" w:hAnsi="Times New Roman" w:cs="David" w:hint="eastAsia"/>
              <w:color w:val="auto"/>
              <w:rtl/>
            </w:rPr>
          </w:rPrChange>
        </w:rPr>
        <w:t>שלימה</w:t>
      </w:r>
      <w:r w:rsidRPr="004B0E51">
        <w:rPr>
          <w:rStyle w:val="emailstyle17"/>
          <w:rFonts w:ascii="Times New Roman" w:hAnsi="Times New Roman" w:cs="David"/>
          <w:b/>
          <w:bCs/>
          <w:color w:val="auto"/>
          <w:rtl/>
          <w:rPrChange w:id="2569" w:author="Shimon" w:date="2021-12-19T00:03:00Z">
            <w:rPr>
              <w:rStyle w:val="emailstyle17"/>
              <w:rFonts w:ascii="Times New Roman" w:hAnsi="Times New Roman" w:cs="David"/>
              <w:color w:val="auto"/>
              <w:rtl/>
            </w:rPr>
          </w:rPrChange>
        </w:rPr>
        <w:t xml:space="preserve"> </w:t>
      </w:r>
      <w:r w:rsidRPr="004B0E51">
        <w:rPr>
          <w:rStyle w:val="emailstyle17"/>
          <w:rFonts w:ascii="Times New Roman" w:hAnsi="Times New Roman" w:cs="David" w:hint="eastAsia"/>
          <w:b/>
          <w:bCs/>
          <w:color w:val="auto"/>
          <w:rtl/>
          <w:rPrChange w:id="2570" w:author="Shimon" w:date="2021-12-19T00:03:00Z">
            <w:rPr>
              <w:rStyle w:val="emailstyle17"/>
              <w:rFonts w:ascii="Times New Roman" w:hAnsi="Times New Roman" w:cs="David" w:hint="eastAsia"/>
              <w:color w:val="auto"/>
              <w:rtl/>
            </w:rPr>
          </w:rPrChange>
        </w:rPr>
        <w:t>לפני</w:t>
      </w:r>
      <w:r w:rsidRPr="004B0E51">
        <w:rPr>
          <w:rStyle w:val="emailstyle17"/>
          <w:rFonts w:ascii="Times New Roman" w:hAnsi="Times New Roman" w:cs="David"/>
          <w:b/>
          <w:bCs/>
          <w:color w:val="auto"/>
          <w:rtl/>
          <w:rPrChange w:id="2571" w:author="Shimon" w:date="2021-12-19T00:03:00Z">
            <w:rPr>
              <w:rStyle w:val="emailstyle17"/>
              <w:rFonts w:ascii="Times New Roman" w:hAnsi="Times New Roman" w:cs="David"/>
              <w:color w:val="auto"/>
              <w:rtl/>
            </w:rPr>
          </w:rPrChange>
        </w:rPr>
        <w:t xml:space="preserve"> </w:t>
      </w:r>
      <w:r w:rsidRPr="004B0E51">
        <w:rPr>
          <w:rStyle w:val="emailstyle17"/>
          <w:rFonts w:ascii="Times New Roman" w:hAnsi="Times New Roman" w:cs="David" w:hint="eastAsia"/>
          <w:b/>
          <w:bCs/>
          <w:color w:val="auto"/>
          <w:rtl/>
          <w:rPrChange w:id="2572" w:author="Shimon" w:date="2021-12-19T00:03:00Z">
            <w:rPr>
              <w:rStyle w:val="emailstyle17"/>
              <w:rFonts w:ascii="Times New Roman" w:hAnsi="Times New Roman" w:cs="David" w:hint="eastAsia"/>
              <w:color w:val="auto"/>
              <w:rtl/>
            </w:rPr>
          </w:rPrChange>
        </w:rPr>
        <w:t>מועד</w:t>
      </w:r>
      <w:r w:rsidRPr="004B0E51">
        <w:rPr>
          <w:rStyle w:val="emailstyle17"/>
          <w:rFonts w:ascii="Times New Roman" w:hAnsi="Times New Roman" w:cs="David"/>
          <w:b/>
          <w:bCs/>
          <w:color w:val="auto"/>
          <w:rtl/>
          <w:rPrChange w:id="2573" w:author="Shimon" w:date="2021-12-19T00:03:00Z">
            <w:rPr>
              <w:rStyle w:val="emailstyle17"/>
              <w:rFonts w:ascii="Times New Roman" w:hAnsi="Times New Roman" w:cs="David"/>
              <w:color w:val="auto"/>
              <w:rtl/>
            </w:rPr>
          </w:rPrChange>
        </w:rPr>
        <w:t xml:space="preserve"> </w:t>
      </w:r>
      <w:r w:rsidRPr="004B0E51">
        <w:rPr>
          <w:rStyle w:val="emailstyle17"/>
          <w:rFonts w:ascii="Times New Roman" w:hAnsi="Times New Roman" w:cs="David" w:hint="eastAsia"/>
          <w:b/>
          <w:bCs/>
          <w:color w:val="auto"/>
          <w:rtl/>
          <w:rPrChange w:id="2574" w:author="Shimon" w:date="2021-12-19T00:03:00Z">
            <w:rPr>
              <w:rStyle w:val="emailstyle17"/>
              <w:rFonts w:ascii="Times New Roman" w:hAnsi="Times New Roman" w:cs="David" w:hint="eastAsia"/>
              <w:color w:val="auto"/>
              <w:rtl/>
            </w:rPr>
          </w:rPrChange>
        </w:rPr>
        <w:t>הפרישה</w:t>
      </w:r>
      <w:ins w:id="2575" w:author="Shimon" w:date="2022-01-03T11:49:00Z">
        <w:del w:id="2576" w:author="אופיר טל" w:date="2022-01-09T13:09:00Z">
          <w:r w:rsidR="00DB1C41" w:rsidDel="000A1DAB">
            <w:rPr>
              <w:rStyle w:val="emailstyle17"/>
              <w:rFonts w:ascii="Times New Roman" w:hAnsi="Times New Roman" w:cs="David" w:hint="cs"/>
              <w:color w:val="auto"/>
              <w:rtl/>
            </w:rPr>
            <w:delText>(פיסקא  82.532 בתקשי"ר)</w:delText>
          </w:r>
        </w:del>
      </w:ins>
      <w:r w:rsidRPr="00901A33">
        <w:rPr>
          <w:rStyle w:val="emailstyle17"/>
          <w:rFonts w:ascii="Times New Roman" w:hAnsi="Times New Roman" w:cs="David" w:hint="cs"/>
          <w:color w:val="auto"/>
          <w:rtl/>
        </w:rPr>
        <w:t>.</w:t>
      </w:r>
      <w:r w:rsidRPr="00901A33">
        <w:rPr>
          <w:rStyle w:val="emailstyle17"/>
          <w:rFonts w:ascii="Times New Roman" w:hAnsi="Times New Roman" w:cs="David" w:hint="cs"/>
          <w:b/>
          <w:bCs/>
          <w:color w:val="auto"/>
          <w:rtl/>
        </w:rPr>
        <w:t xml:space="preserve"> </w:t>
      </w:r>
      <w:ins w:id="2577" w:author="Shimon" w:date="2021-12-27T15:09:00Z">
        <w:r w:rsidR="0065425E">
          <w:rPr>
            <w:rStyle w:val="emailstyle17"/>
            <w:rFonts w:ascii="Times New Roman" w:hAnsi="Times New Roman" w:cs="David" w:hint="cs"/>
            <w:b/>
            <w:bCs/>
            <w:color w:val="auto"/>
            <w:rtl/>
          </w:rPr>
          <w:t xml:space="preserve">גם </w:t>
        </w:r>
      </w:ins>
      <w:r w:rsidR="003E0852" w:rsidRPr="00901A33">
        <w:rPr>
          <w:rStyle w:val="emailstyle17"/>
          <w:rFonts w:ascii="Times New Roman" w:hAnsi="Times New Roman" w:cs="David" w:hint="cs"/>
          <w:b/>
          <w:bCs/>
          <w:color w:val="auto"/>
          <w:rtl/>
        </w:rPr>
        <w:t xml:space="preserve">הודעה </w:t>
      </w:r>
      <w:ins w:id="2578" w:author="Shimon" w:date="2021-12-27T15:09:00Z">
        <w:del w:id="2579" w:author="אופיר טל" w:date="2022-01-09T13:09:00Z">
          <w:r w:rsidR="0065425E" w:rsidDel="000A1DAB">
            <w:rPr>
              <w:rStyle w:val="emailstyle17"/>
              <w:rFonts w:ascii="Times New Roman" w:hAnsi="Times New Roman" w:cs="David" w:hint="cs"/>
              <w:b/>
              <w:bCs/>
              <w:color w:val="auto"/>
              <w:rtl/>
            </w:rPr>
            <w:delText>כזו</w:delText>
          </w:r>
        </w:del>
      </w:ins>
      <w:del w:id="2580" w:author="אופיר טל" w:date="2022-01-09T13:09:00Z">
        <w:r w:rsidR="003E0852" w:rsidRPr="00901A33" w:rsidDel="000A1DAB">
          <w:rPr>
            <w:rStyle w:val="emailstyle17"/>
            <w:rFonts w:ascii="Times New Roman" w:hAnsi="Times New Roman" w:cs="David" w:hint="cs"/>
            <w:b/>
            <w:bCs/>
            <w:color w:val="auto"/>
            <w:rtl/>
          </w:rPr>
          <w:delText xml:space="preserve">כאמור </w:delText>
        </w:r>
      </w:del>
      <w:ins w:id="2581" w:author="אופיר טל" w:date="2022-01-09T13:09:00Z">
        <w:r w:rsidR="000A1DAB">
          <w:rPr>
            <w:rStyle w:val="emailstyle17"/>
            <w:rFonts w:ascii="Times New Roman" w:hAnsi="Times New Roman" w:cs="David" w:hint="cs"/>
            <w:b/>
            <w:bCs/>
            <w:color w:val="auto"/>
            <w:rtl/>
          </w:rPr>
          <w:t xml:space="preserve">כאמור </w:t>
        </w:r>
      </w:ins>
      <w:r w:rsidR="003E0852" w:rsidRPr="00901A33">
        <w:rPr>
          <w:rStyle w:val="emailstyle17"/>
          <w:rFonts w:ascii="Times New Roman" w:hAnsi="Times New Roman" w:cs="David" w:hint="cs"/>
          <w:b/>
          <w:bCs/>
          <w:color w:val="auto"/>
          <w:rtl/>
        </w:rPr>
        <w:t>לא נמסרה לתובע</w:t>
      </w:r>
      <w:r w:rsidR="004F4E48" w:rsidRPr="00901A33">
        <w:rPr>
          <w:rStyle w:val="emailstyle17"/>
          <w:rFonts w:ascii="Times New Roman" w:hAnsi="Times New Roman" w:cs="David" w:hint="cs"/>
          <w:b/>
          <w:bCs/>
          <w:color w:val="auto"/>
          <w:rtl/>
        </w:rPr>
        <w:t xml:space="preserve"> </w:t>
      </w:r>
      <w:del w:id="2582" w:author="Shimon" w:date="2021-12-27T15:10:00Z">
        <w:r w:rsidR="004F4E48" w:rsidRPr="00901A33" w:rsidDel="0065425E">
          <w:rPr>
            <w:rStyle w:val="emailstyle17"/>
            <w:rFonts w:ascii="Times New Roman" w:hAnsi="Times New Roman" w:cs="David" w:hint="cs"/>
            <w:b/>
            <w:bCs/>
            <w:color w:val="auto"/>
            <w:rtl/>
          </w:rPr>
          <w:delText>במועד הקבוע בחוק</w:delText>
        </w:r>
        <w:r w:rsidR="002A5FA6" w:rsidRPr="00901A33" w:rsidDel="0065425E">
          <w:rPr>
            <w:rStyle w:val="emailstyle17"/>
            <w:rFonts w:ascii="Times New Roman" w:hAnsi="Times New Roman" w:cs="David" w:hint="cs"/>
            <w:color w:val="auto"/>
            <w:rtl/>
          </w:rPr>
          <w:delText xml:space="preserve"> ו</w:delText>
        </w:r>
        <w:r w:rsidR="001C4413" w:rsidRPr="00901A33" w:rsidDel="0065425E">
          <w:rPr>
            <w:rStyle w:val="emailstyle17"/>
            <w:rFonts w:ascii="Times New Roman" w:hAnsi="Times New Roman" w:cs="David" w:hint="cs"/>
            <w:color w:val="auto"/>
            <w:rtl/>
          </w:rPr>
          <w:delText>ל</w:delText>
        </w:r>
        <w:r w:rsidR="002A5FA6" w:rsidRPr="00901A33" w:rsidDel="0065425E">
          <w:rPr>
            <w:rStyle w:val="emailstyle17"/>
            <w:rFonts w:ascii="Times New Roman" w:hAnsi="Times New Roman" w:cs="David" w:hint="cs"/>
            <w:color w:val="auto"/>
            <w:rtl/>
          </w:rPr>
          <w:delText xml:space="preserve">א </w:delText>
        </w:r>
      </w:del>
      <w:r w:rsidR="002A5FA6" w:rsidRPr="00901A33">
        <w:rPr>
          <w:rStyle w:val="emailstyle17"/>
          <w:rFonts w:ascii="Times New Roman" w:hAnsi="Times New Roman" w:cs="David" w:hint="cs"/>
          <w:color w:val="auto"/>
          <w:rtl/>
        </w:rPr>
        <w:t>ב</w:t>
      </w:r>
      <w:r w:rsidR="001C4413" w:rsidRPr="00901A33">
        <w:rPr>
          <w:rStyle w:val="emailstyle17"/>
          <w:rFonts w:ascii="Times New Roman" w:hAnsi="Times New Roman" w:cs="David" w:hint="cs"/>
          <w:color w:val="auto"/>
          <w:rtl/>
        </w:rPr>
        <w:t>מועד הנדרש בת</w:t>
      </w:r>
      <w:r w:rsidR="002A5FA6" w:rsidRPr="00901A33">
        <w:rPr>
          <w:rStyle w:val="emailstyle17"/>
          <w:rFonts w:ascii="Times New Roman" w:hAnsi="Times New Roman" w:cs="David" w:hint="cs"/>
          <w:color w:val="auto"/>
          <w:rtl/>
        </w:rPr>
        <w:t>קנות השרות</w:t>
      </w:r>
      <w:r w:rsidR="003E0852" w:rsidRPr="00901A33">
        <w:rPr>
          <w:rStyle w:val="emailstyle17"/>
          <w:rFonts w:ascii="Times New Roman" w:hAnsi="Times New Roman" w:cs="David" w:hint="cs"/>
          <w:color w:val="auto"/>
          <w:rtl/>
        </w:rPr>
        <w:t>.</w:t>
      </w:r>
      <w:ins w:id="2583" w:author="Shimon" w:date="2021-12-28T14:19:00Z">
        <w:r w:rsidR="00F7754F">
          <w:rPr>
            <w:rStyle w:val="emailstyle17"/>
            <w:rFonts w:ascii="Times New Roman" w:hAnsi="Times New Roman" w:cs="David" w:hint="cs"/>
            <w:color w:val="auto"/>
            <w:rtl/>
          </w:rPr>
          <w:t xml:space="preserve"> </w:t>
        </w:r>
      </w:ins>
    </w:p>
    <w:p w14:paraId="28B5EB27" w14:textId="3ABEA2AE" w:rsidR="003C6B23" w:rsidDel="000A1DAB" w:rsidRDefault="006F0824">
      <w:pPr>
        <w:pStyle w:val="11"/>
        <w:spacing w:before="0" w:after="240" w:line="360" w:lineRule="auto"/>
        <w:ind w:left="510" w:firstLine="11"/>
        <w:contextualSpacing/>
        <w:rPr>
          <w:ins w:id="2584" w:author="Shimon" w:date="2021-12-30T11:34:00Z"/>
          <w:del w:id="2585" w:author="אופיר טל" w:date="2022-01-09T13:10:00Z"/>
          <w:rStyle w:val="emailstyle17"/>
          <w:rFonts w:ascii="Times New Roman" w:hAnsi="Times New Roman" w:cs="David"/>
          <w:color w:val="auto"/>
          <w:rtl/>
        </w:rPr>
        <w:pPrChange w:id="2586" w:author="Shimon" w:date="2022-01-03T11:49:00Z">
          <w:pPr>
            <w:pStyle w:val="11"/>
            <w:spacing w:before="0" w:after="240" w:line="360" w:lineRule="auto"/>
            <w:ind w:left="510" w:firstLine="0"/>
          </w:pPr>
        </w:pPrChange>
      </w:pPr>
      <w:ins w:id="2587" w:author="Shimon" w:date="2021-12-28T14:19:00Z">
        <w:del w:id="2588" w:author="אופיר טל" w:date="2022-01-09T13:10:00Z">
          <w:r w:rsidDel="000A1DAB">
            <w:rPr>
              <w:rStyle w:val="emailstyle17"/>
              <w:rFonts w:ascii="Times New Roman" w:hAnsi="Times New Roman" w:cs="David" w:hint="cs"/>
              <w:color w:val="auto"/>
              <w:rtl/>
            </w:rPr>
            <w:delText xml:space="preserve">לא מיותר לצטט </w:delText>
          </w:r>
        </w:del>
      </w:ins>
      <w:ins w:id="2589" w:author="Shimon" w:date="2021-12-28T14:20:00Z">
        <w:del w:id="2590" w:author="אופיר טל" w:date="2022-01-09T13:10:00Z">
          <w:r w:rsidDel="000A1DAB">
            <w:rPr>
              <w:rStyle w:val="emailstyle17"/>
              <w:rFonts w:ascii="Times New Roman" w:hAnsi="Times New Roman" w:cs="David" w:hint="cs"/>
              <w:color w:val="auto"/>
              <w:rtl/>
            </w:rPr>
            <w:delText xml:space="preserve">כאן את ההנמקה להוראה </w:delText>
          </w:r>
        </w:del>
      </w:ins>
      <w:ins w:id="2591" w:author="Shimon" w:date="2022-01-03T11:49:00Z">
        <w:del w:id="2592" w:author="אופיר טל" w:date="2022-01-09T13:10:00Z">
          <w:r w:rsidR="00DB1C41" w:rsidDel="000A1DAB">
            <w:rPr>
              <w:rStyle w:val="emailstyle17"/>
              <w:rFonts w:ascii="Times New Roman" w:hAnsi="Times New Roman" w:cs="David" w:hint="cs"/>
              <w:color w:val="auto"/>
              <w:rtl/>
            </w:rPr>
            <w:delText>הנ"ל</w:delText>
          </w:r>
        </w:del>
      </w:ins>
      <w:ins w:id="2593" w:author="Shimon" w:date="2021-12-28T14:22:00Z">
        <w:del w:id="2594" w:author="אופיר טל" w:date="2022-01-09T13:10:00Z">
          <w:r w:rsidDel="000A1DAB">
            <w:rPr>
              <w:rStyle w:val="emailstyle17"/>
              <w:rFonts w:ascii="Times New Roman" w:hAnsi="Times New Roman" w:cs="David" w:hint="cs"/>
              <w:color w:val="auto"/>
              <w:rtl/>
            </w:rPr>
            <w:delText xml:space="preserve"> </w:delText>
          </w:r>
        </w:del>
      </w:ins>
      <w:ins w:id="2595" w:author="Shimon" w:date="2022-01-02T11:41:00Z">
        <w:del w:id="2596" w:author="אופיר טל" w:date="2022-01-09T13:10:00Z">
          <w:r w:rsidR="00333784" w:rsidDel="000A1DAB">
            <w:rPr>
              <w:rStyle w:val="emailstyle17"/>
              <w:rFonts w:ascii="Times New Roman" w:hAnsi="Times New Roman" w:cs="David" w:hint="cs"/>
              <w:color w:val="auto"/>
              <w:rtl/>
            </w:rPr>
            <w:delText>ב</w:delText>
          </w:r>
        </w:del>
      </w:ins>
      <w:ins w:id="2597" w:author="Shimon" w:date="2022-01-02T11:42:00Z">
        <w:del w:id="2598" w:author="אופיר טל" w:date="2022-01-09T13:10:00Z">
          <w:r w:rsidR="00333784" w:rsidDel="000A1DAB">
            <w:rPr>
              <w:rStyle w:val="emailstyle17"/>
              <w:rFonts w:ascii="Times New Roman" w:hAnsi="Times New Roman" w:cs="David" w:hint="cs"/>
              <w:color w:val="auto"/>
              <w:rtl/>
            </w:rPr>
            <w:delText>אותה פיסקה בתקשי"ר:</w:delText>
          </w:r>
        </w:del>
      </w:ins>
    </w:p>
    <w:p w14:paraId="01F7D69D" w14:textId="3E73C7A6" w:rsidR="003C6B23" w:rsidRPr="007B59E2" w:rsidDel="000A1DAB" w:rsidRDefault="003C6B23">
      <w:pPr>
        <w:pStyle w:val="11"/>
        <w:spacing w:before="0" w:after="240" w:line="360" w:lineRule="auto"/>
        <w:ind w:left="510" w:firstLine="11"/>
        <w:contextualSpacing/>
        <w:rPr>
          <w:ins w:id="2599" w:author="Shimon" w:date="2021-12-30T11:31:00Z"/>
          <w:del w:id="2600" w:author="אופיר טל" w:date="2022-01-09T13:10:00Z"/>
          <w:rStyle w:val="emailstyle17"/>
          <w:rFonts w:ascii="Times New Roman" w:hAnsi="Times New Roman" w:cs="David"/>
          <w:color w:val="auto"/>
          <w:sz w:val="8"/>
          <w:szCs w:val="8"/>
          <w:rtl/>
          <w:rPrChange w:id="2601" w:author="Shimon" w:date="2021-12-30T11:35:00Z">
            <w:rPr>
              <w:ins w:id="2602" w:author="Shimon" w:date="2021-12-30T11:31:00Z"/>
              <w:del w:id="2603" w:author="אופיר טל" w:date="2022-01-09T13:10:00Z"/>
              <w:rStyle w:val="emailstyle17"/>
              <w:rFonts w:ascii="Times New Roman" w:hAnsi="Times New Roman" w:cs="David"/>
              <w:color w:val="auto"/>
              <w:rtl/>
            </w:rPr>
          </w:rPrChange>
        </w:rPr>
        <w:pPrChange w:id="2604" w:author="Shimon" w:date="2021-12-30T11:34:00Z">
          <w:pPr>
            <w:pStyle w:val="11"/>
            <w:spacing w:before="0" w:after="240" w:line="360" w:lineRule="auto"/>
            <w:ind w:left="510" w:firstLine="0"/>
          </w:pPr>
        </w:pPrChange>
      </w:pPr>
    </w:p>
    <w:p w14:paraId="0DCB2860" w14:textId="33DB71F2" w:rsidR="006F0824" w:rsidRPr="0048216F" w:rsidDel="000A1DAB" w:rsidRDefault="006F0824">
      <w:pPr>
        <w:pStyle w:val="11"/>
        <w:spacing w:before="0" w:line="360" w:lineRule="auto"/>
        <w:ind w:left="805" w:right="284" w:firstLine="11"/>
        <w:rPr>
          <w:del w:id="2605" w:author="אופיר טל" w:date="2022-01-09T13:10:00Z"/>
          <w:rStyle w:val="emailstyle17"/>
          <w:rFonts w:asciiTheme="majorBidi" w:hAnsiTheme="majorBidi" w:cstheme="majorBidi"/>
          <w:b/>
          <w:bCs/>
          <w:color w:val="auto"/>
          <w:rtl/>
          <w:rPrChange w:id="2606" w:author="Shimon" w:date="2022-01-02T13:31:00Z">
            <w:rPr>
              <w:del w:id="2607" w:author="אופיר טל" w:date="2022-01-09T13:10:00Z"/>
              <w:rStyle w:val="emailstyle17"/>
              <w:rFonts w:ascii="Times New Roman" w:hAnsi="Times New Roman" w:cs="David"/>
              <w:color w:val="auto"/>
              <w:rtl/>
            </w:rPr>
          </w:rPrChange>
        </w:rPr>
        <w:pPrChange w:id="2608" w:author="Shimon" w:date="2021-12-30T11:33:00Z">
          <w:pPr>
            <w:pStyle w:val="11"/>
            <w:spacing w:before="0" w:after="240" w:line="360" w:lineRule="auto"/>
            <w:ind w:left="510" w:firstLine="0"/>
          </w:pPr>
        </w:pPrChange>
      </w:pPr>
      <w:ins w:id="2609" w:author="Shimon" w:date="2021-12-28T14:23:00Z">
        <w:del w:id="2610" w:author="אופיר טל" w:date="2022-01-09T13:10:00Z">
          <w:r w:rsidDel="000A1DAB">
            <w:rPr>
              <w:rStyle w:val="emailstyle17"/>
              <w:rFonts w:ascii="Times New Roman" w:hAnsi="Times New Roman" w:cs="David" w:hint="cs"/>
              <w:color w:val="auto"/>
              <w:rtl/>
            </w:rPr>
            <w:delText xml:space="preserve"> </w:delText>
          </w:r>
          <w:r w:rsidRPr="0048216F" w:rsidDel="000A1DAB">
            <w:rPr>
              <w:rStyle w:val="emailstyle17"/>
              <w:rFonts w:asciiTheme="majorBidi" w:hAnsiTheme="majorBidi" w:cstheme="majorBidi"/>
              <w:b/>
              <w:bCs/>
              <w:color w:val="auto"/>
              <w:rtl/>
              <w:rPrChange w:id="2611" w:author="Shimon" w:date="2022-01-02T13:31:00Z">
                <w:rPr>
                  <w:rStyle w:val="emailstyle17"/>
                  <w:rFonts w:ascii="Times New Roman" w:hAnsi="Times New Roman" w:cs="David"/>
                  <w:color w:val="auto"/>
                  <w:rtl/>
                </w:rPr>
              </w:rPrChange>
            </w:rPr>
            <w:delText>"מטרת משלוח ההודעה היא לאפשר לעובד לערוך את כל ההכנות והסידורים לקראת הפרישה</w:delText>
          </w:r>
        </w:del>
      </w:ins>
      <w:ins w:id="2612" w:author="Shimon" w:date="2021-12-28T14:25:00Z">
        <w:del w:id="2613" w:author="אופיר טל" w:date="2022-01-09T13:10:00Z">
          <w:r w:rsidRPr="0048216F" w:rsidDel="000A1DAB">
            <w:rPr>
              <w:rStyle w:val="emailstyle17"/>
              <w:rFonts w:asciiTheme="majorBidi" w:hAnsiTheme="majorBidi" w:cstheme="majorBidi"/>
              <w:b/>
              <w:bCs/>
              <w:color w:val="auto"/>
              <w:rtl/>
              <w:rPrChange w:id="2614" w:author="Shimon" w:date="2022-01-02T13:31:00Z">
                <w:rPr>
                  <w:rStyle w:val="emailstyle17"/>
                  <w:rFonts w:ascii="Times New Roman" w:hAnsi="Times New Roman" w:cs="David"/>
                  <w:color w:val="auto"/>
                  <w:rtl/>
                </w:rPr>
              </w:rPrChange>
            </w:rPr>
            <w:delText xml:space="preserve"> </w:delText>
          </w:r>
        </w:del>
      </w:ins>
      <w:ins w:id="2615" w:author="Shimon" w:date="2021-12-28T14:23:00Z">
        <w:del w:id="2616" w:author="אופיר טל" w:date="2022-01-09T13:10:00Z">
          <w:r w:rsidRPr="0048216F" w:rsidDel="000A1DAB">
            <w:rPr>
              <w:rStyle w:val="emailstyle17"/>
              <w:rFonts w:asciiTheme="majorBidi" w:hAnsiTheme="majorBidi" w:cstheme="majorBidi"/>
              <w:b/>
              <w:bCs/>
              <w:color w:val="auto"/>
              <w:rtl/>
              <w:rPrChange w:id="2617" w:author="Shimon" w:date="2022-01-02T13:31:00Z">
                <w:rPr>
                  <w:rStyle w:val="emailstyle17"/>
                  <w:rFonts w:ascii="Times New Roman" w:hAnsi="Times New Roman" w:cs="David"/>
                  <w:color w:val="auto"/>
                  <w:rtl/>
                </w:rPr>
              </w:rPrChange>
            </w:rPr>
            <w:delText xml:space="preserve">ולהגיש את תביעותיו ואת משאלותיו בקשר עם תקופות שירות שונות, כמו שירות קודם </w:delText>
          </w:r>
        </w:del>
      </w:ins>
      <w:ins w:id="2618" w:author="Shimon" w:date="2021-12-28T14:25:00Z">
        <w:del w:id="2619" w:author="אופיר טל" w:date="2022-01-09T13:10:00Z">
          <w:r w:rsidRPr="0048216F" w:rsidDel="000A1DAB">
            <w:rPr>
              <w:rStyle w:val="emailstyle17"/>
              <w:rFonts w:asciiTheme="majorBidi" w:hAnsiTheme="majorBidi" w:cstheme="majorBidi"/>
              <w:b/>
              <w:bCs/>
              <w:color w:val="auto"/>
              <w:rtl/>
              <w:rPrChange w:id="2620" w:author="Shimon" w:date="2022-01-02T13:31:00Z">
                <w:rPr>
                  <w:rStyle w:val="emailstyle17"/>
                  <w:rFonts w:ascii="Times New Roman" w:hAnsi="Times New Roman" w:cs="David"/>
                  <w:color w:val="auto"/>
                  <w:rtl/>
                </w:rPr>
              </w:rPrChange>
            </w:rPr>
            <w:delText>...</w:delText>
          </w:r>
        </w:del>
      </w:ins>
      <w:ins w:id="2621" w:author="Shimon" w:date="2021-12-28T14:23:00Z">
        <w:del w:id="2622" w:author="אופיר טל" w:date="2022-01-09T13:10:00Z">
          <w:r w:rsidRPr="0048216F" w:rsidDel="000A1DAB">
            <w:rPr>
              <w:rStyle w:val="emailstyle17"/>
              <w:rFonts w:asciiTheme="majorBidi" w:hAnsiTheme="majorBidi" w:cstheme="majorBidi"/>
              <w:b/>
              <w:bCs/>
              <w:color w:val="auto"/>
              <w:rtl/>
              <w:rPrChange w:id="2623" w:author="Shimon" w:date="2022-01-02T13:31:00Z">
                <w:rPr>
                  <w:rStyle w:val="emailstyle17"/>
                  <w:rFonts w:ascii="Times New Roman" w:hAnsi="Times New Roman" w:cs="David"/>
                  <w:color w:val="auto"/>
                  <w:rtl/>
                </w:rPr>
              </w:rPrChange>
            </w:rPr>
            <w:delText xml:space="preserve"> בקשה</w:delText>
          </w:r>
        </w:del>
      </w:ins>
      <w:ins w:id="2624" w:author="Shimon" w:date="2021-12-28T14:25:00Z">
        <w:del w:id="2625" w:author="אופיר טל" w:date="2022-01-09T13:10:00Z">
          <w:r w:rsidRPr="0048216F" w:rsidDel="000A1DAB">
            <w:rPr>
              <w:rStyle w:val="emailstyle17"/>
              <w:rFonts w:asciiTheme="majorBidi" w:hAnsiTheme="majorBidi" w:cstheme="majorBidi"/>
              <w:b/>
              <w:bCs/>
              <w:color w:val="auto"/>
              <w:rtl/>
              <w:rPrChange w:id="2626" w:author="Shimon" w:date="2022-01-02T13:31:00Z">
                <w:rPr>
                  <w:rStyle w:val="emailstyle17"/>
                  <w:rFonts w:ascii="Times New Roman" w:hAnsi="Times New Roman" w:cs="David"/>
                  <w:color w:val="auto"/>
                  <w:rtl/>
                </w:rPr>
              </w:rPrChange>
            </w:rPr>
            <w:delText xml:space="preserve"> </w:delText>
          </w:r>
        </w:del>
      </w:ins>
      <w:ins w:id="2627" w:author="Shimon" w:date="2021-12-28T14:23:00Z">
        <w:del w:id="2628" w:author="אופיר טל" w:date="2022-01-09T13:10:00Z">
          <w:r w:rsidRPr="0048216F" w:rsidDel="000A1DAB">
            <w:rPr>
              <w:rStyle w:val="emailstyle17"/>
              <w:rFonts w:asciiTheme="majorBidi" w:hAnsiTheme="majorBidi" w:cstheme="majorBidi"/>
              <w:b/>
              <w:bCs/>
              <w:color w:val="auto"/>
              <w:rtl/>
              <w:rPrChange w:id="2629" w:author="Shimon" w:date="2022-01-02T13:31:00Z">
                <w:rPr>
                  <w:rStyle w:val="emailstyle17"/>
                  <w:rFonts w:ascii="Times New Roman" w:hAnsi="Times New Roman" w:cs="David"/>
                  <w:color w:val="auto"/>
                  <w:rtl/>
                </w:rPr>
              </w:rPrChange>
            </w:rPr>
            <w:delText>להגדלת השירות</w:delText>
          </w:r>
        </w:del>
      </w:ins>
      <w:ins w:id="2630" w:author="Shimon" w:date="2021-12-28T14:25:00Z">
        <w:del w:id="2631" w:author="אופיר טל" w:date="2022-01-09T13:10:00Z">
          <w:r w:rsidRPr="0048216F" w:rsidDel="000A1DAB">
            <w:rPr>
              <w:rStyle w:val="emailstyle17"/>
              <w:rFonts w:asciiTheme="majorBidi" w:hAnsiTheme="majorBidi" w:cstheme="majorBidi"/>
              <w:b/>
              <w:bCs/>
              <w:color w:val="auto"/>
              <w:rtl/>
              <w:rPrChange w:id="2632" w:author="Shimon" w:date="2022-01-02T13:31:00Z">
                <w:rPr>
                  <w:rStyle w:val="emailstyle17"/>
                  <w:rFonts w:ascii="Times New Roman" w:hAnsi="Times New Roman" w:cs="David"/>
                  <w:color w:val="auto"/>
                  <w:rtl/>
                </w:rPr>
              </w:rPrChange>
            </w:rPr>
            <w:delText>...</w:delText>
          </w:r>
        </w:del>
      </w:ins>
      <w:ins w:id="2633" w:author="Shimon" w:date="2021-12-28T14:23:00Z">
        <w:del w:id="2634" w:author="אופיר טל" w:date="2022-01-09T13:10:00Z">
          <w:r w:rsidRPr="0048216F" w:rsidDel="000A1DAB">
            <w:rPr>
              <w:rStyle w:val="emailstyle17"/>
              <w:rFonts w:asciiTheme="majorBidi" w:hAnsiTheme="majorBidi" w:cstheme="majorBidi"/>
              <w:b/>
              <w:bCs/>
              <w:color w:val="auto"/>
              <w:rtl/>
              <w:rPrChange w:id="2635" w:author="Shimon" w:date="2022-01-02T13:31:00Z">
                <w:rPr>
                  <w:rStyle w:val="emailstyle17"/>
                  <w:rFonts w:ascii="Times New Roman" w:hAnsi="Times New Roman" w:cs="David"/>
                  <w:color w:val="auto"/>
                  <w:rtl/>
                </w:rPr>
              </w:rPrChange>
            </w:rPr>
            <w:delText xml:space="preserve"> וכדומה. ההודעה המוקדמת תשמש גם תזכורת לממונה על העובד בדבר הצעדים שעליו לנקוט בקשר עם פרישתו של העובד, סידורים למילוי מקומו, תכנון ניצול יתרת החופשה העומדת</w:delText>
          </w:r>
        </w:del>
      </w:ins>
      <w:ins w:id="2636" w:author="Shimon" w:date="2021-12-28T14:26:00Z">
        <w:del w:id="2637" w:author="אופיר טל" w:date="2022-01-09T13:10:00Z">
          <w:r w:rsidRPr="0048216F" w:rsidDel="000A1DAB">
            <w:rPr>
              <w:rStyle w:val="emailstyle17"/>
              <w:rFonts w:asciiTheme="majorBidi" w:hAnsiTheme="majorBidi" w:cstheme="majorBidi"/>
              <w:b/>
              <w:bCs/>
              <w:color w:val="auto"/>
              <w:rtl/>
              <w:rPrChange w:id="2638" w:author="Shimon" w:date="2022-01-02T13:31:00Z">
                <w:rPr>
                  <w:rStyle w:val="emailstyle17"/>
                  <w:rFonts w:ascii="Times New Roman" w:hAnsi="Times New Roman" w:cs="David"/>
                  <w:color w:val="auto"/>
                  <w:rtl/>
                </w:rPr>
              </w:rPrChange>
            </w:rPr>
            <w:delText xml:space="preserve"> </w:delText>
          </w:r>
        </w:del>
      </w:ins>
      <w:ins w:id="2639" w:author="Shimon" w:date="2021-12-28T14:23:00Z">
        <w:del w:id="2640" w:author="אופיר טל" w:date="2022-01-09T13:10:00Z">
          <w:r w:rsidRPr="0048216F" w:rsidDel="000A1DAB">
            <w:rPr>
              <w:rStyle w:val="emailstyle17"/>
              <w:rFonts w:asciiTheme="majorBidi" w:hAnsiTheme="majorBidi" w:cstheme="majorBidi"/>
              <w:b/>
              <w:bCs/>
              <w:color w:val="auto"/>
              <w:rtl/>
              <w:rPrChange w:id="2641" w:author="Shimon" w:date="2022-01-02T13:31:00Z">
                <w:rPr>
                  <w:rStyle w:val="emailstyle17"/>
                  <w:rFonts w:ascii="Times New Roman" w:hAnsi="Times New Roman" w:cs="David"/>
                  <w:color w:val="auto"/>
                  <w:rtl/>
                </w:rPr>
              </w:rPrChange>
            </w:rPr>
            <w:delText>לזכות העובד וכדומה</w:delText>
          </w:r>
        </w:del>
      </w:ins>
      <w:ins w:id="2642" w:author="Shimon" w:date="2021-12-28T14:26:00Z">
        <w:del w:id="2643" w:author="אופיר טל" w:date="2022-01-09T13:10:00Z">
          <w:r w:rsidRPr="0048216F" w:rsidDel="000A1DAB">
            <w:rPr>
              <w:rStyle w:val="emailstyle17"/>
              <w:rFonts w:asciiTheme="majorBidi" w:hAnsiTheme="majorBidi" w:cstheme="majorBidi"/>
              <w:b/>
              <w:bCs/>
              <w:color w:val="auto"/>
              <w:rtl/>
              <w:rPrChange w:id="2644" w:author="Shimon" w:date="2022-01-02T13:31:00Z">
                <w:rPr>
                  <w:rStyle w:val="emailstyle17"/>
                  <w:rFonts w:ascii="Times New Roman" w:hAnsi="Times New Roman" w:cs="David"/>
                  <w:color w:val="auto"/>
                  <w:rtl/>
                </w:rPr>
              </w:rPrChange>
            </w:rPr>
            <w:delText>.</w:delText>
          </w:r>
        </w:del>
      </w:ins>
      <w:ins w:id="2645" w:author="Shimon" w:date="2021-12-30T11:34:00Z">
        <w:del w:id="2646" w:author="אופיר טל" w:date="2022-01-09T13:10:00Z">
          <w:r w:rsidR="003C6B23" w:rsidRPr="0048216F" w:rsidDel="000A1DAB">
            <w:rPr>
              <w:rStyle w:val="emailstyle17"/>
              <w:rFonts w:asciiTheme="majorBidi" w:hAnsiTheme="majorBidi" w:cstheme="majorBidi"/>
              <w:b/>
              <w:bCs/>
              <w:color w:val="auto"/>
              <w:rtl/>
              <w:rPrChange w:id="2647" w:author="Shimon" w:date="2022-01-02T13:31:00Z">
                <w:rPr>
                  <w:rStyle w:val="emailstyle17"/>
                  <w:rFonts w:asciiTheme="majorBidi" w:hAnsiTheme="majorBidi" w:cstheme="majorBidi"/>
                  <w:color w:val="auto"/>
                  <w:rtl/>
                </w:rPr>
              </w:rPrChange>
            </w:rPr>
            <w:delText>.</w:delText>
          </w:r>
        </w:del>
      </w:ins>
      <w:ins w:id="2648" w:author="Shimon" w:date="2021-12-29T14:29:00Z">
        <w:del w:id="2649" w:author="אופיר טל" w:date="2022-01-09T13:10:00Z">
          <w:r w:rsidR="004414A8" w:rsidRPr="0048216F" w:rsidDel="000A1DAB">
            <w:rPr>
              <w:rStyle w:val="emailstyle17"/>
              <w:rFonts w:asciiTheme="majorBidi" w:hAnsiTheme="majorBidi" w:cstheme="majorBidi"/>
              <w:b/>
              <w:bCs/>
              <w:color w:val="auto"/>
              <w:rtl/>
              <w:rPrChange w:id="2650" w:author="Shimon" w:date="2022-01-02T13:31:00Z">
                <w:rPr>
                  <w:rStyle w:val="emailstyle17"/>
                  <w:rFonts w:ascii="Times New Roman" w:hAnsi="Times New Roman" w:cs="David"/>
                  <w:color w:val="auto"/>
                  <w:rtl/>
                </w:rPr>
              </w:rPrChange>
            </w:rPr>
            <w:delText>.</w:delText>
          </w:r>
        </w:del>
      </w:ins>
      <w:ins w:id="2651" w:author="Shimon" w:date="2021-12-30T11:34:00Z">
        <w:del w:id="2652" w:author="אופיר טל" w:date="2022-01-09T13:10:00Z">
          <w:r w:rsidR="003C6B23" w:rsidRPr="0048216F" w:rsidDel="000A1DAB">
            <w:rPr>
              <w:rStyle w:val="emailstyle17"/>
              <w:rFonts w:asciiTheme="majorBidi" w:hAnsiTheme="majorBidi" w:cstheme="majorBidi"/>
              <w:b/>
              <w:bCs/>
              <w:color w:val="auto"/>
              <w:rtl/>
              <w:rPrChange w:id="2653" w:author="Shimon" w:date="2022-01-02T13:31:00Z">
                <w:rPr>
                  <w:rStyle w:val="emailstyle17"/>
                  <w:rFonts w:asciiTheme="majorBidi" w:hAnsiTheme="majorBidi" w:cstheme="majorBidi"/>
                  <w:color w:val="auto"/>
                  <w:rtl/>
                </w:rPr>
              </w:rPrChange>
            </w:rPr>
            <w:delText>"</w:delText>
          </w:r>
        </w:del>
      </w:ins>
      <w:ins w:id="2654" w:author="Shimon" w:date="2021-12-29T14:25:00Z">
        <w:del w:id="2655" w:author="אופיר טל" w:date="2022-01-09T13:10:00Z">
          <w:r w:rsidR="004414A8" w:rsidRPr="0048216F" w:rsidDel="000A1DAB">
            <w:rPr>
              <w:rStyle w:val="emailstyle17"/>
              <w:rFonts w:asciiTheme="majorBidi" w:hAnsiTheme="majorBidi" w:cstheme="majorBidi"/>
              <w:b/>
              <w:bCs/>
              <w:color w:val="auto"/>
              <w:rtl/>
              <w:rPrChange w:id="2656" w:author="Shimon" w:date="2022-01-02T13:31:00Z">
                <w:rPr>
                  <w:rStyle w:val="emailstyle17"/>
                  <w:rFonts w:ascii="Times New Roman" w:hAnsi="Times New Roman" w:cs="David"/>
                  <w:color w:val="auto"/>
                  <w:rtl/>
                </w:rPr>
              </w:rPrChange>
            </w:rPr>
            <w:delText xml:space="preserve"> </w:delText>
          </w:r>
        </w:del>
      </w:ins>
      <w:ins w:id="2657" w:author="Shimon" w:date="2021-12-28T14:27:00Z">
        <w:del w:id="2658" w:author="אופיר טל" w:date="2022-01-09T13:10:00Z">
          <w:r w:rsidRPr="0048216F" w:rsidDel="000A1DAB">
            <w:rPr>
              <w:rStyle w:val="emailstyle17"/>
              <w:rFonts w:asciiTheme="majorBidi" w:hAnsiTheme="majorBidi" w:cstheme="majorBidi"/>
              <w:b/>
              <w:bCs/>
              <w:color w:val="auto"/>
              <w:rtl/>
              <w:rPrChange w:id="2659" w:author="Shimon" w:date="2022-01-02T13:31:00Z">
                <w:rPr>
                  <w:rStyle w:val="emailstyle17"/>
                  <w:rFonts w:ascii="Times New Roman" w:hAnsi="Times New Roman" w:cs="David"/>
                  <w:color w:val="auto"/>
                  <w:rtl/>
                </w:rPr>
              </w:rPrChange>
            </w:rPr>
            <w:delText xml:space="preserve"> </w:delText>
          </w:r>
        </w:del>
      </w:ins>
    </w:p>
    <w:p w14:paraId="1D82EA3E" w14:textId="15666C56" w:rsidR="00184354" w:rsidDel="000A1DAB" w:rsidRDefault="007D365B">
      <w:pPr>
        <w:pStyle w:val="11"/>
        <w:spacing w:after="240" w:line="360" w:lineRule="auto"/>
        <w:ind w:left="510" w:firstLine="13"/>
        <w:rPr>
          <w:ins w:id="2660" w:author="Shimon" w:date="2021-12-30T00:35:00Z"/>
          <w:del w:id="2661" w:author="אופיר טל" w:date="2022-01-09T13:10:00Z"/>
          <w:rStyle w:val="emailstyle17"/>
          <w:rFonts w:ascii="Times New Roman" w:hAnsi="Times New Roman" w:cs="David"/>
          <w:color w:val="auto"/>
          <w:rtl/>
        </w:rPr>
        <w:pPrChange w:id="2662" w:author="Shimon" w:date="2022-01-02T11:43:00Z">
          <w:pPr>
            <w:pStyle w:val="11"/>
            <w:spacing w:before="0" w:after="240" w:line="360" w:lineRule="auto"/>
            <w:ind w:left="510" w:firstLine="0"/>
          </w:pPr>
        </w:pPrChange>
      </w:pPr>
      <w:ins w:id="2663" w:author="Shimon" w:date="2021-12-30T00:19:00Z">
        <w:del w:id="2664" w:author="אופיר טל" w:date="2022-01-09T13:10:00Z">
          <w:r w:rsidDel="000A1DAB">
            <w:rPr>
              <w:rStyle w:val="emailstyle17"/>
              <w:rFonts w:ascii="Times New Roman" w:hAnsi="Times New Roman" w:cs="David" w:hint="cs"/>
              <w:color w:val="auto"/>
              <w:rtl/>
            </w:rPr>
            <w:delText xml:space="preserve">גם בהקשר זה </w:delText>
          </w:r>
        </w:del>
      </w:ins>
      <w:ins w:id="2665" w:author="Shimon" w:date="2021-12-30T00:30:00Z">
        <w:del w:id="2666" w:author="אופיר טל" w:date="2022-01-09T13:10:00Z">
          <w:r w:rsidR="00C8681B" w:rsidDel="000A1DAB">
            <w:rPr>
              <w:rStyle w:val="emailstyle17"/>
              <w:rFonts w:ascii="Times New Roman" w:hAnsi="Times New Roman" w:cs="David" w:hint="cs"/>
              <w:color w:val="auto"/>
              <w:rtl/>
            </w:rPr>
            <w:delText xml:space="preserve">קשה </w:delText>
          </w:r>
        </w:del>
      </w:ins>
      <w:ins w:id="2667" w:author="Shimon" w:date="2021-12-30T00:19:00Z">
        <w:del w:id="2668" w:author="אופיר טל" w:date="2022-01-09T13:10:00Z">
          <w:r w:rsidDel="000A1DAB">
            <w:rPr>
              <w:rStyle w:val="emailstyle17"/>
              <w:rFonts w:ascii="Times New Roman" w:hAnsi="Times New Roman" w:cs="David" w:hint="cs"/>
              <w:color w:val="auto"/>
              <w:rtl/>
            </w:rPr>
            <w:delText>להמלט מהתחושה ש</w:delText>
          </w:r>
        </w:del>
      </w:ins>
      <w:ins w:id="2669" w:author="Shimon" w:date="2021-12-30T00:23:00Z">
        <w:del w:id="2670" w:author="אופיר טל" w:date="2022-01-09T13:10:00Z">
          <w:r w:rsidR="00C8681B" w:rsidDel="000A1DAB">
            <w:rPr>
              <w:rStyle w:val="emailstyle17"/>
              <w:rFonts w:ascii="Times New Roman" w:hAnsi="Times New Roman" w:cs="David" w:hint="cs"/>
              <w:color w:val="auto"/>
              <w:rtl/>
            </w:rPr>
            <w:delText xml:space="preserve">הסיבה לאי מתן הודעה </w:delText>
          </w:r>
        </w:del>
      </w:ins>
      <w:ins w:id="2671" w:author="Shimon" w:date="2021-12-30T00:24:00Z">
        <w:del w:id="2672" w:author="אופיר טל" w:date="2022-01-09T13:10:00Z">
          <w:r w:rsidR="00C8681B" w:rsidDel="000A1DAB">
            <w:rPr>
              <w:rStyle w:val="emailstyle17"/>
              <w:rFonts w:ascii="Times New Roman" w:hAnsi="Times New Roman" w:cs="David" w:hint="cs"/>
              <w:color w:val="auto"/>
              <w:rtl/>
            </w:rPr>
            <w:delText xml:space="preserve">שנה </w:delText>
          </w:r>
        </w:del>
      </w:ins>
      <w:ins w:id="2673" w:author="Shimon" w:date="2021-12-30T00:23:00Z">
        <w:del w:id="2674" w:author="אופיר טל" w:date="2022-01-09T13:10:00Z">
          <w:r w:rsidR="00C8681B" w:rsidDel="000A1DAB">
            <w:rPr>
              <w:rStyle w:val="emailstyle17"/>
              <w:rFonts w:ascii="Times New Roman" w:hAnsi="Times New Roman" w:cs="David" w:hint="cs"/>
              <w:color w:val="auto"/>
              <w:rtl/>
            </w:rPr>
            <w:delText>מראש</w:delText>
          </w:r>
        </w:del>
      </w:ins>
      <w:ins w:id="2675" w:author="Shimon" w:date="2021-12-30T00:24:00Z">
        <w:del w:id="2676" w:author="אופיר טל" w:date="2022-01-09T13:10:00Z">
          <w:r w:rsidR="00C8681B" w:rsidDel="000A1DAB">
            <w:rPr>
              <w:rStyle w:val="emailstyle17"/>
              <w:rFonts w:ascii="Times New Roman" w:hAnsi="Times New Roman" w:cs="David" w:hint="cs"/>
              <w:color w:val="auto"/>
              <w:rtl/>
            </w:rPr>
            <w:delText xml:space="preserve"> ע"י הסמנכ"לית</w:delText>
          </w:r>
        </w:del>
      </w:ins>
      <w:ins w:id="2677" w:author="Shimon" w:date="2021-12-30T00:23:00Z">
        <w:del w:id="2678" w:author="אופיר טל" w:date="2022-01-09T13:10:00Z">
          <w:r w:rsidR="00C8681B" w:rsidDel="000A1DAB">
            <w:rPr>
              <w:rStyle w:val="emailstyle17"/>
              <w:rFonts w:ascii="Times New Roman" w:hAnsi="Times New Roman" w:cs="David" w:hint="cs"/>
              <w:color w:val="auto"/>
              <w:rtl/>
            </w:rPr>
            <w:delText xml:space="preserve"> נבעה מהסיבה הפשוטה ש</w:delText>
          </w:r>
        </w:del>
      </w:ins>
      <w:ins w:id="2679" w:author="Shimon" w:date="2021-12-30T00:28:00Z">
        <w:del w:id="2680" w:author="אופיר טל" w:date="2022-01-09T13:10:00Z">
          <w:r w:rsidR="00C8681B" w:rsidDel="000A1DAB">
            <w:rPr>
              <w:rStyle w:val="emailstyle17"/>
              <w:rFonts w:ascii="Times New Roman" w:hAnsi="Times New Roman" w:cs="David" w:hint="cs"/>
              <w:color w:val="auto"/>
              <w:rtl/>
            </w:rPr>
            <w:delText>ג</w:delText>
          </w:r>
        </w:del>
      </w:ins>
      <w:ins w:id="2681" w:author="Shimon" w:date="2021-12-30T00:29:00Z">
        <w:del w:id="2682" w:author="אופיר טל" w:date="2022-01-09T13:10:00Z">
          <w:r w:rsidR="00C8681B" w:rsidDel="000A1DAB">
            <w:rPr>
              <w:rStyle w:val="emailstyle17"/>
              <w:rFonts w:ascii="Times New Roman" w:hAnsi="Times New Roman" w:cs="David" w:hint="cs"/>
              <w:color w:val="auto"/>
              <w:rtl/>
            </w:rPr>
            <w:delText xml:space="preserve">ם </w:delText>
          </w:r>
        </w:del>
      </w:ins>
      <w:ins w:id="2683" w:author="Shimon" w:date="2021-12-30T00:23:00Z">
        <w:del w:id="2684" w:author="אופיר טל" w:date="2022-01-09T13:10:00Z">
          <w:r w:rsidR="00C8681B" w:rsidDel="000A1DAB">
            <w:rPr>
              <w:rStyle w:val="emailstyle17"/>
              <w:rFonts w:ascii="Times New Roman" w:hAnsi="Times New Roman" w:cs="David" w:hint="cs"/>
              <w:color w:val="auto"/>
              <w:rtl/>
            </w:rPr>
            <w:delText>ה</w:delText>
          </w:r>
        </w:del>
      </w:ins>
      <w:ins w:id="2685" w:author="Shimon" w:date="2021-12-30T00:24:00Z">
        <w:del w:id="2686" w:author="אופיר טל" w:date="2022-01-09T13:10:00Z">
          <w:r w:rsidR="00C8681B" w:rsidDel="000A1DAB">
            <w:rPr>
              <w:rStyle w:val="emailstyle17"/>
              <w:rFonts w:ascii="Times New Roman" w:hAnsi="Times New Roman" w:cs="David" w:hint="cs"/>
              <w:color w:val="auto"/>
              <w:rtl/>
            </w:rPr>
            <w:delText xml:space="preserve">יא </w:delText>
          </w:r>
        </w:del>
      </w:ins>
      <w:ins w:id="2687" w:author="Shimon" w:date="2021-12-30T00:23:00Z">
        <w:del w:id="2688" w:author="אופיר טל" w:date="2022-01-09T13:10:00Z">
          <w:r w:rsidR="00C8681B" w:rsidDel="000A1DAB">
            <w:rPr>
              <w:rStyle w:val="emailstyle17"/>
              <w:rFonts w:ascii="Times New Roman" w:hAnsi="Times New Roman" w:cs="David" w:hint="cs"/>
              <w:color w:val="auto"/>
              <w:rtl/>
            </w:rPr>
            <w:delText>הבינה שלא ניתן</w:delText>
          </w:r>
        </w:del>
      </w:ins>
      <w:ins w:id="2689" w:author="Shimon" w:date="2021-12-30T00:24:00Z">
        <w:del w:id="2690" w:author="אופיר טל" w:date="2022-01-09T13:10:00Z">
          <w:r w:rsidR="00C8681B" w:rsidDel="000A1DAB">
            <w:rPr>
              <w:rStyle w:val="emailstyle17"/>
              <w:rFonts w:ascii="Times New Roman" w:hAnsi="Times New Roman" w:cs="David" w:hint="cs"/>
              <w:color w:val="auto"/>
              <w:rtl/>
            </w:rPr>
            <w:delText xml:space="preserve"> להפסיק העסקת התובע באמצע התקופה הקצובה</w:delText>
          </w:r>
        </w:del>
      </w:ins>
      <w:ins w:id="2691" w:author="Shimon" w:date="2022-01-02T11:43:00Z">
        <w:del w:id="2692" w:author="אופיר טל" w:date="2022-01-09T13:10:00Z">
          <w:r w:rsidR="00333784" w:rsidDel="000A1DAB">
            <w:rPr>
              <w:rStyle w:val="emailstyle17"/>
              <w:rFonts w:ascii="Times New Roman" w:hAnsi="Times New Roman" w:cs="David" w:hint="cs"/>
              <w:color w:val="auto"/>
              <w:rtl/>
            </w:rPr>
            <w:delText>.</w:delText>
          </w:r>
        </w:del>
      </w:ins>
      <w:ins w:id="2693" w:author="Shimon" w:date="2021-12-30T00:24:00Z">
        <w:del w:id="2694" w:author="אופיר טל" w:date="2022-01-09T13:10:00Z">
          <w:r w:rsidR="00C8681B" w:rsidDel="000A1DAB">
            <w:rPr>
              <w:rStyle w:val="emailstyle17"/>
              <w:rFonts w:ascii="Times New Roman" w:hAnsi="Times New Roman" w:cs="David" w:hint="cs"/>
              <w:color w:val="auto"/>
              <w:rtl/>
            </w:rPr>
            <w:delText xml:space="preserve"> </w:delText>
          </w:r>
        </w:del>
      </w:ins>
      <w:ins w:id="2695" w:author="Shimon" w:date="2021-12-30T00:31:00Z">
        <w:del w:id="2696" w:author="אופיר טל" w:date="2022-01-09T13:10:00Z">
          <w:r w:rsidR="00184354" w:rsidDel="000A1DAB">
            <w:rPr>
              <w:rStyle w:val="emailstyle17"/>
              <w:rFonts w:ascii="Times New Roman" w:hAnsi="Times New Roman" w:cs="David" w:hint="cs"/>
              <w:color w:val="auto"/>
              <w:rtl/>
            </w:rPr>
            <w:delText>מתן הודעה כזו שנה מ</w:delText>
          </w:r>
        </w:del>
      </w:ins>
      <w:ins w:id="2697" w:author="Shimon" w:date="2021-12-30T00:32:00Z">
        <w:del w:id="2698" w:author="אופיר טל" w:date="2022-01-09T13:10:00Z">
          <w:r w:rsidR="00184354" w:rsidDel="000A1DAB">
            <w:rPr>
              <w:rStyle w:val="emailstyle17"/>
              <w:rFonts w:ascii="Times New Roman" w:hAnsi="Times New Roman" w:cs="David" w:hint="cs"/>
              <w:color w:val="auto"/>
              <w:rtl/>
            </w:rPr>
            <w:delText xml:space="preserve">ראש רק יציף את העובדה </w:delText>
          </w:r>
        </w:del>
      </w:ins>
      <w:ins w:id="2699" w:author="Shimon" w:date="2021-12-30T00:33:00Z">
        <w:del w:id="2700" w:author="אופיר טל" w:date="2022-01-09T13:10:00Z">
          <w:r w:rsidR="00184354" w:rsidDel="000A1DAB">
            <w:rPr>
              <w:rStyle w:val="emailstyle17"/>
              <w:rFonts w:ascii="Times New Roman" w:hAnsi="Times New Roman" w:cs="David" w:hint="cs"/>
              <w:color w:val="auto"/>
              <w:rtl/>
            </w:rPr>
            <w:delText>ש</w:delText>
          </w:r>
        </w:del>
      </w:ins>
      <w:ins w:id="2701" w:author="Shimon" w:date="2021-12-30T00:24:00Z">
        <w:del w:id="2702" w:author="אופיר טל" w:date="2022-01-09T13:10:00Z">
          <w:r w:rsidR="00C8681B" w:rsidDel="000A1DAB">
            <w:rPr>
              <w:rStyle w:val="emailstyle17"/>
              <w:rFonts w:ascii="Times New Roman" w:hAnsi="Times New Roman" w:cs="David" w:hint="cs"/>
              <w:color w:val="auto"/>
              <w:rtl/>
            </w:rPr>
            <w:delText xml:space="preserve">היא לא </w:delText>
          </w:r>
        </w:del>
      </w:ins>
      <w:ins w:id="2703" w:author="Shimon" w:date="2021-12-30T00:33:00Z">
        <w:del w:id="2704" w:author="אופיר טל" w:date="2022-01-09T13:10:00Z">
          <w:r w:rsidR="00184354" w:rsidDel="000A1DAB">
            <w:rPr>
              <w:rStyle w:val="emailstyle17"/>
              <w:rFonts w:ascii="Times New Roman" w:hAnsi="Times New Roman" w:cs="David" w:hint="cs"/>
              <w:color w:val="auto"/>
              <w:rtl/>
            </w:rPr>
            <w:delText xml:space="preserve">טיפלה ולא </w:delText>
          </w:r>
        </w:del>
      </w:ins>
      <w:ins w:id="2705" w:author="Shimon" w:date="2021-12-30T00:24:00Z">
        <w:del w:id="2706" w:author="אופיר טל" w:date="2022-01-09T13:10:00Z">
          <w:r w:rsidR="00C8681B" w:rsidDel="000A1DAB">
            <w:rPr>
              <w:rStyle w:val="emailstyle17"/>
              <w:rFonts w:ascii="Times New Roman" w:hAnsi="Times New Roman" w:cs="David" w:hint="cs"/>
              <w:color w:val="auto"/>
              <w:rtl/>
            </w:rPr>
            <w:delText xml:space="preserve">דאגה במועד </w:delText>
          </w:r>
        </w:del>
      </w:ins>
      <w:ins w:id="2707" w:author="Shimon" w:date="2021-12-30T00:26:00Z">
        <w:del w:id="2708" w:author="אופיר טל" w:date="2022-01-09T13:10:00Z">
          <w:r w:rsidR="00C8681B" w:rsidDel="000A1DAB">
            <w:rPr>
              <w:rStyle w:val="emailstyle17"/>
              <w:rFonts w:ascii="Times New Roman" w:hAnsi="Times New Roman" w:cs="David" w:hint="cs"/>
              <w:color w:val="auto"/>
              <w:rtl/>
            </w:rPr>
            <w:delText>(לפחות 3 חודשים לפני התחדשות החוזה ב-1.4.</w:delText>
          </w:r>
        </w:del>
      </w:ins>
      <w:ins w:id="2709" w:author="Shimon" w:date="2021-12-30T00:27:00Z">
        <w:del w:id="2710" w:author="אופיר טל" w:date="2022-01-09T13:10:00Z">
          <w:r w:rsidR="00C8681B" w:rsidDel="000A1DAB">
            <w:rPr>
              <w:rStyle w:val="emailstyle17"/>
              <w:rFonts w:ascii="Times New Roman" w:hAnsi="Times New Roman" w:cs="David" w:hint="cs"/>
              <w:color w:val="auto"/>
              <w:rtl/>
            </w:rPr>
            <w:delText>2010) לה</w:delText>
          </w:r>
        </w:del>
      </w:ins>
      <w:ins w:id="2711" w:author="Shimon" w:date="2021-12-30T00:33:00Z">
        <w:del w:id="2712" w:author="אופיר טל" w:date="2022-01-09T13:10:00Z">
          <w:r w:rsidR="00184354" w:rsidDel="000A1DAB">
            <w:rPr>
              <w:rStyle w:val="emailstyle17"/>
              <w:rFonts w:ascii="Times New Roman" w:hAnsi="Times New Roman" w:cs="David" w:hint="cs"/>
              <w:color w:val="auto"/>
              <w:rtl/>
            </w:rPr>
            <w:delText xml:space="preserve">ביא להגבלת </w:delText>
          </w:r>
        </w:del>
      </w:ins>
      <w:ins w:id="2713" w:author="Shimon" w:date="2021-12-30T00:27:00Z">
        <w:del w:id="2714" w:author="אופיר טל" w:date="2022-01-09T13:10:00Z">
          <w:r w:rsidR="00C8681B" w:rsidDel="000A1DAB">
            <w:rPr>
              <w:rStyle w:val="emailstyle17"/>
              <w:rFonts w:ascii="Times New Roman" w:hAnsi="Times New Roman" w:cs="David" w:hint="cs"/>
              <w:color w:val="auto"/>
              <w:rtl/>
            </w:rPr>
            <w:delText>ה</w:delText>
          </w:r>
        </w:del>
      </w:ins>
      <w:ins w:id="2715" w:author="Shimon" w:date="2021-12-30T00:28:00Z">
        <w:del w:id="2716" w:author="אופיר טל" w:date="2022-01-09T13:10:00Z">
          <w:r w:rsidR="00C8681B" w:rsidDel="000A1DAB">
            <w:rPr>
              <w:rStyle w:val="emailstyle17"/>
              <w:rFonts w:ascii="Times New Roman" w:hAnsi="Times New Roman" w:cs="David" w:hint="cs"/>
              <w:color w:val="auto"/>
              <w:rtl/>
            </w:rPr>
            <w:delText>א</w:delText>
          </w:r>
        </w:del>
      </w:ins>
      <w:ins w:id="2717" w:author="Shimon" w:date="2021-12-30T00:27:00Z">
        <w:del w:id="2718" w:author="אופיר טל" w:date="2022-01-09T13:10:00Z">
          <w:r w:rsidR="00C8681B" w:rsidDel="000A1DAB">
            <w:rPr>
              <w:rStyle w:val="emailstyle17"/>
              <w:rFonts w:ascii="Times New Roman" w:hAnsi="Times New Roman" w:cs="David" w:hint="cs"/>
              <w:color w:val="auto"/>
              <w:rtl/>
            </w:rPr>
            <w:delText>רכ</w:delText>
          </w:r>
        </w:del>
      </w:ins>
      <w:ins w:id="2719" w:author="Shimon" w:date="2021-12-30T00:28:00Z">
        <w:del w:id="2720" w:author="אופיר טל" w:date="2022-01-09T13:10:00Z">
          <w:r w:rsidR="00C8681B" w:rsidDel="000A1DAB">
            <w:rPr>
              <w:rStyle w:val="emailstyle17"/>
              <w:rFonts w:ascii="Times New Roman" w:hAnsi="Times New Roman" w:cs="David" w:hint="cs"/>
              <w:color w:val="auto"/>
              <w:rtl/>
            </w:rPr>
            <w:delText>ת</w:delText>
          </w:r>
        </w:del>
      </w:ins>
      <w:ins w:id="2721" w:author="Shimon" w:date="2021-12-30T00:27:00Z">
        <w:del w:id="2722" w:author="אופיר טל" w:date="2022-01-09T13:10:00Z">
          <w:r w:rsidR="00C8681B" w:rsidDel="000A1DAB">
            <w:rPr>
              <w:rStyle w:val="emailstyle17"/>
              <w:rFonts w:ascii="Times New Roman" w:hAnsi="Times New Roman" w:cs="David" w:hint="cs"/>
              <w:color w:val="auto"/>
              <w:rtl/>
            </w:rPr>
            <w:delText xml:space="preserve"> </w:delText>
          </w:r>
        </w:del>
      </w:ins>
      <w:ins w:id="2723" w:author="Shimon" w:date="2021-12-30T00:28:00Z">
        <w:del w:id="2724" w:author="אופיר טל" w:date="2022-01-09T13:10:00Z">
          <w:r w:rsidR="00C8681B" w:rsidDel="000A1DAB">
            <w:rPr>
              <w:rStyle w:val="emailstyle17"/>
              <w:rFonts w:ascii="Times New Roman" w:hAnsi="Times New Roman" w:cs="David" w:hint="cs"/>
              <w:color w:val="auto"/>
              <w:rtl/>
            </w:rPr>
            <w:delText xml:space="preserve">החוזה עד </w:delText>
          </w:r>
          <w:r w:rsidR="00184354" w:rsidDel="000A1DAB">
            <w:rPr>
              <w:rStyle w:val="emailstyle17"/>
              <w:rFonts w:ascii="Times New Roman" w:hAnsi="Times New Roman" w:cs="David" w:hint="cs"/>
              <w:color w:val="auto"/>
              <w:rtl/>
            </w:rPr>
            <w:delText>לגיל הפרישה של התובע ביולי 2012</w:delText>
          </w:r>
        </w:del>
      </w:ins>
      <w:ins w:id="2725" w:author="Shimon" w:date="2021-12-30T00:34:00Z">
        <w:del w:id="2726" w:author="אופיר טל" w:date="2022-01-09T13:10:00Z">
          <w:r w:rsidR="00184354" w:rsidDel="000A1DAB">
            <w:rPr>
              <w:rStyle w:val="emailstyle17"/>
              <w:rFonts w:ascii="Times New Roman" w:hAnsi="Times New Roman" w:cs="David" w:hint="cs"/>
              <w:color w:val="auto"/>
              <w:rtl/>
            </w:rPr>
            <w:delText xml:space="preserve"> (כאמור כבר בפיסקא 33 לעיל)</w:delText>
          </w:r>
        </w:del>
      </w:ins>
      <w:ins w:id="2727" w:author="Shimon" w:date="2021-12-30T00:35:00Z">
        <w:del w:id="2728" w:author="אופיר טל" w:date="2022-01-09T13:10:00Z">
          <w:r w:rsidR="00184354" w:rsidDel="000A1DAB">
            <w:rPr>
              <w:rStyle w:val="emailstyle17"/>
              <w:rFonts w:ascii="Times New Roman" w:hAnsi="Times New Roman" w:cs="David" w:hint="cs"/>
              <w:color w:val="auto"/>
              <w:rtl/>
            </w:rPr>
            <w:delText>.</w:delText>
          </w:r>
        </w:del>
      </w:ins>
      <w:ins w:id="2729" w:author="Shimon" w:date="2021-12-30T11:36:00Z">
        <w:del w:id="2730" w:author="אופיר טל" w:date="2022-01-09T13:10:00Z">
          <w:r w:rsidR="007B59E2" w:rsidDel="000A1DAB">
            <w:rPr>
              <w:rStyle w:val="emailstyle17"/>
              <w:rFonts w:ascii="Times New Roman" w:hAnsi="Times New Roman" w:cs="David" w:hint="cs"/>
              <w:color w:val="auto"/>
              <w:rtl/>
            </w:rPr>
            <w:delText xml:space="preserve"> היא לא לקחה בחשבון שגב' כלב,</w:delText>
          </w:r>
        </w:del>
      </w:ins>
      <w:ins w:id="2731" w:author="Shimon" w:date="2021-12-30T11:37:00Z">
        <w:del w:id="2732" w:author="אופיר טל" w:date="2022-01-09T13:10:00Z">
          <w:r w:rsidR="007B59E2" w:rsidDel="000A1DAB">
            <w:rPr>
              <w:rStyle w:val="emailstyle17"/>
              <w:rFonts w:ascii="Times New Roman" w:hAnsi="Times New Roman" w:cs="David" w:hint="cs"/>
              <w:color w:val="auto"/>
              <w:rtl/>
            </w:rPr>
            <w:delText xml:space="preserve"> העוינת לתובע, </w:delText>
          </w:r>
        </w:del>
      </w:ins>
      <w:ins w:id="2733" w:author="Shimon" w:date="2021-12-30T11:36:00Z">
        <w:del w:id="2734" w:author="אופיר טל" w:date="2022-01-09T13:10:00Z">
          <w:r w:rsidR="007B59E2" w:rsidDel="000A1DAB">
            <w:rPr>
              <w:rStyle w:val="emailstyle17"/>
              <w:rFonts w:ascii="Times New Roman" w:hAnsi="Times New Roman" w:cs="David" w:hint="cs"/>
              <w:color w:val="auto"/>
              <w:rtl/>
            </w:rPr>
            <w:delText xml:space="preserve"> תיזום את</w:delText>
          </w:r>
        </w:del>
      </w:ins>
      <w:ins w:id="2735" w:author="Shimon" w:date="2021-12-30T11:37:00Z">
        <w:del w:id="2736" w:author="אופיר טל" w:date="2022-01-09T13:10:00Z">
          <w:r w:rsidR="007B59E2" w:rsidDel="000A1DAB">
            <w:rPr>
              <w:rStyle w:val="emailstyle17"/>
              <w:rFonts w:ascii="Times New Roman" w:hAnsi="Times New Roman" w:cs="David" w:hint="cs"/>
              <w:color w:val="auto"/>
              <w:rtl/>
            </w:rPr>
            <w:delText xml:space="preserve"> ההתכת</w:delText>
          </w:r>
          <w:r w:rsidR="00333784" w:rsidDel="000A1DAB">
            <w:rPr>
              <w:rStyle w:val="emailstyle17"/>
              <w:rFonts w:ascii="Times New Roman" w:hAnsi="Times New Roman" w:cs="David" w:hint="cs"/>
              <w:color w:val="auto"/>
              <w:rtl/>
            </w:rPr>
            <w:delText>בות בחודש יולי 2012 כמתואר לעיל</w:delText>
          </w:r>
        </w:del>
      </w:ins>
      <w:ins w:id="2737" w:author="Shimon" w:date="2022-01-03T11:50:00Z">
        <w:del w:id="2738" w:author="אופיר טל" w:date="2022-01-09T13:10:00Z">
          <w:r w:rsidR="00DB1C41" w:rsidDel="000A1DAB">
            <w:rPr>
              <w:rStyle w:val="emailstyle17"/>
              <w:rFonts w:ascii="Times New Roman" w:hAnsi="Times New Roman" w:cs="David" w:hint="cs"/>
              <w:color w:val="auto"/>
              <w:rtl/>
            </w:rPr>
            <w:delText>,</w:delText>
          </w:r>
        </w:del>
      </w:ins>
    </w:p>
    <w:p w14:paraId="13E24119" w14:textId="62209629" w:rsidR="007D365B" w:rsidRDefault="007D365B">
      <w:pPr>
        <w:pStyle w:val="11"/>
        <w:spacing w:after="240" w:line="360" w:lineRule="auto"/>
        <w:ind w:left="510" w:firstLine="13"/>
        <w:rPr>
          <w:rStyle w:val="emailstyle17"/>
          <w:rFonts w:ascii="Times New Roman" w:hAnsi="Times New Roman" w:cs="David"/>
          <w:color w:val="auto"/>
          <w:rtl/>
        </w:rPr>
        <w:pPrChange w:id="2739" w:author="Shimon" w:date="2022-01-07T00:31:00Z">
          <w:pPr>
            <w:pStyle w:val="11"/>
            <w:spacing w:before="0" w:after="240" w:line="360" w:lineRule="auto"/>
            <w:ind w:left="510" w:firstLine="0"/>
          </w:pPr>
        </w:pPrChange>
      </w:pPr>
      <w:ins w:id="2740" w:author="Shimon" w:date="2021-12-30T00:20:00Z">
        <w:del w:id="2741" w:author="אופיר טל" w:date="2022-01-09T13:10:00Z">
          <w:r w:rsidDel="000A1DAB">
            <w:rPr>
              <w:rStyle w:val="emailstyle17"/>
              <w:rFonts w:ascii="Times New Roman" w:hAnsi="Times New Roman" w:cs="David" w:hint="cs"/>
              <w:color w:val="auto"/>
              <w:rtl/>
            </w:rPr>
            <w:delText xml:space="preserve"> </w:delText>
          </w:r>
        </w:del>
      </w:ins>
      <w:ins w:id="2742" w:author="Shimon" w:date="2022-01-03T11:50:00Z">
        <w:del w:id="2743" w:author="אופיר טל" w:date="2022-01-09T13:10:00Z">
          <w:r w:rsidR="00DB1C41" w:rsidDel="000A1DAB">
            <w:rPr>
              <w:rStyle w:val="emailstyle17"/>
              <w:rFonts w:ascii="Times New Roman" w:hAnsi="Times New Roman" w:cs="David" w:hint="cs"/>
              <w:color w:val="auto"/>
              <w:rtl/>
            </w:rPr>
            <w:delText xml:space="preserve">בכל מקרה, </w:delText>
          </w:r>
        </w:del>
      </w:ins>
      <w:ins w:id="2744" w:author="Shimon" w:date="2021-12-30T00:35:00Z">
        <w:del w:id="2745" w:author="אופיר טל" w:date="2022-01-09T13:10:00Z">
          <w:r w:rsidR="00184354" w:rsidDel="000A1DAB">
            <w:rPr>
              <w:rStyle w:val="emailstyle17"/>
              <w:rFonts w:ascii="Times New Roman" w:hAnsi="Times New Roman" w:cs="David" w:hint="cs"/>
              <w:color w:val="auto"/>
              <w:rtl/>
            </w:rPr>
            <w:delText xml:space="preserve">הנתבעים </w:delText>
          </w:r>
        </w:del>
      </w:ins>
      <w:ins w:id="2746" w:author="Shimon" w:date="2022-01-07T00:31:00Z">
        <w:del w:id="2747" w:author="אופיר טל" w:date="2022-01-09T13:10:00Z">
          <w:r w:rsidR="00CE1974" w:rsidDel="000A1DAB">
            <w:rPr>
              <w:rStyle w:val="emailstyle17"/>
              <w:rFonts w:ascii="Times New Roman" w:hAnsi="Times New Roman" w:cs="David" w:hint="cs"/>
              <w:color w:val="auto"/>
              <w:rtl/>
            </w:rPr>
            <w:delText xml:space="preserve">שלא עמדו </w:delText>
          </w:r>
        </w:del>
      </w:ins>
      <w:ins w:id="2748" w:author="Shimon" w:date="2021-12-30T00:35:00Z">
        <w:del w:id="2749" w:author="אופיר טל" w:date="2022-01-09T13:10:00Z">
          <w:r w:rsidR="00184354" w:rsidDel="000A1DAB">
            <w:rPr>
              <w:rStyle w:val="emailstyle17"/>
              <w:rFonts w:ascii="Times New Roman" w:hAnsi="Times New Roman" w:cs="David" w:hint="cs"/>
              <w:color w:val="auto"/>
              <w:rtl/>
            </w:rPr>
            <w:delText>בדרישות החוק והתקשי"ר שללו מהתובע את הזכויות שהגיעו לו כמפורט בהוראה הנ"ל ובהוראות תקשי"ר נוספות לשם הערכות לפרישה</w:delText>
          </w:r>
        </w:del>
      </w:ins>
      <w:ins w:id="2750" w:author="Shimon" w:date="2021-12-30T00:36:00Z">
        <w:del w:id="2751" w:author="אופיר טל" w:date="2022-01-09T13:10:00Z">
          <w:r w:rsidR="00184354" w:rsidDel="000A1DAB">
            <w:rPr>
              <w:rStyle w:val="emailstyle17"/>
              <w:rFonts w:ascii="Times New Roman" w:hAnsi="Times New Roman" w:cs="David" w:hint="cs"/>
              <w:color w:val="auto"/>
              <w:rtl/>
            </w:rPr>
            <w:delText xml:space="preserve">. </w:delText>
          </w:r>
          <w:r w:rsidR="00184354" w:rsidDel="000A1DAB">
            <w:rPr>
              <w:rStyle w:val="emailstyle17"/>
              <w:rFonts w:ascii="Times New Roman" w:hAnsi="Times New Roman" w:cs="David" w:hint="cs"/>
              <w:b/>
              <w:bCs/>
              <w:color w:val="auto"/>
              <w:rtl/>
            </w:rPr>
            <w:delText xml:space="preserve">זו </w:delText>
          </w:r>
        </w:del>
      </w:ins>
      <w:ins w:id="2752" w:author="Shimon" w:date="2021-12-30T00:35:00Z">
        <w:del w:id="2753" w:author="אופיר טל" w:date="2022-01-09T13:10:00Z">
          <w:r w:rsidR="00184354" w:rsidDel="000A1DAB">
            <w:rPr>
              <w:rStyle w:val="emailstyle17"/>
              <w:rFonts w:ascii="Times New Roman" w:hAnsi="Times New Roman" w:cs="David" w:hint="cs"/>
              <w:b/>
              <w:bCs/>
              <w:color w:val="auto"/>
              <w:rtl/>
            </w:rPr>
            <w:delText xml:space="preserve">אפליה ברורה </w:delText>
          </w:r>
        </w:del>
      </w:ins>
      <w:ins w:id="2754" w:author="Shimon" w:date="2021-12-30T00:37:00Z">
        <w:del w:id="2755" w:author="אופיר טל" w:date="2022-01-09T13:10:00Z">
          <w:r w:rsidR="00184354" w:rsidDel="000A1DAB">
            <w:rPr>
              <w:rStyle w:val="emailstyle17"/>
              <w:rFonts w:ascii="Times New Roman" w:hAnsi="Times New Roman" w:cs="David" w:hint="cs"/>
              <w:color w:val="auto"/>
              <w:rtl/>
            </w:rPr>
            <w:delText>ש</w:delText>
          </w:r>
        </w:del>
      </w:ins>
      <w:ins w:id="2756" w:author="Shimon" w:date="2021-12-30T00:35:00Z">
        <w:del w:id="2757" w:author="אופיר טל" w:date="2022-01-09T13:10:00Z">
          <w:r w:rsidR="00184354" w:rsidDel="000A1DAB">
            <w:rPr>
              <w:rStyle w:val="emailstyle17"/>
              <w:rFonts w:ascii="Times New Roman" w:hAnsi="Times New Roman" w:cs="David" w:hint="cs"/>
              <w:color w:val="auto"/>
              <w:rtl/>
            </w:rPr>
            <w:delText xml:space="preserve">גרמה </w:delText>
          </w:r>
        </w:del>
      </w:ins>
      <w:ins w:id="2758" w:author="Shimon" w:date="2021-12-30T00:37:00Z">
        <w:del w:id="2759" w:author="אופיר טל" w:date="2022-01-09T13:10:00Z">
          <w:r w:rsidR="00184354" w:rsidDel="000A1DAB">
            <w:rPr>
              <w:rStyle w:val="emailstyle17"/>
              <w:rFonts w:ascii="Times New Roman" w:hAnsi="Times New Roman" w:cs="David"/>
              <w:color w:val="auto"/>
              <w:rtl/>
            </w:rPr>
            <w:delText>–</w:delText>
          </w:r>
        </w:del>
      </w:ins>
      <w:ins w:id="2760" w:author="Shimon" w:date="2021-12-30T00:35:00Z">
        <w:del w:id="2761" w:author="אופיר טל" w:date="2022-01-09T13:10:00Z">
          <w:r w:rsidR="00184354" w:rsidDel="000A1DAB">
            <w:rPr>
              <w:rStyle w:val="emailstyle17"/>
              <w:rFonts w:ascii="Times New Roman" w:hAnsi="Times New Roman" w:cs="David" w:hint="cs"/>
              <w:color w:val="auto"/>
              <w:rtl/>
            </w:rPr>
            <w:delText>וגורמת</w:delText>
          </w:r>
        </w:del>
      </w:ins>
      <w:ins w:id="2762" w:author="Shimon" w:date="2021-12-30T00:37:00Z">
        <w:del w:id="2763" w:author="אופיר טל" w:date="2022-01-09T13:10:00Z">
          <w:r w:rsidR="00184354" w:rsidDel="000A1DAB">
            <w:rPr>
              <w:rStyle w:val="emailstyle17"/>
              <w:rFonts w:ascii="Times New Roman" w:hAnsi="Times New Roman" w:cs="David" w:hint="cs"/>
              <w:color w:val="auto"/>
              <w:rtl/>
            </w:rPr>
            <w:delText>-</w:delText>
          </w:r>
        </w:del>
      </w:ins>
      <w:ins w:id="2764" w:author="Shimon" w:date="2021-12-30T00:35:00Z">
        <w:del w:id="2765" w:author="אופיר טל" w:date="2022-01-09T13:10:00Z">
          <w:r w:rsidR="00184354" w:rsidDel="000A1DAB">
            <w:rPr>
              <w:rStyle w:val="emailstyle17"/>
              <w:rFonts w:ascii="Times New Roman" w:hAnsi="Times New Roman" w:cs="David" w:hint="cs"/>
              <w:color w:val="auto"/>
              <w:rtl/>
            </w:rPr>
            <w:delText xml:space="preserve"> לתובע נזקים ממשיים ונפשיים ועוול המתמשך, עד עצם היום הזה,  לרבות</w:delText>
          </w:r>
        </w:del>
      </w:ins>
      <w:ins w:id="2766" w:author="Shimon" w:date="2021-12-30T11:38:00Z">
        <w:del w:id="2767" w:author="אופיר טל" w:date="2022-01-09T13:10:00Z">
          <w:r w:rsidR="007B59E2" w:rsidDel="000A1DAB">
            <w:rPr>
              <w:rStyle w:val="emailstyle17"/>
              <w:rFonts w:ascii="Times New Roman" w:hAnsi="Times New Roman" w:cs="David" w:hint="cs"/>
              <w:color w:val="auto"/>
              <w:rtl/>
            </w:rPr>
            <w:delText xml:space="preserve"> הצורך</w:delText>
          </w:r>
        </w:del>
      </w:ins>
      <w:ins w:id="2768" w:author="Shimon" w:date="2021-12-30T00:35:00Z">
        <w:del w:id="2769" w:author="אופיר טל" w:date="2022-01-09T13:10:00Z">
          <w:r w:rsidR="00184354" w:rsidDel="000A1DAB">
            <w:rPr>
              <w:rStyle w:val="emailstyle17"/>
              <w:rFonts w:ascii="Times New Roman" w:hAnsi="Times New Roman" w:cs="David" w:hint="cs"/>
              <w:color w:val="auto"/>
              <w:rtl/>
            </w:rPr>
            <w:delText xml:space="preserve"> </w:delText>
          </w:r>
        </w:del>
      </w:ins>
      <w:ins w:id="2770" w:author="Shimon" w:date="2021-12-30T11:38:00Z">
        <w:del w:id="2771" w:author="אופיר טל" w:date="2022-01-09T13:10:00Z">
          <w:r w:rsidR="007B59E2" w:rsidDel="000A1DAB">
            <w:rPr>
              <w:rStyle w:val="emailstyle17"/>
              <w:rFonts w:ascii="Times New Roman" w:hAnsi="Times New Roman" w:cs="David" w:hint="cs"/>
              <w:color w:val="auto"/>
              <w:rtl/>
            </w:rPr>
            <w:delText>לנ</w:delText>
          </w:r>
        </w:del>
      </w:ins>
      <w:ins w:id="2772" w:author="Shimon" w:date="2021-12-30T00:35:00Z">
        <w:del w:id="2773" w:author="אופיר טל" w:date="2022-01-09T13:10:00Z">
          <w:r w:rsidR="007B59E2" w:rsidDel="000A1DAB">
            <w:rPr>
              <w:rStyle w:val="emailstyle17"/>
              <w:rFonts w:ascii="Times New Roman" w:hAnsi="Times New Roman" w:cs="David" w:hint="cs"/>
              <w:color w:val="auto"/>
              <w:rtl/>
            </w:rPr>
            <w:delText>ה</w:delText>
          </w:r>
          <w:r w:rsidR="00184354" w:rsidDel="000A1DAB">
            <w:rPr>
              <w:rStyle w:val="emailstyle17"/>
              <w:rFonts w:ascii="Times New Roman" w:hAnsi="Times New Roman" w:cs="David" w:hint="cs"/>
              <w:color w:val="auto"/>
              <w:rtl/>
            </w:rPr>
            <w:delText>ל תביעה זו על גילגוליה</w:delText>
          </w:r>
        </w:del>
      </w:ins>
      <w:ins w:id="2774" w:author="Shimon" w:date="2021-12-30T00:37:00Z">
        <w:del w:id="2775" w:author="אופיר טל" w:date="2022-01-09T13:10:00Z">
          <w:r w:rsidR="00184354" w:rsidDel="000A1DAB">
            <w:rPr>
              <w:rStyle w:val="emailstyle17"/>
              <w:rFonts w:ascii="Times New Roman" w:hAnsi="Times New Roman" w:cs="David" w:hint="cs"/>
              <w:color w:val="auto"/>
              <w:rtl/>
            </w:rPr>
            <w:delText>.</w:delText>
          </w:r>
        </w:del>
      </w:ins>
      <w:ins w:id="2776" w:author="אופיר טל" w:date="2022-01-09T13:10:00Z">
        <w:r w:rsidR="000A1DAB" w:rsidRPr="000A1DAB">
          <w:rPr>
            <w:rFonts w:hint="cs"/>
            <w:highlight w:val="green"/>
            <w:rtl/>
          </w:rPr>
          <w:t xml:space="preserve"> התיקונים האלה </w:t>
        </w:r>
        <w:r w:rsidR="000A1DAB">
          <w:rPr>
            <w:rFonts w:hint="cs"/>
            <w:highlight w:val="green"/>
            <w:rtl/>
          </w:rPr>
          <w:t xml:space="preserve">מיותרים נוכח פסק הדין וממילא הם </w:t>
        </w:r>
        <w:r w:rsidR="000A1DAB" w:rsidRPr="000A1DAB">
          <w:rPr>
            <w:rFonts w:hint="cs"/>
            <w:highlight w:val="green"/>
            <w:rtl/>
          </w:rPr>
          <w:t xml:space="preserve">בעייתים </w:t>
        </w:r>
        <w:r w:rsidR="000A1DAB" w:rsidRPr="00D21B06">
          <w:rPr>
            <w:highlight w:val="green"/>
            <w:rtl/>
          </w:rPr>
          <w:t>–</w:t>
        </w:r>
        <w:r w:rsidR="000A1DAB" w:rsidRPr="00D21B06">
          <w:rPr>
            <w:rFonts w:hint="cs"/>
            <w:highlight w:val="green"/>
            <w:rtl/>
          </w:rPr>
          <w:t xml:space="preserve"> כי הם חושפים אותנו לטענה של המדינה שמדובר בשיפור עמדות ולא בתיקון בהתאם לפסק הדין של בית הדין הארצי</w:t>
        </w:r>
      </w:ins>
    </w:p>
    <w:p w14:paraId="23E45483" w14:textId="1AC6A612" w:rsidR="00606CEF" w:rsidRPr="00901A33" w:rsidRDefault="004F4E48" w:rsidP="00490455">
      <w:pPr>
        <w:pStyle w:val="11"/>
        <w:numPr>
          <w:ilvl w:val="0"/>
          <w:numId w:val="14"/>
        </w:numPr>
        <w:spacing w:before="0" w:after="240" w:line="360" w:lineRule="auto"/>
        <w:ind w:left="510" w:hanging="425"/>
        <w:rPr>
          <w:rStyle w:val="emailstyle17"/>
          <w:rFonts w:ascii="Times New Roman" w:hAnsi="Times New Roman" w:cs="David"/>
          <w:color w:val="auto"/>
          <w:rtl/>
        </w:rPr>
      </w:pPr>
      <w:r w:rsidRPr="00901A33">
        <w:rPr>
          <w:rStyle w:val="emailstyle17"/>
          <w:rFonts w:ascii="Times New Roman" w:hAnsi="Times New Roman" w:cs="David" w:hint="cs"/>
          <w:color w:val="auto"/>
          <w:rtl/>
        </w:rPr>
        <w:t xml:space="preserve">רק </w:t>
      </w:r>
      <w:r w:rsidR="003E0852" w:rsidRPr="00901A33">
        <w:rPr>
          <w:rStyle w:val="emailstyle17"/>
          <w:rFonts w:ascii="Times New Roman" w:hAnsi="Times New Roman" w:cs="David" w:hint="cs"/>
          <w:color w:val="auto"/>
          <w:rtl/>
        </w:rPr>
        <w:t xml:space="preserve">במהלך חודש דצמבר 2012, </w:t>
      </w:r>
      <w:r w:rsidR="003E0852" w:rsidRPr="00901A33">
        <w:rPr>
          <w:rStyle w:val="emailstyle17"/>
          <w:rFonts w:ascii="Times New Roman" w:hAnsi="Times New Roman" w:cs="David" w:hint="eastAsia"/>
          <w:b/>
          <w:bCs/>
          <w:color w:val="auto"/>
          <w:rtl/>
        </w:rPr>
        <w:t>כחמישה</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חודשים</w:t>
      </w:r>
      <w:r w:rsidR="003E0852" w:rsidRPr="00901A33">
        <w:rPr>
          <w:rStyle w:val="emailstyle17"/>
          <w:rFonts w:ascii="Times New Roman" w:hAnsi="Times New Roman" w:cs="David" w:hint="cs"/>
          <w:b/>
          <w:bCs/>
          <w:color w:val="auto"/>
          <w:rtl/>
        </w:rPr>
        <w:t xml:space="preserve"> </w:t>
      </w:r>
      <w:r w:rsidR="003E0852" w:rsidRPr="004B0E51">
        <w:rPr>
          <w:rStyle w:val="emailstyle17"/>
          <w:rFonts w:ascii="Times New Roman" w:hAnsi="Times New Roman" w:cs="David" w:hint="eastAsia"/>
          <w:b/>
          <w:bCs/>
          <w:color w:val="auto"/>
          <w:u w:val="single"/>
          <w:rtl/>
          <w:rPrChange w:id="2777" w:author="Shimon" w:date="2021-12-19T00:04:00Z">
            <w:rPr>
              <w:rStyle w:val="emailstyle17"/>
              <w:rFonts w:ascii="Times New Roman" w:hAnsi="Times New Roman" w:cs="David" w:hint="eastAsia"/>
              <w:b/>
              <w:bCs/>
              <w:color w:val="auto"/>
              <w:rtl/>
            </w:rPr>
          </w:rPrChange>
        </w:rPr>
        <w:t>לאחר</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הפסקת</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עבודת</w:t>
      </w:r>
      <w:r w:rsidR="003E0852" w:rsidRPr="00901A33">
        <w:rPr>
          <w:rStyle w:val="emailstyle17"/>
          <w:rFonts w:ascii="Times New Roman" w:hAnsi="Times New Roman" w:cs="David" w:hint="cs"/>
          <w:b/>
          <w:bCs/>
          <w:color w:val="auto"/>
          <w:rtl/>
        </w:rPr>
        <w:t>ו</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בפועל</w:t>
      </w:r>
      <w:r w:rsidR="003E0852" w:rsidRPr="00901A33">
        <w:rPr>
          <w:rStyle w:val="emailstyle17"/>
          <w:rFonts w:ascii="Times New Roman" w:hAnsi="Times New Roman" w:cs="David" w:hint="cs"/>
          <w:color w:val="auto"/>
          <w:rtl/>
        </w:rPr>
        <w:t xml:space="preserve">, קיבל התובע </w:t>
      </w:r>
      <w:r w:rsidRPr="00901A33">
        <w:rPr>
          <w:rStyle w:val="emailstyle17"/>
          <w:rFonts w:ascii="Times New Roman" w:hAnsi="Times New Roman" w:cs="David"/>
          <w:color w:val="auto"/>
          <w:rtl/>
        </w:rPr>
        <w:t>–</w:t>
      </w:r>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ב</w:t>
      </w:r>
      <w:r w:rsidRPr="00901A33">
        <w:rPr>
          <w:rStyle w:val="emailstyle17"/>
          <w:rFonts w:ascii="Times New Roman" w:hAnsi="Times New Roman" w:cs="David" w:hint="cs"/>
          <w:color w:val="auto"/>
          <w:rtl/>
        </w:rPr>
        <w:t xml:space="preserve">אמצעות </w:t>
      </w:r>
      <w:r w:rsidR="003E0852" w:rsidRPr="00901A33">
        <w:rPr>
          <w:rStyle w:val="emailstyle17"/>
          <w:rFonts w:ascii="Times New Roman" w:hAnsi="Times New Roman" w:cs="David" w:hint="cs"/>
          <w:color w:val="auto"/>
          <w:rtl/>
        </w:rPr>
        <w:t>דואר רגיל</w:t>
      </w:r>
      <w:r w:rsidRPr="00901A33">
        <w:rPr>
          <w:rStyle w:val="emailstyle17"/>
          <w:rFonts w:ascii="Times New Roman" w:hAnsi="Times New Roman" w:cs="David" w:hint="cs"/>
          <w:color w:val="auto"/>
          <w:rtl/>
        </w:rPr>
        <w:t xml:space="preserve"> </w:t>
      </w:r>
      <w:del w:id="2778" w:author="Shimon" w:date="2021-12-27T15:12:00Z">
        <w:r w:rsidR="003E0852" w:rsidRPr="00901A33" w:rsidDel="005D775A">
          <w:rPr>
            <w:rStyle w:val="emailstyle17"/>
            <w:rFonts w:ascii="Times New Roman" w:hAnsi="Times New Roman" w:cs="David"/>
            <w:color w:val="auto"/>
            <w:rtl/>
          </w:rPr>
          <w:delText>-</w:delText>
        </w:r>
      </w:del>
      <w:ins w:id="2779" w:author="Shimon" w:date="2021-12-27T15:12:00Z">
        <w:r w:rsidR="005D775A">
          <w:rPr>
            <w:rStyle w:val="emailstyle17"/>
            <w:rFonts w:ascii="Times New Roman" w:hAnsi="Times New Roman" w:cs="David"/>
            <w:color w:val="auto"/>
            <w:rtl/>
          </w:rPr>
          <w:t>–</w:t>
        </w:r>
        <w:r w:rsidR="005D775A">
          <w:rPr>
            <w:rStyle w:val="emailstyle17"/>
            <w:rFonts w:ascii="Times New Roman" w:hAnsi="Times New Roman" w:cs="David" w:hint="cs"/>
            <w:color w:val="auto"/>
            <w:rtl/>
          </w:rPr>
          <w:t>ולא בדואר רשום כנדרש בחוק-</w:t>
        </w:r>
      </w:ins>
      <w:r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הודעה רשמית מטעם נציב שרות המדינה,</w:t>
      </w:r>
      <w:r w:rsidR="00AD5442" w:rsidRPr="00901A33">
        <w:rPr>
          <w:rStyle w:val="emailstyle17"/>
          <w:rFonts w:ascii="Times New Roman" w:hAnsi="Times New Roman" w:cs="David" w:hint="cs"/>
          <w:color w:val="auto"/>
          <w:rtl/>
        </w:rPr>
        <w:t xml:space="preserve"> </w:t>
      </w:r>
      <w:del w:id="2780" w:author="Shimon" w:date="2021-12-30T11:40:00Z">
        <w:r w:rsidR="00AD5442" w:rsidRPr="00901A33" w:rsidDel="007B59E2">
          <w:rPr>
            <w:rStyle w:val="emailstyle17"/>
            <w:rFonts w:ascii="Times New Roman" w:hAnsi="Times New Roman" w:cs="David" w:hint="cs"/>
            <w:color w:val="auto"/>
            <w:rtl/>
          </w:rPr>
          <w:delText>הנושאת תאריך 15.8.2012</w:delText>
        </w:r>
      </w:del>
      <w:ins w:id="2781" w:author="Shimon" w:date="2021-12-30T11:41:00Z">
        <w:r w:rsidR="007B59E2">
          <w:rPr>
            <w:rStyle w:val="emailstyle17"/>
            <w:rFonts w:ascii="Times New Roman" w:hAnsi="Times New Roman" w:cs="David" w:hint="cs"/>
            <w:color w:val="auto"/>
            <w:rtl/>
          </w:rPr>
          <w:t>ש</w:t>
        </w:r>
      </w:ins>
      <w:ins w:id="2782" w:author="Shimon" w:date="2021-12-30T11:40:00Z">
        <w:r w:rsidR="007B59E2">
          <w:rPr>
            <w:rStyle w:val="emailstyle17"/>
            <w:rFonts w:ascii="Times New Roman" w:hAnsi="Times New Roman" w:cs="David" w:hint="cs"/>
            <w:color w:val="auto"/>
            <w:rtl/>
          </w:rPr>
          <w:t>נחתמה ב</w:t>
        </w:r>
      </w:ins>
      <w:ins w:id="2783" w:author="Shimon" w:date="2021-12-30T11:41:00Z">
        <w:r w:rsidR="007B59E2">
          <w:rPr>
            <w:rStyle w:val="emailstyle17"/>
            <w:rFonts w:ascii="Times New Roman" w:hAnsi="Times New Roman" w:cs="David" w:hint="cs"/>
            <w:color w:val="auto"/>
            <w:rtl/>
          </w:rPr>
          <w:t>-</w:t>
        </w:r>
      </w:ins>
      <w:ins w:id="2784" w:author="Shimon" w:date="2021-12-30T11:40:00Z">
        <w:r w:rsidR="007B59E2">
          <w:rPr>
            <w:rStyle w:val="emailstyle17"/>
            <w:rFonts w:ascii="Times New Roman" w:hAnsi="Times New Roman" w:cs="David" w:hint="cs"/>
            <w:color w:val="auto"/>
            <w:rtl/>
          </w:rPr>
          <w:t>21.11</w:t>
        </w:r>
      </w:ins>
      <w:ins w:id="2785" w:author="Shimon" w:date="2021-12-30T11:41:00Z">
        <w:r w:rsidR="007B59E2">
          <w:rPr>
            <w:rStyle w:val="emailstyle17"/>
            <w:rFonts w:ascii="Times New Roman" w:hAnsi="Times New Roman" w:cs="David" w:hint="cs"/>
            <w:color w:val="auto"/>
            <w:rtl/>
          </w:rPr>
          <w:t>.2012</w:t>
        </w:r>
      </w:ins>
      <w:r w:rsidR="00AD5442" w:rsidRPr="00901A33">
        <w:rPr>
          <w:rStyle w:val="emailstyle17"/>
          <w:rFonts w:ascii="Times New Roman" w:hAnsi="Times New Roman" w:cs="David" w:hint="cs"/>
          <w:color w:val="auto"/>
          <w:rtl/>
        </w:rPr>
        <w:t>,</w:t>
      </w:r>
      <w:ins w:id="2786" w:author="Shimon" w:date="2022-01-03T11:51:00Z">
        <w:r w:rsidR="00DB1C41">
          <w:rPr>
            <w:rStyle w:val="emailstyle17"/>
            <w:rFonts w:ascii="Times New Roman" w:hAnsi="Times New Roman" w:cs="David" w:hint="cs"/>
            <w:color w:val="auto"/>
            <w:rtl/>
          </w:rPr>
          <w:t xml:space="preserve"> </w:t>
        </w:r>
      </w:ins>
      <w:ins w:id="2787" w:author="Shimon" w:date="2021-12-30T11:53:00Z">
        <w:r w:rsidR="00965745">
          <w:rPr>
            <w:rStyle w:val="emailstyle17"/>
            <w:rFonts w:ascii="Times New Roman" w:hAnsi="Times New Roman" w:cs="David" w:hint="cs"/>
            <w:color w:val="auto"/>
            <w:rtl/>
          </w:rPr>
          <w:t>(</w:t>
        </w:r>
      </w:ins>
      <w:ins w:id="2788" w:author="Shimon" w:date="2021-12-30T11:43:00Z">
        <w:r w:rsidR="007B59E2">
          <w:rPr>
            <w:rStyle w:val="emailstyle17"/>
            <w:rFonts w:ascii="Times New Roman" w:hAnsi="Times New Roman" w:cs="David" w:hint="cs"/>
            <w:color w:val="auto"/>
            <w:rtl/>
          </w:rPr>
          <w:t>כארבעה חודשים</w:t>
        </w:r>
      </w:ins>
      <w:ins w:id="2789" w:author="Shimon" w:date="2021-12-30T12:06:00Z">
        <w:r w:rsidR="00490455">
          <w:rPr>
            <w:rStyle w:val="emailstyle17"/>
            <w:rFonts w:ascii="Times New Roman" w:hAnsi="Times New Roman" w:cs="David" w:hint="cs"/>
            <w:color w:val="auto"/>
            <w:rtl/>
          </w:rPr>
          <w:t xml:space="preserve"> </w:t>
        </w:r>
      </w:ins>
      <w:ins w:id="2790" w:author="Shimon" w:date="2021-12-30T11:43:00Z">
        <w:r w:rsidR="007B59E2">
          <w:rPr>
            <w:rStyle w:val="emailstyle17"/>
            <w:rFonts w:ascii="Times New Roman" w:hAnsi="Times New Roman" w:cs="David" w:hint="cs"/>
            <w:color w:val="auto"/>
            <w:rtl/>
          </w:rPr>
          <w:t>אחרי סילוקו של התובע ממשרדו</w:t>
        </w:r>
      </w:ins>
      <w:ins w:id="2791" w:author="Shimon" w:date="2021-12-30T11:54:00Z">
        <w:r w:rsidR="00965745">
          <w:rPr>
            <w:rStyle w:val="emailstyle17"/>
            <w:rFonts w:ascii="Times New Roman" w:hAnsi="Times New Roman" w:cs="David" w:hint="cs"/>
            <w:color w:val="auto"/>
            <w:rtl/>
          </w:rPr>
          <w:t>)</w:t>
        </w:r>
      </w:ins>
      <w:ins w:id="2792" w:author="Shimon" w:date="2021-12-30T11:43:00Z">
        <w:r w:rsidR="007B59E2">
          <w:rPr>
            <w:rStyle w:val="emailstyle17"/>
            <w:rFonts w:ascii="Times New Roman" w:hAnsi="Times New Roman" w:cs="David" w:hint="cs"/>
            <w:color w:val="auto"/>
            <w:rtl/>
          </w:rPr>
          <w:t>,</w:t>
        </w:r>
      </w:ins>
      <w:ins w:id="2793" w:author="Shimon" w:date="2021-12-30T11:53:00Z">
        <w:r w:rsidR="00965745">
          <w:rPr>
            <w:rStyle w:val="emailstyle17"/>
            <w:rFonts w:ascii="Times New Roman" w:hAnsi="Times New Roman" w:cs="David" w:hint="cs"/>
            <w:color w:val="auto"/>
            <w:rtl/>
          </w:rPr>
          <w:t xml:space="preserve"> </w:t>
        </w:r>
      </w:ins>
      <w:r w:rsidR="003E0852" w:rsidRPr="00901A33">
        <w:rPr>
          <w:rStyle w:val="emailstyle17"/>
          <w:rFonts w:ascii="Times New Roman" w:hAnsi="Times New Roman" w:cs="David" w:hint="cs"/>
          <w:color w:val="auto"/>
          <w:rtl/>
        </w:rPr>
        <w:t>על החלטת</w:t>
      </w:r>
      <w:r w:rsidR="005011CD" w:rsidRPr="00901A33">
        <w:rPr>
          <w:rStyle w:val="emailstyle17"/>
          <w:rFonts w:ascii="Times New Roman" w:hAnsi="Times New Roman" w:cs="David" w:hint="cs"/>
          <w:color w:val="auto"/>
          <w:rtl/>
        </w:rPr>
        <w:t>ו</w:t>
      </w:r>
      <w:r w:rsidR="00091F94" w:rsidRPr="00901A33">
        <w:rPr>
          <w:rStyle w:val="emailstyle17"/>
          <w:rFonts w:ascii="Times New Roman" w:hAnsi="Times New Roman" w:cs="David" w:hint="cs"/>
          <w:color w:val="auto"/>
          <w:rtl/>
        </w:rPr>
        <w:t xml:space="preserve"> </w:t>
      </w:r>
      <w:r w:rsidR="003E0852" w:rsidRPr="00901A33">
        <w:rPr>
          <w:rStyle w:val="emailstyle17"/>
          <w:rFonts w:ascii="Times New Roman" w:hAnsi="Times New Roman" w:cs="David" w:hint="cs"/>
          <w:color w:val="auto"/>
          <w:rtl/>
        </w:rPr>
        <w:t>להורות</w:t>
      </w:r>
      <w:r w:rsidR="001C4413" w:rsidRPr="00901A33">
        <w:rPr>
          <w:rStyle w:val="emailstyle17"/>
          <w:rFonts w:ascii="Times New Roman" w:hAnsi="Times New Roman" w:cs="David"/>
          <w:color w:val="auto"/>
          <w:rtl/>
        </w:rPr>
        <w:t xml:space="preserve"> </w:t>
      </w:r>
      <w:r w:rsidR="00490455">
        <w:rPr>
          <w:rStyle w:val="emailstyle17"/>
          <w:rFonts w:ascii="Times New Roman" w:hAnsi="Times New Roman" w:cs="David" w:hint="cs"/>
          <w:color w:val="auto"/>
          <w:rtl/>
        </w:rPr>
        <w:t>על הוצאת</w:t>
      </w:r>
      <w:r w:rsidR="00490455" w:rsidRPr="00901A33">
        <w:rPr>
          <w:rStyle w:val="emailstyle17"/>
          <w:rFonts w:ascii="Times New Roman" w:hAnsi="Times New Roman" w:cs="David" w:hint="cs"/>
          <w:color w:val="auto"/>
          <w:rtl/>
        </w:rPr>
        <w:t xml:space="preserve"> התובע ל"</w:t>
      </w:r>
      <w:r w:rsidR="00490455" w:rsidRPr="00901A33">
        <w:rPr>
          <w:rStyle w:val="emailstyle17"/>
          <w:rFonts w:ascii="Times New Roman" w:hAnsi="Times New Roman" w:cs="David" w:hint="cs"/>
          <w:b/>
          <w:bCs/>
          <w:color w:val="auto"/>
          <w:rtl/>
        </w:rPr>
        <w:t>קצבה מטעמי גיל</w:t>
      </w:r>
      <w:r w:rsidR="00490455" w:rsidRPr="00901A33">
        <w:rPr>
          <w:rStyle w:val="emailstyle17"/>
          <w:rFonts w:ascii="Times New Roman" w:hAnsi="Times New Roman" w:cs="David"/>
          <w:color w:val="auto"/>
          <w:rtl/>
        </w:rPr>
        <w:t xml:space="preserve">" </w:t>
      </w:r>
      <w:r w:rsidR="00490455" w:rsidRPr="00901A33">
        <w:rPr>
          <w:rStyle w:val="emailstyle17"/>
          <w:rFonts w:ascii="Times New Roman" w:hAnsi="Times New Roman" w:cs="David" w:hint="cs"/>
          <w:b/>
          <w:bCs/>
          <w:color w:val="auto"/>
          <w:rtl/>
        </w:rPr>
        <w:t>ר</w:t>
      </w:r>
      <w:r w:rsidR="00490455" w:rsidRPr="00333784">
        <w:rPr>
          <w:rStyle w:val="emailstyle17"/>
          <w:rFonts w:ascii="Times New Roman" w:hAnsi="Times New Roman" w:cs="David" w:hint="eastAsia"/>
          <w:b/>
          <w:bCs/>
          <w:color w:val="auto"/>
          <w:u w:val="single"/>
          <w:rtl/>
          <w:rPrChange w:id="2794" w:author="Shimon" w:date="2022-01-02T11:43:00Z">
            <w:rPr>
              <w:rStyle w:val="emailstyle17"/>
              <w:rFonts w:ascii="Times New Roman" w:hAnsi="Times New Roman" w:cs="David" w:hint="eastAsia"/>
              <w:b/>
              <w:bCs/>
              <w:color w:val="auto"/>
              <w:rtl/>
            </w:rPr>
          </w:rPrChange>
        </w:rPr>
        <w:t>טרואקטיבית</w:t>
      </w:r>
      <w:r w:rsidR="00490455" w:rsidRPr="00333784">
        <w:rPr>
          <w:rStyle w:val="emailstyle17"/>
          <w:rFonts w:ascii="Times New Roman" w:hAnsi="Times New Roman" w:cs="David"/>
          <w:b/>
          <w:bCs/>
          <w:color w:val="auto"/>
          <w:u w:val="single"/>
          <w:rtl/>
          <w:rPrChange w:id="2795" w:author="Shimon" w:date="2022-01-02T11:43:00Z">
            <w:rPr>
              <w:rStyle w:val="emailstyle17"/>
              <w:rFonts w:ascii="Times New Roman" w:hAnsi="Times New Roman" w:cs="David"/>
              <w:b/>
              <w:bCs/>
              <w:color w:val="auto"/>
              <w:rtl/>
            </w:rPr>
          </w:rPrChange>
        </w:rPr>
        <w:t xml:space="preserve"> </w:t>
      </w:r>
      <w:r w:rsidR="00490455" w:rsidRPr="00901A33">
        <w:rPr>
          <w:rStyle w:val="emailstyle17"/>
          <w:rFonts w:ascii="Times New Roman" w:hAnsi="Times New Roman" w:cs="David" w:hint="cs"/>
          <w:b/>
          <w:bCs/>
          <w:color w:val="auto"/>
          <w:rtl/>
        </w:rPr>
        <w:t>ביום 31.7.2012</w:t>
      </w:r>
      <w:r w:rsidR="00490455" w:rsidRPr="00901A33" w:rsidDel="009E1704">
        <w:rPr>
          <w:rStyle w:val="emailstyle17"/>
          <w:rFonts w:ascii="Times New Roman" w:hAnsi="Times New Roman" w:cs="David"/>
          <w:color w:val="auto"/>
          <w:rtl/>
        </w:rPr>
        <w:t xml:space="preserve"> </w:t>
      </w:r>
      <w:r w:rsidR="005011CD" w:rsidRPr="00901A33">
        <w:rPr>
          <w:rStyle w:val="emailstyle17"/>
          <w:rFonts w:ascii="Times New Roman" w:hAnsi="Times New Roman" w:cs="David" w:hint="cs"/>
          <w:color w:val="auto"/>
          <w:rtl/>
        </w:rPr>
        <w:t>"</w:t>
      </w:r>
      <w:r w:rsidR="005011CD" w:rsidRPr="00901A33">
        <w:rPr>
          <w:rStyle w:val="emailstyle17"/>
          <w:rFonts w:ascii="Times New Roman" w:hAnsi="Times New Roman" w:cs="David" w:hint="cs"/>
          <w:i/>
          <w:iCs/>
          <w:color w:val="auto"/>
          <w:rtl/>
        </w:rPr>
        <w:t>בהתאם להוראת סעיף 18 לחוק שרות המדינה (גמלאות</w:t>
      </w:r>
      <w:r w:rsidR="00771425" w:rsidRPr="00901A33">
        <w:rPr>
          <w:rStyle w:val="emailstyle17"/>
          <w:rFonts w:ascii="Times New Roman" w:hAnsi="Times New Roman" w:cs="David" w:hint="cs"/>
          <w:i/>
          <w:iCs/>
          <w:color w:val="auto"/>
          <w:rtl/>
        </w:rPr>
        <w:t>)</w:t>
      </w:r>
      <w:r w:rsidR="005011CD" w:rsidRPr="00901A33">
        <w:rPr>
          <w:rStyle w:val="emailstyle17"/>
          <w:rFonts w:ascii="Times New Roman" w:hAnsi="Times New Roman" w:cs="David" w:hint="cs"/>
          <w:color w:val="auto"/>
          <w:rtl/>
        </w:rPr>
        <w:t>"</w:t>
      </w:r>
      <w:r w:rsidR="00091F94" w:rsidRPr="00901A33">
        <w:rPr>
          <w:rStyle w:val="emailstyle17"/>
          <w:rFonts w:ascii="Times New Roman" w:hAnsi="Times New Roman" w:cs="David" w:hint="cs"/>
          <w:color w:val="auto"/>
          <w:rtl/>
        </w:rPr>
        <w:t xml:space="preserve"> </w:t>
      </w:r>
      <w:r w:rsidR="00AD5442" w:rsidRPr="00901A33">
        <w:rPr>
          <w:rStyle w:val="emailstyle17"/>
          <w:rFonts w:ascii="Times New Roman" w:hAnsi="Times New Roman" w:cs="David" w:hint="cs"/>
          <w:color w:val="auto"/>
          <w:rtl/>
        </w:rPr>
        <w:t>(</w:t>
      </w:r>
      <w:ins w:id="2796" w:author="Shimon" w:date="2021-12-28T14:33:00Z">
        <w:r w:rsidR="00AA4B92">
          <w:rPr>
            <w:rStyle w:val="emailstyle17"/>
            <w:rFonts w:ascii="Times New Roman" w:hAnsi="Times New Roman" w:cs="David" w:hint="cs"/>
            <w:color w:val="auto"/>
            <w:rtl/>
          </w:rPr>
          <w:t xml:space="preserve">על אף </w:t>
        </w:r>
      </w:ins>
      <w:r w:rsidR="00AD5442" w:rsidRPr="00901A33">
        <w:rPr>
          <w:rStyle w:val="emailstyle17"/>
          <w:rFonts w:ascii="Times New Roman" w:hAnsi="Times New Roman" w:cs="David" w:hint="cs"/>
          <w:color w:val="auto"/>
          <w:rtl/>
        </w:rPr>
        <w:t>שכזכור</w:t>
      </w:r>
      <w:ins w:id="2797" w:author="Shimon" w:date="2021-12-19T00:04:00Z">
        <w:r w:rsidR="004B0E51">
          <w:rPr>
            <w:rStyle w:val="emailstyle17"/>
            <w:rFonts w:ascii="Times New Roman" w:hAnsi="Times New Roman" w:cs="David" w:hint="cs"/>
            <w:color w:val="auto"/>
            <w:rtl/>
          </w:rPr>
          <w:t>, ע"פ האמור בחוזה</w:t>
        </w:r>
      </w:ins>
      <w:del w:id="2798" w:author="Shimon" w:date="2021-12-19T00:04:00Z">
        <w:r w:rsidR="00AD5442" w:rsidRPr="00901A33" w:rsidDel="004B0E51">
          <w:rPr>
            <w:rStyle w:val="emailstyle17"/>
            <w:rFonts w:ascii="Times New Roman" w:hAnsi="Times New Roman" w:cs="David" w:hint="cs"/>
            <w:color w:val="auto"/>
            <w:rtl/>
          </w:rPr>
          <w:delText xml:space="preserve"> </w:delText>
        </w:r>
      </w:del>
      <w:ins w:id="2799" w:author="Shimon" w:date="2021-12-28T14:32:00Z">
        <w:r w:rsidR="00AA4B92">
          <w:rPr>
            <w:rStyle w:val="emailstyle17"/>
            <w:rFonts w:ascii="Times New Roman" w:hAnsi="Times New Roman" w:cs="David" w:hint="cs"/>
            <w:color w:val="auto"/>
            <w:rtl/>
          </w:rPr>
          <w:t xml:space="preserve"> </w:t>
        </w:r>
      </w:ins>
      <w:r w:rsidR="00AD5442" w:rsidRPr="00901A33">
        <w:rPr>
          <w:rStyle w:val="emailstyle17"/>
          <w:rFonts w:ascii="Times New Roman" w:hAnsi="Times New Roman" w:cs="David" w:hint="cs"/>
          <w:color w:val="auto"/>
          <w:rtl/>
        </w:rPr>
        <w:t>אינו חל על התובע)</w:t>
      </w:r>
      <w:r w:rsidR="00490455">
        <w:rPr>
          <w:rStyle w:val="emailstyle17"/>
          <w:rFonts w:ascii="Times New Roman" w:hAnsi="Times New Roman" w:cs="David" w:hint="cs"/>
          <w:color w:val="auto"/>
          <w:rtl/>
        </w:rPr>
        <w:t>.</w:t>
      </w:r>
      <w:r w:rsidR="005011CD" w:rsidRPr="00901A33">
        <w:rPr>
          <w:rStyle w:val="emailstyle17"/>
          <w:rFonts w:ascii="Times New Roman" w:hAnsi="Times New Roman" w:cs="David" w:hint="cs"/>
          <w:color w:val="auto"/>
          <w:rtl/>
        </w:rPr>
        <w:t xml:space="preserve"> </w:t>
      </w:r>
    </w:p>
    <w:p w14:paraId="3C275CE4" w14:textId="5E23E838" w:rsidR="005D775A" w:rsidRDefault="004F4E48">
      <w:pPr>
        <w:pStyle w:val="11"/>
        <w:tabs>
          <w:tab w:val="left" w:pos="453"/>
        </w:tabs>
        <w:spacing w:before="0" w:after="240" w:line="360" w:lineRule="auto"/>
        <w:ind w:left="510" w:firstLine="0"/>
        <w:rPr>
          <w:rStyle w:val="emailstyle17"/>
          <w:rFonts w:ascii="Times New Roman" w:hAnsi="Times New Roman" w:cs="David"/>
          <w:color w:val="auto"/>
          <w:rtl/>
        </w:rPr>
        <w:pPrChange w:id="2800" w:author="Shimon" w:date="2021-12-30T12:05:00Z">
          <w:pPr>
            <w:pStyle w:val="11"/>
            <w:tabs>
              <w:tab w:val="left" w:pos="453"/>
            </w:tabs>
            <w:spacing w:before="0" w:after="240" w:line="360" w:lineRule="auto"/>
            <w:ind w:left="510" w:hanging="425"/>
          </w:pPr>
        </w:pPrChange>
      </w:pPr>
      <w:r w:rsidRPr="00901A33">
        <w:rPr>
          <w:rStyle w:val="emailstyle17"/>
          <w:rFonts w:ascii="Times New Roman" w:hAnsi="Times New Roman" w:cs="David" w:hint="cs"/>
          <w:color w:val="auto"/>
          <w:rtl/>
        </w:rPr>
        <w:t>ה</w:t>
      </w:r>
      <w:r w:rsidR="003E0852" w:rsidRPr="00901A33">
        <w:rPr>
          <w:rStyle w:val="emailstyle17"/>
          <w:rFonts w:ascii="Times New Roman" w:hAnsi="Times New Roman" w:cs="David" w:hint="cs"/>
          <w:color w:val="auto"/>
          <w:rtl/>
        </w:rPr>
        <w:t xml:space="preserve">מסמך </w:t>
      </w:r>
      <w:r w:rsidR="00AD5442" w:rsidRPr="00901A33">
        <w:rPr>
          <w:rStyle w:val="emailstyle17"/>
          <w:rFonts w:ascii="Times New Roman" w:hAnsi="Times New Roman" w:cs="David" w:hint="cs"/>
          <w:color w:val="auto"/>
          <w:rtl/>
        </w:rPr>
        <w:t xml:space="preserve">שכאמור </w:t>
      </w:r>
      <w:ins w:id="2801" w:author="Shimon" w:date="2021-12-30T11:43:00Z">
        <w:r w:rsidR="007B59E2" w:rsidRPr="00490455">
          <w:rPr>
            <w:rStyle w:val="emailstyle17"/>
            <w:rFonts w:ascii="Times New Roman" w:hAnsi="Times New Roman" w:cs="David" w:hint="eastAsia"/>
            <w:color w:val="auto"/>
            <w:rtl/>
          </w:rPr>
          <w:t>נחתם</w:t>
        </w:r>
        <w:r w:rsidR="007B59E2" w:rsidRPr="00490455">
          <w:rPr>
            <w:rStyle w:val="emailstyle17"/>
            <w:rFonts w:ascii="Times New Roman" w:hAnsi="Times New Roman" w:cs="David"/>
            <w:color w:val="auto"/>
            <w:rtl/>
          </w:rPr>
          <w:t xml:space="preserve"> </w:t>
        </w:r>
        <w:r w:rsidR="007B59E2" w:rsidRPr="00490455">
          <w:rPr>
            <w:rStyle w:val="emailstyle17"/>
            <w:rFonts w:ascii="Times New Roman" w:hAnsi="Times New Roman" w:cs="David" w:hint="eastAsia"/>
            <w:color w:val="auto"/>
            <w:rtl/>
          </w:rPr>
          <w:t>רק</w:t>
        </w:r>
        <w:r w:rsidR="007B59E2" w:rsidRPr="00490455">
          <w:rPr>
            <w:rStyle w:val="emailstyle17"/>
            <w:rFonts w:ascii="Times New Roman" w:hAnsi="Times New Roman" w:cs="David"/>
            <w:color w:val="auto"/>
            <w:rtl/>
          </w:rPr>
          <w:t xml:space="preserve"> </w:t>
        </w:r>
        <w:r w:rsidR="007B59E2" w:rsidRPr="00490455">
          <w:rPr>
            <w:rStyle w:val="emailstyle17"/>
            <w:rFonts w:ascii="Times New Roman" w:hAnsi="Times New Roman" w:cs="David" w:hint="eastAsia"/>
            <w:color w:val="auto"/>
            <w:rtl/>
          </w:rPr>
          <w:t>ביום</w:t>
        </w:r>
        <w:r w:rsidR="007B59E2" w:rsidRPr="00490455">
          <w:rPr>
            <w:rStyle w:val="emailstyle17"/>
            <w:rFonts w:ascii="Times New Roman" w:hAnsi="Times New Roman" w:cs="David"/>
            <w:color w:val="auto"/>
            <w:rtl/>
          </w:rPr>
          <w:t xml:space="preserve"> 21.11.2012,</w:t>
        </w:r>
        <w:r w:rsidR="007B59E2" w:rsidRPr="00901A33">
          <w:rPr>
            <w:rStyle w:val="emailstyle17"/>
            <w:rFonts w:ascii="Times New Roman" w:hAnsi="Times New Roman" w:cs="David"/>
            <w:b/>
            <w:bCs/>
            <w:color w:val="auto"/>
            <w:rtl/>
          </w:rPr>
          <w:t xml:space="preserve"> </w:t>
        </w:r>
      </w:ins>
      <w:r w:rsidR="003E0852" w:rsidRPr="00490455">
        <w:rPr>
          <w:rStyle w:val="emailstyle17"/>
          <w:rFonts w:ascii="Times New Roman" w:hAnsi="Times New Roman" w:cs="David" w:hint="cs"/>
          <w:b/>
          <w:bCs/>
          <w:color w:val="auto"/>
          <w:rtl/>
        </w:rPr>
        <w:t>נושא את התאריך 15.8.2012</w:t>
      </w:r>
      <w:r w:rsidR="003E0852" w:rsidRPr="00901A33">
        <w:rPr>
          <w:rStyle w:val="emailstyle17"/>
          <w:rFonts w:ascii="Times New Roman" w:hAnsi="Times New Roman" w:cs="David" w:hint="cs"/>
          <w:color w:val="auto"/>
          <w:rtl/>
        </w:rPr>
        <w:t xml:space="preserve"> </w:t>
      </w:r>
      <w:r w:rsidRPr="00901A33">
        <w:rPr>
          <w:rStyle w:val="emailstyle17"/>
          <w:rFonts w:ascii="Times New Roman" w:hAnsi="Times New Roman" w:cs="David" w:hint="cs"/>
          <w:color w:val="auto"/>
          <w:rtl/>
        </w:rPr>
        <w:t>-</w:t>
      </w:r>
      <w:r w:rsidR="00176D16" w:rsidRPr="00901A33">
        <w:rPr>
          <w:rStyle w:val="emailstyle17"/>
          <w:rFonts w:ascii="Times New Roman" w:hAnsi="Times New Roman" w:cs="David" w:hint="cs"/>
          <w:color w:val="auto"/>
          <w:rtl/>
        </w:rPr>
        <w:t xml:space="preserve"> </w:t>
      </w:r>
      <w:del w:id="2802" w:author="Shimon" w:date="2021-12-30T11:56:00Z">
        <w:r w:rsidR="003E0852" w:rsidRPr="00901A33" w:rsidDel="007A0D2C">
          <w:rPr>
            <w:rStyle w:val="emailstyle17"/>
            <w:rFonts w:ascii="Times New Roman" w:hAnsi="Times New Roman" w:cs="David" w:hint="cs"/>
            <w:color w:val="auto"/>
            <w:rtl/>
          </w:rPr>
          <w:delText xml:space="preserve">שבועיים </w:delText>
        </w:r>
      </w:del>
      <w:ins w:id="2803" w:author="Shimon" w:date="2021-12-30T11:56:00Z">
        <w:r w:rsidR="007A0D2C">
          <w:rPr>
            <w:rStyle w:val="emailstyle17"/>
            <w:rFonts w:ascii="Times New Roman" w:hAnsi="Times New Roman" w:cs="David" w:hint="cs"/>
            <w:color w:val="auto"/>
            <w:rtl/>
          </w:rPr>
          <w:t>עשרה ימים</w:t>
        </w:r>
        <w:r w:rsidR="007A0D2C" w:rsidRPr="00901A33">
          <w:rPr>
            <w:rStyle w:val="emailstyle17"/>
            <w:rFonts w:ascii="Times New Roman" w:hAnsi="Times New Roman" w:cs="David" w:hint="cs"/>
            <w:color w:val="auto"/>
            <w:rtl/>
          </w:rPr>
          <w:t xml:space="preserve"> </w:t>
        </w:r>
      </w:ins>
      <w:r w:rsidR="003E0852" w:rsidRPr="00490455">
        <w:rPr>
          <w:rStyle w:val="emailstyle17"/>
          <w:rFonts w:ascii="Times New Roman" w:hAnsi="Times New Roman" w:cs="David" w:hint="eastAsia"/>
          <w:b/>
          <w:bCs/>
          <w:color w:val="auto"/>
          <w:u w:val="single"/>
          <w:rtl/>
          <w:rPrChange w:id="2804" w:author="Shimon" w:date="2021-12-26T14:48:00Z">
            <w:rPr>
              <w:rStyle w:val="emailstyle17"/>
              <w:rFonts w:ascii="Times New Roman" w:hAnsi="Times New Roman" w:cs="David" w:hint="eastAsia"/>
              <w:color w:val="auto"/>
              <w:rtl/>
            </w:rPr>
          </w:rPrChange>
        </w:rPr>
        <w:t>אחרי</w:t>
      </w:r>
      <w:r w:rsidRPr="00490455">
        <w:rPr>
          <w:rStyle w:val="emailstyle17"/>
          <w:rFonts w:ascii="Times New Roman" w:hAnsi="Times New Roman" w:cs="David" w:hint="cs"/>
          <w:b/>
          <w:bCs/>
          <w:color w:val="auto"/>
          <w:rtl/>
        </w:rPr>
        <w:t xml:space="preserve"> </w:t>
      </w:r>
      <w:r w:rsidRPr="00901A33">
        <w:rPr>
          <w:rStyle w:val="emailstyle17"/>
          <w:rFonts w:ascii="Times New Roman" w:hAnsi="Times New Roman" w:cs="David" w:hint="cs"/>
          <w:color w:val="auto"/>
          <w:rtl/>
        </w:rPr>
        <w:t xml:space="preserve"> יום הפרישה</w:t>
      </w:r>
      <w:r w:rsidR="00156400" w:rsidRPr="00901A33">
        <w:rPr>
          <w:rStyle w:val="emailstyle17"/>
          <w:rFonts w:ascii="Times New Roman" w:hAnsi="Times New Roman" w:cs="David"/>
          <w:color w:val="auto"/>
          <w:rtl/>
        </w:rPr>
        <w:t xml:space="preserve"> </w:t>
      </w:r>
      <w:r w:rsidR="00771425" w:rsidRPr="00901A33">
        <w:rPr>
          <w:rStyle w:val="emailstyle17"/>
          <w:rFonts w:ascii="Times New Roman" w:hAnsi="Times New Roman" w:cs="David" w:hint="eastAsia"/>
          <w:color w:val="auto"/>
          <w:rtl/>
        </w:rPr>
        <w:t>הכפוי</w:t>
      </w:r>
      <w:ins w:id="2805" w:author="Shimon" w:date="2021-12-30T11:57:00Z">
        <w:r w:rsidR="007A0D2C">
          <w:rPr>
            <w:rStyle w:val="emailstyle17"/>
            <w:rFonts w:ascii="Times New Roman" w:hAnsi="Times New Roman" w:cs="David" w:hint="cs"/>
            <w:color w:val="auto"/>
            <w:rtl/>
          </w:rPr>
          <w:t xml:space="preserve"> </w:t>
        </w:r>
        <w:r w:rsidR="007A0D2C" w:rsidRPr="007A0D2C">
          <w:rPr>
            <w:rStyle w:val="emailstyle17"/>
            <w:rFonts w:ascii="Times New Roman" w:hAnsi="Times New Roman" w:cs="David" w:hint="eastAsia"/>
            <w:b/>
            <w:bCs/>
            <w:color w:val="auto"/>
            <w:rtl/>
            <w:rPrChange w:id="2806" w:author="Shimon" w:date="2021-12-30T12:05:00Z">
              <w:rPr>
                <w:rStyle w:val="emailstyle17"/>
                <w:rFonts w:ascii="Times New Roman" w:hAnsi="Times New Roman" w:cs="David" w:hint="eastAsia"/>
                <w:color w:val="auto"/>
                <w:rtl/>
              </w:rPr>
            </w:rPrChange>
          </w:rPr>
          <w:t>וכשלושה</w:t>
        </w:r>
        <w:r w:rsidR="007A0D2C" w:rsidRPr="007A0D2C">
          <w:rPr>
            <w:rStyle w:val="emailstyle17"/>
            <w:rFonts w:ascii="Times New Roman" w:hAnsi="Times New Roman" w:cs="David"/>
            <w:b/>
            <w:bCs/>
            <w:color w:val="auto"/>
            <w:rtl/>
            <w:rPrChange w:id="2807" w:author="Shimon" w:date="2021-12-30T12:05:00Z">
              <w:rPr>
                <w:rStyle w:val="emailstyle17"/>
                <w:rFonts w:ascii="Times New Roman" w:hAnsi="Times New Roman" w:cs="David"/>
                <w:color w:val="auto"/>
                <w:rtl/>
              </w:rPr>
            </w:rPrChange>
          </w:rPr>
          <w:t xml:space="preserve"> </w:t>
        </w:r>
        <w:r w:rsidR="007A0D2C" w:rsidRPr="007A0D2C">
          <w:rPr>
            <w:rStyle w:val="emailstyle17"/>
            <w:rFonts w:ascii="Times New Roman" w:hAnsi="Times New Roman" w:cs="David" w:hint="eastAsia"/>
            <w:b/>
            <w:bCs/>
            <w:color w:val="auto"/>
            <w:rtl/>
            <w:rPrChange w:id="2808" w:author="Shimon" w:date="2021-12-30T12:05:00Z">
              <w:rPr>
                <w:rStyle w:val="emailstyle17"/>
                <w:rFonts w:ascii="Times New Roman" w:hAnsi="Times New Roman" w:cs="David" w:hint="eastAsia"/>
                <w:color w:val="auto"/>
                <w:rtl/>
              </w:rPr>
            </w:rPrChange>
          </w:rPr>
          <w:t>חודשים</w:t>
        </w:r>
      </w:ins>
      <w:ins w:id="2809" w:author="Shimon" w:date="2021-12-30T12:05:00Z">
        <w:r w:rsidR="00490455">
          <w:rPr>
            <w:rStyle w:val="emailstyle17"/>
            <w:rFonts w:ascii="Times New Roman" w:hAnsi="Times New Roman" w:cs="David" w:hint="cs"/>
            <w:b/>
            <w:bCs/>
            <w:color w:val="auto"/>
            <w:rtl/>
          </w:rPr>
          <w:t>(</w:t>
        </w:r>
        <w:r w:rsidR="007A0D2C">
          <w:rPr>
            <w:rStyle w:val="emailstyle17"/>
            <w:rFonts w:ascii="Times New Roman" w:hAnsi="Times New Roman" w:cs="David" w:hint="cs"/>
            <w:b/>
            <w:bCs/>
            <w:color w:val="auto"/>
            <w:rtl/>
          </w:rPr>
          <w:t>!</w:t>
        </w:r>
        <w:r w:rsidR="00490455">
          <w:rPr>
            <w:rStyle w:val="emailstyle17"/>
            <w:rFonts w:ascii="Times New Roman" w:hAnsi="Times New Roman" w:cs="David" w:hint="cs"/>
            <w:b/>
            <w:bCs/>
            <w:color w:val="auto"/>
            <w:rtl/>
          </w:rPr>
          <w:t>)</w:t>
        </w:r>
      </w:ins>
      <w:ins w:id="2810" w:author="Shimon" w:date="2021-12-30T11:57:00Z">
        <w:r w:rsidR="007A0D2C" w:rsidRPr="007A0D2C">
          <w:rPr>
            <w:rStyle w:val="emailstyle17"/>
            <w:rFonts w:ascii="Times New Roman" w:hAnsi="Times New Roman" w:cs="David"/>
            <w:b/>
            <w:bCs/>
            <w:color w:val="auto"/>
            <w:rtl/>
            <w:rPrChange w:id="2811" w:author="Shimon" w:date="2021-12-30T12:05:00Z">
              <w:rPr>
                <w:rStyle w:val="emailstyle17"/>
                <w:rFonts w:ascii="Times New Roman" w:hAnsi="Times New Roman" w:cs="David"/>
                <w:color w:val="auto"/>
                <w:rtl/>
              </w:rPr>
            </w:rPrChange>
          </w:rPr>
          <w:t xml:space="preserve"> לפני שנחתם</w:t>
        </w:r>
        <w:r w:rsidR="007A0D2C">
          <w:rPr>
            <w:rStyle w:val="emailstyle17"/>
            <w:rFonts w:ascii="Times New Roman" w:hAnsi="Times New Roman" w:cs="David" w:hint="cs"/>
            <w:color w:val="auto"/>
            <w:rtl/>
          </w:rPr>
          <w:t>.</w:t>
        </w:r>
      </w:ins>
      <w:r w:rsidR="00176D16" w:rsidRPr="00901A33">
        <w:rPr>
          <w:rStyle w:val="emailstyle17"/>
          <w:rFonts w:ascii="Times New Roman" w:hAnsi="Times New Roman" w:cs="David"/>
          <w:color w:val="auto"/>
          <w:rtl/>
        </w:rPr>
        <w:t xml:space="preserve"> </w:t>
      </w:r>
      <w:r w:rsidR="0000179D" w:rsidRPr="00901A33">
        <w:rPr>
          <w:rStyle w:val="emailstyle17"/>
          <w:rFonts w:ascii="Times New Roman" w:hAnsi="Times New Roman" w:cs="David"/>
          <w:color w:val="auto"/>
          <w:rtl/>
        </w:rPr>
        <w:t>-</w:t>
      </w:r>
      <w:r w:rsidR="00606CEF" w:rsidRPr="00901A33">
        <w:rPr>
          <w:rStyle w:val="emailstyle17"/>
          <w:rFonts w:ascii="Times New Roman" w:hAnsi="Times New Roman" w:cs="David"/>
          <w:color w:val="auto"/>
          <w:rtl/>
        </w:rPr>
        <w:t xml:space="preserve"> </w:t>
      </w:r>
      <w:del w:id="2812" w:author="Shimon" w:date="2021-12-30T12:04:00Z">
        <w:r w:rsidRPr="00901A33" w:rsidDel="007A0D2C">
          <w:rPr>
            <w:rStyle w:val="emailstyle17"/>
            <w:rFonts w:ascii="Times New Roman" w:hAnsi="Times New Roman" w:cs="David" w:hint="eastAsia"/>
            <w:b/>
            <w:bCs/>
            <w:color w:val="auto"/>
            <w:rtl/>
          </w:rPr>
          <w:delText>נ</w:delText>
        </w:r>
        <w:r w:rsidR="003E0852" w:rsidRPr="00901A33" w:rsidDel="007A0D2C">
          <w:rPr>
            <w:rStyle w:val="emailstyle17"/>
            <w:rFonts w:ascii="Times New Roman" w:hAnsi="Times New Roman" w:cs="David" w:hint="eastAsia"/>
            <w:b/>
            <w:bCs/>
            <w:color w:val="auto"/>
            <w:rtl/>
          </w:rPr>
          <w:delText>חתם</w:delText>
        </w:r>
        <w:r w:rsidR="009E1704" w:rsidRPr="00901A33" w:rsidDel="007A0D2C">
          <w:rPr>
            <w:rStyle w:val="emailstyle17"/>
            <w:rFonts w:ascii="Times New Roman" w:hAnsi="Times New Roman" w:cs="David"/>
            <w:b/>
            <w:bCs/>
            <w:color w:val="auto"/>
            <w:rtl/>
          </w:rPr>
          <w:delText xml:space="preserve"> </w:delText>
        </w:r>
        <w:r w:rsidRPr="00901A33" w:rsidDel="007A0D2C">
          <w:rPr>
            <w:rStyle w:val="emailstyle17"/>
            <w:rFonts w:ascii="Times New Roman" w:hAnsi="Times New Roman" w:cs="David" w:hint="eastAsia"/>
            <w:b/>
            <w:bCs/>
            <w:color w:val="auto"/>
            <w:rtl/>
          </w:rPr>
          <w:delText>רק</w:delText>
        </w:r>
        <w:r w:rsidR="003216EE" w:rsidRPr="00901A33" w:rsidDel="007A0D2C">
          <w:rPr>
            <w:rStyle w:val="emailstyle17"/>
            <w:rFonts w:ascii="Times New Roman" w:hAnsi="Times New Roman" w:cs="David"/>
            <w:b/>
            <w:bCs/>
            <w:color w:val="auto"/>
            <w:rtl/>
          </w:rPr>
          <w:delText xml:space="preserve"> </w:delText>
        </w:r>
        <w:r w:rsidRPr="00901A33" w:rsidDel="007A0D2C">
          <w:rPr>
            <w:rStyle w:val="emailstyle17"/>
            <w:rFonts w:ascii="Times New Roman" w:hAnsi="Times New Roman" w:cs="David"/>
            <w:b/>
            <w:bCs/>
            <w:color w:val="auto"/>
            <w:rtl/>
          </w:rPr>
          <w:delText xml:space="preserve"> </w:delText>
        </w:r>
        <w:r w:rsidR="009E1704" w:rsidRPr="00901A33" w:rsidDel="007A0D2C">
          <w:rPr>
            <w:rStyle w:val="emailstyle17"/>
            <w:rFonts w:ascii="Times New Roman" w:hAnsi="Times New Roman" w:cs="David" w:hint="eastAsia"/>
            <w:b/>
            <w:bCs/>
            <w:color w:val="auto"/>
            <w:rtl/>
          </w:rPr>
          <w:delText>ביום</w:delText>
        </w:r>
        <w:r w:rsidR="009E1704" w:rsidRPr="00901A33" w:rsidDel="007A0D2C">
          <w:rPr>
            <w:rStyle w:val="emailstyle17"/>
            <w:rFonts w:ascii="Times New Roman" w:hAnsi="Times New Roman" w:cs="David"/>
            <w:b/>
            <w:bCs/>
            <w:color w:val="auto"/>
            <w:rtl/>
          </w:rPr>
          <w:delText xml:space="preserve"> </w:delText>
        </w:r>
        <w:r w:rsidRPr="00901A33" w:rsidDel="007A0D2C">
          <w:rPr>
            <w:rStyle w:val="emailstyle17"/>
            <w:rFonts w:ascii="Times New Roman" w:hAnsi="Times New Roman" w:cs="David"/>
            <w:b/>
            <w:bCs/>
            <w:color w:val="auto"/>
            <w:rtl/>
          </w:rPr>
          <w:delText>21.11.2012</w:delText>
        </w:r>
        <w:r w:rsidR="003216EE" w:rsidRPr="00901A33" w:rsidDel="007A0D2C">
          <w:rPr>
            <w:rStyle w:val="emailstyle17"/>
            <w:rFonts w:ascii="Times New Roman" w:hAnsi="Times New Roman" w:cs="David"/>
            <w:b/>
            <w:bCs/>
            <w:color w:val="auto"/>
            <w:rtl/>
          </w:rPr>
          <w:delText>, יותר משלושה ח</w:delText>
        </w:r>
      </w:del>
      <w:del w:id="2813" w:author="Shimon" w:date="2021-12-30T12:05:00Z">
        <w:r w:rsidR="003216EE" w:rsidRPr="00901A33" w:rsidDel="007A0D2C">
          <w:rPr>
            <w:rStyle w:val="emailstyle17"/>
            <w:rFonts w:ascii="Times New Roman" w:hAnsi="Times New Roman" w:cs="David"/>
            <w:b/>
            <w:bCs/>
            <w:color w:val="auto"/>
            <w:rtl/>
          </w:rPr>
          <w:delText xml:space="preserve">ודשים(!!!) אחרי התאריך </w:delText>
        </w:r>
        <w:r w:rsidR="009E1704" w:rsidRPr="00901A33" w:rsidDel="007A0D2C">
          <w:rPr>
            <w:rStyle w:val="emailstyle17"/>
            <w:rFonts w:ascii="Times New Roman" w:hAnsi="Times New Roman" w:cs="David" w:hint="cs"/>
            <w:b/>
            <w:bCs/>
            <w:color w:val="auto"/>
            <w:rtl/>
          </w:rPr>
          <w:delText xml:space="preserve">הנקוב </w:delText>
        </w:r>
        <w:r w:rsidR="009E1704" w:rsidRPr="00901A33" w:rsidDel="007A0D2C">
          <w:rPr>
            <w:rStyle w:val="emailstyle17"/>
            <w:rFonts w:ascii="Times New Roman" w:hAnsi="Times New Roman" w:cs="David" w:hint="eastAsia"/>
            <w:b/>
            <w:bCs/>
            <w:color w:val="auto"/>
            <w:rtl/>
          </w:rPr>
          <w:delText>על</w:delText>
        </w:r>
        <w:r w:rsidR="009E1704" w:rsidRPr="00901A33" w:rsidDel="007A0D2C">
          <w:rPr>
            <w:rStyle w:val="emailstyle17"/>
            <w:rFonts w:ascii="Times New Roman" w:hAnsi="Times New Roman" w:cs="David"/>
            <w:b/>
            <w:bCs/>
            <w:color w:val="auto"/>
            <w:rtl/>
          </w:rPr>
          <w:delText xml:space="preserve"> </w:delText>
        </w:r>
        <w:r w:rsidR="003216EE" w:rsidRPr="00901A33" w:rsidDel="007A0D2C">
          <w:rPr>
            <w:rStyle w:val="emailstyle17"/>
            <w:rFonts w:ascii="Times New Roman" w:hAnsi="Times New Roman" w:cs="David" w:hint="eastAsia"/>
            <w:b/>
            <w:bCs/>
            <w:color w:val="auto"/>
            <w:rtl/>
          </w:rPr>
          <w:delText>המכתב</w:delText>
        </w:r>
        <w:r w:rsidR="009E1704" w:rsidRPr="00901A33" w:rsidDel="007A0D2C">
          <w:rPr>
            <w:rStyle w:val="emailstyle17"/>
            <w:rFonts w:ascii="Times New Roman" w:hAnsi="Times New Roman" w:cs="David"/>
            <w:b/>
            <w:bCs/>
            <w:color w:val="auto"/>
            <w:rtl/>
          </w:rPr>
          <w:delText>.</w:delText>
        </w:r>
      </w:del>
      <w:r w:rsidR="009E1704" w:rsidRPr="00901A33">
        <w:rPr>
          <w:rStyle w:val="emailstyle17"/>
          <w:rFonts w:ascii="Times New Roman" w:hAnsi="Times New Roman" w:cs="David" w:hint="cs"/>
          <w:color w:val="auto"/>
          <w:rtl/>
        </w:rPr>
        <w:t xml:space="preserve"> למכתב </w:t>
      </w:r>
      <w:ins w:id="2814" w:author="Shimon" w:date="2022-01-02T11:44:00Z">
        <w:r w:rsidR="00333784">
          <w:rPr>
            <w:rStyle w:val="emailstyle17"/>
            <w:rFonts w:ascii="Times New Roman" w:hAnsi="Times New Roman" w:cs="David" w:hint="cs"/>
            <w:color w:val="auto"/>
            <w:rtl/>
          </w:rPr>
          <w:t xml:space="preserve">זה </w:t>
        </w:r>
      </w:ins>
      <w:r w:rsidR="009E1704" w:rsidRPr="00901A33">
        <w:rPr>
          <w:rStyle w:val="emailstyle17"/>
          <w:rFonts w:ascii="Times New Roman" w:hAnsi="Times New Roman" w:cs="David" w:hint="cs"/>
          <w:color w:val="auto"/>
          <w:rtl/>
        </w:rPr>
        <w:t>צורפה גם חתימת סמנכ"לית המשרד (כפי שהיה עליה לעשות</w:t>
      </w:r>
      <w:r w:rsidR="005D775A">
        <w:rPr>
          <w:rStyle w:val="emailstyle17"/>
          <w:rFonts w:ascii="Times New Roman" w:hAnsi="Times New Roman" w:cs="David" w:hint="cs"/>
          <w:color w:val="auto"/>
          <w:rtl/>
        </w:rPr>
        <w:t xml:space="preserve"> ע"פ התקשי"ר</w:t>
      </w:r>
      <w:r w:rsidR="009E1704" w:rsidRPr="00901A33">
        <w:rPr>
          <w:rStyle w:val="emailstyle17"/>
          <w:rFonts w:ascii="Times New Roman" w:hAnsi="Times New Roman" w:cs="David" w:hint="cs"/>
          <w:color w:val="auto"/>
          <w:rtl/>
        </w:rPr>
        <w:t xml:space="preserve"> </w:t>
      </w:r>
      <w:r w:rsidR="009E1704" w:rsidRPr="00901A33">
        <w:rPr>
          <w:rStyle w:val="emailstyle17"/>
          <w:rFonts w:ascii="Times New Roman" w:hAnsi="Times New Roman" w:cs="David" w:hint="cs"/>
          <w:b/>
          <w:bCs/>
          <w:color w:val="auto"/>
          <w:rtl/>
        </w:rPr>
        <w:t>שנה לפני מועד הפרישה</w:t>
      </w:r>
      <w:r w:rsidR="009E1704" w:rsidRPr="00901A33">
        <w:rPr>
          <w:rStyle w:val="emailstyle17"/>
          <w:rFonts w:ascii="Times New Roman" w:hAnsi="Times New Roman" w:cs="David" w:hint="cs"/>
          <w:color w:val="auto"/>
          <w:rtl/>
        </w:rPr>
        <w:t xml:space="preserve"> ולא יותר משלושה חודשים אחריו). </w:t>
      </w:r>
      <w:r w:rsidR="009E1704" w:rsidRPr="00901A33">
        <w:rPr>
          <w:rStyle w:val="emailstyle17"/>
          <w:rFonts w:ascii="Times New Roman" w:hAnsi="Times New Roman" w:cs="David" w:hint="eastAsia"/>
          <w:b/>
          <w:bCs/>
          <w:color w:val="auto"/>
          <w:rtl/>
        </w:rPr>
        <w:t>בפועל</w:t>
      </w:r>
      <w:r w:rsidR="009E1704" w:rsidRPr="00901A33">
        <w:rPr>
          <w:rStyle w:val="emailstyle17"/>
          <w:rFonts w:ascii="Times New Roman" w:hAnsi="Times New Roman" w:cs="David"/>
          <w:b/>
          <w:bCs/>
          <w:color w:val="auto"/>
          <w:rtl/>
        </w:rPr>
        <w:t xml:space="preserve">, </w:t>
      </w:r>
      <w:r w:rsidR="009E1704" w:rsidRPr="00901A33">
        <w:rPr>
          <w:rStyle w:val="emailstyle17"/>
          <w:rFonts w:ascii="Times New Roman" w:hAnsi="Times New Roman" w:cs="David" w:hint="eastAsia"/>
          <w:b/>
          <w:bCs/>
          <w:color w:val="auto"/>
          <w:rtl/>
        </w:rPr>
        <w:t>המכתב</w:t>
      </w:r>
      <w:r w:rsidR="009E1704"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הגיע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לידי</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התובע</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רק</w:t>
      </w:r>
      <w:r w:rsidR="003E0852" w:rsidRPr="00901A33">
        <w:rPr>
          <w:rStyle w:val="emailstyle17"/>
          <w:rFonts w:ascii="Times New Roman" w:hAnsi="Times New Roman" w:cs="David"/>
          <w:b/>
          <w:bCs/>
          <w:color w:val="auto"/>
          <w:rtl/>
        </w:rPr>
        <w:t xml:space="preserve"> </w:t>
      </w:r>
      <w:r w:rsidR="003E0852" w:rsidRPr="00901A33">
        <w:rPr>
          <w:rStyle w:val="emailstyle17"/>
          <w:rFonts w:ascii="Times New Roman" w:hAnsi="Times New Roman" w:cs="David" w:hint="eastAsia"/>
          <w:b/>
          <w:bCs/>
          <w:color w:val="auto"/>
          <w:rtl/>
        </w:rPr>
        <w:t>באמצע</w:t>
      </w:r>
      <w:r w:rsidRPr="00901A33">
        <w:rPr>
          <w:rStyle w:val="emailstyle17"/>
          <w:rFonts w:ascii="Times New Roman" w:hAnsi="Times New Roman" w:cs="David"/>
          <w:b/>
          <w:bCs/>
          <w:color w:val="auto"/>
          <w:rtl/>
        </w:rPr>
        <w:t xml:space="preserve"> חודש</w:t>
      </w:r>
      <w:r w:rsidR="003E0852" w:rsidRPr="00901A33">
        <w:rPr>
          <w:rStyle w:val="emailstyle17"/>
          <w:rFonts w:ascii="Times New Roman" w:hAnsi="Times New Roman" w:cs="David"/>
          <w:b/>
          <w:bCs/>
          <w:color w:val="auto"/>
          <w:rtl/>
        </w:rPr>
        <w:t xml:space="preserve"> דצמבר 2012</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כחמישה</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חודשים</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u w:val="single"/>
          <w:rtl/>
        </w:rPr>
        <w:t>לאחר</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הפסקת</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עבודתו</w:t>
      </w:r>
      <w:r w:rsidR="00D26EA4" w:rsidRPr="00901A33">
        <w:rPr>
          <w:rStyle w:val="emailstyle17"/>
          <w:rFonts w:ascii="Times New Roman" w:hAnsi="Times New Roman" w:cs="David"/>
          <w:b/>
          <w:bCs/>
          <w:color w:val="auto"/>
          <w:rtl/>
        </w:rPr>
        <w:t xml:space="preserve"> </w:t>
      </w:r>
      <w:r w:rsidR="00D26EA4" w:rsidRPr="00901A33">
        <w:rPr>
          <w:rStyle w:val="emailstyle17"/>
          <w:rFonts w:ascii="Times New Roman" w:hAnsi="Times New Roman" w:cs="David" w:hint="eastAsia"/>
          <w:b/>
          <w:bCs/>
          <w:color w:val="auto"/>
          <w:rtl/>
        </w:rPr>
        <w:t>הכפויה</w:t>
      </w:r>
      <w:r w:rsidR="009E1704" w:rsidRPr="00901A33">
        <w:rPr>
          <w:rStyle w:val="emailstyle17"/>
          <w:rFonts w:ascii="Times New Roman" w:hAnsi="Times New Roman" w:cs="David"/>
          <w:b/>
          <w:bCs/>
          <w:color w:val="auto"/>
          <w:rtl/>
        </w:rPr>
        <w:t>.</w:t>
      </w:r>
    </w:p>
    <w:p w14:paraId="21786340" w14:textId="0DEE7120" w:rsidR="008453A3" w:rsidRPr="00901A33" w:rsidDel="00414B9D" w:rsidRDefault="005D775A" w:rsidP="0069718D">
      <w:pPr>
        <w:pStyle w:val="11"/>
        <w:tabs>
          <w:tab w:val="left" w:pos="530"/>
        </w:tabs>
        <w:spacing w:before="0" w:after="240" w:line="360" w:lineRule="auto"/>
        <w:ind w:left="510" w:hanging="425"/>
        <w:rPr>
          <w:del w:id="2815" w:author="Shimon" w:date="2022-01-07T00:42:00Z"/>
          <w:b/>
          <w:bCs/>
          <w:i/>
          <w:iCs/>
          <w:sz w:val="24"/>
          <w:rtl/>
        </w:rPr>
      </w:pPr>
      <w:r>
        <w:rPr>
          <w:rStyle w:val="emailstyle17"/>
          <w:rFonts w:ascii="Times New Roman" w:hAnsi="Times New Roman" w:cs="David" w:hint="cs"/>
          <w:color w:val="auto"/>
          <w:rtl/>
        </w:rPr>
        <w:t xml:space="preserve">        יצויין עוד ש</w:t>
      </w:r>
      <w:r w:rsidRPr="00901A33">
        <w:rPr>
          <w:rStyle w:val="emailstyle17"/>
          <w:rFonts w:ascii="Times New Roman" w:hAnsi="Times New Roman" w:cs="David" w:hint="cs"/>
          <w:color w:val="auto"/>
          <w:rtl/>
        </w:rPr>
        <w:t xml:space="preserve">במסמך </w:t>
      </w:r>
      <w:ins w:id="2816" w:author="Shimon" w:date="2021-12-28T14:33:00Z">
        <w:r w:rsidR="00AA4B92">
          <w:rPr>
            <w:rStyle w:val="emailstyle17"/>
            <w:rFonts w:ascii="Times New Roman" w:hAnsi="Times New Roman" w:cs="David" w:hint="cs"/>
            <w:color w:val="auto"/>
            <w:rtl/>
          </w:rPr>
          <w:t xml:space="preserve">מובהר </w:t>
        </w:r>
      </w:ins>
      <w:ins w:id="2817" w:author="Shimon" w:date="2021-12-19T00:05:00Z">
        <w:r>
          <w:rPr>
            <w:rStyle w:val="emailstyle17"/>
            <w:rFonts w:ascii="Times New Roman" w:hAnsi="Times New Roman" w:cs="David" w:hint="cs"/>
            <w:color w:val="auto"/>
            <w:rtl/>
          </w:rPr>
          <w:t xml:space="preserve">במפורש </w:t>
        </w:r>
      </w:ins>
      <w:r w:rsidRPr="00901A33">
        <w:rPr>
          <w:rStyle w:val="emailstyle17"/>
          <w:rFonts w:ascii="Times New Roman" w:hAnsi="Times New Roman" w:cs="David" w:hint="cs"/>
          <w:color w:val="auto"/>
          <w:rtl/>
        </w:rPr>
        <w:t xml:space="preserve"> ש</w:t>
      </w:r>
      <w:r w:rsidRPr="00901A33">
        <w:rPr>
          <w:rStyle w:val="emailstyle17"/>
          <w:rFonts w:ascii="Times New Roman" w:hAnsi="Times New Roman" w:cs="David" w:hint="cs"/>
          <w:b/>
          <w:bCs/>
          <w:color w:val="auto"/>
          <w:rtl/>
        </w:rPr>
        <w:t>שיעור הגימלה, יהיה "לפי 2% קיצבה לכל שנת שרות".</w:t>
      </w:r>
      <w:ins w:id="2818" w:author="Shimon" w:date="2022-01-03T11:52:00Z">
        <w:r w:rsidR="00DB1C41">
          <w:rPr>
            <w:rStyle w:val="emailstyle17"/>
            <w:rFonts w:ascii="Times New Roman" w:hAnsi="Times New Roman" w:cs="David" w:hint="cs"/>
            <w:b/>
            <w:bCs/>
            <w:color w:val="auto"/>
            <w:rtl/>
          </w:rPr>
          <w:t xml:space="preserve">      </w:t>
        </w:r>
      </w:ins>
      <w:del w:id="2819" w:author="Shimon" w:date="2022-01-07T00:42:00Z">
        <w:r w:rsidR="00DB1C41" w:rsidDel="00414B9D">
          <w:rPr>
            <w:rStyle w:val="emailstyle17"/>
            <w:rFonts w:ascii="Times New Roman" w:hAnsi="Times New Roman" w:cs="David" w:hint="cs"/>
            <w:b/>
            <w:bCs/>
            <w:color w:val="auto"/>
            <w:rtl/>
          </w:rPr>
          <w:delText xml:space="preserve">        </w:delText>
        </w:r>
      </w:del>
    </w:p>
    <w:p w14:paraId="3EC92FD1" w14:textId="7EA547B5" w:rsidR="003E0852" w:rsidRDefault="008453A3">
      <w:pPr>
        <w:pStyle w:val="11"/>
        <w:tabs>
          <w:tab w:val="left" w:pos="530"/>
        </w:tabs>
        <w:spacing w:before="0" w:after="240" w:line="360" w:lineRule="auto"/>
        <w:ind w:left="510" w:hanging="425"/>
        <w:rPr>
          <w:ins w:id="2820" w:author="Shimon" w:date="2021-12-30T11:58:00Z"/>
          <w:i/>
          <w:iCs/>
          <w:sz w:val="24"/>
          <w:rtl/>
        </w:rPr>
        <w:pPrChange w:id="2821" w:author="Shimon" w:date="2022-01-07T00:42:00Z">
          <w:pPr>
            <w:pStyle w:val="11"/>
            <w:tabs>
              <w:tab w:val="left" w:pos="453"/>
            </w:tabs>
            <w:spacing w:before="0" w:after="240" w:line="360" w:lineRule="auto"/>
            <w:ind w:left="510" w:hanging="425"/>
          </w:pPr>
        </w:pPrChange>
      </w:pPr>
      <w:del w:id="2822" w:author="Shimon" w:date="2022-01-07T00:42:00Z">
        <w:r w:rsidRPr="00901A33" w:rsidDel="00414B9D">
          <w:rPr>
            <w:rFonts w:hint="cs"/>
            <w:i/>
            <w:iCs/>
            <w:sz w:val="24"/>
            <w:rtl/>
          </w:rPr>
          <w:delText>*</w:delText>
        </w:r>
      </w:del>
      <w:r w:rsidRPr="00901A33">
        <w:rPr>
          <w:rFonts w:hint="cs"/>
          <w:i/>
          <w:iCs/>
          <w:sz w:val="24"/>
          <w:rtl/>
        </w:rPr>
        <w:t>*</w:t>
      </w:r>
      <w:r w:rsidRPr="00901A33">
        <w:rPr>
          <w:rFonts w:hint="cs"/>
          <w:i/>
          <w:iCs/>
          <w:sz w:val="24"/>
          <w:rtl/>
        </w:rPr>
        <w:tab/>
      </w:r>
      <w:r w:rsidR="003E0852" w:rsidRPr="00901A33">
        <w:rPr>
          <w:rFonts w:hint="cs"/>
          <w:i/>
          <w:iCs/>
          <w:sz w:val="24"/>
          <w:rtl/>
        </w:rPr>
        <w:t xml:space="preserve">רצ"ב </w:t>
      </w:r>
      <w:bookmarkStart w:id="2823" w:name="_Hlk18184444"/>
      <w:r w:rsidR="003E0852" w:rsidRPr="00901A33">
        <w:rPr>
          <w:rFonts w:hint="cs"/>
          <w:i/>
          <w:iCs/>
          <w:sz w:val="24"/>
          <w:rtl/>
        </w:rPr>
        <w:t xml:space="preserve">מסמך ההודעה על </w:t>
      </w:r>
      <w:r w:rsidR="003E0852" w:rsidRPr="00901A33">
        <w:rPr>
          <w:rFonts w:hint="eastAsia"/>
          <w:i/>
          <w:iCs/>
          <w:sz w:val="24"/>
          <w:rtl/>
        </w:rPr>
        <w:t>החלטת</w:t>
      </w:r>
      <w:r w:rsidR="003E0852" w:rsidRPr="00901A33">
        <w:rPr>
          <w:i/>
          <w:iCs/>
          <w:sz w:val="24"/>
          <w:rtl/>
        </w:rPr>
        <w:t xml:space="preserve"> </w:t>
      </w:r>
      <w:r w:rsidR="003E0852" w:rsidRPr="00901A33">
        <w:rPr>
          <w:rFonts w:hint="eastAsia"/>
          <w:i/>
          <w:iCs/>
          <w:sz w:val="24"/>
          <w:rtl/>
        </w:rPr>
        <w:t>נציב</w:t>
      </w:r>
      <w:r w:rsidR="003E0852" w:rsidRPr="00901A33">
        <w:rPr>
          <w:i/>
          <w:iCs/>
          <w:sz w:val="24"/>
          <w:rtl/>
        </w:rPr>
        <w:t xml:space="preserve"> </w:t>
      </w:r>
      <w:r w:rsidR="003E0852" w:rsidRPr="00901A33">
        <w:rPr>
          <w:rFonts w:hint="eastAsia"/>
          <w:i/>
          <w:iCs/>
          <w:sz w:val="24"/>
          <w:rtl/>
        </w:rPr>
        <w:t>שרות</w:t>
      </w:r>
      <w:r w:rsidR="003E0852" w:rsidRPr="00901A33">
        <w:rPr>
          <w:i/>
          <w:iCs/>
          <w:sz w:val="24"/>
          <w:rtl/>
        </w:rPr>
        <w:t xml:space="preserve"> </w:t>
      </w:r>
      <w:r w:rsidR="003E0852" w:rsidRPr="00901A33">
        <w:rPr>
          <w:rFonts w:hint="eastAsia"/>
          <w:i/>
          <w:iCs/>
          <w:sz w:val="24"/>
          <w:rtl/>
        </w:rPr>
        <w:t>המדינה</w:t>
      </w:r>
      <w:r w:rsidR="003E0852" w:rsidRPr="00901A33">
        <w:rPr>
          <w:i/>
          <w:iCs/>
          <w:sz w:val="24"/>
          <w:rtl/>
        </w:rPr>
        <w:t xml:space="preserve"> </w:t>
      </w:r>
      <w:r w:rsidR="003E0852" w:rsidRPr="00901A33">
        <w:rPr>
          <w:rFonts w:hint="eastAsia"/>
          <w:i/>
          <w:iCs/>
          <w:sz w:val="24"/>
          <w:rtl/>
        </w:rPr>
        <w:t>מ</w:t>
      </w:r>
      <w:r w:rsidR="003E0852" w:rsidRPr="00901A33">
        <w:rPr>
          <w:i/>
          <w:iCs/>
          <w:sz w:val="24"/>
          <w:rtl/>
        </w:rPr>
        <w:t xml:space="preserve">-15.8.12 </w:t>
      </w:r>
      <w:r w:rsidR="003E0852" w:rsidRPr="00901A33">
        <w:rPr>
          <w:rFonts w:hint="eastAsia"/>
          <w:i/>
          <w:iCs/>
          <w:sz w:val="24"/>
          <w:rtl/>
        </w:rPr>
        <w:t>שנחתם</w:t>
      </w:r>
      <w:r w:rsidR="003E0852" w:rsidRPr="00901A33">
        <w:rPr>
          <w:i/>
          <w:iCs/>
          <w:sz w:val="24"/>
          <w:rtl/>
        </w:rPr>
        <w:t xml:space="preserve"> </w:t>
      </w:r>
      <w:r w:rsidR="003E0852" w:rsidRPr="00901A33">
        <w:rPr>
          <w:rFonts w:hint="eastAsia"/>
          <w:i/>
          <w:iCs/>
          <w:sz w:val="24"/>
          <w:rtl/>
        </w:rPr>
        <w:t>ב</w:t>
      </w:r>
      <w:r w:rsidR="004F4E48" w:rsidRPr="00901A33">
        <w:rPr>
          <w:rFonts w:hint="eastAsia"/>
          <w:i/>
          <w:iCs/>
          <w:sz w:val="24"/>
          <w:rtl/>
        </w:rPr>
        <w:t>יום</w:t>
      </w:r>
      <w:r w:rsidR="004F4E48" w:rsidRPr="00901A33">
        <w:rPr>
          <w:i/>
          <w:iCs/>
          <w:sz w:val="24"/>
          <w:rtl/>
        </w:rPr>
        <w:t xml:space="preserve"> </w:t>
      </w:r>
      <w:r w:rsidR="003E0852" w:rsidRPr="00901A33">
        <w:rPr>
          <w:i/>
          <w:iCs/>
          <w:sz w:val="24"/>
          <w:rtl/>
        </w:rPr>
        <w:t xml:space="preserve">21.11.12 </w:t>
      </w:r>
      <w:r w:rsidR="003E0852" w:rsidRPr="00901A33">
        <w:rPr>
          <w:rFonts w:hint="eastAsia"/>
          <w:i/>
          <w:iCs/>
          <w:sz w:val="24"/>
          <w:rtl/>
        </w:rPr>
        <w:t>וצילום</w:t>
      </w:r>
      <w:r w:rsidR="003E0852" w:rsidRPr="00901A33">
        <w:rPr>
          <w:i/>
          <w:iCs/>
          <w:sz w:val="24"/>
          <w:rtl/>
        </w:rPr>
        <w:t xml:space="preserve"> </w:t>
      </w:r>
      <w:r w:rsidR="003E0852" w:rsidRPr="00901A33">
        <w:rPr>
          <w:rFonts w:hint="eastAsia"/>
          <w:i/>
          <w:iCs/>
          <w:sz w:val="24"/>
          <w:rtl/>
        </w:rPr>
        <w:t>המעטפה</w:t>
      </w:r>
      <w:r w:rsidR="003E0852" w:rsidRPr="00901A33">
        <w:rPr>
          <w:i/>
          <w:iCs/>
          <w:sz w:val="24"/>
          <w:rtl/>
        </w:rPr>
        <w:t xml:space="preserve"> </w:t>
      </w:r>
      <w:r w:rsidR="003E0852" w:rsidRPr="00901A33">
        <w:rPr>
          <w:rFonts w:hint="eastAsia"/>
          <w:i/>
          <w:iCs/>
          <w:sz w:val="24"/>
          <w:rtl/>
        </w:rPr>
        <w:t>בה</w:t>
      </w:r>
      <w:r w:rsidR="003E0852" w:rsidRPr="00901A33">
        <w:rPr>
          <w:i/>
          <w:iCs/>
          <w:sz w:val="24"/>
          <w:rtl/>
        </w:rPr>
        <w:t xml:space="preserve"> </w:t>
      </w:r>
      <w:r w:rsidR="003E0852" w:rsidRPr="00901A33">
        <w:rPr>
          <w:rFonts w:hint="eastAsia"/>
          <w:i/>
          <w:iCs/>
          <w:sz w:val="24"/>
          <w:rtl/>
        </w:rPr>
        <w:t>נשלח</w:t>
      </w:r>
      <w:r w:rsidR="003E0852" w:rsidRPr="00901A33">
        <w:rPr>
          <w:i/>
          <w:iCs/>
          <w:sz w:val="24"/>
          <w:rtl/>
        </w:rPr>
        <w:t xml:space="preserve"> </w:t>
      </w:r>
      <w:r w:rsidR="003E0852" w:rsidRPr="00901A33">
        <w:rPr>
          <w:rFonts w:hint="eastAsia"/>
          <w:i/>
          <w:iCs/>
          <w:sz w:val="24"/>
          <w:rtl/>
        </w:rPr>
        <w:t>המסמך</w:t>
      </w:r>
      <w:r w:rsidR="003E0852" w:rsidRPr="00901A33">
        <w:rPr>
          <w:i/>
          <w:iCs/>
          <w:sz w:val="24"/>
          <w:rtl/>
        </w:rPr>
        <w:t xml:space="preserve"> </w:t>
      </w:r>
      <w:r w:rsidR="003E0852" w:rsidRPr="00901A33">
        <w:rPr>
          <w:rFonts w:hint="eastAsia"/>
          <w:i/>
          <w:iCs/>
          <w:sz w:val="24"/>
          <w:rtl/>
        </w:rPr>
        <w:t>עם</w:t>
      </w:r>
      <w:r w:rsidR="003E0852" w:rsidRPr="00901A33">
        <w:rPr>
          <w:i/>
          <w:iCs/>
          <w:sz w:val="24"/>
          <w:rtl/>
        </w:rPr>
        <w:t xml:space="preserve"> </w:t>
      </w:r>
      <w:r w:rsidR="003E0852" w:rsidRPr="00901A33">
        <w:rPr>
          <w:rFonts w:hint="eastAsia"/>
          <w:i/>
          <w:iCs/>
          <w:sz w:val="24"/>
          <w:rtl/>
        </w:rPr>
        <w:t>חותמת</w:t>
      </w:r>
      <w:r w:rsidR="003E0852" w:rsidRPr="00901A33">
        <w:rPr>
          <w:i/>
          <w:iCs/>
          <w:sz w:val="24"/>
          <w:rtl/>
        </w:rPr>
        <w:t xml:space="preserve"> </w:t>
      </w:r>
      <w:r w:rsidR="003E0852" w:rsidRPr="00901A33">
        <w:rPr>
          <w:rFonts w:hint="eastAsia"/>
          <w:i/>
          <w:iCs/>
          <w:sz w:val="24"/>
          <w:rtl/>
        </w:rPr>
        <w:t>הדואר</w:t>
      </w:r>
      <w:r w:rsidR="003E0852" w:rsidRPr="00901A33">
        <w:rPr>
          <w:i/>
          <w:iCs/>
          <w:sz w:val="24"/>
          <w:rtl/>
        </w:rPr>
        <w:t xml:space="preserve"> </w:t>
      </w:r>
      <w:r w:rsidR="003E0852" w:rsidRPr="00901A33">
        <w:rPr>
          <w:rFonts w:hint="eastAsia"/>
          <w:i/>
          <w:iCs/>
          <w:sz w:val="24"/>
          <w:rtl/>
        </w:rPr>
        <w:t>מיום</w:t>
      </w:r>
      <w:r w:rsidR="00606CEF" w:rsidRPr="00901A33">
        <w:rPr>
          <w:i/>
          <w:iCs/>
          <w:sz w:val="24"/>
          <w:rtl/>
        </w:rPr>
        <w:t xml:space="preserve"> </w:t>
      </w:r>
      <w:r w:rsidR="003E0852" w:rsidRPr="00901A33">
        <w:rPr>
          <w:i/>
          <w:iCs/>
          <w:sz w:val="24"/>
          <w:rtl/>
        </w:rPr>
        <w:t xml:space="preserve">12.12.12, מסומנים </w:t>
      </w:r>
      <w:r w:rsidR="003E0852" w:rsidRPr="00901A33">
        <w:rPr>
          <w:rFonts w:hint="eastAsia"/>
          <w:i/>
          <w:iCs/>
          <w:sz w:val="24"/>
          <w:u w:val="single"/>
          <w:rtl/>
        </w:rPr>
        <w:t>כנספחים</w:t>
      </w:r>
      <w:r w:rsidR="004F4E48" w:rsidRPr="00901A33">
        <w:rPr>
          <w:i/>
          <w:iCs/>
          <w:sz w:val="24"/>
          <w:u w:val="single"/>
          <w:rtl/>
        </w:rPr>
        <w:t xml:space="preserve"> </w:t>
      </w:r>
      <w:r w:rsidR="007C0B1F">
        <w:rPr>
          <w:rFonts w:hint="cs"/>
          <w:i/>
          <w:iCs/>
          <w:sz w:val="24"/>
          <w:u w:val="single"/>
          <w:rtl/>
        </w:rPr>
        <w:t>8</w:t>
      </w:r>
      <w:r w:rsidRPr="00901A33">
        <w:rPr>
          <w:i/>
          <w:iCs/>
          <w:sz w:val="24"/>
          <w:u w:val="single"/>
          <w:rtl/>
        </w:rPr>
        <w:t xml:space="preserve"> א' – </w:t>
      </w:r>
      <w:r w:rsidR="007C0B1F">
        <w:rPr>
          <w:rFonts w:hint="cs"/>
          <w:i/>
          <w:iCs/>
          <w:sz w:val="24"/>
          <w:u w:val="single"/>
          <w:rtl/>
        </w:rPr>
        <w:t>8</w:t>
      </w:r>
      <w:r w:rsidRPr="00901A33">
        <w:rPr>
          <w:i/>
          <w:iCs/>
          <w:sz w:val="24"/>
          <w:u w:val="single"/>
          <w:rtl/>
        </w:rPr>
        <w:t xml:space="preserve"> ב'.</w:t>
      </w:r>
    </w:p>
    <w:bookmarkEnd w:id="2823"/>
    <w:p w14:paraId="6C67DF9C" w14:textId="126F0A15" w:rsidR="00414B9D" w:rsidRPr="00414B9D" w:rsidDel="005E1572" w:rsidRDefault="00414B9D" w:rsidP="005E1572">
      <w:pPr>
        <w:pStyle w:val="11"/>
        <w:numPr>
          <w:ilvl w:val="0"/>
          <w:numId w:val="14"/>
        </w:numPr>
        <w:spacing w:before="0" w:after="240" w:line="360" w:lineRule="auto"/>
        <w:ind w:left="510" w:hanging="425"/>
        <w:rPr>
          <w:ins w:id="2824" w:author="Shimon" w:date="2022-01-07T00:44:00Z"/>
          <w:del w:id="2825" w:author="אופיר טל" w:date="2022-01-09T13:13:00Z"/>
          <w:i/>
          <w:iCs/>
          <w:sz w:val="24"/>
          <w:u w:val="single"/>
          <w:rtl/>
          <w:rPrChange w:id="2826" w:author="Shimon" w:date="2022-01-07T00:44:00Z">
            <w:rPr>
              <w:ins w:id="2827" w:author="Shimon" w:date="2022-01-07T00:44:00Z"/>
              <w:del w:id="2828" w:author="אופיר טל" w:date="2022-01-09T13:13:00Z"/>
              <w:i/>
              <w:iCs/>
              <w:sz w:val="24"/>
              <w:rtl/>
            </w:rPr>
          </w:rPrChange>
        </w:rPr>
      </w:pPr>
      <w:ins w:id="2829" w:author="Shimon" w:date="2022-01-07T00:42:00Z">
        <w:r>
          <w:rPr>
            <w:rStyle w:val="emailstyle17"/>
            <w:rFonts w:ascii="Times New Roman" w:hAnsi="Times New Roman" w:cs="David" w:hint="cs"/>
            <w:b/>
            <w:bCs/>
            <w:color w:val="auto"/>
            <w:rtl/>
          </w:rPr>
          <w:t xml:space="preserve">        </w:t>
        </w:r>
        <w:del w:id="2830" w:author="אופיר טל" w:date="2022-01-09T13:13:00Z">
          <w:r w:rsidDel="005E1572">
            <w:rPr>
              <w:rFonts w:hint="cs"/>
              <w:i/>
              <w:iCs/>
              <w:sz w:val="24"/>
              <w:rtl/>
            </w:rPr>
            <w:delText>גם במקרה זה, הפער הבלתי מתקבל על הדעת של יותר משלושה חודשים בין התאריך שבראש המסמך למועד החתימה על, תמוה מאד. שוב קשה להמלט מההרגשה שהתאריך 15.8.2012 בראש המסמך, רחוק מהאמת ונרשם כך כדי למזער את הרושם השלילי של ההודעה, הכל כך מאוחרת לעומת דרישות החוק והתקשי"ר, וכדי לחפות על המהלך הפסול של סמנכ"לית האוצר.</w:delText>
          </w:r>
        </w:del>
      </w:ins>
    </w:p>
    <w:p w14:paraId="0F768EE0" w14:textId="4D0CA201" w:rsidR="00414B9D" w:rsidDel="005E1572" w:rsidRDefault="00414B9D" w:rsidP="00D9407F">
      <w:pPr>
        <w:pStyle w:val="11"/>
        <w:numPr>
          <w:ilvl w:val="0"/>
          <w:numId w:val="14"/>
        </w:numPr>
        <w:spacing w:before="0" w:after="240" w:line="360" w:lineRule="auto"/>
        <w:ind w:left="510" w:hanging="425"/>
        <w:rPr>
          <w:ins w:id="2831" w:author="Shimon" w:date="2022-01-07T01:11:00Z"/>
          <w:del w:id="2832" w:author="אופיר טל" w:date="2022-01-09T13:13:00Z"/>
          <w:i/>
          <w:iCs/>
          <w:sz w:val="24"/>
          <w:rtl/>
        </w:rPr>
      </w:pPr>
      <w:ins w:id="2833" w:author="Shimon" w:date="2022-01-07T00:44:00Z">
        <w:del w:id="2834" w:author="אופיר טל" w:date="2022-01-09T13:13:00Z">
          <w:r w:rsidDel="005E1572">
            <w:rPr>
              <w:rFonts w:hint="cs"/>
              <w:i/>
              <w:iCs/>
              <w:sz w:val="24"/>
              <w:rtl/>
            </w:rPr>
            <w:delText>יצויין כי</w:delText>
          </w:r>
        </w:del>
      </w:ins>
      <w:ins w:id="2835" w:author="Shimon" w:date="2022-01-07T00:42:00Z">
        <w:del w:id="2836" w:author="אופיר טל" w:date="2022-01-09T13:13:00Z">
          <w:r w:rsidDel="005E1572">
            <w:rPr>
              <w:rFonts w:hint="cs"/>
              <w:i/>
              <w:iCs/>
              <w:sz w:val="24"/>
              <w:rtl/>
            </w:rPr>
            <w:delText xml:space="preserve"> </w:delText>
          </w:r>
        </w:del>
      </w:ins>
      <w:ins w:id="2837" w:author="Shimon" w:date="2022-01-07T00:46:00Z">
        <w:del w:id="2838" w:author="אופיר טל" w:date="2022-01-09T13:13:00Z">
          <w:r w:rsidDel="005E1572">
            <w:rPr>
              <w:rFonts w:hint="cs"/>
              <w:i/>
              <w:iCs/>
              <w:sz w:val="24"/>
              <w:rtl/>
            </w:rPr>
            <w:delText>ה</w:delText>
          </w:r>
        </w:del>
      </w:ins>
      <w:ins w:id="2839" w:author="Shimon" w:date="2022-01-07T00:42:00Z">
        <w:del w:id="2840" w:author="אופיר טל" w:date="2022-01-09T13:13:00Z">
          <w:r w:rsidDel="005E1572">
            <w:rPr>
              <w:rFonts w:hint="cs"/>
              <w:i/>
              <w:iCs/>
              <w:sz w:val="24"/>
              <w:rtl/>
            </w:rPr>
            <w:delText>משחק בתאריכי מסמכים והטעיה של המכותבים חזר על עצמה שוב ושוב</w:delText>
          </w:r>
        </w:del>
      </w:ins>
      <w:ins w:id="2841" w:author="Shimon" w:date="2022-01-07T00:50:00Z">
        <w:del w:id="2842" w:author="אופיר טל" w:date="2022-01-09T13:13:00Z">
          <w:r w:rsidDel="005E1572">
            <w:rPr>
              <w:rFonts w:hint="cs"/>
              <w:i/>
              <w:iCs/>
              <w:sz w:val="24"/>
              <w:rtl/>
            </w:rPr>
            <w:delText xml:space="preserve">. כשהגיעו מים עד נפש </w:delText>
          </w:r>
        </w:del>
      </w:ins>
      <w:ins w:id="2843" w:author="Shimon" w:date="2022-01-07T00:51:00Z">
        <w:del w:id="2844" w:author="אופיר טל" w:date="2022-01-09T13:13:00Z">
          <w:r w:rsidDel="005E1572">
            <w:rPr>
              <w:rFonts w:hint="cs"/>
              <w:i/>
              <w:iCs/>
              <w:sz w:val="24"/>
              <w:rtl/>
            </w:rPr>
            <w:delText>(</w:delText>
          </w:r>
          <w:r w:rsidR="007239A7" w:rsidDel="005E1572">
            <w:rPr>
              <w:rFonts w:hint="cs"/>
              <w:i/>
              <w:iCs/>
              <w:sz w:val="24"/>
              <w:rtl/>
            </w:rPr>
            <w:delText>הצגת מכתב שנשלח</w:delText>
          </w:r>
        </w:del>
      </w:ins>
      <w:ins w:id="2845" w:author="Shimon" w:date="2022-01-07T01:13:00Z">
        <w:del w:id="2846" w:author="אופיר טל" w:date="2022-01-09T13:13:00Z">
          <w:r w:rsidR="00A16AF2" w:rsidDel="005E1572">
            <w:rPr>
              <w:rFonts w:hint="cs"/>
              <w:i/>
              <w:iCs/>
              <w:sz w:val="24"/>
              <w:rtl/>
            </w:rPr>
            <w:delText xml:space="preserve"> מהלשכה המשפטית(!) של הנש"מ </w:delText>
          </w:r>
        </w:del>
      </w:ins>
      <w:ins w:id="2847" w:author="Shimon" w:date="2022-01-07T00:51:00Z">
        <w:del w:id="2848" w:author="אופיר טל" w:date="2022-01-09T13:13:00Z">
          <w:r w:rsidR="007239A7" w:rsidDel="005E1572">
            <w:rPr>
              <w:rFonts w:hint="cs"/>
              <w:i/>
              <w:iCs/>
              <w:sz w:val="24"/>
              <w:rtl/>
            </w:rPr>
            <w:delText xml:space="preserve"> </w:delText>
          </w:r>
        </w:del>
      </w:ins>
      <w:ins w:id="2849" w:author="Shimon" w:date="2022-01-07T00:53:00Z">
        <w:del w:id="2850" w:author="אופיר טל" w:date="2022-01-09T13:13:00Z">
          <w:r w:rsidR="007239A7" w:rsidDel="005E1572">
            <w:rPr>
              <w:rFonts w:hint="cs"/>
              <w:i/>
              <w:iCs/>
              <w:sz w:val="24"/>
              <w:rtl/>
            </w:rPr>
            <w:delText>ב</w:delText>
          </w:r>
        </w:del>
      </w:ins>
      <w:ins w:id="2851" w:author="Shimon" w:date="2022-01-07T00:51:00Z">
        <w:del w:id="2852" w:author="אופיר טל" w:date="2022-01-09T13:13:00Z">
          <w:r w:rsidR="007239A7" w:rsidDel="005E1572">
            <w:rPr>
              <w:rFonts w:hint="cs"/>
              <w:i/>
              <w:iCs/>
              <w:sz w:val="24"/>
              <w:rtl/>
            </w:rPr>
            <w:delText>-</w:delText>
          </w:r>
          <w:r w:rsidR="007239A7" w:rsidRPr="007239A7" w:rsidDel="005E1572">
            <w:rPr>
              <w:i/>
              <w:iCs/>
              <w:u w:val="single"/>
              <w:rtl/>
              <w:rPrChange w:id="2853" w:author="Shimon" w:date="2022-01-07T00:53:00Z">
                <w:rPr>
                  <w:i/>
                  <w:iCs/>
                  <w:rtl/>
                </w:rPr>
              </w:rPrChange>
            </w:rPr>
            <w:delText>201</w:delText>
          </w:r>
        </w:del>
      </w:ins>
      <w:ins w:id="2854" w:author="Shimon" w:date="2022-01-07T00:54:00Z">
        <w:del w:id="2855" w:author="אופיר טל" w:date="2022-01-09T13:13:00Z">
          <w:r w:rsidR="007239A7" w:rsidDel="005E1572">
            <w:rPr>
              <w:rFonts w:hint="cs"/>
              <w:b/>
              <w:bCs/>
              <w:i/>
              <w:iCs/>
              <w:sz w:val="24"/>
              <w:u w:val="single"/>
              <w:rtl/>
            </w:rPr>
            <w:delText>7</w:delText>
          </w:r>
        </w:del>
      </w:ins>
      <w:ins w:id="2856" w:author="Shimon" w:date="2022-01-07T00:51:00Z">
        <w:del w:id="2857" w:author="אופיר טל" w:date="2022-01-09T13:13:00Z">
          <w:r w:rsidDel="005E1572">
            <w:rPr>
              <w:rFonts w:hint="cs"/>
              <w:i/>
              <w:iCs/>
              <w:sz w:val="24"/>
              <w:rtl/>
            </w:rPr>
            <w:delText xml:space="preserve"> כאילו נכתב ונשלח ב-</w:delText>
          </w:r>
          <w:r w:rsidRPr="007239A7" w:rsidDel="005E1572">
            <w:rPr>
              <w:b/>
              <w:bCs/>
              <w:i/>
              <w:iCs/>
              <w:u w:val="single"/>
              <w:rtl/>
              <w:rPrChange w:id="2858" w:author="Shimon" w:date="2022-01-07T00:54:00Z">
                <w:rPr>
                  <w:i/>
                  <w:iCs/>
                  <w:rtl/>
                </w:rPr>
              </w:rPrChange>
            </w:rPr>
            <w:delText>20</w:delText>
          </w:r>
          <w:r w:rsidR="007239A7" w:rsidRPr="007239A7" w:rsidDel="005E1572">
            <w:rPr>
              <w:b/>
              <w:bCs/>
              <w:i/>
              <w:iCs/>
              <w:u w:val="single"/>
              <w:rtl/>
              <w:rPrChange w:id="2859" w:author="Shimon" w:date="2022-01-07T00:54:00Z">
                <w:rPr>
                  <w:i/>
                  <w:iCs/>
                  <w:rtl/>
                </w:rPr>
              </w:rPrChange>
            </w:rPr>
            <w:delText>1</w:delText>
          </w:r>
        </w:del>
      </w:ins>
      <w:ins w:id="2860" w:author="Shimon" w:date="2022-01-07T00:54:00Z">
        <w:del w:id="2861" w:author="אופיר טל" w:date="2022-01-09T13:13:00Z">
          <w:r w:rsidR="007239A7" w:rsidDel="005E1572">
            <w:rPr>
              <w:rFonts w:hint="cs"/>
              <w:b/>
              <w:bCs/>
              <w:i/>
              <w:iCs/>
              <w:sz w:val="24"/>
              <w:u w:val="single"/>
              <w:rtl/>
            </w:rPr>
            <w:delText>5</w:delText>
          </w:r>
        </w:del>
      </w:ins>
      <w:ins w:id="2862" w:author="Shimon" w:date="2022-01-07T00:52:00Z">
        <w:del w:id="2863" w:author="אופיר טל" w:date="2022-01-09T13:13:00Z">
          <w:r w:rsidR="007239A7" w:rsidDel="005E1572">
            <w:rPr>
              <w:rFonts w:hint="cs"/>
              <w:i/>
              <w:iCs/>
              <w:sz w:val="24"/>
              <w:rtl/>
            </w:rPr>
            <w:delText>(!</w:delText>
          </w:r>
        </w:del>
      </w:ins>
      <w:ins w:id="2864" w:author="Shimon" w:date="2022-01-07T00:55:00Z">
        <w:del w:id="2865" w:author="אופיר טל" w:date="2022-01-09T13:13:00Z">
          <w:r w:rsidR="007239A7" w:rsidDel="005E1572">
            <w:rPr>
              <w:rFonts w:hint="cs"/>
              <w:i/>
              <w:iCs/>
              <w:sz w:val="24"/>
              <w:rtl/>
            </w:rPr>
            <w:delText>)</w:delText>
          </w:r>
        </w:del>
      </w:ins>
      <w:ins w:id="2866" w:author="Shimon" w:date="2022-01-07T00:52:00Z">
        <w:del w:id="2867" w:author="אופיר טל" w:date="2022-01-09T13:13:00Z">
          <w:r w:rsidR="007239A7" w:rsidDel="005E1572">
            <w:rPr>
              <w:rFonts w:hint="cs"/>
              <w:i/>
              <w:iCs/>
              <w:sz w:val="24"/>
              <w:rtl/>
            </w:rPr>
            <w:delText>)</w:delText>
          </w:r>
        </w:del>
      </w:ins>
      <w:ins w:id="2868" w:author="Shimon" w:date="2022-01-07T00:59:00Z">
        <w:del w:id="2869" w:author="אופיר טל" w:date="2022-01-09T13:13:00Z">
          <w:r w:rsidR="007239A7" w:rsidDel="005E1572">
            <w:rPr>
              <w:rFonts w:hint="cs"/>
              <w:i/>
              <w:iCs/>
              <w:sz w:val="24"/>
              <w:rtl/>
            </w:rPr>
            <w:delText xml:space="preserve"> </w:delText>
          </w:r>
        </w:del>
      </w:ins>
      <w:ins w:id="2870" w:author="Shimon" w:date="2022-01-07T01:14:00Z">
        <w:del w:id="2871" w:author="אופיר טל" w:date="2022-01-09T13:13:00Z">
          <w:r w:rsidR="00A16AF2" w:rsidDel="005E1572">
            <w:rPr>
              <w:rFonts w:hint="cs"/>
              <w:i/>
              <w:iCs/>
              <w:sz w:val="24"/>
              <w:rtl/>
            </w:rPr>
            <w:delText>פנה</w:delText>
          </w:r>
        </w:del>
      </w:ins>
      <w:ins w:id="2872" w:author="Shimon" w:date="2022-01-07T01:00:00Z">
        <w:del w:id="2873" w:author="אופיר טל" w:date="2022-01-09T13:13:00Z">
          <w:r w:rsidR="007239A7" w:rsidDel="005E1572">
            <w:rPr>
              <w:rFonts w:hint="cs"/>
              <w:i/>
              <w:iCs/>
              <w:sz w:val="24"/>
              <w:rtl/>
            </w:rPr>
            <w:delText xml:space="preserve">ר התובע </w:delText>
          </w:r>
        </w:del>
      </w:ins>
      <w:ins w:id="2874" w:author="Shimon" w:date="2022-01-07T01:01:00Z">
        <w:del w:id="2875" w:author="אופיר טל" w:date="2022-01-09T13:13:00Z">
          <w:r w:rsidR="007239A7" w:rsidDel="005E1572">
            <w:rPr>
              <w:rFonts w:hint="cs"/>
              <w:i/>
              <w:iCs/>
              <w:sz w:val="24"/>
              <w:rtl/>
            </w:rPr>
            <w:delText xml:space="preserve">במכתב </w:delText>
          </w:r>
        </w:del>
      </w:ins>
      <w:ins w:id="2876" w:author="Shimon" w:date="2022-01-07T01:00:00Z">
        <w:del w:id="2877" w:author="אופיר טל" w:date="2022-01-09T13:13:00Z">
          <w:r w:rsidR="007239A7" w:rsidDel="005E1572">
            <w:rPr>
              <w:rFonts w:hint="cs"/>
              <w:i/>
              <w:iCs/>
              <w:sz w:val="24"/>
              <w:rtl/>
            </w:rPr>
            <w:delText>מיום</w:delText>
          </w:r>
        </w:del>
      </w:ins>
      <w:ins w:id="2878" w:author="Shimon" w:date="2022-01-07T00:48:00Z">
        <w:del w:id="2879" w:author="אופיר טל" w:date="2022-01-09T13:13:00Z">
          <w:r w:rsidDel="005E1572">
            <w:rPr>
              <w:rFonts w:hint="cs"/>
              <w:i/>
              <w:iCs/>
              <w:sz w:val="24"/>
              <w:rtl/>
            </w:rPr>
            <w:delText xml:space="preserve"> 29.1.2017 </w:delText>
          </w:r>
          <w:r w:rsidR="00055CF4" w:rsidDel="005E1572">
            <w:rPr>
              <w:rFonts w:hint="cs"/>
              <w:i/>
              <w:iCs/>
              <w:sz w:val="24"/>
              <w:rtl/>
            </w:rPr>
            <w:delText xml:space="preserve">אל נציבות </w:delText>
          </w:r>
        </w:del>
      </w:ins>
      <w:ins w:id="2880" w:author="Shimon" w:date="2022-01-07T01:02:00Z">
        <w:del w:id="2881" w:author="אופיר טל" w:date="2022-01-09T13:13:00Z">
          <w:r w:rsidR="00055CF4" w:rsidDel="005E1572">
            <w:rPr>
              <w:rFonts w:hint="cs"/>
              <w:i/>
              <w:iCs/>
              <w:sz w:val="24"/>
              <w:rtl/>
            </w:rPr>
            <w:delText xml:space="preserve">השרות </w:delText>
          </w:r>
        </w:del>
      </w:ins>
      <w:ins w:id="2882" w:author="Shimon" w:date="2022-01-07T01:14:00Z">
        <w:del w:id="2883" w:author="אופיר טל" w:date="2022-01-09T13:13:00Z">
          <w:r w:rsidR="00A16AF2" w:rsidDel="005E1572">
            <w:rPr>
              <w:rFonts w:hint="cs"/>
              <w:i/>
              <w:iCs/>
              <w:sz w:val="24"/>
              <w:rtl/>
            </w:rPr>
            <w:delText xml:space="preserve">ותאר </w:delText>
          </w:r>
        </w:del>
      </w:ins>
      <w:ins w:id="2884" w:author="Shimon" w:date="2022-01-07T00:57:00Z">
        <w:del w:id="2885" w:author="אופיר טל" w:date="2022-01-09T13:13:00Z">
          <w:r w:rsidR="007239A7" w:rsidDel="005E1572">
            <w:rPr>
              <w:rFonts w:hint="cs"/>
              <w:i/>
              <w:iCs/>
              <w:sz w:val="24"/>
              <w:rtl/>
            </w:rPr>
            <w:delText>את דפוס התנהלות חמורה</w:delText>
          </w:r>
        </w:del>
      </w:ins>
      <w:ins w:id="2886" w:author="Shimon" w:date="2022-01-07T00:58:00Z">
        <w:del w:id="2887" w:author="אופיר טל" w:date="2022-01-09T13:13:00Z">
          <w:r w:rsidR="00A16AF2" w:rsidDel="005E1572">
            <w:rPr>
              <w:rFonts w:hint="cs"/>
              <w:i/>
              <w:iCs/>
              <w:sz w:val="24"/>
              <w:rtl/>
            </w:rPr>
            <w:delText xml:space="preserve"> </w:delText>
          </w:r>
        </w:del>
      </w:ins>
      <w:ins w:id="2888" w:author="Shimon" w:date="2022-01-07T01:15:00Z">
        <w:del w:id="2889" w:author="אופיר טל" w:date="2022-01-09T13:13:00Z">
          <w:r w:rsidR="00A16AF2" w:rsidDel="005E1572">
            <w:rPr>
              <w:rFonts w:hint="cs"/>
              <w:i/>
              <w:iCs/>
              <w:sz w:val="24"/>
              <w:rtl/>
            </w:rPr>
            <w:delText xml:space="preserve">זו המשקפת את </w:delText>
          </w:r>
        </w:del>
      </w:ins>
      <w:ins w:id="2890" w:author="Shimon" w:date="2022-01-07T01:07:00Z">
        <w:del w:id="2891" w:author="אופיר טל" w:date="2022-01-09T13:13:00Z">
          <w:r w:rsidR="00055CF4" w:rsidDel="005E1572">
            <w:rPr>
              <w:rFonts w:hint="cs"/>
              <w:i/>
              <w:iCs/>
              <w:sz w:val="24"/>
              <w:rtl/>
            </w:rPr>
            <w:delText xml:space="preserve">חוסר </w:delText>
          </w:r>
        </w:del>
      </w:ins>
      <w:ins w:id="2892" w:author="Shimon" w:date="2022-01-07T01:09:00Z">
        <w:del w:id="2893" w:author="אופיר טל" w:date="2022-01-09T13:13:00Z">
          <w:r w:rsidR="00055CF4" w:rsidDel="005E1572">
            <w:rPr>
              <w:rFonts w:hint="cs"/>
              <w:i/>
              <w:iCs/>
              <w:sz w:val="24"/>
              <w:rtl/>
            </w:rPr>
            <w:delText>ה</w:delText>
          </w:r>
        </w:del>
      </w:ins>
      <w:ins w:id="2894" w:author="Shimon" w:date="2022-01-07T01:07:00Z">
        <w:del w:id="2895" w:author="אופיר טל" w:date="2022-01-09T13:13:00Z">
          <w:r w:rsidR="00055CF4" w:rsidDel="005E1572">
            <w:rPr>
              <w:rFonts w:hint="cs"/>
              <w:i/>
              <w:iCs/>
              <w:sz w:val="24"/>
              <w:rtl/>
            </w:rPr>
            <w:delText xml:space="preserve">הגינות </w:delText>
          </w:r>
        </w:del>
      </w:ins>
      <w:ins w:id="2896" w:author="Shimon" w:date="2022-01-07T01:09:00Z">
        <w:del w:id="2897" w:author="אופיר טל" w:date="2022-01-09T13:13:00Z">
          <w:r w:rsidR="00055CF4" w:rsidDel="005E1572">
            <w:rPr>
              <w:rFonts w:hint="cs"/>
              <w:i/>
              <w:iCs/>
              <w:sz w:val="24"/>
              <w:rtl/>
            </w:rPr>
            <w:delText>ה</w:delText>
          </w:r>
        </w:del>
      </w:ins>
      <w:ins w:id="2898" w:author="Shimon" w:date="2022-01-07T01:07:00Z">
        <w:del w:id="2899" w:author="אופיר טל" w:date="2022-01-09T13:13:00Z">
          <w:r w:rsidR="00055CF4" w:rsidDel="005E1572">
            <w:rPr>
              <w:rFonts w:hint="cs"/>
              <w:i/>
              <w:iCs/>
              <w:sz w:val="24"/>
              <w:rtl/>
            </w:rPr>
            <w:delText>קיצוני</w:delText>
          </w:r>
        </w:del>
      </w:ins>
      <w:ins w:id="2900" w:author="Shimon" w:date="2022-01-07T01:08:00Z">
        <w:del w:id="2901" w:author="אופיר טל" w:date="2022-01-09T13:13:00Z">
          <w:r w:rsidR="00055CF4" w:rsidDel="005E1572">
            <w:rPr>
              <w:rFonts w:hint="cs"/>
              <w:i/>
              <w:iCs/>
              <w:sz w:val="24"/>
              <w:rtl/>
            </w:rPr>
            <w:delText xml:space="preserve"> </w:delText>
          </w:r>
        </w:del>
      </w:ins>
      <w:ins w:id="2902" w:author="Shimon" w:date="2022-01-07T01:09:00Z">
        <w:del w:id="2903" w:author="אופיר טל" w:date="2022-01-09T13:13:00Z">
          <w:r w:rsidR="00055CF4" w:rsidDel="005E1572">
            <w:rPr>
              <w:rFonts w:hint="cs"/>
              <w:i/>
              <w:iCs/>
              <w:sz w:val="24"/>
              <w:rtl/>
            </w:rPr>
            <w:delText>ביחס המדינה לתובע לאורך מאבקו בעוול שגרמו וגורמים לו</w:delText>
          </w:r>
        </w:del>
      </w:ins>
      <w:ins w:id="2904" w:author="Shimon" w:date="2022-01-07T01:11:00Z">
        <w:del w:id="2905" w:author="אופיר טל" w:date="2022-01-09T13:13:00Z">
          <w:r w:rsidR="00055CF4" w:rsidDel="005E1572">
            <w:rPr>
              <w:rFonts w:hint="cs"/>
              <w:i/>
              <w:iCs/>
              <w:sz w:val="24"/>
              <w:rtl/>
            </w:rPr>
            <w:delText>, כמתואר בכתב תביעה זה.</w:delText>
          </w:r>
        </w:del>
      </w:ins>
    </w:p>
    <w:p w14:paraId="3E5D8E8F" w14:textId="57B23CCB" w:rsidR="00055CF4" w:rsidRPr="00414B9D" w:rsidRDefault="00055CF4" w:rsidP="00F2121B">
      <w:pPr>
        <w:pStyle w:val="11"/>
        <w:numPr>
          <w:ilvl w:val="0"/>
          <w:numId w:val="14"/>
        </w:numPr>
        <w:spacing w:before="0" w:after="240" w:line="360" w:lineRule="auto"/>
        <w:ind w:left="510" w:hanging="425"/>
        <w:rPr>
          <w:ins w:id="2906" w:author="Shimon" w:date="2022-01-07T00:43:00Z"/>
          <w:i/>
          <w:iCs/>
          <w:sz w:val="24"/>
          <w:u w:val="single"/>
          <w:rtl/>
          <w:rPrChange w:id="2907" w:author="Shimon" w:date="2022-01-07T00:43:00Z">
            <w:rPr>
              <w:ins w:id="2908" w:author="Shimon" w:date="2022-01-07T00:43:00Z"/>
              <w:i/>
              <w:iCs/>
              <w:sz w:val="24"/>
              <w:rtl/>
            </w:rPr>
          </w:rPrChange>
        </w:rPr>
      </w:pPr>
      <w:ins w:id="2909" w:author="Shimon" w:date="2022-01-07T01:11:00Z">
        <w:del w:id="2910" w:author="אופיר טל" w:date="2022-01-09T13:13:00Z">
          <w:r w:rsidDel="005E1572">
            <w:rPr>
              <w:rFonts w:hint="cs"/>
              <w:i/>
              <w:iCs/>
              <w:sz w:val="24"/>
              <w:rtl/>
            </w:rPr>
            <w:delText>מכתב התובע</w:delText>
          </w:r>
        </w:del>
      </w:ins>
      <w:ins w:id="2911" w:author="Shimon" w:date="2022-01-07T01:12:00Z">
        <w:del w:id="2912" w:author="אופיר טל" w:date="2022-01-09T13:13:00Z">
          <w:r w:rsidDel="005E1572">
            <w:rPr>
              <w:rFonts w:hint="cs"/>
              <w:i/>
              <w:iCs/>
              <w:sz w:val="24"/>
              <w:rtl/>
            </w:rPr>
            <w:delText xml:space="preserve"> </w:delText>
          </w:r>
          <w:r w:rsidR="00A16AF2" w:rsidDel="005E1572">
            <w:rPr>
              <w:rFonts w:hint="cs"/>
              <w:i/>
              <w:iCs/>
              <w:sz w:val="24"/>
              <w:rtl/>
            </w:rPr>
            <w:delText>אל הנציבות</w:delText>
          </w:r>
        </w:del>
      </w:ins>
      <w:ins w:id="2913" w:author="Shimon" w:date="2022-01-07T01:11:00Z">
        <w:del w:id="2914" w:author="אופיר טל" w:date="2022-01-09T13:13:00Z">
          <w:r w:rsidDel="005E1572">
            <w:rPr>
              <w:rFonts w:hint="cs"/>
              <w:i/>
              <w:iCs/>
              <w:sz w:val="24"/>
              <w:rtl/>
            </w:rPr>
            <w:delText xml:space="preserve"> מצ</w:delText>
          </w:r>
        </w:del>
      </w:ins>
      <w:ins w:id="2915" w:author="Shimon" w:date="2022-01-07T01:12:00Z">
        <w:del w:id="2916" w:author="אופיר טל" w:date="2022-01-09T13:13:00Z">
          <w:r w:rsidDel="005E1572">
            <w:rPr>
              <w:rFonts w:hint="cs"/>
              <w:i/>
              <w:iCs/>
              <w:sz w:val="24"/>
              <w:rtl/>
            </w:rPr>
            <w:delText>"ב</w:delText>
          </w:r>
          <w:r w:rsidR="00A16AF2" w:rsidDel="005E1572">
            <w:rPr>
              <w:rFonts w:hint="cs"/>
              <w:i/>
              <w:iCs/>
              <w:sz w:val="24"/>
              <w:u w:val="single"/>
              <w:rtl/>
            </w:rPr>
            <w:delText xml:space="preserve"> כנספח </w:delText>
          </w:r>
          <w:r w:rsidR="00A16AF2" w:rsidRPr="00A16AF2" w:rsidDel="005E1572">
            <w:rPr>
              <w:i/>
              <w:iCs/>
              <w:sz w:val="24"/>
              <w:highlight w:val="yellow"/>
              <w:u w:val="single"/>
              <w:rtl/>
              <w:rPrChange w:id="2917" w:author="Shimon" w:date="2022-01-07T01:12:00Z">
                <w:rPr>
                  <w:i/>
                  <w:iCs/>
                  <w:sz w:val="24"/>
                  <w:u w:val="single"/>
                  <w:rtl/>
                </w:rPr>
              </w:rPrChange>
            </w:rPr>
            <w:delText>.....</w:delText>
          </w:r>
        </w:del>
      </w:ins>
    </w:p>
    <w:p w14:paraId="630B8C0C" w14:textId="5253EE55" w:rsidR="004414A8" w:rsidRPr="004414A8" w:rsidRDefault="00414B9D" w:rsidP="006A79C4">
      <w:pPr>
        <w:pStyle w:val="11"/>
        <w:numPr>
          <w:ilvl w:val="0"/>
          <w:numId w:val="14"/>
        </w:numPr>
        <w:spacing w:before="0" w:after="240" w:line="360" w:lineRule="auto"/>
        <w:ind w:left="510" w:hanging="425"/>
        <w:rPr>
          <w:rStyle w:val="emailstyle17"/>
          <w:rFonts w:ascii="Times New Roman" w:hAnsi="Times New Roman" w:cs="David"/>
          <w:i/>
          <w:iCs/>
          <w:color w:val="auto"/>
          <w:sz w:val="24"/>
          <w:u w:val="single"/>
        </w:rPr>
      </w:pPr>
      <w:ins w:id="2918" w:author="Shimon" w:date="2022-01-07T00:42:00Z">
        <w:r>
          <w:rPr>
            <w:rFonts w:hint="cs"/>
            <w:i/>
            <w:iCs/>
            <w:sz w:val="24"/>
            <w:rtl/>
          </w:rPr>
          <w:t xml:space="preserve"> </w:t>
        </w:r>
      </w:ins>
      <w:r w:rsidR="003E0852" w:rsidRPr="004414A8">
        <w:rPr>
          <w:rStyle w:val="emailstyle17"/>
          <w:rFonts w:ascii="Times New Roman" w:hAnsi="Times New Roman" w:cs="David" w:hint="cs"/>
          <w:color w:val="auto"/>
          <w:rtl/>
        </w:rPr>
        <w:t>עם קבלת ההודעה הנ"ל של נציב שרות המדינה, פנה התובע שוב, באמצעות בא כוחו, ליועץ המשפטי של משרד האוצר</w:t>
      </w:r>
      <w:r w:rsidR="004F4E48" w:rsidRPr="004414A8">
        <w:rPr>
          <w:rStyle w:val="emailstyle17"/>
          <w:rFonts w:ascii="Times New Roman" w:hAnsi="Times New Roman" w:cs="David" w:hint="cs"/>
          <w:color w:val="auto"/>
          <w:rtl/>
        </w:rPr>
        <w:t>, וחזר על דרישותיו בעניין וזכותו להמשיך לעבוד עד תום תקופת החוזה</w:t>
      </w:r>
      <w:r w:rsidR="003216EE" w:rsidRPr="004414A8">
        <w:rPr>
          <w:rStyle w:val="emailstyle17"/>
          <w:rFonts w:ascii="Times New Roman" w:hAnsi="Times New Roman" w:cs="David" w:hint="cs"/>
          <w:color w:val="auto"/>
          <w:rtl/>
        </w:rPr>
        <w:t xml:space="preserve"> ו</w:t>
      </w:r>
      <w:r w:rsidR="005430D4" w:rsidRPr="004414A8">
        <w:rPr>
          <w:rStyle w:val="emailstyle17"/>
          <w:rFonts w:ascii="Times New Roman" w:hAnsi="Times New Roman" w:cs="David" w:hint="cs"/>
          <w:color w:val="auto"/>
          <w:rtl/>
        </w:rPr>
        <w:t xml:space="preserve">דרישה לשלם את </w:t>
      </w:r>
      <w:r w:rsidR="003216EE" w:rsidRPr="004414A8">
        <w:rPr>
          <w:rStyle w:val="emailstyle17"/>
          <w:rFonts w:ascii="Times New Roman" w:hAnsi="Times New Roman" w:cs="David" w:hint="cs"/>
          <w:color w:val="auto"/>
          <w:rtl/>
        </w:rPr>
        <w:t>שכרו של התובע</w:t>
      </w:r>
      <w:r w:rsidR="00506C84" w:rsidRPr="004414A8">
        <w:rPr>
          <w:rStyle w:val="emailstyle17"/>
          <w:rFonts w:ascii="Times New Roman" w:hAnsi="Times New Roman" w:cs="David" w:hint="cs"/>
          <w:color w:val="auto"/>
          <w:rtl/>
        </w:rPr>
        <w:t>, אך לשווא</w:t>
      </w:r>
      <w:r w:rsidR="004F4E48" w:rsidRPr="004414A8">
        <w:rPr>
          <w:rStyle w:val="emailstyle17"/>
          <w:rFonts w:ascii="Times New Roman" w:hAnsi="Times New Roman" w:cs="David"/>
          <w:color w:val="auto"/>
          <w:rtl/>
        </w:rPr>
        <w:t xml:space="preserve">. </w:t>
      </w:r>
    </w:p>
    <w:p w14:paraId="6F268104" w14:textId="4D08A4F7" w:rsidR="003E0852" w:rsidRPr="004414A8" w:rsidRDefault="004F4E48" w:rsidP="00E95D1B">
      <w:pPr>
        <w:pStyle w:val="11"/>
        <w:spacing w:before="0" w:after="240" w:line="360" w:lineRule="auto"/>
        <w:ind w:left="381" w:firstLine="0"/>
        <w:rPr>
          <w:i/>
          <w:iCs/>
          <w:sz w:val="24"/>
          <w:u w:val="single"/>
          <w:rtl/>
        </w:rPr>
      </w:pPr>
      <w:r w:rsidRPr="004414A8">
        <w:rPr>
          <w:i/>
          <w:iCs/>
          <w:sz w:val="24"/>
          <w:rtl/>
        </w:rPr>
        <w:t>*</w:t>
      </w:r>
      <w:r w:rsidRPr="004414A8">
        <w:rPr>
          <w:i/>
          <w:iCs/>
          <w:sz w:val="24"/>
          <w:rtl/>
        </w:rPr>
        <w:tab/>
      </w:r>
      <w:r w:rsidR="003E0852" w:rsidRPr="004414A8">
        <w:rPr>
          <w:i/>
          <w:iCs/>
          <w:sz w:val="24"/>
          <w:rtl/>
        </w:rPr>
        <w:t>רצ"</w:t>
      </w:r>
      <w:r w:rsidR="003E0852" w:rsidRPr="004414A8">
        <w:rPr>
          <w:rFonts w:hint="eastAsia"/>
          <w:i/>
          <w:iCs/>
          <w:sz w:val="24"/>
          <w:rtl/>
        </w:rPr>
        <w:t>ב</w:t>
      </w:r>
      <w:r w:rsidR="003E0852" w:rsidRPr="004414A8">
        <w:rPr>
          <w:i/>
          <w:iCs/>
          <w:sz w:val="24"/>
          <w:rtl/>
        </w:rPr>
        <w:t xml:space="preserve"> </w:t>
      </w:r>
      <w:bookmarkStart w:id="2919" w:name="_Hlk18184465"/>
      <w:r w:rsidR="003E0852" w:rsidRPr="004414A8">
        <w:rPr>
          <w:rFonts w:hint="eastAsia"/>
          <w:i/>
          <w:iCs/>
          <w:sz w:val="24"/>
          <w:rtl/>
        </w:rPr>
        <w:t>מכתבו</w:t>
      </w:r>
      <w:r w:rsidR="003E0852" w:rsidRPr="004414A8">
        <w:rPr>
          <w:i/>
          <w:iCs/>
          <w:sz w:val="24"/>
          <w:rtl/>
        </w:rPr>
        <w:t xml:space="preserve"> </w:t>
      </w:r>
      <w:r w:rsidR="003E0852" w:rsidRPr="004414A8">
        <w:rPr>
          <w:rFonts w:hint="eastAsia"/>
          <w:i/>
          <w:iCs/>
          <w:sz w:val="24"/>
          <w:rtl/>
        </w:rPr>
        <w:t>של</w:t>
      </w:r>
      <w:r w:rsidR="003E0852" w:rsidRPr="004414A8">
        <w:rPr>
          <w:i/>
          <w:iCs/>
          <w:sz w:val="24"/>
          <w:rtl/>
        </w:rPr>
        <w:t xml:space="preserve"> </w:t>
      </w:r>
      <w:r w:rsidR="003E0852" w:rsidRPr="004414A8">
        <w:rPr>
          <w:rFonts w:hint="eastAsia"/>
          <w:i/>
          <w:iCs/>
          <w:sz w:val="24"/>
          <w:rtl/>
        </w:rPr>
        <w:t>ב</w:t>
      </w:r>
      <w:r w:rsidR="003E0852" w:rsidRPr="004414A8">
        <w:rPr>
          <w:i/>
          <w:iCs/>
          <w:sz w:val="24"/>
          <w:rtl/>
        </w:rPr>
        <w:t xml:space="preserve">"כ </w:t>
      </w:r>
      <w:r w:rsidR="003E0852" w:rsidRPr="004414A8">
        <w:rPr>
          <w:rFonts w:hint="eastAsia"/>
          <w:i/>
          <w:iCs/>
          <w:sz w:val="24"/>
          <w:rtl/>
        </w:rPr>
        <w:t>התובע</w:t>
      </w:r>
      <w:r w:rsidR="003E0852" w:rsidRPr="004414A8">
        <w:rPr>
          <w:i/>
          <w:iCs/>
          <w:sz w:val="24"/>
          <w:rtl/>
        </w:rPr>
        <w:t xml:space="preserve"> מיום 27.12.12, מסומ</w:t>
      </w:r>
      <w:r w:rsidRPr="004414A8">
        <w:rPr>
          <w:rFonts w:hint="eastAsia"/>
          <w:i/>
          <w:iCs/>
          <w:sz w:val="24"/>
          <w:rtl/>
        </w:rPr>
        <w:t>ן</w:t>
      </w:r>
      <w:r w:rsidR="003E0852" w:rsidRPr="004414A8">
        <w:rPr>
          <w:i/>
          <w:iCs/>
          <w:sz w:val="24"/>
          <w:rtl/>
        </w:rPr>
        <w:t xml:space="preserve"> </w:t>
      </w:r>
      <w:r w:rsidR="003E0852" w:rsidRPr="004414A8">
        <w:rPr>
          <w:i/>
          <w:iCs/>
          <w:sz w:val="24"/>
          <w:u w:val="single"/>
          <w:rtl/>
        </w:rPr>
        <w:t xml:space="preserve">כנספח </w:t>
      </w:r>
      <w:r w:rsidR="007C0B1F" w:rsidRPr="004414A8">
        <w:rPr>
          <w:rFonts w:hint="cs"/>
          <w:i/>
          <w:iCs/>
          <w:sz w:val="24"/>
          <w:u w:val="single"/>
          <w:rtl/>
        </w:rPr>
        <w:t>9</w:t>
      </w:r>
      <w:r w:rsidR="008453A3" w:rsidRPr="004414A8">
        <w:rPr>
          <w:i/>
          <w:iCs/>
          <w:sz w:val="24"/>
          <w:u w:val="single"/>
          <w:rtl/>
        </w:rPr>
        <w:t>.</w:t>
      </w:r>
    </w:p>
    <w:p w14:paraId="33F0B028" w14:textId="77777777" w:rsidR="00577511" w:rsidRPr="00901A33" w:rsidRDefault="00577511" w:rsidP="00926F04">
      <w:pPr>
        <w:pStyle w:val="11"/>
        <w:tabs>
          <w:tab w:val="left" w:pos="453"/>
        </w:tabs>
        <w:spacing w:before="0" w:line="360" w:lineRule="auto"/>
        <w:ind w:left="510" w:hanging="425"/>
        <w:rPr>
          <w:i/>
          <w:iCs/>
          <w:sz w:val="24"/>
          <w:u w:val="single"/>
          <w:rtl/>
        </w:rPr>
      </w:pPr>
    </w:p>
    <w:bookmarkEnd w:id="2919"/>
    <w:p w14:paraId="645087D8" w14:textId="77777777" w:rsidR="00506C84" w:rsidRPr="00901A33" w:rsidRDefault="00506C84" w:rsidP="00926F04">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lastRenderedPageBreak/>
        <w:t>הפגיעה הקשה בזכויות הפנסיה של התובע</w:t>
      </w:r>
    </w:p>
    <w:p w14:paraId="6653C72F" w14:textId="70751A66" w:rsidR="003B377B" w:rsidRPr="003B377B" w:rsidRDefault="00606CEF" w:rsidP="0069718D">
      <w:pPr>
        <w:pStyle w:val="11"/>
        <w:numPr>
          <w:ilvl w:val="0"/>
          <w:numId w:val="14"/>
        </w:numPr>
        <w:spacing w:before="0" w:after="240" w:line="360" w:lineRule="auto"/>
        <w:ind w:left="510" w:hanging="425"/>
        <w:rPr>
          <w:b/>
          <w:bCs/>
          <w:szCs w:val="28"/>
          <w:u w:val="single"/>
        </w:rPr>
      </w:pPr>
      <w:r w:rsidRPr="00901A33">
        <w:rPr>
          <w:rFonts w:hint="cs"/>
          <w:sz w:val="24"/>
          <w:rtl/>
        </w:rPr>
        <w:t xml:space="preserve">בעקבות הודעת הנש"מ הנ"ל על </w:t>
      </w:r>
      <w:r w:rsidR="006D2E74" w:rsidRPr="00901A33">
        <w:rPr>
          <w:rFonts w:hint="cs"/>
          <w:sz w:val="24"/>
          <w:rtl/>
        </w:rPr>
        <w:t>ה</w:t>
      </w:r>
      <w:r w:rsidRPr="00901A33">
        <w:rPr>
          <w:rFonts w:hint="cs"/>
          <w:sz w:val="24"/>
          <w:rtl/>
        </w:rPr>
        <w:t>פרשת התובע</w:t>
      </w:r>
      <w:r w:rsidR="006D2E74" w:rsidRPr="00901A33">
        <w:rPr>
          <w:rFonts w:hint="cs"/>
          <w:sz w:val="24"/>
          <w:rtl/>
        </w:rPr>
        <w:t xml:space="preserve"> לגימלאות,</w:t>
      </w:r>
      <w:r w:rsidRPr="00901A33">
        <w:rPr>
          <w:rFonts w:hint="cs"/>
          <w:sz w:val="24"/>
          <w:rtl/>
        </w:rPr>
        <w:t xml:space="preserve"> רטרואקטיבית </w:t>
      </w:r>
      <w:r w:rsidR="008453A3" w:rsidRPr="00901A33">
        <w:rPr>
          <w:rFonts w:hint="cs"/>
          <w:sz w:val="24"/>
          <w:rtl/>
        </w:rPr>
        <w:t xml:space="preserve">ביום </w:t>
      </w:r>
      <w:r w:rsidRPr="00901A33">
        <w:rPr>
          <w:rFonts w:hint="cs"/>
          <w:sz w:val="24"/>
          <w:rtl/>
        </w:rPr>
        <w:t>31.7.2012</w:t>
      </w:r>
      <w:r w:rsidR="006D2E74" w:rsidRPr="00901A33">
        <w:rPr>
          <w:rFonts w:hint="cs"/>
          <w:sz w:val="24"/>
          <w:rtl/>
        </w:rPr>
        <w:t>,</w:t>
      </w:r>
      <w:r w:rsidRPr="00901A33">
        <w:rPr>
          <w:rFonts w:hint="cs"/>
          <w:sz w:val="24"/>
          <w:rtl/>
        </w:rPr>
        <w:t xml:space="preserve"> קיבל התובע </w:t>
      </w:r>
      <w:r w:rsidR="00B314F0" w:rsidRPr="00901A33">
        <w:rPr>
          <w:rFonts w:hint="cs"/>
          <w:sz w:val="24"/>
          <w:rtl/>
        </w:rPr>
        <w:t>בסוף דצמבר 2012</w:t>
      </w:r>
      <w:r w:rsidRPr="00901A33">
        <w:rPr>
          <w:rFonts w:hint="cs"/>
          <w:sz w:val="24"/>
          <w:rtl/>
        </w:rPr>
        <w:t xml:space="preserve"> </w:t>
      </w:r>
      <w:r w:rsidR="00B314F0" w:rsidRPr="00901A33">
        <w:rPr>
          <w:rFonts w:hint="cs"/>
          <w:sz w:val="24"/>
          <w:rtl/>
        </w:rPr>
        <w:t>מכתב</w:t>
      </w:r>
      <w:r w:rsidRPr="00901A33">
        <w:rPr>
          <w:rFonts w:hint="cs"/>
          <w:sz w:val="24"/>
          <w:rtl/>
        </w:rPr>
        <w:t xml:space="preserve"> </w:t>
      </w:r>
      <w:r w:rsidR="00B314F0" w:rsidRPr="00901A33">
        <w:rPr>
          <w:rFonts w:hint="cs"/>
          <w:sz w:val="24"/>
          <w:rtl/>
        </w:rPr>
        <w:t xml:space="preserve">"אישור גימלאות" מיום 10.12.2012, בחתימת </w:t>
      </w:r>
      <w:r w:rsidRPr="00901A33">
        <w:rPr>
          <w:rFonts w:hint="cs"/>
          <w:sz w:val="24"/>
          <w:rtl/>
        </w:rPr>
        <w:t>גב' חנה שוורץ, מנהלת תח</w:t>
      </w:r>
      <w:r w:rsidR="003B377B">
        <w:rPr>
          <w:rFonts w:hint="cs"/>
          <w:sz w:val="24"/>
          <w:rtl/>
        </w:rPr>
        <w:t>ום בכיר (גמלאות) במינהל הגימלאות</w:t>
      </w:r>
      <w:r w:rsidR="005D775A">
        <w:rPr>
          <w:rFonts w:hint="cs"/>
          <w:sz w:val="24"/>
          <w:rtl/>
        </w:rPr>
        <w:t xml:space="preserve"> </w:t>
      </w:r>
      <w:ins w:id="2920" w:author="Shimon" w:date="2021-12-27T15:17:00Z">
        <w:r w:rsidR="005D775A">
          <w:rPr>
            <w:rFonts w:hint="cs"/>
            <w:sz w:val="24"/>
            <w:rtl/>
          </w:rPr>
          <w:t>(להלן</w:t>
        </w:r>
        <w:del w:id="2921" w:author="אופיר טל" w:date="2022-01-09T13:14:00Z">
          <w:r w:rsidR="005D775A" w:rsidDel="005E1572">
            <w:rPr>
              <w:rFonts w:hint="cs"/>
              <w:sz w:val="24"/>
              <w:rtl/>
            </w:rPr>
            <w:delText xml:space="preserve"> </w:delText>
          </w:r>
        </w:del>
        <w:r w:rsidR="005D775A">
          <w:rPr>
            <w:rFonts w:hint="cs"/>
            <w:sz w:val="24"/>
            <w:rtl/>
          </w:rPr>
          <w:t>:</w:t>
        </w:r>
      </w:ins>
      <w:ins w:id="2922" w:author="אופיר טל" w:date="2022-01-09T13:14:00Z">
        <w:r w:rsidR="005E1572">
          <w:rPr>
            <w:rFonts w:hint="cs"/>
            <w:sz w:val="24"/>
            <w:rtl/>
          </w:rPr>
          <w:t xml:space="preserve"> </w:t>
        </w:r>
      </w:ins>
      <w:ins w:id="2923" w:author="Shimon" w:date="2021-12-27T15:17:00Z">
        <w:r w:rsidR="005D775A">
          <w:rPr>
            <w:rFonts w:hint="cs"/>
            <w:sz w:val="24"/>
            <w:rtl/>
          </w:rPr>
          <w:t>"</w:t>
        </w:r>
        <w:r w:rsidR="005D775A" w:rsidRPr="005E1572">
          <w:rPr>
            <w:rFonts w:hint="eastAsia"/>
            <w:b/>
            <w:bCs/>
            <w:sz w:val="24"/>
            <w:rtl/>
            <w:rPrChange w:id="2924" w:author="אופיר טל" w:date="2022-01-09T13:14:00Z">
              <w:rPr>
                <w:rFonts w:hint="eastAsia"/>
                <w:sz w:val="24"/>
                <w:rtl/>
              </w:rPr>
            </w:rPrChange>
          </w:rPr>
          <w:t>הממונה</w:t>
        </w:r>
        <w:r w:rsidR="005D775A">
          <w:rPr>
            <w:rFonts w:hint="cs"/>
            <w:sz w:val="24"/>
            <w:rtl/>
          </w:rPr>
          <w:t>")</w:t>
        </w:r>
      </w:ins>
      <w:r w:rsidR="00A26DC6" w:rsidRPr="00901A33">
        <w:rPr>
          <w:rFonts w:hint="cs"/>
          <w:sz w:val="24"/>
          <w:rtl/>
        </w:rPr>
        <w:t>.</w:t>
      </w:r>
      <w:r w:rsidR="003B377B">
        <w:rPr>
          <w:rFonts w:hint="cs"/>
          <w:sz w:val="24"/>
          <w:rtl/>
        </w:rPr>
        <w:t xml:space="preserve"> יצוין כי </w:t>
      </w:r>
      <w:ins w:id="2925" w:author="Shimon" w:date="2022-01-02T11:46:00Z">
        <w:del w:id="2926" w:author="אופיר טל" w:date="2022-01-09T13:14:00Z">
          <w:r w:rsidR="00333784" w:rsidDel="005E1572">
            <w:rPr>
              <w:rFonts w:hint="cs"/>
              <w:sz w:val="24"/>
              <w:rtl/>
            </w:rPr>
            <w:delText xml:space="preserve">ע"פ אישור זה </w:delText>
          </w:r>
        </w:del>
      </w:ins>
      <w:del w:id="2927" w:author="אופיר טל" w:date="2022-01-09T13:14:00Z">
        <w:r w:rsidR="003B377B" w:rsidDel="005E1572">
          <w:rPr>
            <w:rFonts w:hint="cs"/>
            <w:sz w:val="24"/>
            <w:rtl/>
          </w:rPr>
          <w:delText xml:space="preserve">לשיטתה </w:delText>
        </w:r>
      </w:del>
      <w:ins w:id="2928" w:author="אופיר טל" w:date="2022-01-09T13:14:00Z">
        <w:r w:rsidR="005E1572">
          <w:rPr>
            <w:rFonts w:hint="cs"/>
            <w:sz w:val="24"/>
            <w:rtl/>
          </w:rPr>
          <w:t xml:space="preserve">לשיטתה </w:t>
        </w:r>
      </w:ins>
      <w:r w:rsidR="003B377B">
        <w:rPr>
          <w:rFonts w:hint="cs"/>
          <w:sz w:val="24"/>
          <w:rtl/>
        </w:rPr>
        <w:t>זכאי התובע לפנסיה בשיעור של 70% מהמשכורת הקובעת של חוזה בכירים בהתאם לתקופת שירות של 42 שנים ושמונה חודשים!</w:t>
      </w:r>
      <w:del w:id="2929" w:author="אופיר טל" w:date="2022-01-09T13:14:00Z">
        <w:r w:rsidR="003B377B" w:rsidDel="005E1572">
          <w:rPr>
            <w:rFonts w:hint="cs"/>
            <w:sz w:val="24"/>
          </w:rPr>
          <w:delText xml:space="preserve"> </w:delText>
        </w:r>
      </w:del>
      <w:ins w:id="2930" w:author="Shimon" w:date="2021-12-19T00:09:00Z">
        <w:del w:id="2931" w:author="אופיר טל" w:date="2022-01-09T13:14:00Z">
          <w:r w:rsidR="005504C7" w:rsidDel="005E1572">
            <w:rPr>
              <w:rFonts w:hint="cs"/>
              <w:sz w:val="24"/>
              <w:rtl/>
            </w:rPr>
            <w:delText>בפועל</w:delText>
          </w:r>
          <w:r w:rsidR="005504C7" w:rsidRPr="00901A33" w:rsidDel="005E1572">
            <w:rPr>
              <w:rStyle w:val="emailstyle17"/>
              <w:rFonts w:ascii="Times New Roman" w:hAnsi="Times New Roman" w:cs="David" w:hint="cs"/>
              <w:color w:val="auto"/>
              <w:rtl/>
            </w:rPr>
            <w:delText xml:space="preserve"> </w:delText>
          </w:r>
          <w:r w:rsidR="005504C7" w:rsidDel="005E1572">
            <w:rPr>
              <w:rStyle w:val="emailstyle17"/>
              <w:rFonts w:ascii="Times New Roman" w:hAnsi="Times New Roman" w:cs="David" w:hint="cs"/>
              <w:color w:val="auto"/>
              <w:rtl/>
            </w:rPr>
            <w:delText>התובע לא קיבל ואינו מקבל פנסיה בשיעור זה.</w:delText>
          </w:r>
        </w:del>
        <w:r w:rsidR="005504C7">
          <w:rPr>
            <w:rStyle w:val="emailstyle17"/>
            <w:rFonts w:ascii="Times New Roman" w:hAnsi="Times New Roman" w:cs="David" w:hint="cs"/>
            <w:color w:val="auto"/>
            <w:rtl/>
          </w:rPr>
          <w:t xml:space="preserve"> </w:t>
        </w:r>
      </w:ins>
      <w:r w:rsidR="003B377B">
        <w:rPr>
          <w:rFonts w:hint="cs"/>
          <w:sz w:val="24"/>
          <w:rtl/>
        </w:rPr>
        <w:t xml:space="preserve"> </w:t>
      </w:r>
    </w:p>
    <w:p w14:paraId="164601A9" w14:textId="77777777" w:rsidR="003B377B" w:rsidRPr="00901A33" w:rsidRDefault="003B377B" w:rsidP="003B377B">
      <w:pPr>
        <w:pStyle w:val="11"/>
        <w:tabs>
          <w:tab w:val="left" w:pos="453"/>
        </w:tabs>
        <w:spacing w:before="0" w:after="240" w:line="360" w:lineRule="auto"/>
        <w:ind w:left="510" w:hanging="425"/>
        <w:rPr>
          <w:i/>
          <w:iCs/>
          <w:sz w:val="24"/>
          <w:rtl/>
        </w:rPr>
      </w:pPr>
      <w:r w:rsidRPr="00901A33">
        <w:rPr>
          <w:rFonts w:hint="cs"/>
          <w:i/>
          <w:iCs/>
          <w:sz w:val="24"/>
          <w:rtl/>
        </w:rPr>
        <w:t>*</w:t>
      </w:r>
      <w:r w:rsidRPr="00901A33">
        <w:rPr>
          <w:rFonts w:hint="cs"/>
          <w:i/>
          <w:iCs/>
          <w:sz w:val="24"/>
          <w:rtl/>
        </w:rPr>
        <w:tab/>
      </w:r>
      <w:r w:rsidRPr="00901A33">
        <w:rPr>
          <w:rFonts w:hint="cs"/>
          <w:i/>
          <w:iCs/>
          <w:rtl/>
        </w:rPr>
        <w:t xml:space="preserve"> רצ"ב </w:t>
      </w:r>
      <w:bookmarkStart w:id="2932" w:name="_Hlk18184499"/>
      <w:r w:rsidRPr="00901A33">
        <w:rPr>
          <w:rFonts w:hint="cs"/>
          <w:i/>
          <w:iCs/>
          <w:rtl/>
        </w:rPr>
        <w:t xml:space="preserve">מכתב אישור גימלאות מיום 10.12.12, </w:t>
      </w:r>
      <w:r w:rsidRPr="00901A33">
        <w:rPr>
          <w:i/>
          <w:iCs/>
          <w:sz w:val="24"/>
          <w:rtl/>
        </w:rPr>
        <w:t>מסומ</w:t>
      </w:r>
      <w:r w:rsidRPr="00901A33">
        <w:rPr>
          <w:rFonts w:hint="cs"/>
          <w:i/>
          <w:iCs/>
          <w:sz w:val="24"/>
          <w:rtl/>
        </w:rPr>
        <w:t>ן</w:t>
      </w:r>
      <w:r w:rsidRPr="00901A33">
        <w:rPr>
          <w:i/>
          <w:iCs/>
          <w:sz w:val="24"/>
          <w:rtl/>
        </w:rPr>
        <w:t xml:space="preserve"> </w:t>
      </w:r>
      <w:r w:rsidRPr="00901A33">
        <w:rPr>
          <w:i/>
          <w:iCs/>
          <w:sz w:val="24"/>
          <w:u w:val="single"/>
          <w:rtl/>
        </w:rPr>
        <w:t>כנספח 1</w:t>
      </w:r>
      <w:r>
        <w:rPr>
          <w:rFonts w:hint="cs"/>
          <w:i/>
          <w:iCs/>
          <w:sz w:val="24"/>
          <w:u w:val="single"/>
          <w:rtl/>
        </w:rPr>
        <w:t>0</w:t>
      </w:r>
      <w:r w:rsidRPr="00901A33">
        <w:rPr>
          <w:i/>
          <w:iCs/>
          <w:sz w:val="24"/>
          <w:u w:val="single"/>
          <w:rtl/>
        </w:rPr>
        <w:t>.</w:t>
      </w:r>
    </w:p>
    <w:bookmarkEnd w:id="2932"/>
    <w:p w14:paraId="401F6350" w14:textId="72D45F33" w:rsidR="003B377B" w:rsidRPr="00901A33" w:rsidRDefault="003B377B" w:rsidP="0069718D">
      <w:pPr>
        <w:pStyle w:val="11"/>
        <w:spacing w:before="0" w:after="240" w:line="360" w:lineRule="auto"/>
        <w:ind w:left="510" w:firstLine="0"/>
        <w:rPr>
          <w:rStyle w:val="emailstyle17"/>
          <w:rFonts w:ascii="Times New Roman" w:hAnsi="Times New Roman" w:cs="David"/>
          <w:b/>
          <w:bCs/>
          <w:color w:val="auto"/>
          <w:szCs w:val="28"/>
          <w:u w:val="single"/>
          <w:rtl/>
        </w:rPr>
      </w:pPr>
      <w:r>
        <w:rPr>
          <w:rFonts w:hint="cs"/>
          <w:sz w:val="24"/>
          <w:rtl/>
        </w:rPr>
        <w:t>כמובן שבפועל</w:t>
      </w:r>
      <w:r w:rsidR="00A26DC6" w:rsidRPr="00901A33">
        <w:rPr>
          <w:rStyle w:val="emailstyle17"/>
          <w:rFonts w:ascii="Times New Roman" w:hAnsi="Times New Roman" w:cs="David" w:hint="cs"/>
          <w:color w:val="auto"/>
          <w:rtl/>
        </w:rPr>
        <w:t xml:space="preserve"> </w:t>
      </w:r>
      <w:r>
        <w:rPr>
          <w:rStyle w:val="emailstyle17"/>
          <w:rFonts w:ascii="Times New Roman" w:hAnsi="Times New Roman" w:cs="David" w:hint="cs"/>
          <w:color w:val="auto"/>
          <w:rtl/>
        </w:rPr>
        <w:t xml:space="preserve">התובע לא קיבל ואינו מקבל פנסיה בשיעור זה. </w:t>
      </w:r>
      <w:r w:rsidRPr="00901A33">
        <w:rPr>
          <w:rStyle w:val="emailstyle17"/>
          <w:rFonts w:ascii="Times New Roman" w:hAnsi="Times New Roman" w:cs="David" w:hint="cs"/>
          <w:color w:val="auto"/>
          <w:rtl/>
        </w:rPr>
        <w:t xml:space="preserve">רק בתחילת ינואר 2013 קיבל התובע </w:t>
      </w:r>
      <w:r w:rsidRPr="00333784">
        <w:rPr>
          <w:rStyle w:val="emailstyle17"/>
          <w:rFonts w:ascii="Times New Roman" w:hAnsi="Times New Roman" w:cs="David" w:hint="eastAsia"/>
          <w:b/>
          <w:bCs/>
          <w:color w:val="auto"/>
          <w:rtl/>
          <w:rPrChange w:id="2933" w:author="Shimon" w:date="2022-01-02T11:46:00Z">
            <w:rPr>
              <w:rStyle w:val="emailstyle17"/>
              <w:rFonts w:ascii="Times New Roman" w:hAnsi="Times New Roman" w:cs="David" w:hint="eastAsia"/>
              <w:color w:val="auto"/>
              <w:rtl/>
            </w:rPr>
          </w:rPrChange>
        </w:rPr>
        <w:t>לראשונה</w:t>
      </w:r>
      <w:r w:rsidRPr="00901A33">
        <w:rPr>
          <w:rStyle w:val="emailstyle17"/>
          <w:rFonts w:ascii="Times New Roman" w:hAnsi="Times New Roman" w:cs="David" w:hint="cs"/>
          <w:color w:val="auto"/>
          <w:rtl/>
        </w:rPr>
        <w:t xml:space="preserve"> תלוש פנסיה המפרט את התשלומים ששולמו לו ב-1.1.2013</w:t>
      </w:r>
      <w:del w:id="2934" w:author="אופיר טל" w:date="2022-01-09T13:14:00Z">
        <w:r w:rsidRPr="00901A33" w:rsidDel="005E1572">
          <w:rPr>
            <w:rStyle w:val="emailstyle17"/>
            <w:rFonts w:ascii="Times New Roman" w:hAnsi="Times New Roman" w:cs="David" w:hint="cs"/>
            <w:color w:val="auto"/>
            <w:rtl/>
          </w:rPr>
          <w:delText>,</w:delText>
        </w:r>
      </w:del>
      <w:r w:rsidRPr="00901A33">
        <w:rPr>
          <w:rStyle w:val="emailstyle17"/>
          <w:rFonts w:ascii="Times New Roman" w:hAnsi="Times New Roman" w:cs="David" w:hint="cs"/>
          <w:color w:val="auto"/>
          <w:rtl/>
        </w:rPr>
        <w:t xml:space="preserve"> (רטרואקטיבית מ-31.7.2012)</w:t>
      </w:r>
      <w:r>
        <w:rPr>
          <w:rStyle w:val="emailstyle17"/>
          <w:rFonts w:ascii="Times New Roman" w:hAnsi="Times New Roman" w:cs="David" w:hint="cs"/>
          <w:color w:val="auto"/>
          <w:rtl/>
        </w:rPr>
        <w:t xml:space="preserve">, </w:t>
      </w:r>
      <w:del w:id="2935" w:author="אופיר טל" w:date="2022-01-09T13:14:00Z">
        <w:r w:rsidDel="005E1572">
          <w:rPr>
            <w:rStyle w:val="emailstyle17"/>
            <w:rFonts w:ascii="Times New Roman" w:hAnsi="Times New Roman" w:cs="David" w:hint="cs"/>
            <w:color w:val="auto"/>
            <w:rtl/>
          </w:rPr>
          <w:delText>ו</w:delText>
        </w:r>
      </w:del>
      <w:ins w:id="2936" w:author="Shimon" w:date="2022-01-02T11:46:00Z">
        <w:del w:id="2937" w:author="אופיר טל" w:date="2022-01-09T13:14:00Z">
          <w:r w:rsidR="00333784" w:rsidDel="005E1572">
            <w:rPr>
              <w:rStyle w:val="emailstyle17"/>
              <w:rFonts w:ascii="Times New Roman" w:hAnsi="Times New Roman" w:cs="David" w:hint="cs"/>
              <w:color w:val="auto"/>
              <w:rtl/>
            </w:rPr>
            <w:delText xml:space="preserve">לראשונה הוא </w:delText>
          </w:r>
        </w:del>
      </w:ins>
      <w:ins w:id="2938" w:author="אופיר טל" w:date="2022-01-09T13:15:00Z">
        <w:r w:rsidR="005E1572">
          <w:rPr>
            <w:rStyle w:val="emailstyle17"/>
            <w:rFonts w:ascii="Times New Roman" w:hAnsi="Times New Roman" w:cs="David" w:hint="cs"/>
            <w:color w:val="auto"/>
            <w:rtl/>
          </w:rPr>
          <w:t>ו</w:t>
        </w:r>
      </w:ins>
      <w:r>
        <w:rPr>
          <w:rStyle w:val="emailstyle17"/>
          <w:rFonts w:ascii="Times New Roman" w:hAnsi="Times New Roman" w:cs="David" w:hint="cs"/>
          <w:color w:val="auto"/>
          <w:rtl/>
        </w:rPr>
        <w:t>ראה מה הפנסיה שהוא מקבל בפועל.</w:t>
      </w:r>
    </w:p>
    <w:p w14:paraId="06DAE012" w14:textId="5275995A" w:rsidR="003B377B" w:rsidRPr="00AA4B92" w:rsidRDefault="005430D4">
      <w:pPr>
        <w:pStyle w:val="11"/>
        <w:numPr>
          <w:ilvl w:val="0"/>
          <w:numId w:val="14"/>
        </w:numPr>
        <w:tabs>
          <w:tab w:val="clear" w:pos="502"/>
        </w:tabs>
        <w:spacing w:before="0" w:after="240" w:line="360" w:lineRule="auto"/>
        <w:ind w:left="523" w:hanging="425"/>
        <w:rPr>
          <w:rStyle w:val="emailstyle17"/>
          <w:rFonts w:ascii="Times New Roman" w:hAnsi="Times New Roman" w:cs="David"/>
          <w:color w:val="auto"/>
          <w:sz w:val="24"/>
        </w:rPr>
        <w:pPrChange w:id="2939" w:author="אופיר טל" w:date="2022-01-09T13:15:00Z">
          <w:pPr>
            <w:pStyle w:val="11"/>
            <w:numPr>
              <w:numId w:val="14"/>
            </w:numPr>
            <w:tabs>
              <w:tab w:val="num" w:pos="502"/>
            </w:tabs>
            <w:spacing w:before="0" w:after="240" w:line="360" w:lineRule="auto"/>
            <w:ind w:left="523" w:right="360" w:hanging="425"/>
          </w:pPr>
        </w:pPrChange>
      </w:pPr>
      <w:r w:rsidRPr="00AA4B92">
        <w:rPr>
          <w:rStyle w:val="emailstyle17"/>
          <w:rFonts w:ascii="Times New Roman" w:hAnsi="Times New Roman" w:cs="David" w:hint="cs"/>
          <w:color w:val="auto"/>
          <w:sz w:val="24"/>
          <w:rtl/>
        </w:rPr>
        <w:t>כך</w:t>
      </w:r>
      <w:ins w:id="2940" w:author="Shimon" w:date="2022-01-07T01:17:00Z">
        <w:r w:rsidR="00A16AF2">
          <w:rPr>
            <w:rStyle w:val="emailstyle17"/>
            <w:rFonts w:ascii="Times New Roman" w:hAnsi="Times New Roman" w:cs="David" w:hint="cs"/>
            <w:color w:val="auto"/>
            <w:sz w:val="24"/>
            <w:rtl/>
          </w:rPr>
          <w:t xml:space="preserve"> </w:t>
        </w:r>
      </w:ins>
      <w:del w:id="2941" w:author="Shimon" w:date="2022-01-02T11:47:00Z">
        <w:r w:rsidRPr="00AA4B92" w:rsidDel="00333784">
          <w:rPr>
            <w:rStyle w:val="emailstyle17"/>
            <w:rFonts w:ascii="Times New Roman" w:hAnsi="Times New Roman" w:cs="David" w:hint="cs"/>
            <w:color w:val="auto"/>
            <w:sz w:val="24"/>
            <w:rtl/>
          </w:rPr>
          <w:delText xml:space="preserve"> </w:delText>
        </w:r>
      </w:del>
      <w:r w:rsidR="004E3ABC" w:rsidRPr="00AA4B92">
        <w:rPr>
          <w:rStyle w:val="emailstyle17"/>
          <w:rFonts w:ascii="Times New Roman" w:hAnsi="Times New Roman" w:cs="David" w:hint="cs"/>
          <w:color w:val="auto"/>
          <w:sz w:val="24"/>
          <w:rtl/>
        </w:rPr>
        <w:t>התברר לתובע,</w:t>
      </w:r>
      <w:r w:rsidR="00D26EA4"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כי</w:t>
      </w:r>
      <w:r w:rsidR="009D504B"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בנוסף</w:t>
      </w:r>
      <w:r w:rsidR="009D504B"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ל</w:t>
      </w:r>
      <w:r w:rsidR="00CC48AF" w:rsidRPr="00AA4B92">
        <w:rPr>
          <w:rStyle w:val="emailstyle17"/>
          <w:rFonts w:ascii="Times New Roman" w:hAnsi="Times New Roman" w:cs="David" w:hint="eastAsia"/>
          <w:color w:val="auto"/>
          <w:sz w:val="24"/>
          <w:rtl/>
        </w:rPr>
        <w:t>פרישתו</w:t>
      </w:r>
      <w:r w:rsidR="004E3ABC" w:rsidRPr="00AA4B92">
        <w:rPr>
          <w:rStyle w:val="emailstyle17"/>
          <w:rFonts w:ascii="Times New Roman" w:hAnsi="Times New Roman" w:cs="David"/>
          <w:color w:val="auto"/>
          <w:sz w:val="24"/>
          <w:rtl/>
        </w:rPr>
        <w:t xml:space="preserve"> הכפויה</w:t>
      </w:r>
      <w:del w:id="2942" w:author="Shimon" w:date="2021-12-19T00:10:00Z">
        <w:r w:rsidR="004E3ABC" w:rsidRPr="00AA4B92" w:rsidDel="005504C7">
          <w:rPr>
            <w:rStyle w:val="emailstyle17"/>
            <w:rFonts w:ascii="Times New Roman" w:hAnsi="Times New Roman" w:cs="David"/>
            <w:color w:val="auto"/>
            <w:sz w:val="24"/>
            <w:rtl/>
          </w:rPr>
          <w:delText>,</w:delText>
        </w:r>
      </w:del>
      <w:r w:rsidR="00CC48AF" w:rsidRPr="00AA4B92">
        <w:rPr>
          <w:rStyle w:val="emailstyle17"/>
          <w:rFonts w:ascii="Times New Roman" w:hAnsi="Times New Roman" w:cs="David"/>
          <w:color w:val="auto"/>
          <w:sz w:val="24"/>
          <w:rtl/>
        </w:rPr>
        <w:t xml:space="preserve"> </w:t>
      </w:r>
      <w:ins w:id="2943" w:author="Shimon" w:date="2021-12-19T00:10:00Z">
        <w:r w:rsidR="005504C7" w:rsidRPr="00AA4B92">
          <w:rPr>
            <w:rStyle w:val="emailstyle17"/>
            <w:rFonts w:ascii="Times New Roman" w:hAnsi="Times New Roman" w:cs="David" w:hint="cs"/>
            <w:color w:val="auto"/>
            <w:sz w:val="24"/>
            <w:rtl/>
          </w:rPr>
          <w:t xml:space="preserve">בניגוד לתנאי החוזה וללא שימוע, </w:t>
        </w:r>
      </w:ins>
      <w:r w:rsidR="00D26EA4" w:rsidRPr="00AA4B92">
        <w:rPr>
          <w:rStyle w:val="emailstyle17"/>
          <w:rFonts w:ascii="Times New Roman" w:hAnsi="Times New Roman" w:cs="David" w:hint="eastAsia"/>
          <w:color w:val="auto"/>
          <w:sz w:val="24"/>
          <w:rtl/>
        </w:rPr>
        <w:t>והעיכוב</w:t>
      </w:r>
      <w:r w:rsidR="00D26EA4" w:rsidRPr="00AA4B92">
        <w:rPr>
          <w:rStyle w:val="emailstyle17"/>
          <w:rFonts w:ascii="Times New Roman" w:hAnsi="Times New Roman" w:cs="David"/>
          <w:color w:val="auto"/>
          <w:sz w:val="24"/>
          <w:rtl/>
        </w:rPr>
        <w:t xml:space="preserve"> הממושך בתשלום הפנסיה, </w:t>
      </w:r>
      <w:r w:rsidRPr="00AA4B92">
        <w:rPr>
          <w:rStyle w:val="emailstyle17"/>
          <w:rFonts w:ascii="Times New Roman" w:hAnsi="Times New Roman" w:cs="David"/>
          <w:color w:val="auto"/>
          <w:sz w:val="24"/>
          <w:rtl/>
        </w:rPr>
        <w:t xml:space="preserve"> </w:t>
      </w:r>
      <w:r w:rsidR="00435A41" w:rsidRPr="00AA4B92">
        <w:rPr>
          <w:rStyle w:val="emailstyle17"/>
          <w:rFonts w:ascii="Times New Roman" w:hAnsi="Times New Roman" w:cs="David" w:hint="eastAsia"/>
          <w:color w:val="auto"/>
          <w:sz w:val="24"/>
          <w:rtl/>
        </w:rPr>
        <w:t>הגימלה</w:t>
      </w:r>
      <w:r w:rsidR="00435A41"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המשולמת</w:t>
      </w:r>
      <w:r w:rsidR="009D504B" w:rsidRPr="00AA4B92">
        <w:rPr>
          <w:rStyle w:val="emailstyle17"/>
          <w:rFonts w:ascii="Times New Roman" w:hAnsi="Times New Roman" w:cs="David"/>
          <w:color w:val="auto"/>
          <w:sz w:val="24"/>
          <w:rtl/>
        </w:rPr>
        <w:t xml:space="preserve"> </w:t>
      </w:r>
      <w:r w:rsidR="009D504B" w:rsidRPr="00AA4B92">
        <w:rPr>
          <w:rStyle w:val="emailstyle17"/>
          <w:rFonts w:ascii="Times New Roman" w:hAnsi="Times New Roman" w:cs="David" w:hint="eastAsia"/>
          <w:color w:val="auto"/>
          <w:sz w:val="24"/>
          <w:rtl/>
        </w:rPr>
        <w:t>לו</w:t>
      </w:r>
      <w:r w:rsidR="00435A41" w:rsidRPr="00AA4B92">
        <w:rPr>
          <w:rStyle w:val="emailstyle17"/>
          <w:rFonts w:ascii="Times New Roman" w:hAnsi="Times New Roman" w:cs="David"/>
          <w:color w:val="auto"/>
          <w:sz w:val="24"/>
          <w:rtl/>
        </w:rPr>
        <w:t xml:space="preserve"> בפועל</w:t>
      </w:r>
      <w:r w:rsidR="009D504B"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נמוכה</w:t>
      </w:r>
      <w:r w:rsidR="00CC48AF"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מזאת</w:t>
      </w:r>
      <w:r w:rsidR="00CC48AF"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המגיעה</w:t>
      </w:r>
      <w:r w:rsidR="00CC48AF" w:rsidRPr="00AA4B92">
        <w:rPr>
          <w:rStyle w:val="emailstyle17"/>
          <w:rFonts w:ascii="Times New Roman" w:hAnsi="Times New Roman" w:cs="David"/>
          <w:color w:val="auto"/>
          <w:sz w:val="24"/>
          <w:rtl/>
        </w:rPr>
        <w:t xml:space="preserve"> </w:t>
      </w:r>
      <w:r w:rsidR="00CC48AF" w:rsidRPr="00AA4B92">
        <w:rPr>
          <w:rStyle w:val="emailstyle17"/>
          <w:rFonts w:ascii="Times New Roman" w:hAnsi="Times New Roman" w:cs="David" w:hint="eastAsia"/>
          <w:color w:val="auto"/>
          <w:sz w:val="24"/>
          <w:rtl/>
        </w:rPr>
        <w:t>לו</w:t>
      </w:r>
      <w:r w:rsidR="00794A53" w:rsidRPr="00AA4B92">
        <w:rPr>
          <w:rStyle w:val="emailstyle17"/>
          <w:rFonts w:ascii="Times New Roman" w:hAnsi="Times New Roman" w:cs="David"/>
          <w:color w:val="auto"/>
          <w:sz w:val="24"/>
          <w:rtl/>
        </w:rPr>
        <w:t xml:space="preserve"> </w:t>
      </w:r>
      <w:r w:rsidR="0069391A" w:rsidRPr="00AA4B92">
        <w:rPr>
          <w:rStyle w:val="emailstyle17"/>
          <w:rFonts w:ascii="Times New Roman" w:hAnsi="Times New Roman" w:cs="David" w:hint="eastAsia"/>
          <w:color w:val="auto"/>
          <w:sz w:val="24"/>
          <w:rtl/>
        </w:rPr>
        <w:t>ע</w:t>
      </w:r>
      <w:r w:rsidR="0069391A" w:rsidRPr="00AA4B92">
        <w:rPr>
          <w:rStyle w:val="emailstyle17"/>
          <w:rFonts w:ascii="Times New Roman" w:hAnsi="Times New Roman" w:cs="David"/>
          <w:color w:val="auto"/>
          <w:sz w:val="24"/>
          <w:rtl/>
        </w:rPr>
        <w:t>"פ החוזה</w:t>
      </w:r>
      <w:r w:rsidR="008453A3" w:rsidRPr="00AA4B92">
        <w:rPr>
          <w:rStyle w:val="emailstyle17"/>
          <w:rFonts w:ascii="Times New Roman" w:hAnsi="Times New Roman" w:cs="David" w:hint="cs"/>
          <w:color w:val="auto"/>
          <w:sz w:val="24"/>
          <w:rtl/>
        </w:rPr>
        <w:t>, וכי החישוב שנעשה שגוי מיסודו: הן ביחס לחישוב התקופות והן ביחס למשכורת הקובעת לתקופת כתב המינוי.</w:t>
      </w:r>
    </w:p>
    <w:p w14:paraId="67F2FD75" w14:textId="159D8F30" w:rsidR="009D504B" w:rsidRDefault="008453A3" w:rsidP="0069718D">
      <w:pPr>
        <w:pStyle w:val="11"/>
        <w:numPr>
          <w:ilvl w:val="0"/>
          <w:numId w:val="14"/>
        </w:numPr>
        <w:spacing w:before="0" w:after="240" w:line="360" w:lineRule="auto"/>
        <w:ind w:left="51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התובע יטען כי בהתאם לחוזה העבודה והוראות הדין</w:t>
      </w:r>
      <w:r w:rsidR="00895329"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cs"/>
          <w:color w:val="auto"/>
          <w:sz w:val="24"/>
          <w:rtl/>
        </w:rPr>
        <w:t>הוא</w:t>
      </w:r>
      <w:r w:rsidR="00156400" w:rsidRPr="00901A33">
        <w:rPr>
          <w:rStyle w:val="emailstyle17"/>
          <w:rFonts w:ascii="Times New Roman" w:hAnsi="Times New Roman" w:cs="David" w:hint="cs"/>
          <w:color w:val="auto"/>
          <w:sz w:val="24"/>
          <w:rtl/>
        </w:rPr>
        <w:t xml:space="preserve"> זכאי לתשלום גמלה על פי החישוב </w:t>
      </w:r>
      <w:r w:rsidR="0052271B" w:rsidRPr="00901A33">
        <w:rPr>
          <w:rStyle w:val="emailstyle17"/>
          <w:rFonts w:ascii="Times New Roman" w:hAnsi="Times New Roman" w:cs="David" w:hint="eastAsia"/>
          <w:color w:val="auto"/>
          <w:sz w:val="24"/>
          <w:rtl/>
        </w:rPr>
        <w:t>כד</w:t>
      </w:r>
      <w:r w:rsidR="00794A53" w:rsidRPr="00901A33">
        <w:rPr>
          <w:rStyle w:val="emailstyle17"/>
          <w:rFonts w:ascii="Times New Roman" w:hAnsi="Times New Roman" w:cs="David" w:hint="eastAsia"/>
          <w:color w:val="auto"/>
          <w:sz w:val="24"/>
          <w:rtl/>
        </w:rPr>
        <w:t>לקמן</w:t>
      </w:r>
      <w:r w:rsidR="00794A53" w:rsidRPr="00901A33">
        <w:rPr>
          <w:rStyle w:val="emailstyle17"/>
          <w:rFonts w:ascii="Times New Roman" w:hAnsi="Times New Roman" w:cs="David"/>
          <w:color w:val="auto"/>
          <w:sz w:val="24"/>
          <w:rtl/>
        </w:rPr>
        <w:t>:</w:t>
      </w:r>
    </w:p>
    <w:p w14:paraId="0DB9115A" w14:textId="5C0897B3" w:rsidR="005C5500" w:rsidRPr="00901A33" w:rsidRDefault="009D504B" w:rsidP="00A26DC6">
      <w:pPr>
        <w:pStyle w:val="11"/>
        <w:spacing w:before="0" w:after="120" w:line="360" w:lineRule="auto"/>
        <w:ind w:left="975" w:hanging="448"/>
        <w:rPr>
          <w:rStyle w:val="emailstyle17"/>
          <w:rFonts w:ascii="Times New Roman" w:hAnsi="Times New Roman" w:cs="David"/>
          <w:color w:val="auto"/>
          <w:sz w:val="24"/>
          <w:rtl/>
        </w:rPr>
      </w:pPr>
      <w:r w:rsidRPr="00901A33">
        <w:rPr>
          <w:rStyle w:val="emailstyle17"/>
          <w:rFonts w:ascii="Times New Roman" w:hAnsi="Times New Roman" w:cs="David" w:hint="eastAsia"/>
          <w:color w:val="auto"/>
          <w:sz w:val="24"/>
          <w:rtl/>
        </w:rPr>
        <w:t>א</w:t>
      </w:r>
      <w:r w:rsidR="0052271B" w:rsidRPr="00901A33">
        <w:rPr>
          <w:rStyle w:val="emailstyle17"/>
          <w:rFonts w:ascii="Times New Roman" w:hAnsi="Times New Roman" w:cs="David" w:hint="cs"/>
          <w:color w:val="auto"/>
          <w:sz w:val="24"/>
          <w:rtl/>
        </w:rPr>
        <w:t>.</w:t>
      </w:r>
      <w:r w:rsidR="0052271B" w:rsidRPr="00901A33">
        <w:rPr>
          <w:rStyle w:val="emailstyle17"/>
          <w:rFonts w:ascii="Times New Roman" w:hAnsi="Times New Roman" w:cs="David" w:hint="cs"/>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00BE14DA" w:rsidRPr="00901A33">
        <w:rPr>
          <w:rStyle w:val="emailstyle17"/>
          <w:rFonts w:ascii="Times New Roman" w:hAnsi="Times New Roman" w:cs="David" w:hint="eastAsia"/>
          <w:b/>
          <w:bCs/>
          <w:color w:val="auto"/>
          <w:sz w:val="24"/>
          <w:u w:val="single"/>
          <w:rtl/>
        </w:rPr>
        <w:t>לתקופת</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העבודה</w:t>
      </w:r>
      <w:r w:rsidR="00BE14DA" w:rsidRPr="00901A33">
        <w:rPr>
          <w:rStyle w:val="emailstyle17"/>
          <w:rFonts w:ascii="Times New Roman" w:hAnsi="Times New Roman" w:cs="David"/>
          <w:b/>
          <w:bCs/>
          <w:color w:val="auto"/>
          <w:sz w:val="24"/>
          <w:u w:val="single"/>
          <w:rtl/>
        </w:rPr>
        <w:t xml:space="preserve"> </w:t>
      </w:r>
      <w:r w:rsidR="00BE14DA" w:rsidRPr="00901A33">
        <w:rPr>
          <w:rStyle w:val="emailstyle17"/>
          <w:rFonts w:ascii="Times New Roman" w:hAnsi="Times New Roman" w:cs="David" w:hint="eastAsia"/>
          <w:b/>
          <w:bCs/>
          <w:color w:val="auto"/>
          <w:sz w:val="24"/>
          <w:u w:val="single"/>
          <w:rtl/>
        </w:rPr>
        <w:t>בחוזה</w:t>
      </w:r>
      <w:r w:rsidR="00577511" w:rsidRPr="00901A33">
        <w:rPr>
          <w:rStyle w:val="emailstyle17"/>
          <w:rFonts w:ascii="Times New Roman" w:hAnsi="Times New Roman" w:cs="David" w:hint="cs"/>
          <w:b/>
          <w:bCs/>
          <w:color w:val="auto"/>
          <w:sz w:val="24"/>
          <w:u w:val="single"/>
          <w:rtl/>
        </w:rPr>
        <w:t xml:space="preserve"> בכירים</w:t>
      </w:r>
      <w:r w:rsidR="00BE14DA" w:rsidRPr="00901A33">
        <w:rPr>
          <w:rStyle w:val="emailstyle17"/>
          <w:rFonts w:ascii="Times New Roman" w:hAnsi="Times New Roman" w:cs="David"/>
          <w:b/>
          <w:bCs/>
          <w:color w:val="auto"/>
          <w:sz w:val="24"/>
          <w:u w:val="single"/>
          <w:rtl/>
        </w:rPr>
        <w:t xml:space="preserve"> (סעיף 12ב בחוזה)</w:t>
      </w:r>
      <w:r w:rsidR="00BE14DA" w:rsidRPr="00901A33">
        <w:rPr>
          <w:rStyle w:val="emailstyle17"/>
          <w:rFonts w:ascii="Times New Roman" w:hAnsi="Times New Roman" w:cs="David" w:hint="cs"/>
          <w:color w:val="auto"/>
          <w:sz w:val="24"/>
          <w:u w:val="single"/>
          <w:rtl/>
        </w:rPr>
        <w:t>:</w:t>
      </w:r>
    </w:p>
    <w:p w14:paraId="3AB531D0" w14:textId="219816AC" w:rsidR="00124814" w:rsidRPr="00901A33" w:rsidRDefault="0052271B" w:rsidP="0082693D">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5C5500" w:rsidRPr="00901A33">
        <w:rPr>
          <w:rStyle w:val="emailstyle17"/>
          <w:rFonts w:ascii="Times New Roman" w:hAnsi="Times New Roman" w:cs="David" w:hint="cs"/>
          <w:color w:val="auto"/>
          <w:sz w:val="24"/>
          <w:rtl/>
        </w:rPr>
        <w:t>ה</w:t>
      </w:r>
      <w:r w:rsidR="009D504B" w:rsidRPr="00901A33">
        <w:rPr>
          <w:rStyle w:val="emailstyle17"/>
          <w:rFonts w:ascii="Times New Roman" w:hAnsi="Times New Roman" w:cs="David" w:hint="cs"/>
          <w:color w:val="auto"/>
          <w:sz w:val="24"/>
          <w:rtl/>
        </w:rPr>
        <w:t xml:space="preserve">משכורת </w:t>
      </w:r>
      <w:r w:rsidR="005C5500" w:rsidRPr="00901A33">
        <w:rPr>
          <w:rStyle w:val="emailstyle17"/>
          <w:rFonts w:ascii="Times New Roman" w:hAnsi="Times New Roman" w:cs="David" w:hint="cs"/>
          <w:color w:val="auto"/>
          <w:sz w:val="24"/>
          <w:rtl/>
        </w:rPr>
        <w:t>האחרונה ו</w:t>
      </w:r>
      <w:r w:rsidR="009D504B"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מעודכנת </w:t>
      </w:r>
      <w:r w:rsidR="005C5500" w:rsidRPr="00901A33">
        <w:rPr>
          <w:rStyle w:val="emailstyle17"/>
          <w:rFonts w:ascii="Times New Roman" w:hAnsi="Times New Roman" w:cs="David" w:hint="cs"/>
          <w:color w:val="auto"/>
          <w:sz w:val="24"/>
          <w:rtl/>
        </w:rPr>
        <w:t>לפי חוזה</w:t>
      </w:r>
      <w:r w:rsidR="00577511" w:rsidRPr="00901A33">
        <w:rPr>
          <w:rStyle w:val="emailstyle17"/>
          <w:rFonts w:ascii="Times New Roman" w:hAnsi="Times New Roman" w:cs="David" w:hint="cs"/>
          <w:color w:val="auto"/>
          <w:sz w:val="24"/>
          <w:rtl/>
        </w:rPr>
        <w:t xml:space="preserve"> הבכירים</w:t>
      </w:r>
      <w:r w:rsidR="00BE14DA" w:rsidRPr="00901A33">
        <w:rPr>
          <w:rStyle w:val="emailstyle17"/>
          <w:rFonts w:ascii="Times New Roman" w:hAnsi="Times New Roman" w:cs="David" w:hint="cs"/>
          <w:color w:val="auto"/>
          <w:sz w:val="24"/>
          <w:rtl/>
        </w:rPr>
        <w:t xml:space="preserve">, </w:t>
      </w:r>
      <w:r w:rsidR="00794A53" w:rsidRPr="00901A33">
        <w:rPr>
          <w:rStyle w:val="emailstyle17"/>
          <w:rFonts w:ascii="Times New Roman" w:hAnsi="Times New Roman" w:cs="David" w:hint="eastAsia"/>
          <w:color w:val="auto"/>
          <w:sz w:val="24"/>
          <w:rtl/>
        </w:rPr>
        <w:t>לכל</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מ</w:t>
      </w:r>
      <w:r w:rsidR="00794A53" w:rsidRPr="00901A33">
        <w:rPr>
          <w:rStyle w:val="emailstyle17"/>
          <w:rFonts w:ascii="Times New Roman" w:hAnsi="Times New Roman" w:cs="David"/>
          <w:color w:val="auto"/>
          <w:sz w:val="24"/>
          <w:rtl/>
        </w:rPr>
        <w:t>-22.</w:t>
      </w:r>
      <w:r w:rsidR="007B1E48" w:rsidRPr="00901A33">
        <w:rPr>
          <w:rStyle w:val="emailstyle17"/>
          <w:rFonts w:ascii="Times New Roman" w:hAnsi="Times New Roman" w:cs="David"/>
          <w:color w:val="auto"/>
          <w:sz w:val="24"/>
          <w:rtl/>
        </w:rPr>
        <w:t>3</w:t>
      </w:r>
      <w:r w:rsidR="00794A53" w:rsidRPr="00901A33">
        <w:rPr>
          <w:rStyle w:val="emailstyle17"/>
          <w:rFonts w:ascii="Times New Roman" w:hAnsi="Times New Roman" w:cs="David"/>
          <w:color w:val="auto"/>
          <w:sz w:val="24"/>
          <w:rtl/>
        </w:rPr>
        <w:t>33</w:t>
      </w:r>
      <w:r w:rsidR="00895329"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שנות</w:t>
      </w:r>
      <w:r w:rsidR="00794A53" w:rsidRPr="00901A33">
        <w:rPr>
          <w:rStyle w:val="emailstyle17"/>
          <w:rFonts w:ascii="Times New Roman" w:hAnsi="Times New Roman" w:cs="David"/>
          <w:color w:val="auto"/>
          <w:sz w:val="24"/>
          <w:rtl/>
        </w:rPr>
        <w:t xml:space="preserve"> </w:t>
      </w:r>
      <w:r w:rsidR="00794A53" w:rsidRPr="00901A33">
        <w:rPr>
          <w:rStyle w:val="emailstyle17"/>
          <w:rFonts w:ascii="Times New Roman" w:hAnsi="Times New Roman" w:cs="David" w:hint="eastAsia"/>
          <w:color w:val="auto"/>
          <w:sz w:val="24"/>
          <w:rtl/>
        </w:rPr>
        <w:t>ה</w:t>
      </w:r>
      <w:r w:rsidR="00BE14DA" w:rsidRPr="00901A33">
        <w:rPr>
          <w:rStyle w:val="emailstyle17"/>
          <w:rFonts w:ascii="Times New Roman" w:hAnsi="Times New Roman" w:cs="David" w:hint="eastAsia"/>
          <w:color w:val="auto"/>
          <w:sz w:val="24"/>
          <w:rtl/>
        </w:rPr>
        <w:t>עבודה</w:t>
      </w:r>
      <w:r w:rsidR="0000179D" w:rsidRPr="00901A33">
        <w:rPr>
          <w:rStyle w:val="emailstyle17"/>
          <w:rFonts w:ascii="Times New Roman" w:hAnsi="Times New Roman" w:cs="David" w:hint="cs"/>
          <w:color w:val="auto"/>
          <w:sz w:val="24"/>
          <w:rtl/>
        </w:rPr>
        <w:t xml:space="preserve"> בפועל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במסגרת</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החוזה</w:t>
      </w:r>
      <w:r w:rsidR="00BE14DA" w:rsidRPr="00901A33">
        <w:rPr>
          <w:rStyle w:val="emailstyle17"/>
          <w:rFonts w:ascii="Times New Roman" w:hAnsi="Times New Roman" w:cs="David" w:hint="cs"/>
          <w:color w:val="auto"/>
          <w:sz w:val="24"/>
          <w:rtl/>
        </w:rPr>
        <w:t xml:space="preserve"> </w:t>
      </w:r>
      <w:r w:rsidR="009D504B" w:rsidRPr="00901A33">
        <w:rPr>
          <w:rStyle w:val="emailstyle17"/>
          <w:rFonts w:ascii="Times New Roman" w:hAnsi="Times New Roman" w:cs="David" w:hint="cs"/>
          <w:color w:val="auto"/>
          <w:sz w:val="24"/>
          <w:rtl/>
        </w:rPr>
        <w:t>(1.4.1990 עד 5.8.201</w:t>
      </w:r>
      <w:r w:rsidR="00BE14DA" w:rsidRPr="00901A33">
        <w:rPr>
          <w:rStyle w:val="emailstyle17"/>
          <w:rFonts w:ascii="Times New Roman" w:hAnsi="Times New Roman" w:cs="David" w:hint="cs"/>
          <w:color w:val="auto"/>
          <w:sz w:val="24"/>
          <w:rtl/>
        </w:rPr>
        <w:t>2)</w:t>
      </w:r>
      <w:r w:rsidRPr="00901A33">
        <w:rPr>
          <w:rStyle w:val="emailstyle17"/>
          <w:rFonts w:ascii="Times New Roman" w:hAnsi="Times New Roman" w:cs="David" w:hint="cs"/>
          <w:color w:val="auto"/>
          <w:sz w:val="24"/>
          <w:rtl/>
        </w:rPr>
        <w:t xml:space="preserve">. </w:t>
      </w:r>
    </w:p>
    <w:p w14:paraId="49DEA72F" w14:textId="0A914841" w:rsidR="008453A3" w:rsidRPr="00901A33" w:rsidRDefault="00794A53" w:rsidP="00A32029">
      <w:pPr>
        <w:pStyle w:val="11"/>
        <w:spacing w:before="0" w:after="120" w:line="360" w:lineRule="auto"/>
        <w:ind w:left="981"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דהיינו</w:t>
      </w:r>
      <w:r w:rsidR="0052271B"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hint="eastAsia"/>
          <w:b/>
          <w:bCs/>
          <w:color w:val="auto"/>
          <w:sz w:val="24"/>
          <w:rtl/>
        </w:rPr>
        <w:t>התובע</w:t>
      </w:r>
      <w:r w:rsidR="0052271B" w:rsidRPr="00901A33">
        <w:rPr>
          <w:rStyle w:val="emailstyle17"/>
          <w:rFonts w:ascii="Times New Roman" w:hAnsi="Times New Roman" w:cs="David"/>
          <w:b/>
          <w:bCs/>
          <w:color w:val="auto"/>
          <w:sz w:val="24"/>
          <w:rtl/>
        </w:rPr>
        <w:t xml:space="preserve"> זכאי </w:t>
      </w:r>
      <w:r w:rsidR="0052271B" w:rsidRPr="00901A33">
        <w:rPr>
          <w:rStyle w:val="emailstyle17"/>
          <w:rFonts w:ascii="Times New Roman" w:hAnsi="Times New Roman" w:cs="David" w:hint="eastAsia"/>
          <w:b/>
          <w:bCs/>
          <w:color w:val="auto"/>
          <w:sz w:val="24"/>
          <w:rtl/>
        </w:rPr>
        <w:t>לגימלה</w:t>
      </w:r>
      <w:r w:rsidR="0052271B" w:rsidRPr="00901A33">
        <w:rPr>
          <w:rStyle w:val="emailstyle17"/>
          <w:rFonts w:ascii="Times New Roman" w:hAnsi="Times New Roman" w:cs="David"/>
          <w:b/>
          <w:bCs/>
          <w:color w:val="auto"/>
          <w:sz w:val="24"/>
          <w:rtl/>
        </w:rPr>
        <w:t xml:space="preserve"> עבור </w:t>
      </w:r>
      <w:ins w:id="2944" w:author="Shimon" w:date="2021-12-30T13:02:00Z">
        <w:r w:rsidR="00A32029">
          <w:rPr>
            <w:rStyle w:val="emailstyle17"/>
            <w:rFonts w:ascii="Times New Roman" w:hAnsi="Times New Roman" w:cs="David" w:hint="cs"/>
            <w:b/>
            <w:bCs/>
            <w:color w:val="auto"/>
            <w:sz w:val="24"/>
            <w:rtl/>
          </w:rPr>
          <w:t xml:space="preserve">מלוא </w:t>
        </w:r>
      </w:ins>
      <w:r w:rsidR="0052271B" w:rsidRPr="00901A33">
        <w:rPr>
          <w:rStyle w:val="emailstyle17"/>
          <w:rFonts w:ascii="Times New Roman" w:hAnsi="Times New Roman" w:cs="David"/>
          <w:b/>
          <w:bCs/>
          <w:color w:val="auto"/>
          <w:sz w:val="24"/>
          <w:rtl/>
        </w:rPr>
        <w:t>תקופת העבודה בחוזה בכירים</w:t>
      </w:r>
      <w:ins w:id="2945" w:author="Shimon" w:date="2021-12-30T13:02:00Z">
        <w:r w:rsidR="00A32029">
          <w:rPr>
            <w:rStyle w:val="emailstyle17"/>
            <w:rFonts w:ascii="Times New Roman" w:hAnsi="Times New Roman" w:cs="David" w:hint="cs"/>
            <w:b/>
            <w:bCs/>
            <w:color w:val="auto"/>
            <w:sz w:val="24"/>
            <w:rtl/>
          </w:rPr>
          <w:t>,</w:t>
        </w:r>
      </w:ins>
      <w:r w:rsidR="0052271B" w:rsidRPr="00901A33">
        <w:rPr>
          <w:rStyle w:val="emailstyle17"/>
          <w:rFonts w:ascii="Times New Roman" w:hAnsi="Times New Roman" w:cs="David"/>
          <w:b/>
          <w:bCs/>
          <w:color w:val="auto"/>
          <w:sz w:val="24"/>
          <w:rtl/>
        </w:rPr>
        <w:t xml:space="preserve"> בשיעור של </w:t>
      </w:r>
      <w:r w:rsidRPr="00901A33">
        <w:rPr>
          <w:rStyle w:val="emailstyle17"/>
          <w:rFonts w:ascii="Times New Roman" w:hAnsi="Times New Roman" w:cs="David"/>
          <w:b/>
          <w:bCs/>
          <w:color w:val="auto"/>
          <w:sz w:val="24"/>
          <w:rtl/>
        </w:rPr>
        <w:t>44.6</w:t>
      </w:r>
      <w:r w:rsidR="007B1E48" w:rsidRPr="00901A33">
        <w:rPr>
          <w:rStyle w:val="emailstyle17"/>
          <w:rFonts w:ascii="Times New Roman" w:hAnsi="Times New Roman" w:cs="David"/>
          <w:b/>
          <w:bCs/>
          <w:color w:val="auto"/>
          <w:sz w:val="24"/>
          <w:rtl/>
        </w:rPr>
        <w:t>66</w:t>
      </w:r>
      <w:r w:rsidR="005D0CE5" w:rsidRPr="00901A33">
        <w:rPr>
          <w:rStyle w:val="emailstyle17"/>
          <w:rFonts w:ascii="Times New Roman" w:hAnsi="Times New Roman" w:cs="David"/>
          <w:b/>
          <w:bCs/>
          <w:color w:val="auto"/>
          <w:sz w:val="24"/>
          <w:rtl/>
        </w:rPr>
        <w:t>%</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תחושב</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לפי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המשכורת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הקובעת</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על</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פי</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חוזה</w:t>
      </w:r>
      <w:r w:rsidR="00577511" w:rsidRPr="00901A33">
        <w:rPr>
          <w:rStyle w:val="emailstyle17"/>
          <w:rFonts w:ascii="Times New Roman" w:hAnsi="Times New Roman" w:cs="David" w:hint="cs"/>
          <w:b/>
          <w:bCs/>
          <w:color w:val="auto"/>
          <w:sz w:val="24"/>
          <w:rtl/>
        </w:rPr>
        <w:t xml:space="preserve"> הבכירים</w:t>
      </w:r>
      <w:r w:rsidR="00124814" w:rsidRPr="00901A33">
        <w:rPr>
          <w:rStyle w:val="emailstyle17"/>
          <w:rFonts w:ascii="Times New Roman" w:hAnsi="Times New Roman" w:cs="David" w:hint="cs"/>
          <w:b/>
          <w:bCs/>
          <w:color w:val="auto"/>
          <w:sz w:val="24"/>
          <w:rtl/>
        </w:rPr>
        <w:t xml:space="preserve"> של התובע </w:t>
      </w:r>
      <w:r w:rsidR="00124814" w:rsidRPr="00901A33">
        <w:rPr>
          <w:rStyle w:val="emailstyle17"/>
          <w:rFonts w:ascii="Times New Roman" w:hAnsi="Times New Roman" w:cs="David" w:hint="cs"/>
          <w:color w:val="auto"/>
          <w:sz w:val="24"/>
          <w:rtl/>
        </w:rPr>
        <w:t>(90% ממשכורת סגן שר)</w:t>
      </w:r>
      <w:r w:rsidR="0069391A"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rtl/>
        </w:rPr>
        <w:t xml:space="preserve"> </w:t>
      </w:r>
    </w:p>
    <w:p w14:paraId="2C66DFD9" w14:textId="6967A659" w:rsidR="00245C70" w:rsidRDefault="008453A3" w:rsidP="00A32029">
      <w:pPr>
        <w:pStyle w:val="11"/>
        <w:spacing w:before="0" w:after="240" w:line="360" w:lineRule="auto"/>
        <w:ind w:left="980" w:firstLine="0"/>
        <w:rPr>
          <w:rStyle w:val="emailstyle17"/>
          <w:rFonts w:ascii="Times New Roman" w:hAnsi="Times New Roman" w:cs="David"/>
          <w:color w:val="auto"/>
          <w:sz w:val="24"/>
          <w:rtl/>
        </w:rPr>
      </w:pPr>
      <w:del w:id="2946" w:author="Shimon" w:date="2021-12-29T11:46:00Z">
        <w:r w:rsidRPr="00901A33" w:rsidDel="00DD3601">
          <w:rPr>
            <w:rStyle w:val="emailstyle17"/>
            <w:rFonts w:ascii="Times New Roman" w:hAnsi="Times New Roman" w:cs="David" w:hint="cs"/>
            <w:color w:val="auto"/>
            <w:sz w:val="24"/>
            <w:rtl/>
          </w:rPr>
          <w:delText>ייאמר כבר עתה כי</w:delText>
        </w:r>
      </w:del>
      <w:del w:id="2947" w:author="Shimon" w:date="2021-12-29T11:47:00Z">
        <w:r w:rsidRPr="00901A33" w:rsidDel="00DF077E">
          <w:rPr>
            <w:rStyle w:val="emailstyle17"/>
            <w:rFonts w:ascii="Times New Roman" w:hAnsi="Times New Roman" w:cs="David" w:hint="cs"/>
            <w:color w:val="auto"/>
            <w:sz w:val="24"/>
            <w:rtl/>
          </w:rPr>
          <w:delText xml:space="preserve"> לתקופה זאת </w:delText>
        </w:r>
      </w:del>
      <w:ins w:id="2948" w:author="Shimon" w:date="2021-12-29T11:47:00Z">
        <w:r w:rsidR="00DF077E">
          <w:rPr>
            <w:rStyle w:val="emailstyle17"/>
            <w:rFonts w:ascii="Times New Roman" w:hAnsi="Times New Roman" w:cs="David" w:hint="cs"/>
            <w:color w:val="auto"/>
            <w:sz w:val="24"/>
            <w:rtl/>
          </w:rPr>
          <w:t xml:space="preserve">למרכיב זה של הגימלה </w:t>
        </w:r>
      </w:ins>
      <w:r w:rsidRPr="00901A33">
        <w:rPr>
          <w:rStyle w:val="emailstyle17"/>
          <w:rFonts w:ascii="Times New Roman" w:hAnsi="Times New Roman" w:cs="David" w:hint="cs"/>
          <w:color w:val="auto"/>
          <w:sz w:val="24"/>
          <w:rtl/>
        </w:rPr>
        <w:t xml:space="preserve">יש </w:t>
      </w:r>
      <w:r w:rsidRPr="00DF077E">
        <w:rPr>
          <w:rStyle w:val="emailstyle17"/>
          <w:rFonts w:ascii="Times New Roman" w:hAnsi="Times New Roman" w:cs="David" w:hint="eastAsia"/>
          <w:b/>
          <w:bCs/>
          <w:color w:val="auto"/>
          <w:sz w:val="24"/>
          <w:rtl/>
          <w:rPrChange w:id="2949" w:author="Shimon" w:date="2021-12-29T11:57:00Z">
            <w:rPr>
              <w:rStyle w:val="emailstyle17"/>
              <w:rFonts w:ascii="Times New Roman" w:hAnsi="Times New Roman" w:cs="David" w:hint="eastAsia"/>
              <w:color w:val="auto"/>
              <w:sz w:val="24"/>
              <w:rtl/>
            </w:rPr>
          </w:rPrChange>
        </w:rPr>
        <w:t>להוסיף</w:t>
      </w:r>
      <w:r w:rsidRPr="00DF077E">
        <w:rPr>
          <w:rStyle w:val="emailstyle17"/>
          <w:rFonts w:ascii="Times New Roman" w:hAnsi="Times New Roman" w:cs="David"/>
          <w:b/>
          <w:bCs/>
          <w:color w:val="auto"/>
          <w:sz w:val="24"/>
          <w:rtl/>
          <w:rPrChange w:id="2950" w:author="Shimon" w:date="2021-12-29T11:57:00Z">
            <w:rPr>
              <w:rStyle w:val="emailstyle17"/>
              <w:rFonts w:ascii="Times New Roman" w:hAnsi="Times New Roman" w:cs="David"/>
              <w:color w:val="auto"/>
              <w:sz w:val="24"/>
              <w:rtl/>
            </w:rPr>
          </w:rPrChange>
        </w:rPr>
        <w:t xml:space="preserve"> </w:t>
      </w:r>
      <w:r w:rsidR="004513E5" w:rsidRPr="00DF077E">
        <w:rPr>
          <w:rStyle w:val="emailstyle17"/>
          <w:rFonts w:ascii="Times New Roman" w:hAnsi="Times New Roman" w:cs="David" w:hint="eastAsia"/>
          <w:b/>
          <w:bCs/>
          <w:color w:val="auto"/>
          <w:sz w:val="24"/>
          <w:rtl/>
          <w:rPrChange w:id="2951" w:author="Shimon" w:date="2021-12-29T11:57:00Z">
            <w:rPr>
              <w:rStyle w:val="emailstyle17"/>
              <w:rFonts w:ascii="Times New Roman" w:hAnsi="Times New Roman" w:cs="David" w:hint="eastAsia"/>
              <w:color w:val="auto"/>
              <w:sz w:val="24"/>
              <w:rtl/>
            </w:rPr>
          </w:rPrChange>
        </w:rPr>
        <w:t>פנסיה</w:t>
      </w:r>
      <w:r w:rsidR="004513E5" w:rsidRPr="00DF077E">
        <w:rPr>
          <w:rStyle w:val="emailstyle17"/>
          <w:rFonts w:ascii="Times New Roman" w:hAnsi="Times New Roman" w:cs="David"/>
          <w:b/>
          <w:bCs/>
          <w:color w:val="auto"/>
          <w:sz w:val="24"/>
          <w:rtl/>
          <w:rPrChange w:id="2952" w:author="Shimon" w:date="2021-12-29T11:57:00Z">
            <w:rPr>
              <w:rStyle w:val="emailstyle17"/>
              <w:rFonts w:ascii="Times New Roman" w:hAnsi="Times New Roman" w:cs="David"/>
              <w:color w:val="auto"/>
              <w:sz w:val="24"/>
              <w:rtl/>
            </w:rPr>
          </w:rPrChange>
        </w:rPr>
        <w:t xml:space="preserve"> </w:t>
      </w:r>
      <w:r w:rsidR="004513E5" w:rsidRPr="00DF077E">
        <w:rPr>
          <w:rStyle w:val="emailstyle17"/>
          <w:rFonts w:ascii="Times New Roman" w:hAnsi="Times New Roman" w:cs="David" w:hint="eastAsia"/>
          <w:b/>
          <w:bCs/>
          <w:color w:val="auto"/>
          <w:sz w:val="24"/>
          <w:rtl/>
          <w:rPrChange w:id="2953" w:author="Shimon" w:date="2021-12-29T11:57:00Z">
            <w:rPr>
              <w:rStyle w:val="emailstyle17"/>
              <w:rFonts w:ascii="Times New Roman" w:hAnsi="Times New Roman" w:cs="David" w:hint="eastAsia"/>
              <w:color w:val="auto"/>
              <w:sz w:val="24"/>
              <w:rtl/>
            </w:rPr>
          </w:rPrChange>
        </w:rPr>
        <w:t>בשיעור</w:t>
      </w:r>
      <w:r w:rsidR="004513E5" w:rsidRPr="00DF077E">
        <w:rPr>
          <w:rStyle w:val="emailstyle17"/>
          <w:rFonts w:ascii="Times New Roman" w:hAnsi="Times New Roman" w:cs="David"/>
          <w:b/>
          <w:bCs/>
          <w:color w:val="auto"/>
          <w:sz w:val="24"/>
          <w:rtl/>
          <w:rPrChange w:id="2954" w:author="Shimon" w:date="2021-12-29T11:57:00Z">
            <w:rPr>
              <w:rStyle w:val="emailstyle17"/>
              <w:rFonts w:ascii="Times New Roman" w:hAnsi="Times New Roman" w:cs="David"/>
              <w:color w:val="auto"/>
              <w:sz w:val="24"/>
              <w:rtl/>
            </w:rPr>
          </w:rPrChange>
        </w:rPr>
        <w:t xml:space="preserve"> </w:t>
      </w:r>
      <w:r w:rsidR="004513E5" w:rsidRPr="00DF077E">
        <w:rPr>
          <w:rStyle w:val="emailstyle17"/>
          <w:rFonts w:ascii="Times New Roman" w:hAnsi="Times New Roman" w:cs="David" w:hint="eastAsia"/>
          <w:b/>
          <w:bCs/>
          <w:color w:val="auto"/>
          <w:sz w:val="24"/>
          <w:rtl/>
          <w:rPrChange w:id="2955" w:author="Shimon" w:date="2021-12-29T11:57:00Z">
            <w:rPr>
              <w:rStyle w:val="emailstyle17"/>
              <w:rFonts w:ascii="Times New Roman" w:hAnsi="Times New Roman" w:cs="David" w:hint="eastAsia"/>
              <w:color w:val="auto"/>
              <w:sz w:val="24"/>
              <w:rtl/>
            </w:rPr>
          </w:rPrChange>
        </w:rPr>
        <w:t>של</w:t>
      </w:r>
      <w:r w:rsidR="004513E5" w:rsidRPr="00901A33">
        <w:rPr>
          <w:rStyle w:val="emailstyle17"/>
          <w:rFonts w:ascii="Times New Roman" w:hAnsi="Times New Roman" w:cs="David" w:hint="cs"/>
          <w:color w:val="auto"/>
          <w:sz w:val="24"/>
          <w:rtl/>
        </w:rPr>
        <w:t xml:space="preserve"> </w:t>
      </w:r>
      <w:r w:rsidR="004513E5" w:rsidRPr="00DF077E">
        <w:rPr>
          <w:rStyle w:val="emailstyle17"/>
          <w:rFonts w:ascii="Times New Roman" w:hAnsi="Times New Roman" w:cs="David"/>
          <w:b/>
          <w:bCs/>
          <w:color w:val="auto"/>
          <w:sz w:val="24"/>
          <w:rtl/>
          <w:rPrChange w:id="2956" w:author="Shimon" w:date="2021-12-29T11:57:00Z">
            <w:rPr>
              <w:rStyle w:val="emailstyle17"/>
              <w:rFonts w:ascii="Times New Roman" w:hAnsi="Times New Roman" w:cs="David"/>
              <w:color w:val="auto"/>
              <w:sz w:val="24"/>
              <w:rtl/>
            </w:rPr>
          </w:rPrChange>
        </w:rPr>
        <w:t xml:space="preserve">3.334% </w:t>
      </w:r>
      <w:r w:rsidR="004513E5" w:rsidRPr="00901A33">
        <w:rPr>
          <w:rStyle w:val="emailstyle17"/>
          <w:rFonts w:ascii="Times New Roman" w:hAnsi="Times New Roman" w:cs="David" w:hint="cs"/>
          <w:color w:val="auto"/>
          <w:sz w:val="24"/>
          <w:rtl/>
        </w:rPr>
        <w:t>מהמשכורת הקו</w:t>
      </w:r>
      <w:r w:rsidR="00124814" w:rsidRPr="00901A33">
        <w:rPr>
          <w:rStyle w:val="emailstyle17"/>
          <w:rFonts w:ascii="Times New Roman" w:hAnsi="Times New Roman" w:cs="David" w:hint="cs"/>
          <w:color w:val="auto"/>
          <w:sz w:val="24"/>
          <w:rtl/>
        </w:rPr>
        <w:t>ב</w:t>
      </w:r>
      <w:r w:rsidR="004513E5" w:rsidRPr="00901A33">
        <w:rPr>
          <w:rStyle w:val="emailstyle17"/>
          <w:rFonts w:ascii="Times New Roman" w:hAnsi="Times New Roman" w:cs="David" w:hint="cs"/>
          <w:color w:val="auto"/>
          <w:sz w:val="24"/>
          <w:rtl/>
        </w:rPr>
        <w:t xml:space="preserve">עת </w:t>
      </w:r>
      <w:ins w:id="2957" w:author="Shimon" w:date="2021-12-29T11:52:00Z">
        <w:r w:rsidR="00DF077E">
          <w:rPr>
            <w:rStyle w:val="emailstyle17"/>
            <w:rFonts w:ascii="Times New Roman" w:hAnsi="Times New Roman" w:cs="David" w:hint="cs"/>
            <w:color w:val="auto"/>
            <w:sz w:val="24"/>
            <w:rtl/>
          </w:rPr>
          <w:t xml:space="preserve">המעודכנת </w:t>
        </w:r>
      </w:ins>
      <w:r w:rsidR="004513E5" w:rsidRPr="00901A33">
        <w:rPr>
          <w:rStyle w:val="emailstyle17"/>
          <w:rFonts w:ascii="Times New Roman" w:hAnsi="Times New Roman" w:cs="David" w:hint="cs"/>
          <w:color w:val="auto"/>
          <w:sz w:val="24"/>
          <w:rtl/>
        </w:rPr>
        <w:t>בחוזה בכירים,</w:t>
      </w:r>
      <w:ins w:id="2958" w:author="Shimon" w:date="2021-12-29T11:52:00Z">
        <w:r w:rsidR="00DF077E">
          <w:rPr>
            <w:rStyle w:val="emailstyle17"/>
            <w:rFonts w:ascii="Times New Roman" w:hAnsi="Times New Roman" w:cs="David" w:hint="cs"/>
            <w:color w:val="auto"/>
            <w:sz w:val="24"/>
            <w:rtl/>
          </w:rPr>
          <w:t xml:space="preserve"> (2% לשנה כפול 1.</w:t>
        </w:r>
      </w:ins>
      <w:ins w:id="2959" w:author="Shimon" w:date="2021-12-29T11:53:00Z">
        <w:r w:rsidR="00DF077E">
          <w:rPr>
            <w:rStyle w:val="emailstyle17"/>
            <w:rFonts w:ascii="Times New Roman" w:hAnsi="Times New Roman" w:cs="David" w:hint="cs"/>
            <w:color w:val="auto"/>
            <w:sz w:val="24"/>
            <w:rtl/>
          </w:rPr>
          <w:t>66</w:t>
        </w:r>
      </w:ins>
      <w:ins w:id="2960" w:author="Shimon" w:date="2021-12-29T11:55:00Z">
        <w:r w:rsidR="00DF077E">
          <w:rPr>
            <w:rStyle w:val="emailstyle17"/>
            <w:rFonts w:ascii="Times New Roman" w:hAnsi="Times New Roman" w:cs="David" w:hint="cs"/>
            <w:color w:val="auto"/>
            <w:sz w:val="24"/>
            <w:rtl/>
          </w:rPr>
          <w:t>7</w:t>
        </w:r>
      </w:ins>
      <w:r w:rsidR="00333784">
        <w:rPr>
          <w:rStyle w:val="emailstyle17"/>
          <w:rFonts w:ascii="Times New Roman" w:hAnsi="Times New Roman" w:cs="David" w:hint="cs"/>
          <w:color w:val="auto"/>
          <w:sz w:val="24"/>
          <w:rtl/>
        </w:rPr>
        <w:t xml:space="preserve"> </w:t>
      </w:r>
      <w:ins w:id="2961" w:author="Shimon" w:date="2021-12-29T11:53:00Z">
        <w:r w:rsidR="00DF077E">
          <w:rPr>
            <w:rStyle w:val="emailstyle17"/>
            <w:rFonts w:ascii="Times New Roman" w:hAnsi="Times New Roman" w:cs="David" w:hint="cs"/>
            <w:color w:val="auto"/>
            <w:sz w:val="24"/>
            <w:rtl/>
          </w:rPr>
          <w:t>שנים)</w:t>
        </w:r>
      </w:ins>
      <w:r w:rsidR="004513E5" w:rsidRPr="00901A33">
        <w:rPr>
          <w:rStyle w:val="emailstyle17"/>
          <w:rFonts w:ascii="Times New Roman" w:hAnsi="Times New Roman" w:cs="David" w:hint="cs"/>
          <w:color w:val="auto"/>
          <w:sz w:val="24"/>
          <w:rtl/>
        </w:rPr>
        <w:t xml:space="preserve"> בגין  </w:t>
      </w:r>
      <w:r w:rsidRPr="00901A33">
        <w:rPr>
          <w:rStyle w:val="emailstyle17"/>
          <w:rFonts w:ascii="Times New Roman" w:hAnsi="Times New Roman" w:cs="David" w:hint="cs"/>
          <w:color w:val="auto"/>
          <w:sz w:val="24"/>
          <w:rtl/>
        </w:rPr>
        <w:t>יתרת התקופה</w:t>
      </w:r>
      <w:ins w:id="2962" w:author="Shimon" w:date="2021-12-29T11:50:00Z">
        <w:r w:rsidR="00DF077E">
          <w:rPr>
            <w:rStyle w:val="emailstyle17"/>
            <w:rFonts w:ascii="Times New Roman" w:hAnsi="Times New Roman" w:cs="David" w:hint="cs"/>
            <w:color w:val="auto"/>
            <w:sz w:val="24"/>
            <w:rtl/>
          </w:rPr>
          <w:t xml:space="preserve"> של</w:t>
        </w:r>
      </w:ins>
      <w:del w:id="2963" w:author="Shimon" w:date="2021-12-29T11:50:00Z">
        <w:r w:rsidRPr="00901A33" w:rsidDel="00DF077E">
          <w:rPr>
            <w:rStyle w:val="emailstyle17"/>
            <w:rFonts w:ascii="Times New Roman" w:hAnsi="Times New Roman" w:cs="David" w:hint="cs"/>
            <w:color w:val="auto"/>
            <w:sz w:val="24"/>
            <w:rtl/>
          </w:rPr>
          <w:delText xml:space="preserve"> </w:delText>
        </w:r>
        <w:r w:rsidR="00666C0A" w:rsidRPr="00901A33" w:rsidDel="00DF077E">
          <w:rPr>
            <w:rStyle w:val="emailstyle17"/>
            <w:rFonts w:ascii="Times New Roman" w:hAnsi="Times New Roman" w:cs="David" w:hint="cs"/>
            <w:color w:val="auto"/>
            <w:sz w:val="24"/>
            <w:rtl/>
          </w:rPr>
          <w:delText>(</w:delText>
        </w:r>
      </w:del>
      <w:r w:rsidR="00666C0A" w:rsidRPr="00901A33">
        <w:rPr>
          <w:rStyle w:val="emailstyle17"/>
          <w:rFonts w:ascii="Times New Roman" w:hAnsi="Times New Roman" w:cs="David" w:hint="cs"/>
          <w:color w:val="auto"/>
          <w:sz w:val="24"/>
          <w:rtl/>
        </w:rPr>
        <w:t>20 חודש</w:t>
      </w:r>
      <w:r w:rsidR="00B63209" w:rsidRPr="00901A33">
        <w:rPr>
          <w:rStyle w:val="emailstyle17"/>
          <w:rFonts w:ascii="Times New Roman" w:hAnsi="Times New Roman" w:cs="David" w:hint="cs"/>
          <w:color w:val="auto"/>
          <w:sz w:val="24"/>
          <w:rtl/>
        </w:rPr>
        <w:t>ים</w:t>
      </w:r>
      <w:r w:rsidR="00124814" w:rsidRPr="00901A33">
        <w:rPr>
          <w:rStyle w:val="emailstyle17"/>
          <w:rFonts w:ascii="Times New Roman" w:hAnsi="Times New Roman" w:cs="David" w:hint="cs"/>
          <w:color w:val="auto"/>
          <w:sz w:val="24"/>
          <w:rtl/>
        </w:rPr>
        <w:t xml:space="preserve">, </w:t>
      </w:r>
      <w:ins w:id="2964" w:author="Shimon" w:date="2021-12-29T11:51:00Z">
        <w:r w:rsidR="00DF077E">
          <w:rPr>
            <w:rStyle w:val="emailstyle17"/>
            <w:rFonts w:ascii="Times New Roman" w:hAnsi="Times New Roman" w:cs="David" w:hint="cs"/>
            <w:color w:val="auto"/>
            <w:sz w:val="24"/>
            <w:rtl/>
          </w:rPr>
          <w:t>(</w:t>
        </w:r>
      </w:ins>
      <w:r w:rsidR="00124814" w:rsidRPr="00901A33">
        <w:rPr>
          <w:rStyle w:val="emailstyle17"/>
          <w:rFonts w:ascii="Times New Roman" w:hAnsi="Times New Roman" w:cs="David" w:hint="cs"/>
          <w:color w:val="auto"/>
          <w:sz w:val="24"/>
          <w:rtl/>
        </w:rPr>
        <w:t>מ-1.8.12 עד 31.3.2014</w:t>
      </w:r>
      <w:r w:rsidR="00666C0A" w:rsidRPr="00901A33">
        <w:rPr>
          <w:rStyle w:val="emailstyle17"/>
          <w:rFonts w:ascii="Times New Roman" w:hAnsi="Times New Roman" w:cs="David" w:hint="cs"/>
          <w:color w:val="auto"/>
          <w:sz w:val="24"/>
          <w:rtl/>
        </w:rPr>
        <w:t xml:space="preserve">) </w:t>
      </w:r>
      <w:r w:rsidRPr="00901A33">
        <w:rPr>
          <w:rStyle w:val="emailstyle17"/>
          <w:rFonts w:ascii="Times New Roman" w:hAnsi="Times New Roman" w:cs="David" w:hint="cs"/>
          <w:color w:val="auto"/>
          <w:sz w:val="24"/>
          <w:rtl/>
        </w:rPr>
        <w:t xml:space="preserve">בחוזה העבודה </w:t>
      </w:r>
      <w:del w:id="2965" w:author="Shimon" w:date="2021-12-29T11:56:00Z">
        <w:r w:rsidRPr="00901A33" w:rsidDel="00DF077E">
          <w:rPr>
            <w:rStyle w:val="emailstyle17"/>
            <w:rFonts w:ascii="Times New Roman" w:hAnsi="Times New Roman" w:cs="David" w:hint="cs"/>
            <w:color w:val="auto"/>
            <w:sz w:val="24"/>
            <w:rtl/>
          </w:rPr>
          <w:delText>לתקופה קצובה</w:delText>
        </w:r>
      </w:del>
      <w:ins w:id="2966" w:author="Shimon" w:date="2021-12-29T11:56:00Z">
        <w:r w:rsidR="00DF077E">
          <w:rPr>
            <w:rStyle w:val="emailstyle17"/>
            <w:rFonts w:ascii="Times New Roman" w:hAnsi="Times New Roman" w:cs="David" w:hint="cs"/>
            <w:color w:val="auto"/>
            <w:sz w:val="24"/>
            <w:rtl/>
          </w:rPr>
          <w:t xml:space="preserve"> </w:t>
        </w:r>
      </w:ins>
      <w:r w:rsidRPr="00901A33">
        <w:rPr>
          <w:rStyle w:val="emailstyle17"/>
          <w:rFonts w:ascii="Times New Roman" w:hAnsi="Times New Roman" w:cs="David" w:hint="cs"/>
          <w:color w:val="auto"/>
          <w:sz w:val="24"/>
          <w:rtl/>
        </w:rPr>
        <w:t xml:space="preserve">, שלא מומשה בשל </w:t>
      </w:r>
      <w:del w:id="2967" w:author="Shimon" w:date="2021-12-29T11:56:00Z">
        <w:r w:rsidRPr="00901A33" w:rsidDel="00DF077E">
          <w:rPr>
            <w:rStyle w:val="emailstyle17"/>
            <w:rFonts w:ascii="Times New Roman" w:hAnsi="Times New Roman" w:cs="David" w:hint="cs"/>
            <w:color w:val="auto"/>
            <w:sz w:val="24"/>
            <w:rtl/>
          </w:rPr>
          <w:delText xml:space="preserve">פיטוריו </w:delText>
        </w:r>
      </w:del>
      <w:ins w:id="2968" w:author="Shimon" w:date="2021-12-29T11:56:00Z">
        <w:r w:rsidR="00DF077E">
          <w:rPr>
            <w:rStyle w:val="emailstyle17"/>
            <w:rFonts w:ascii="Times New Roman" w:hAnsi="Times New Roman" w:cs="David" w:hint="cs"/>
            <w:color w:val="auto"/>
            <w:sz w:val="24"/>
            <w:rtl/>
          </w:rPr>
          <w:t>הפסקת עבודתו</w:t>
        </w:r>
        <w:r w:rsidR="00DF077E" w:rsidRPr="00901A33">
          <w:rPr>
            <w:rStyle w:val="emailstyle17"/>
            <w:rFonts w:ascii="Times New Roman" w:hAnsi="Times New Roman" w:cs="David" w:hint="cs"/>
            <w:color w:val="auto"/>
            <w:sz w:val="24"/>
            <w:rtl/>
          </w:rPr>
          <w:t xml:space="preserve"> </w:t>
        </w:r>
      </w:ins>
      <w:r w:rsidRPr="00901A33">
        <w:rPr>
          <w:rStyle w:val="emailstyle17"/>
          <w:rFonts w:ascii="Times New Roman" w:hAnsi="Times New Roman" w:cs="David" w:hint="cs"/>
          <w:color w:val="auto"/>
          <w:sz w:val="24"/>
          <w:rtl/>
        </w:rPr>
        <w:t xml:space="preserve">של התובע </w:t>
      </w:r>
      <w:ins w:id="2969" w:author="Shimon" w:date="2021-12-19T00:12:00Z">
        <w:r w:rsidR="005504C7">
          <w:rPr>
            <w:rStyle w:val="emailstyle17"/>
            <w:rFonts w:ascii="Times New Roman" w:hAnsi="Times New Roman" w:cs="David" w:hint="cs"/>
            <w:color w:val="auto"/>
            <w:sz w:val="24"/>
            <w:rtl/>
          </w:rPr>
          <w:t>שלא כדין</w:t>
        </w:r>
      </w:ins>
      <w:del w:id="2970" w:author="Shimon" w:date="2021-12-29T11:57:00Z">
        <w:r w:rsidR="00577511" w:rsidRPr="00901A33" w:rsidDel="00245C70">
          <w:rPr>
            <w:rStyle w:val="emailstyle17"/>
            <w:rFonts w:ascii="Times New Roman" w:hAnsi="Times New Roman" w:cs="David" w:hint="cs"/>
            <w:color w:val="auto"/>
            <w:sz w:val="24"/>
            <w:rtl/>
          </w:rPr>
          <w:delText>,</w:delText>
        </w:r>
      </w:del>
      <w:r w:rsidR="00577511" w:rsidRPr="00901A33">
        <w:rPr>
          <w:rStyle w:val="emailstyle17"/>
          <w:rFonts w:ascii="Times New Roman" w:hAnsi="Times New Roman" w:cs="David" w:hint="cs"/>
          <w:color w:val="auto"/>
          <w:sz w:val="24"/>
          <w:rtl/>
        </w:rPr>
        <w:t xml:space="preserve"> </w:t>
      </w:r>
      <w:ins w:id="2971" w:author="Shimon" w:date="2021-12-30T13:04:00Z">
        <w:r w:rsidR="00A32029" w:rsidRPr="00901A33">
          <w:rPr>
            <w:rStyle w:val="emailstyle17"/>
            <w:rFonts w:ascii="Times New Roman" w:hAnsi="Times New Roman" w:cs="David" w:hint="cs"/>
            <w:color w:val="auto"/>
            <w:sz w:val="24"/>
            <w:rtl/>
          </w:rPr>
          <w:t>במהלך התקופה הקצובה</w:t>
        </w:r>
        <w:r w:rsidR="00A32029">
          <w:rPr>
            <w:rStyle w:val="emailstyle17"/>
            <w:rFonts w:ascii="Times New Roman" w:hAnsi="Times New Roman" w:cs="David" w:hint="cs"/>
            <w:color w:val="auto"/>
            <w:sz w:val="24"/>
            <w:rtl/>
          </w:rPr>
          <w:t>.</w:t>
        </w:r>
      </w:ins>
      <w:ins w:id="2972" w:author="אופיר טל" w:date="2022-01-09T13:15:00Z">
        <w:r w:rsidR="005E1572">
          <w:rPr>
            <w:rStyle w:val="emailstyle17"/>
            <w:rFonts w:ascii="Times New Roman" w:hAnsi="Times New Roman" w:cs="David" w:hint="cs"/>
            <w:color w:val="auto"/>
            <w:sz w:val="24"/>
            <w:rtl/>
          </w:rPr>
          <w:t xml:space="preserve"> </w:t>
        </w:r>
        <w:r w:rsidR="005E1572" w:rsidRPr="005E1572">
          <w:rPr>
            <w:rStyle w:val="emailstyle17"/>
            <w:rFonts w:ascii="Times New Roman" w:hAnsi="Times New Roman" w:cs="David" w:hint="eastAsia"/>
            <w:color w:val="auto"/>
            <w:sz w:val="24"/>
            <w:highlight w:val="green"/>
            <w:rtl/>
            <w:rPrChange w:id="2973" w:author="אופיר טל" w:date="2022-01-09T13:15:00Z">
              <w:rPr>
                <w:rStyle w:val="emailstyle17"/>
                <w:rFonts w:ascii="Times New Roman" w:hAnsi="Times New Roman" w:cs="David" w:hint="eastAsia"/>
                <w:color w:val="auto"/>
                <w:sz w:val="24"/>
                <w:rtl/>
              </w:rPr>
            </w:rPrChange>
          </w:rPr>
          <w:t>מדוע</w:t>
        </w:r>
        <w:r w:rsidR="005E1572" w:rsidRPr="005E1572">
          <w:rPr>
            <w:rStyle w:val="emailstyle17"/>
            <w:rFonts w:ascii="Times New Roman" w:hAnsi="Times New Roman" w:cs="David"/>
            <w:color w:val="auto"/>
            <w:sz w:val="24"/>
            <w:highlight w:val="green"/>
            <w:rtl/>
            <w:rPrChange w:id="2974"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75" w:author="אופיר טל" w:date="2022-01-09T13:15:00Z">
              <w:rPr>
                <w:rStyle w:val="emailstyle17"/>
                <w:rFonts w:ascii="Times New Roman" w:hAnsi="Times New Roman" w:cs="David" w:hint="eastAsia"/>
                <w:color w:val="auto"/>
                <w:sz w:val="24"/>
                <w:rtl/>
              </w:rPr>
            </w:rPrChange>
          </w:rPr>
          <w:t>התיקון</w:t>
        </w:r>
        <w:r w:rsidR="005E1572" w:rsidRPr="005E1572">
          <w:rPr>
            <w:rStyle w:val="emailstyle17"/>
            <w:rFonts w:ascii="Times New Roman" w:hAnsi="Times New Roman" w:cs="David"/>
            <w:color w:val="auto"/>
            <w:sz w:val="24"/>
            <w:highlight w:val="green"/>
            <w:rtl/>
            <w:rPrChange w:id="2976"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77" w:author="אופיר טל" w:date="2022-01-09T13:15:00Z">
              <w:rPr>
                <w:rStyle w:val="emailstyle17"/>
                <w:rFonts w:ascii="Times New Roman" w:hAnsi="Times New Roman" w:cs="David" w:hint="eastAsia"/>
                <w:color w:val="auto"/>
                <w:sz w:val="24"/>
                <w:rtl/>
              </w:rPr>
            </w:rPrChange>
          </w:rPr>
          <w:t>הזה</w:t>
        </w:r>
        <w:r w:rsidR="005E1572" w:rsidRPr="005E1572">
          <w:rPr>
            <w:rStyle w:val="emailstyle17"/>
            <w:rFonts w:ascii="Times New Roman" w:hAnsi="Times New Roman" w:cs="David"/>
            <w:color w:val="auto"/>
            <w:sz w:val="24"/>
            <w:highlight w:val="green"/>
            <w:rtl/>
            <w:rPrChange w:id="2978"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79" w:author="אופיר טל" w:date="2022-01-09T13:15:00Z">
              <w:rPr>
                <w:rStyle w:val="emailstyle17"/>
                <w:rFonts w:ascii="Times New Roman" w:hAnsi="Times New Roman" w:cs="David" w:hint="eastAsia"/>
                <w:color w:val="auto"/>
                <w:sz w:val="24"/>
                <w:rtl/>
              </w:rPr>
            </w:rPrChange>
          </w:rPr>
          <w:t>של</w:t>
        </w:r>
        <w:r w:rsidR="005E1572" w:rsidRPr="005E1572">
          <w:rPr>
            <w:rStyle w:val="emailstyle17"/>
            <w:rFonts w:ascii="Times New Roman" w:hAnsi="Times New Roman" w:cs="David"/>
            <w:color w:val="auto"/>
            <w:sz w:val="24"/>
            <w:highlight w:val="green"/>
            <w:rtl/>
            <w:rPrChange w:id="2980"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1" w:author="אופיר טל" w:date="2022-01-09T13:15:00Z">
              <w:rPr>
                <w:rStyle w:val="emailstyle17"/>
                <w:rFonts w:ascii="Times New Roman" w:hAnsi="Times New Roman" w:cs="David" w:hint="eastAsia"/>
                <w:color w:val="auto"/>
                <w:sz w:val="24"/>
                <w:rtl/>
              </w:rPr>
            </w:rPrChange>
          </w:rPr>
          <w:t>סעיף</w:t>
        </w:r>
        <w:r w:rsidR="005E1572" w:rsidRPr="005E1572">
          <w:rPr>
            <w:rStyle w:val="emailstyle17"/>
            <w:rFonts w:ascii="Times New Roman" w:hAnsi="Times New Roman" w:cs="David"/>
            <w:color w:val="auto"/>
            <w:sz w:val="24"/>
            <w:highlight w:val="green"/>
            <w:rtl/>
            <w:rPrChange w:id="2982"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3" w:author="אופיר טל" w:date="2022-01-09T13:15:00Z">
              <w:rPr>
                <w:rStyle w:val="emailstyle17"/>
                <w:rFonts w:ascii="Times New Roman" w:hAnsi="Times New Roman" w:cs="David" w:hint="eastAsia"/>
                <w:color w:val="auto"/>
                <w:sz w:val="24"/>
                <w:rtl/>
              </w:rPr>
            </w:rPrChange>
          </w:rPr>
          <w:t>שעברנו</w:t>
        </w:r>
        <w:r w:rsidR="005E1572" w:rsidRPr="005E1572">
          <w:rPr>
            <w:rStyle w:val="emailstyle17"/>
            <w:rFonts w:ascii="Times New Roman" w:hAnsi="Times New Roman" w:cs="David"/>
            <w:color w:val="auto"/>
            <w:sz w:val="24"/>
            <w:highlight w:val="green"/>
            <w:rtl/>
            <w:rPrChange w:id="2984"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5" w:author="אופיר טל" w:date="2022-01-09T13:15:00Z">
              <w:rPr>
                <w:rStyle w:val="emailstyle17"/>
                <w:rFonts w:ascii="Times New Roman" w:hAnsi="Times New Roman" w:cs="David" w:hint="eastAsia"/>
                <w:color w:val="auto"/>
                <w:sz w:val="24"/>
                <w:rtl/>
              </w:rPr>
            </w:rPrChange>
          </w:rPr>
          <w:t>עליו</w:t>
        </w:r>
        <w:r w:rsidR="005E1572" w:rsidRPr="005E1572">
          <w:rPr>
            <w:rStyle w:val="emailstyle17"/>
            <w:rFonts w:ascii="Times New Roman" w:hAnsi="Times New Roman" w:cs="David"/>
            <w:color w:val="auto"/>
            <w:sz w:val="24"/>
            <w:highlight w:val="green"/>
            <w:rtl/>
            <w:rPrChange w:id="2986"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7" w:author="אופיר טל" w:date="2022-01-09T13:15:00Z">
              <w:rPr>
                <w:rStyle w:val="emailstyle17"/>
                <w:rFonts w:ascii="Times New Roman" w:hAnsi="Times New Roman" w:cs="David" w:hint="eastAsia"/>
                <w:color w:val="auto"/>
                <w:sz w:val="24"/>
                <w:rtl/>
              </w:rPr>
            </w:rPrChange>
          </w:rPr>
          <w:t>פעמים</w:t>
        </w:r>
        <w:r w:rsidR="005E1572" w:rsidRPr="005E1572">
          <w:rPr>
            <w:rStyle w:val="emailstyle17"/>
            <w:rFonts w:ascii="Times New Roman" w:hAnsi="Times New Roman" w:cs="David"/>
            <w:color w:val="auto"/>
            <w:sz w:val="24"/>
            <w:highlight w:val="green"/>
            <w:rtl/>
            <w:rPrChange w:id="2988"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89" w:author="אופיר טל" w:date="2022-01-09T13:15:00Z">
              <w:rPr>
                <w:rStyle w:val="emailstyle17"/>
                <w:rFonts w:ascii="Times New Roman" w:hAnsi="Times New Roman" w:cs="David" w:hint="eastAsia"/>
                <w:color w:val="auto"/>
                <w:sz w:val="24"/>
                <w:rtl/>
              </w:rPr>
            </w:rPrChange>
          </w:rPr>
          <w:t>כה</w:t>
        </w:r>
        <w:r w:rsidR="005E1572" w:rsidRPr="005E1572">
          <w:rPr>
            <w:rStyle w:val="emailstyle17"/>
            <w:rFonts w:ascii="Times New Roman" w:hAnsi="Times New Roman" w:cs="David"/>
            <w:color w:val="auto"/>
            <w:sz w:val="24"/>
            <w:highlight w:val="green"/>
            <w:rtl/>
            <w:rPrChange w:id="2990"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1" w:author="אופיר טל" w:date="2022-01-09T13:15:00Z">
              <w:rPr>
                <w:rStyle w:val="emailstyle17"/>
                <w:rFonts w:ascii="Times New Roman" w:hAnsi="Times New Roman" w:cs="David" w:hint="eastAsia"/>
                <w:color w:val="auto"/>
                <w:sz w:val="24"/>
                <w:rtl/>
              </w:rPr>
            </w:rPrChange>
          </w:rPr>
          <w:t>רבות</w:t>
        </w:r>
        <w:r w:rsidR="005E1572" w:rsidRPr="005E1572">
          <w:rPr>
            <w:rStyle w:val="emailstyle17"/>
            <w:rFonts w:ascii="Times New Roman" w:hAnsi="Times New Roman" w:cs="David"/>
            <w:color w:val="auto"/>
            <w:sz w:val="24"/>
            <w:highlight w:val="green"/>
            <w:rtl/>
            <w:rPrChange w:id="2992"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3" w:author="אופיר טל" w:date="2022-01-09T13:15:00Z">
              <w:rPr>
                <w:rStyle w:val="emailstyle17"/>
                <w:rFonts w:ascii="Times New Roman" w:hAnsi="Times New Roman" w:cs="David" w:hint="eastAsia"/>
                <w:color w:val="auto"/>
                <w:sz w:val="24"/>
                <w:rtl/>
              </w:rPr>
            </w:rPrChange>
          </w:rPr>
          <w:t>לפני</w:t>
        </w:r>
        <w:r w:rsidR="005E1572" w:rsidRPr="005E1572">
          <w:rPr>
            <w:rStyle w:val="emailstyle17"/>
            <w:rFonts w:ascii="Times New Roman" w:hAnsi="Times New Roman" w:cs="David"/>
            <w:color w:val="auto"/>
            <w:sz w:val="24"/>
            <w:highlight w:val="green"/>
            <w:rtl/>
            <w:rPrChange w:id="2994"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5" w:author="אופיר טל" w:date="2022-01-09T13:15:00Z">
              <w:rPr>
                <w:rStyle w:val="emailstyle17"/>
                <w:rFonts w:ascii="Times New Roman" w:hAnsi="Times New Roman" w:cs="David" w:hint="eastAsia"/>
                <w:color w:val="auto"/>
                <w:sz w:val="24"/>
                <w:rtl/>
              </w:rPr>
            </w:rPrChange>
          </w:rPr>
          <w:t>הגשת</w:t>
        </w:r>
        <w:r w:rsidR="005E1572" w:rsidRPr="005E1572">
          <w:rPr>
            <w:rStyle w:val="emailstyle17"/>
            <w:rFonts w:ascii="Times New Roman" w:hAnsi="Times New Roman" w:cs="David"/>
            <w:color w:val="auto"/>
            <w:sz w:val="24"/>
            <w:highlight w:val="green"/>
            <w:rtl/>
            <w:rPrChange w:id="2996"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7" w:author="אופיר טל" w:date="2022-01-09T13:15:00Z">
              <w:rPr>
                <w:rStyle w:val="emailstyle17"/>
                <w:rFonts w:ascii="Times New Roman" w:hAnsi="Times New Roman" w:cs="David" w:hint="eastAsia"/>
                <w:color w:val="auto"/>
                <w:sz w:val="24"/>
                <w:rtl/>
              </w:rPr>
            </w:rPrChange>
          </w:rPr>
          <w:t>התביעה</w:t>
        </w:r>
        <w:r w:rsidR="005E1572" w:rsidRPr="005E1572">
          <w:rPr>
            <w:rStyle w:val="emailstyle17"/>
            <w:rFonts w:ascii="Times New Roman" w:hAnsi="Times New Roman" w:cs="David"/>
            <w:color w:val="auto"/>
            <w:sz w:val="24"/>
            <w:highlight w:val="green"/>
            <w:rtl/>
            <w:rPrChange w:id="2998"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2999" w:author="אופיר טל" w:date="2022-01-09T13:15:00Z">
              <w:rPr>
                <w:rStyle w:val="emailstyle17"/>
                <w:rFonts w:ascii="Times New Roman" w:hAnsi="Times New Roman" w:cs="David" w:hint="eastAsia"/>
                <w:color w:val="auto"/>
                <w:sz w:val="24"/>
                <w:rtl/>
              </w:rPr>
            </w:rPrChange>
          </w:rPr>
          <w:t>אי</w:t>
        </w:r>
        <w:r w:rsidR="005E1572" w:rsidRPr="005E1572">
          <w:rPr>
            <w:rStyle w:val="emailstyle17"/>
            <w:rFonts w:ascii="Times New Roman" w:hAnsi="Times New Roman" w:cs="David"/>
            <w:color w:val="auto"/>
            <w:sz w:val="24"/>
            <w:highlight w:val="green"/>
            <w:rtl/>
            <w:rPrChange w:id="3000"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1" w:author="אופיר טל" w:date="2022-01-09T13:15:00Z">
              <w:rPr>
                <w:rStyle w:val="emailstyle17"/>
                <w:rFonts w:ascii="Times New Roman" w:hAnsi="Times New Roman" w:cs="David" w:hint="eastAsia"/>
                <w:color w:val="auto"/>
                <w:sz w:val="24"/>
                <w:rtl/>
              </w:rPr>
            </w:rPrChange>
          </w:rPr>
          <w:t>אפשר</w:t>
        </w:r>
        <w:r w:rsidR="005E1572" w:rsidRPr="005E1572">
          <w:rPr>
            <w:rStyle w:val="emailstyle17"/>
            <w:rFonts w:ascii="Times New Roman" w:hAnsi="Times New Roman" w:cs="David"/>
            <w:color w:val="auto"/>
            <w:sz w:val="24"/>
            <w:highlight w:val="green"/>
            <w:rtl/>
            <w:rPrChange w:id="3002"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3" w:author="אופיר טל" w:date="2022-01-09T13:15:00Z">
              <w:rPr>
                <w:rStyle w:val="emailstyle17"/>
                <w:rFonts w:ascii="Times New Roman" w:hAnsi="Times New Roman" w:cs="David" w:hint="eastAsia"/>
                <w:color w:val="auto"/>
                <w:sz w:val="24"/>
                <w:rtl/>
              </w:rPr>
            </w:rPrChange>
          </w:rPr>
          <w:t>לנסח</w:t>
        </w:r>
        <w:r w:rsidR="005E1572" w:rsidRPr="005E1572">
          <w:rPr>
            <w:rStyle w:val="emailstyle17"/>
            <w:rFonts w:ascii="Times New Roman" w:hAnsi="Times New Roman" w:cs="David"/>
            <w:color w:val="auto"/>
            <w:sz w:val="24"/>
            <w:highlight w:val="green"/>
            <w:rtl/>
            <w:rPrChange w:id="3004"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5" w:author="אופיר טל" w:date="2022-01-09T13:15:00Z">
              <w:rPr>
                <w:rStyle w:val="emailstyle17"/>
                <w:rFonts w:ascii="Times New Roman" w:hAnsi="Times New Roman" w:cs="David" w:hint="eastAsia"/>
                <w:color w:val="auto"/>
                <w:sz w:val="24"/>
                <w:rtl/>
              </w:rPr>
            </w:rPrChange>
          </w:rPr>
          <w:t>כל</w:t>
        </w:r>
        <w:r w:rsidR="005E1572" w:rsidRPr="005E1572">
          <w:rPr>
            <w:rStyle w:val="emailstyle17"/>
            <w:rFonts w:ascii="Times New Roman" w:hAnsi="Times New Roman" w:cs="David"/>
            <w:color w:val="auto"/>
            <w:sz w:val="24"/>
            <w:highlight w:val="green"/>
            <w:rtl/>
            <w:rPrChange w:id="3006"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7" w:author="אופיר טל" w:date="2022-01-09T13:15:00Z">
              <w:rPr>
                <w:rStyle w:val="emailstyle17"/>
                <w:rFonts w:ascii="Times New Roman" w:hAnsi="Times New Roman" w:cs="David" w:hint="eastAsia"/>
                <w:color w:val="auto"/>
                <w:sz w:val="24"/>
                <w:rtl/>
              </w:rPr>
            </w:rPrChange>
          </w:rPr>
          <w:t>דבר</w:t>
        </w:r>
        <w:r w:rsidR="005E1572" w:rsidRPr="005E1572">
          <w:rPr>
            <w:rStyle w:val="emailstyle17"/>
            <w:rFonts w:ascii="Times New Roman" w:hAnsi="Times New Roman" w:cs="David"/>
            <w:color w:val="auto"/>
            <w:sz w:val="24"/>
            <w:highlight w:val="green"/>
            <w:rtl/>
            <w:rPrChange w:id="3008"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09" w:author="אופיר טל" w:date="2022-01-09T13:15:00Z">
              <w:rPr>
                <w:rStyle w:val="emailstyle17"/>
                <w:rFonts w:ascii="Times New Roman" w:hAnsi="Times New Roman" w:cs="David" w:hint="eastAsia"/>
                <w:color w:val="auto"/>
                <w:sz w:val="24"/>
                <w:rtl/>
              </w:rPr>
            </w:rPrChange>
          </w:rPr>
          <w:t>מאה</w:t>
        </w:r>
        <w:r w:rsidR="005E1572" w:rsidRPr="005E1572">
          <w:rPr>
            <w:rStyle w:val="emailstyle17"/>
            <w:rFonts w:ascii="Times New Roman" w:hAnsi="Times New Roman" w:cs="David"/>
            <w:color w:val="auto"/>
            <w:sz w:val="24"/>
            <w:highlight w:val="green"/>
            <w:rtl/>
            <w:rPrChange w:id="3010" w:author="אופיר טל" w:date="2022-01-09T13:15:00Z">
              <w:rPr>
                <w:rStyle w:val="emailstyle17"/>
                <w:rFonts w:ascii="Times New Roman" w:hAnsi="Times New Roman" w:cs="David"/>
                <w:color w:val="auto"/>
                <w:sz w:val="24"/>
                <w:rtl/>
              </w:rPr>
            </w:rPrChange>
          </w:rPr>
          <w:t xml:space="preserve"> </w:t>
        </w:r>
        <w:r w:rsidR="005E1572" w:rsidRPr="005E1572">
          <w:rPr>
            <w:rStyle w:val="emailstyle17"/>
            <w:rFonts w:ascii="Times New Roman" w:hAnsi="Times New Roman" w:cs="David" w:hint="eastAsia"/>
            <w:color w:val="auto"/>
            <w:sz w:val="24"/>
            <w:highlight w:val="green"/>
            <w:rtl/>
            <w:rPrChange w:id="3011" w:author="אופיר טל" w:date="2022-01-09T13:15:00Z">
              <w:rPr>
                <w:rStyle w:val="emailstyle17"/>
                <w:rFonts w:ascii="Times New Roman" w:hAnsi="Times New Roman" w:cs="David" w:hint="eastAsia"/>
                <w:color w:val="auto"/>
                <w:sz w:val="24"/>
                <w:rtl/>
              </w:rPr>
            </w:rPrChange>
          </w:rPr>
          <w:t>פעמים</w:t>
        </w:r>
        <w:r w:rsidR="005E1572" w:rsidRPr="005E1572">
          <w:rPr>
            <w:rStyle w:val="emailstyle17"/>
            <w:rFonts w:ascii="Times New Roman" w:hAnsi="Times New Roman" w:cs="David"/>
            <w:color w:val="auto"/>
            <w:sz w:val="24"/>
            <w:highlight w:val="green"/>
            <w:rtl/>
            <w:rPrChange w:id="3012" w:author="אופיר טל" w:date="2022-01-09T13:15:00Z">
              <w:rPr>
                <w:rStyle w:val="emailstyle17"/>
                <w:rFonts w:ascii="Times New Roman" w:hAnsi="Times New Roman" w:cs="David"/>
                <w:color w:val="auto"/>
                <w:sz w:val="24"/>
                <w:rtl/>
              </w:rPr>
            </w:rPrChange>
          </w:rPr>
          <w:t>.</w:t>
        </w:r>
      </w:ins>
    </w:p>
    <w:p w14:paraId="1D752BB8" w14:textId="01A64534" w:rsidR="00BE14DA" w:rsidRPr="00901A33" w:rsidRDefault="00577511" w:rsidP="00245C70">
      <w:pPr>
        <w:pStyle w:val="11"/>
        <w:spacing w:before="0" w:after="240" w:line="360" w:lineRule="auto"/>
        <w:ind w:left="980" w:firstLine="0"/>
        <w:rPr>
          <w:rStyle w:val="emailstyle17"/>
          <w:rFonts w:ascii="Times New Roman" w:hAnsi="Times New Roman" w:cs="David"/>
          <w:color w:val="auto"/>
          <w:sz w:val="24"/>
          <w:rtl/>
        </w:rPr>
      </w:pPr>
      <w:r w:rsidRPr="00901A33">
        <w:rPr>
          <w:rStyle w:val="emailstyle17"/>
          <w:rFonts w:ascii="Times New Roman" w:hAnsi="Times New Roman" w:cs="David" w:hint="cs"/>
          <w:color w:val="auto"/>
          <w:sz w:val="24"/>
          <w:rtl/>
        </w:rPr>
        <w:t xml:space="preserve">בסך הכל זכאי התובע </w:t>
      </w:r>
      <w:r w:rsidRPr="00901A33">
        <w:rPr>
          <w:rStyle w:val="emailstyle17"/>
          <w:rFonts w:ascii="Times New Roman" w:hAnsi="Times New Roman" w:cs="David" w:hint="eastAsia"/>
          <w:b/>
          <w:bCs/>
          <w:color w:val="auto"/>
          <w:sz w:val="24"/>
          <w:rtl/>
        </w:rPr>
        <w:t>לפנסיה</w:t>
      </w:r>
      <w:r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בשיעור</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של</w:t>
      </w:r>
      <w:r w:rsidR="0074668B" w:rsidRPr="00901A33">
        <w:rPr>
          <w:rStyle w:val="emailstyle17"/>
          <w:rFonts w:ascii="Times New Roman" w:hAnsi="Times New Roman" w:cs="David"/>
          <w:b/>
          <w:bCs/>
          <w:color w:val="auto"/>
          <w:sz w:val="24"/>
          <w:rtl/>
        </w:rPr>
        <w:t xml:space="preserve"> </w:t>
      </w:r>
      <w:r w:rsidR="00124814" w:rsidRPr="00901A33">
        <w:rPr>
          <w:rStyle w:val="emailstyle17"/>
          <w:rFonts w:ascii="Times New Roman" w:hAnsi="Times New Roman" w:cs="David" w:hint="cs"/>
          <w:b/>
          <w:bCs/>
          <w:color w:val="auto"/>
          <w:sz w:val="24"/>
          <w:rtl/>
        </w:rPr>
        <w:t xml:space="preserve">48% </w:t>
      </w:r>
      <w:r w:rsidR="0074668B" w:rsidRPr="00901A33">
        <w:rPr>
          <w:rStyle w:val="emailstyle17"/>
          <w:rFonts w:ascii="Times New Roman" w:hAnsi="Times New Roman" w:cs="David" w:hint="eastAsia"/>
          <w:b/>
          <w:bCs/>
          <w:color w:val="auto"/>
          <w:sz w:val="24"/>
          <w:rtl/>
        </w:rPr>
        <w:t>על</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המשכורת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הקובעת</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לפי</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חוזה</w:t>
      </w:r>
      <w:r w:rsidR="0074668B" w:rsidRPr="00901A33">
        <w:rPr>
          <w:rStyle w:val="emailstyle17"/>
          <w:rFonts w:ascii="Times New Roman" w:hAnsi="Times New Roman" w:cs="David"/>
          <w:b/>
          <w:bCs/>
          <w:color w:val="auto"/>
          <w:sz w:val="24"/>
          <w:rtl/>
        </w:rPr>
        <w:t xml:space="preserve"> </w:t>
      </w:r>
      <w:r w:rsidR="0074668B" w:rsidRPr="00901A33">
        <w:rPr>
          <w:rStyle w:val="emailstyle17"/>
          <w:rFonts w:ascii="Times New Roman" w:hAnsi="Times New Roman" w:cs="David" w:hint="eastAsia"/>
          <w:b/>
          <w:bCs/>
          <w:color w:val="auto"/>
          <w:sz w:val="24"/>
          <w:rtl/>
        </w:rPr>
        <w:t>הבכירים</w:t>
      </w:r>
      <w:r w:rsidR="008453A3" w:rsidRPr="00901A33">
        <w:rPr>
          <w:rStyle w:val="emailstyle17"/>
          <w:rFonts w:ascii="Times New Roman" w:hAnsi="Times New Roman" w:cs="David" w:hint="cs"/>
          <w:color w:val="auto"/>
          <w:sz w:val="24"/>
          <w:rtl/>
        </w:rPr>
        <w:t>.</w:t>
      </w:r>
    </w:p>
    <w:p w14:paraId="47E9BF6C" w14:textId="50B0A503" w:rsidR="001D0395" w:rsidRPr="00901A33" w:rsidRDefault="00BE14DA" w:rsidP="00E04F16">
      <w:pPr>
        <w:pStyle w:val="11"/>
        <w:tabs>
          <w:tab w:val="left" w:pos="381"/>
        </w:tabs>
        <w:spacing w:before="0" w:after="120" w:line="360" w:lineRule="auto"/>
        <w:ind w:left="975" w:hanging="448"/>
        <w:rPr>
          <w:rStyle w:val="emailstyle17"/>
          <w:rFonts w:ascii="Times New Roman" w:hAnsi="Times New Roman" w:cs="David"/>
          <w:b/>
          <w:bCs/>
          <w:color w:val="auto"/>
          <w:sz w:val="24"/>
          <w:rtl/>
        </w:rPr>
      </w:pPr>
      <w:r w:rsidRPr="00901A33">
        <w:rPr>
          <w:rStyle w:val="emailstyle17"/>
          <w:rFonts w:ascii="Times New Roman" w:hAnsi="Times New Roman" w:cs="David" w:hint="eastAsia"/>
          <w:color w:val="auto"/>
          <w:sz w:val="24"/>
          <w:rtl/>
        </w:rPr>
        <w:t>ב</w:t>
      </w:r>
      <w:r w:rsidR="0052271B"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w:t>
      </w:r>
      <w:r w:rsidR="00337EAF" w:rsidRPr="00901A33">
        <w:rPr>
          <w:rStyle w:val="emailstyle17"/>
          <w:rFonts w:ascii="Times New Roman" w:hAnsi="Times New Roman" w:cs="David" w:hint="cs"/>
          <w:color w:val="auto"/>
          <w:sz w:val="24"/>
          <w:rtl/>
        </w:rPr>
        <w:t xml:space="preserve"> </w:t>
      </w:r>
      <w:r w:rsidR="0052271B" w:rsidRPr="00901A33">
        <w:rPr>
          <w:rStyle w:val="emailstyle17"/>
          <w:rFonts w:ascii="Times New Roman" w:hAnsi="Times New Roman" w:cs="David"/>
          <w:color w:val="auto"/>
          <w:sz w:val="24"/>
          <w:rtl/>
        </w:rPr>
        <w:tab/>
      </w:r>
      <w:r w:rsidR="00124814" w:rsidRPr="00901A33">
        <w:rPr>
          <w:rStyle w:val="emailstyle17"/>
          <w:rFonts w:ascii="Times New Roman" w:hAnsi="Times New Roman" w:cs="David" w:hint="cs"/>
          <w:b/>
          <w:bCs/>
          <w:color w:val="auto"/>
          <w:sz w:val="24"/>
          <w:u w:val="single"/>
          <w:rtl/>
        </w:rPr>
        <w:t xml:space="preserve">גימלה </w:t>
      </w:r>
      <w:r w:rsidRPr="00901A33">
        <w:rPr>
          <w:rStyle w:val="emailstyle17"/>
          <w:rFonts w:ascii="Times New Roman" w:hAnsi="Times New Roman" w:cs="David" w:hint="eastAsia"/>
          <w:b/>
          <w:bCs/>
          <w:color w:val="auto"/>
          <w:sz w:val="24"/>
          <w:u w:val="single"/>
          <w:rtl/>
        </w:rPr>
        <w:t>לתקופת</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העבודה</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בכתב</w:t>
      </w:r>
      <w:r w:rsidRPr="00901A33">
        <w:rPr>
          <w:rStyle w:val="emailstyle17"/>
          <w:rFonts w:ascii="Times New Roman" w:hAnsi="Times New Roman" w:cs="David"/>
          <w:b/>
          <w:bCs/>
          <w:color w:val="auto"/>
          <w:sz w:val="24"/>
          <w:u w:val="single"/>
          <w:rtl/>
        </w:rPr>
        <w:t xml:space="preserve"> </w:t>
      </w:r>
      <w:r w:rsidRPr="00901A33">
        <w:rPr>
          <w:rStyle w:val="emailstyle17"/>
          <w:rFonts w:ascii="Times New Roman" w:hAnsi="Times New Roman" w:cs="David" w:hint="eastAsia"/>
          <w:b/>
          <w:bCs/>
          <w:color w:val="auto"/>
          <w:sz w:val="24"/>
          <w:u w:val="single"/>
          <w:rtl/>
        </w:rPr>
        <w:t>מינוי</w:t>
      </w:r>
      <w:r w:rsidRPr="00901A33">
        <w:rPr>
          <w:rStyle w:val="emailstyle17"/>
          <w:rFonts w:ascii="Times New Roman" w:hAnsi="Times New Roman" w:cs="David"/>
          <w:b/>
          <w:bCs/>
          <w:color w:val="auto"/>
          <w:sz w:val="24"/>
          <w:u w:val="single"/>
          <w:rtl/>
        </w:rPr>
        <w:t xml:space="preserve"> (סעיף 12א לחוזה):</w:t>
      </w:r>
    </w:p>
    <w:p w14:paraId="4C9A7EB3" w14:textId="77777777" w:rsidR="00577511" w:rsidRPr="00901A33" w:rsidRDefault="0052271B"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גימלה בשיעור של </w:t>
      </w:r>
      <w:r w:rsidR="00BE14DA" w:rsidRPr="00901A33">
        <w:rPr>
          <w:rStyle w:val="emailstyle17"/>
          <w:rFonts w:ascii="Times New Roman" w:hAnsi="Times New Roman" w:cs="David"/>
          <w:color w:val="auto"/>
          <w:sz w:val="24"/>
          <w:rtl/>
        </w:rPr>
        <w:t>2%</w:t>
      </w:r>
      <w:r w:rsidR="00BE14DA" w:rsidRPr="00901A33">
        <w:rPr>
          <w:rStyle w:val="emailstyle17"/>
          <w:rFonts w:ascii="Times New Roman" w:hAnsi="Times New Roman" w:cs="David" w:hint="cs"/>
          <w:color w:val="auto"/>
          <w:sz w:val="24"/>
          <w:rtl/>
        </w:rPr>
        <w:t xml:space="preserve"> מ</w:t>
      </w:r>
      <w:r w:rsidR="001D0395" w:rsidRPr="00901A33">
        <w:rPr>
          <w:rStyle w:val="emailstyle17"/>
          <w:rFonts w:ascii="Times New Roman" w:hAnsi="Times New Roman" w:cs="David" w:hint="cs"/>
          <w:color w:val="auto"/>
          <w:sz w:val="24"/>
          <w:rtl/>
        </w:rPr>
        <w:t>ה</w:t>
      </w:r>
      <w:r w:rsidR="00BE14DA" w:rsidRPr="00901A33">
        <w:rPr>
          <w:rStyle w:val="emailstyle17"/>
          <w:rFonts w:ascii="Times New Roman" w:hAnsi="Times New Roman" w:cs="David" w:hint="cs"/>
          <w:color w:val="auto"/>
          <w:sz w:val="24"/>
          <w:rtl/>
        </w:rPr>
        <w:t xml:space="preserve">משכורת </w:t>
      </w:r>
      <w:r w:rsidR="001D0395" w:rsidRPr="00901A33">
        <w:rPr>
          <w:rStyle w:val="emailstyle17"/>
          <w:rFonts w:ascii="Times New Roman" w:hAnsi="Times New Roman" w:cs="David" w:hint="cs"/>
          <w:color w:val="auto"/>
          <w:sz w:val="24"/>
          <w:rtl/>
        </w:rPr>
        <w:t>ב</w:t>
      </w:r>
      <w:r w:rsidR="00BE14DA" w:rsidRPr="00901A33">
        <w:rPr>
          <w:rStyle w:val="emailstyle17"/>
          <w:rFonts w:ascii="Times New Roman" w:hAnsi="Times New Roman" w:cs="David" w:hint="cs"/>
          <w:color w:val="auto"/>
          <w:sz w:val="24"/>
          <w:rtl/>
        </w:rPr>
        <w:t>דרגה הגבוהה ביותר בסולם דירוג המח"</w:t>
      </w:r>
      <w:r w:rsidR="00895329" w:rsidRPr="00901A33">
        <w:rPr>
          <w:rStyle w:val="emailstyle17"/>
          <w:rFonts w:ascii="Times New Roman" w:hAnsi="Times New Roman" w:cs="David" w:hint="cs"/>
          <w:color w:val="auto"/>
          <w:sz w:val="24"/>
          <w:rtl/>
        </w:rPr>
        <w:t>ר</w:t>
      </w:r>
      <w:r w:rsidR="001D0395" w:rsidRPr="00901A33">
        <w:rPr>
          <w:rStyle w:val="emailstyle17"/>
          <w:rFonts w:ascii="Times New Roman" w:hAnsi="Times New Roman" w:cs="David" w:hint="cs"/>
          <w:color w:val="auto"/>
          <w:sz w:val="24"/>
          <w:rtl/>
        </w:rPr>
        <w:t xml:space="preserve"> </w:t>
      </w:r>
      <w:r w:rsidR="001D0395" w:rsidRPr="00901A33">
        <w:rPr>
          <w:rStyle w:val="emailstyle17"/>
          <w:rFonts w:ascii="Times New Roman" w:hAnsi="Times New Roman" w:cs="David"/>
          <w:color w:val="auto"/>
          <w:sz w:val="24"/>
          <w:rtl/>
        </w:rPr>
        <w:t>(</w:t>
      </w:r>
      <w:r w:rsidR="008453A3" w:rsidRPr="00901A33">
        <w:rPr>
          <w:rStyle w:val="emailstyle17"/>
          <w:rFonts w:ascii="Times New Roman" w:hAnsi="Times New Roman" w:cs="David" w:hint="cs"/>
          <w:color w:val="auto"/>
          <w:sz w:val="24"/>
          <w:u w:val="single"/>
          <w:rtl/>
        </w:rPr>
        <w:t xml:space="preserve">דרגה </w:t>
      </w:r>
      <w:r w:rsidR="001D0395" w:rsidRPr="00901A33">
        <w:rPr>
          <w:rStyle w:val="emailstyle17"/>
          <w:rFonts w:ascii="Times New Roman" w:hAnsi="Times New Roman" w:cs="David"/>
          <w:color w:val="auto"/>
          <w:sz w:val="24"/>
          <w:u w:val="single"/>
          <w:rtl/>
        </w:rPr>
        <w:t>+46</w:t>
      </w:r>
      <w:r w:rsidR="001D0395" w:rsidRPr="00901A33">
        <w:rPr>
          <w:rStyle w:val="emailstyle17"/>
          <w:rFonts w:ascii="Times New Roman" w:hAnsi="Times New Roman" w:cs="David"/>
          <w:color w:val="auto"/>
          <w:sz w:val="24"/>
          <w:rtl/>
        </w:rPr>
        <w:t>)</w:t>
      </w:r>
      <w:r w:rsidR="00BE14DA"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בשיא</w:t>
      </w:r>
      <w:r w:rsidR="001D0395" w:rsidRPr="00901A33">
        <w:rPr>
          <w:rStyle w:val="emailstyle17"/>
          <w:rFonts w:ascii="Times New Roman" w:hAnsi="Times New Roman" w:cs="David"/>
          <w:color w:val="auto"/>
          <w:sz w:val="24"/>
          <w:rtl/>
        </w:rPr>
        <w:t xml:space="preserve"> </w:t>
      </w:r>
      <w:r w:rsidR="001D0395" w:rsidRPr="00901A33">
        <w:rPr>
          <w:rStyle w:val="emailstyle17"/>
          <w:rFonts w:ascii="Times New Roman" w:hAnsi="Times New Roman" w:cs="David" w:hint="eastAsia"/>
          <w:color w:val="auto"/>
          <w:sz w:val="24"/>
          <w:rtl/>
        </w:rPr>
        <w:t>הותק</w:t>
      </w:r>
      <w:r w:rsidR="001D0395" w:rsidRPr="00901A33">
        <w:rPr>
          <w:rStyle w:val="emailstyle17"/>
          <w:rFonts w:ascii="Times New Roman" w:hAnsi="Times New Roman" w:cs="David"/>
          <w:color w:val="auto"/>
          <w:sz w:val="24"/>
          <w:rtl/>
        </w:rPr>
        <w:t>,</w:t>
      </w:r>
      <w:r w:rsidR="001D0395" w:rsidRPr="00901A33">
        <w:rPr>
          <w:rStyle w:val="emailstyle17"/>
          <w:rFonts w:ascii="Times New Roman" w:hAnsi="Times New Roman" w:cs="David" w:hint="cs"/>
          <w:color w:val="auto"/>
          <w:sz w:val="24"/>
          <w:rtl/>
        </w:rPr>
        <w:t xml:space="preserve"> (להלן: דרגה +46)</w:t>
      </w:r>
      <w:r w:rsidR="005C5500" w:rsidRPr="00901A33">
        <w:rPr>
          <w:rStyle w:val="emailstyle17"/>
          <w:rFonts w:ascii="Times New Roman" w:hAnsi="Times New Roman" w:cs="David" w:hint="cs"/>
          <w:color w:val="auto"/>
          <w:sz w:val="24"/>
          <w:rtl/>
        </w:rPr>
        <w:t>,</w:t>
      </w:r>
      <w:r w:rsidR="005C5500"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לכל</w:t>
      </w:r>
      <w:r w:rsidR="00BE14DA" w:rsidRPr="00901A33">
        <w:rPr>
          <w:rStyle w:val="emailstyle17"/>
          <w:rFonts w:ascii="Times New Roman" w:hAnsi="Times New Roman" w:cs="David"/>
          <w:color w:val="auto"/>
          <w:sz w:val="24"/>
          <w:rtl/>
        </w:rPr>
        <w:t xml:space="preserve"> </w:t>
      </w:r>
      <w:r w:rsidR="00BE14DA" w:rsidRPr="00901A33">
        <w:rPr>
          <w:rStyle w:val="emailstyle17"/>
          <w:rFonts w:ascii="Times New Roman" w:hAnsi="Times New Roman" w:cs="David" w:hint="eastAsia"/>
          <w:color w:val="auto"/>
          <w:sz w:val="24"/>
          <w:rtl/>
        </w:rPr>
        <w:t>שנה</w:t>
      </w:r>
      <w:r w:rsidR="00794A53" w:rsidRPr="00901A33">
        <w:rPr>
          <w:rStyle w:val="emailstyle17"/>
          <w:rFonts w:ascii="Times New Roman" w:hAnsi="Times New Roman" w:cs="David"/>
          <w:color w:val="auto"/>
          <w:sz w:val="24"/>
          <w:rtl/>
        </w:rPr>
        <w:t xml:space="preserve"> מ-</w:t>
      </w:r>
      <w:r w:rsidR="005D0CE5" w:rsidRPr="00901A33">
        <w:rPr>
          <w:rStyle w:val="emailstyle17"/>
          <w:rFonts w:ascii="Times New Roman" w:hAnsi="Times New Roman" w:cs="David"/>
          <w:color w:val="auto"/>
          <w:sz w:val="24"/>
          <w:rtl/>
        </w:rPr>
        <w:t>20.33</w:t>
      </w:r>
      <w:r w:rsidR="0069391A"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שנות</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העבודה</w:t>
      </w:r>
      <w:r w:rsidR="005D0CE5"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ב</w:t>
      </w:r>
      <w:r w:rsidR="00694BF1" w:rsidRPr="00901A33">
        <w:rPr>
          <w:rStyle w:val="emailstyle17"/>
          <w:rFonts w:ascii="Times New Roman" w:hAnsi="Times New Roman" w:cs="David" w:hint="eastAsia"/>
          <w:color w:val="auto"/>
          <w:sz w:val="24"/>
          <w:rtl/>
        </w:rPr>
        <w:t>כתב</w:t>
      </w:r>
      <w:r w:rsidR="00694BF1" w:rsidRPr="00901A33">
        <w:rPr>
          <w:rStyle w:val="emailstyle17"/>
          <w:rFonts w:ascii="Times New Roman" w:hAnsi="Times New Roman" w:cs="David"/>
          <w:color w:val="auto"/>
          <w:sz w:val="24"/>
          <w:rtl/>
        </w:rPr>
        <w:t xml:space="preserve"> </w:t>
      </w:r>
      <w:r w:rsidR="005D0CE5" w:rsidRPr="00901A33">
        <w:rPr>
          <w:rStyle w:val="emailstyle17"/>
          <w:rFonts w:ascii="Times New Roman" w:hAnsi="Times New Roman" w:cs="David" w:hint="eastAsia"/>
          <w:color w:val="auto"/>
          <w:sz w:val="24"/>
          <w:rtl/>
        </w:rPr>
        <w:t>מינוי</w:t>
      </w:r>
      <w:r w:rsidR="006D2E74" w:rsidRPr="00901A33">
        <w:rPr>
          <w:rStyle w:val="emailstyle17"/>
          <w:rFonts w:ascii="Times New Roman" w:hAnsi="Times New Roman" w:cs="David" w:hint="cs"/>
          <w:color w:val="auto"/>
          <w:sz w:val="24"/>
          <w:rtl/>
        </w:rPr>
        <w:t>,</w:t>
      </w:r>
      <w:r w:rsidR="000316EA" w:rsidRPr="00901A33">
        <w:rPr>
          <w:rStyle w:val="emailstyle17"/>
          <w:rFonts w:ascii="Times New Roman" w:hAnsi="Times New Roman" w:cs="David" w:hint="cs"/>
          <w:color w:val="auto"/>
          <w:sz w:val="24"/>
          <w:rtl/>
        </w:rPr>
        <w:t xml:space="preserve"> כולל </w:t>
      </w:r>
      <w:r w:rsidR="00694BF1" w:rsidRPr="00901A33">
        <w:rPr>
          <w:rStyle w:val="emailstyle17"/>
          <w:rFonts w:ascii="Times New Roman" w:hAnsi="Times New Roman" w:cs="David" w:hint="cs"/>
          <w:color w:val="auto"/>
          <w:sz w:val="24"/>
          <w:rtl/>
        </w:rPr>
        <w:t>תקופת העבודה כארעי</w:t>
      </w:r>
      <w:r w:rsidR="00D4156E" w:rsidRPr="00901A33">
        <w:rPr>
          <w:rStyle w:val="emailstyle17"/>
          <w:rFonts w:ascii="Times New Roman" w:hAnsi="Times New Roman" w:cs="David" w:hint="eastAsia"/>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color w:val="auto"/>
          <w:sz w:val="24"/>
          <w:rtl/>
        </w:rPr>
        <w:t>להלן</w:t>
      </w:r>
      <w:r w:rsidR="00D4156E" w:rsidRPr="00901A33">
        <w:rPr>
          <w:rStyle w:val="emailstyle17"/>
          <w:rFonts w:ascii="Times New Roman" w:hAnsi="Times New Roman" w:cs="David"/>
          <w:color w:val="auto"/>
          <w:sz w:val="24"/>
          <w:rtl/>
        </w:rPr>
        <w:t xml:space="preserve">: </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hint="eastAsia"/>
          <w:b/>
          <w:bCs/>
          <w:color w:val="auto"/>
          <w:sz w:val="24"/>
          <w:rtl/>
        </w:rPr>
        <w:t>תקופת</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כתב</w:t>
      </w:r>
      <w:r w:rsidR="00D4156E" w:rsidRPr="00901A33">
        <w:rPr>
          <w:rStyle w:val="emailstyle17"/>
          <w:rFonts w:ascii="Times New Roman" w:hAnsi="Times New Roman" w:cs="David"/>
          <w:b/>
          <w:bCs/>
          <w:color w:val="auto"/>
          <w:sz w:val="24"/>
          <w:rtl/>
        </w:rPr>
        <w:t xml:space="preserve"> </w:t>
      </w:r>
      <w:r w:rsidR="00D4156E" w:rsidRPr="00901A33">
        <w:rPr>
          <w:rStyle w:val="emailstyle17"/>
          <w:rFonts w:ascii="Times New Roman" w:hAnsi="Times New Roman" w:cs="David" w:hint="eastAsia"/>
          <w:b/>
          <w:bCs/>
          <w:color w:val="auto"/>
          <w:sz w:val="24"/>
          <w:rtl/>
        </w:rPr>
        <w:t>המינוי</w:t>
      </w:r>
      <w:r w:rsidR="00A26DC6" w:rsidRPr="00901A33">
        <w:rPr>
          <w:rStyle w:val="emailstyle17"/>
          <w:rFonts w:ascii="Times New Roman" w:hAnsi="Times New Roman" w:cs="David" w:hint="cs"/>
          <w:color w:val="auto"/>
          <w:sz w:val="24"/>
          <w:rtl/>
        </w:rPr>
        <w:t>"</w:t>
      </w:r>
      <w:r w:rsidR="00D4156E" w:rsidRPr="00901A33">
        <w:rPr>
          <w:rStyle w:val="emailstyle17"/>
          <w:rFonts w:ascii="Times New Roman" w:hAnsi="Times New Roman" w:cs="David"/>
          <w:color w:val="auto"/>
          <w:sz w:val="24"/>
          <w:rtl/>
        </w:rPr>
        <w:t>)</w:t>
      </w:r>
      <w:r w:rsidR="00A26DC6" w:rsidRPr="00901A33">
        <w:rPr>
          <w:rStyle w:val="emailstyle17"/>
          <w:rFonts w:ascii="Times New Roman" w:hAnsi="Times New Roman" w:cs="David" w:hint="cs"/>
          <w:color w:val="auto"/>
          <w:sz w:val="24"/>
          <w:rtl/>
        </w:rPr>
        <w:t>.</w:t>
      </w:r>
      <w:r w:rsidR="00694A56" w:rsidRPr="00901A33">
        <w:rPr>
          <w:rStyle w:val="emailstyle17"/>
          <w:rFonts w:ascii="Times New Roman" w:hAnsi="Times New Roman" w:cs="David" w:hint="cs"/>
          <w:color w:val="auto"/>
          <w:sz w:val="24"/>
          <w:rtl/>
        </w:rPr>
        <w:t xml:space="preserve"> </w:t>
      </w:r>
    </w:p>
    <w:p w14:paraId="2819CFF1" w14:textId="58D99411" w:rsidR="0069391A" w:rsidRPr="00901A33" w:rsidRDefault="00577511" w:rsidP="00A26DC6">
      <w:pPr>
        <w:pStyle w:val="11"/>
        <w:tabs>
          <w:tab w:val="left" w:pos="523"/>
        </w:tabs>
        <w:spacing w:before="0" w:after="240" w:line="360" w:lineRule="auto"/>
        <w:ind w:left="98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005D0CE5" w:rsidRPr="00901A33">
        <w:rPr>
          <w:rStyle w:val="emailstyle17"/>
          <w:rFonts w:ascii="Times New Roman" w:hAnsi="Times New Roman" w:cs="David" w:hint="cs"/>
          <w:color w:val="auto"/>
          <w:sz w:val="24"/>
          <w:rtl/>
        </w:rPr>
        <w:t xml:space="preserve">דהיינו: </w:t>
      </w:r>
      <w:r w:rsidR="0052271B" w:rsidRPr="00901A33">
        <w:rPr>
          <w:rStyle w:val="emailstyle17"/>
          <w:rFonts w:ascii="Times New Roman" w:hAnsi="Times New Roman" w:cs="David" w:hint="cs"/>
          <w:b/>
          <w:bCs/>
          <w:color w:val="auto"/>
          <w:sz w:val="24"/>
          <w:rtl/>
        </w:rPr>
        <w:t xml:space="preserve">התובע זכאי לגימלה עבור תקופת העבודה </w:t>
      </w:r>
      <w:r w:rsidR="000316EA" w:rsidRPr="00901A33">
        <w:rPr>
          <w:rStyle w:val="emailstyle17"/>
          <w:rFonts w:ascii="Times New Roman" w:hAnsi="Times New Roman" w:cs="David" w:hint="cs"/>
          <w:b/>
          <w:bCs/>
          <w:color w:val="auto"/>
          <w:sz w:val="24"/>
          <w:rtl/>
        </w:rPr>
        <w:t>בכתב מינוי</w:t>
      </w:r>
      <w:r w:rsidR="0052271B" w:rsidRPr="00901A33">
        <w:rPr>
          <w:rStyle w:val="emailstyle17"/>
          <w:rFonts w:ascii="Times New Roman" w:hAnsi="Times New Roman" w:cs="David" w:hint="cs"/>
          <w:b/>
          <w:bCs/>
          <w:color w:val="auto"/>
          <w:sz w:val="24"/>
          <w:rtl/>
        </w:rPr>
        <w:t xml:space="preserve"> בשיעור של </w:t>
      </w:r>
      <w:r w:rsidR="0069391A" w:rsidRPr="00901A33">
        <w:rPr>
          <w:rStyle w:val="emailstyle17"/>
          <w:rFonts w:ascii="Times New Roman" w:hAnsi="Times New Roman" w:cs="David"/>
          <w:b/>
          <w:bCs/>
          <w:color w:val="auto"/>
          <w:sz w:val="24"/>
          <w:rtl/>
        </w:rPr>
        <w:t>40.66%</w:t>
      </w:r>
      <w:r w:rsidR="0052271B" w:rsidRPr="00901A33">
        <w:rPr>
          <w:rStyle w:val="emailstyle17"/>
          <w:rFonts w:ascii="Times New Roman" w:hAnsi="Times New Roman" w:cs="David"/>
          <w:b/>
          <w:bCs/>
          <w:color w:val="auto"/>
          <w:sz w:val="24"/>
          <w:rtl/>
        </w:rPr>
        <w:t xml:space="preserve">, </w:t>
      </w:r>
      <w:r w:rsidR="0052271B" w:rsidRPr="00901A33">
        <w:rPr>
          <w:rStyle w:val="emailstyle17"/>
          <w:rFonts w:ascii="Times New Roman" w:hAnsi="Times New Roman" w:cs="David" w:hint="eastAsia"/>
          <w:b/>
          <w:bCs/>
          <w:color w:val="auto"/>
          <w:sz w:val="24"/>
          <w:rtl/>
        </w:rPr>
        <w:t>אשר</w:t>
      </w:r>
      <w:r w:rsidR="0052271B" w:rsidRPr="00901A33">
        <w:rPr>
          <w:rStyle w:val="emailstyle17"/>
          <w:rFonts w:ascii="Times New Roman" w:hAnsi="Times New Roman" w:cs="David"/>
          <w:b/>
          <w:bCs/>
          <w:color w:val="auto"/>
          <w:sz w:val="24"/>
          <w:rtl/>
        </w:rPr>
        <w:t xml:space="preserve"> תחושב לפי השכר המגיע לעובד בדרגה 46+ בדירוג </w:t>
      </w:r>
      <w:r w:rsidR="0052271B" w:rsidRPr="00901A33">
        <w:rPr>
          <w:rStyle w:val="emailstyle17"/>
          <w:rFonts w:ascii="Times New Roman" w:hAnsi="Times New Roman" w:cs="David" w:hint="eastAsia"/>
          <w:b/>
          <w:bCs/>
          <w:color w:val="auto"/>
          <w:sz w:val="24"/>
          <w:rtl/>
        </w:rPr>
        <w:t>המח</w:t>
      </w:r>
      <w:r w:rsidR="0052271B" w:rsidRPr="00901A33">
        <w:rPr>
          <w:rStyle w:val="emailstyle17"/>
          <w:rFonts w:ascii="Times New Roman" w:hAnsi="Times New Roman" w:cs="David"/>
          <w:b/>
          <w:bCs/>
          <w:color w:val="auto"/>
          <w:sz w:val="24"/>
          <w:rtl/>
        </w:rPr>
        <w:t>"ר</w:t>
      </w:r>
      <w:r w:rsidR="00156400" w:rsidRPr="00901A33">
        <w:rPr>
          <w:rStyle w:val="emailstyle17"/>
          <w:rFonts w:ascii="Times New Roman" w:hAnsi="Times New Roman" w:cs="David" w:hint="cs"/>
          <w:color w:val="auto"/>
          <w:sz w:val="24"/>
          <w:rtl/>
        </w:rPr>
        <w:t xml:space="preserve"> </w:t>
      </w:r>
      <w:r w:rsidR="00156400" w:rsidRPr="00901A33">
        <w:rPr>
          <w:rStyle w:val="emailstyle17"/>
          <w:rFonts w:ascii="Times New Roman" w:hAnsi="Times New Roman" w:cs="David"/>
          <w:color w:val="auto"/>
          <w:sz w:val="24"/>
          <w:rtl/>
        </w:rPr>
        <w:t>–</w:t>
      </w:r>
      <w:r w:rsidR="00156400" w:rsidRPr="00901A33">
        <w:rPr>
          <w:rStyle w:val="emailstyle17"/>
          <w:rFonts w:ascii="Times New Roman" w:hAnsi="Times New Roman" w:cs="David" w:hint="cs"/>
          <w:color w:val="auto"/>
          <w:sz w:val="24"/>
          <w:rtl/>
        </w:rPr>
        <w:t xml:space="preserve"> כפי שיבואר בהמשך.</w:t>
      </w:r>
    </w:p>
    <w:p w14:paraId="35C74555" w14:textId="674C0B86" w:rsidR="0052271B" w:rsidRPr="00901A33" w:rsidRDefault="0052271B" w:rsidP="0069718D">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lastRenderedPageBreak/>
        <w:tab/>
      </w:r>
      <w:ins w:id="3013" w:author="Shimon" w:date="2021-12-30T13:05:00Z">
        <w:r w:rsidR="00A32029">
          <w:rPr>
            <w:rStyle w:val="emailstyle17"/>
            <w:rFonts w:ascii="Times New Roman" w:hAnsi="Times New Roman" w:cs="David" w:hint="cs"/>
            <w:color w:val="auto"/>
            <w:sz w:val="24"/>
            <w:rtl/>
          </w:rPr>
          <w:t>אין חולק על כך ש</w:t>
        </w:r>
      </w:ins>
      <w:r w:rsidRPr="00901A33">
        <w:rPr>
          <w:rStyle w:val="emailstyle17"/>
          <w:rFonts w:ascii="Times New Roman" w:hAnsi="Times New Roman" w:cs="David" w:hint="cs"/>
          <w:color w:val="auto"/>
          <w:sz w:val="24"/>
          <w:rtl/>
        </w:rPr>
        <w:t xml:space="preserve">כל אחת </w:t>
      </w:r>
      <w:r w:rsidR="002E597B" w:rsidRPr="00901A33">
        <w:rPr>
          <w:rStyle w:val="emailstyle17"/>
          <w:rFonts w:ascii="Times New Roman" w:hAnsi="Times New Roman" w:cs="David" w:hint="cs"/>
          <w:color w:val="auto"/>
          <w:sz w:val="24"/>
          <w:rtl/>
        </w:rPr>
        <w:t xml:space="preserve">מהגימלאות </w:t>
      </w:r>
      <w:ins w:id="3014" w:author="Shimon" w:date="2021-12-19T00:13:00Z">
        <w:r w:rsidR="005504C7">
          <w:rPr>
            <w:rStyle w:val="emailstyle17"/>
            <w:rFonts w:ascii="Times New Roman" w:hAnsi="Times New Roman" w:cs="David" w:hint="cs"/>
            <w:color w:val="auto"/>
            <w:sz w:val="24"/>
            <w:rtl/>
          </w:rPr>
          <w:t xml:space="preserve">האמורות, </w:t>
        </w:r>
      </w:ins>
      <w:r w:rsidRPr="00901A33">
        <w:rPr>
          <w:rStyle w:val="emailstyle17"/>
          <w:rFonts w:ascii="Times New Roman" w:hAnsi="Times New Roman" w:cs="David" w:hint="cs"/>
          <w:color w:val="auto"/>
          <w:sz w:val="24"/>
          <w:rtl/>
        </w:rPr>
        <w:t xml:space="preserve">צריכה להיות </w:t>
      </w:r>
      <w:r w:rsidR="00C92FE1" w:rsidRPr="00901A33">
        <w:rPr>
          <w:rStyle w:val="emailstyle17"/>
          <w:rFonts w:ascii="Times New Roman" w:hAnsi="Times New Roman" w:cs="David" w:hint="cs"/>
          <w:color w:val="auto"/>
          <w:sz w:val="24"/>
          <w:rtl/>
        </w:rPr>
        <w:t xml:space="preserve">מחושבת </w:t>
      </w:r>
      <w:r w:rsidRPr="00901A33">
        <w:rPr>
          <w:rStyle w:val="emailstyle17"/>
          <w:rFonts w:ascii="Times New Roman" w:hAnsi="Times New Roman" w:cs="David" w:hint="cs"/>
          <w:color w:val="auto"/>
          <w:sz w:val="24"/>
          <w:rtl/>
        </w:rPr>
        <w:t>בנפרד</w:t>
      </w:r>
      <w:ins w:id="3015" w:author="Shimon" w:date="2021-12-30T12:18:00Z">
        <w:r w:rsidR="00171EE2">
          <w:rPr>
            <w:rStyle w:val="emailstyle17"/>
            <w:rFonts w:ascii="Times New Roman" w:hAnsi="Times New Roman" w:cs="David" w:hint="cs"/>
            <w:color w:val="auto"/>
            <w:sz w:val="24"/>
            <w:rtl/>
          </w:rPr>
          <w:t xml:space="preserve">. </w:t>
        </w:r>
      </w:ins>
      <w:ins w:id="3016" w:author="Shimon" w:date="2021-12-19T00:15:00Z">
        <w:r w:rsidR="006229BE">
          <w:rPr>
            <w:rStyle w:val="emailstyle17"/>
            <w:rFonts w:ascii="Times New Roman" w:hAnsi="Times New Roman" w:cs="David" w:hint="cs"/>
            <w:color w:val="auto"/>
            <w:sz w:val="24"/>
            <w:rtl/>
          </w:rPr>
          <w:t xml:space="preserve">הפרדה זו </w:t>
        </w:r>
      </w:ins>
      <w:ins w:id="3017" w:author="Shimon" w:date="2021-12-30T12:18:00Z">
        <w:r w:rsidR="00171EE2">
          <w:rPr>
            <w:rStyle w:val="emailstyle17"/>
            <w:rFonts w:ascii="Times New Roman" w:hAnsi="Times New Roman" w:cs="David" w:hint="cs"/>
            <w:color w:val="auto"/>
            <w:sz w:val="24"/>
            <w:rtl/>
          </w:rPr>
          <w:t xml:space="preserve">אכן </w:t>
        </w:r>
      </w:ins>
      <w:ins w:id="3018" w:author="Shimon" w:date="2021-12-19T00:15:00Z">
        <w:r w:rsidR="006229BE">
          <w:rPr>
            <w:rStyle w:val="emailstyle17"/>
            <w:rFonts w:ascii="Times New Roman" w:hAnsi="Times New Roman" w:cs="David" w:hint="cs"/>
            <w:color w:val="auto"/>
            <w:sz w:val="24"/>
            <w:rtl/>
          </w:rPr>
          <w:t xml:space="preserve">מבוצעת </w:t>
        </w:r>
      </w:ins>
      <w:ins w:id="3019" w:author="Shimon" w:date="2021-12-29T11:58:00Z">
        <w:r w:rsidR="00245C70">
          <w:rPr>
            <w:rStyle w:val="emailstyle17"/>
            <w:rFonts w:ascii="Times New Roman" w:hAnsi="Times New Roman" w:cs="David" w:hint="cs"/>
            <w:color w:val="auto"/>
            <w:sz w:val="24"/>
            <w:rtl/>
          </w:rPr>
          <w:t xml:space="preserve">הלכה למעשה </w:t>
        </w:r>
      </w:ins>
      <w:ins w:id="3020" w:author="Shimon" w:date="2021-12-19T00:14:00Z">
        <w:r w:rsidR="005504C7">
          <w:rPr>
            <w:rStyle w:val="emailstyle17"/>
            <w:rFonts w:ascii="Times New Roman" w:hAnsi="Times New Roman" w:cs="David" w:hint="cs"/>
            <w:color w:val="auto"/>
            <w:sz w:val="24"/>
            <w:rtl/>
          </w:rPr>
          <w:t>ע</w:t>
        </w:r>
      </w:ins>
      <w:ins w:id="3021" w:author="Shimon" w:date="2021-12-19T00:15:00Z">
        <w:r w:rsidR="00A16AF2">
          <w:rPr>
            <w:rStyle w:val="emailstyle17"/>
            <w:rFonts w:ascii="Times New Roman" w:hAnsi="Times New Roman" w:cs="David" w:hint="cs"/>
            <w:color w:val="auto"/>
            <w:sz w:val="24"/>
            <w:rtl/>
          </w:rPr>
          <w:t xml:space="preserve">"י מינהלת </w:t>
        </w:r>
      </w:ins>
      <w:ins w:id="3022" w:author="Shimon" w:date="2022-01-07T01:19:00Z">
        <w:r w:rsidR="00A16AF2">
          <w:rPr>
            <w:rStyle w:val="emailstyle17"/>
            <w:rFonts w:ascii="Times New Roman" w:hAnsi="Times New Roman" w:cs="David" w:hint="cs"/>
            <w:color w:val="auto"/>
            <w:sz w:val="24"/>
            <w:rtl/>
          </w:rPr>
          <w:t>ה</w:t>
        </w:r>
      </w:ins>
      <w:ins w:id="3023" w:author="Shimon" w:date="2021-12-19T00:15:00Z">
        <w:r w:rsidR="005504C7">
          <w:rPr>
            <w:rStyle w:val="emailstyle17"/>
            <w:rFonts w:ascii="Times New Roman" w:hAnsi="Times New Roman" w:cs="David" w:hint="cs"/>
            <w:color w:val="auto"/>
            <w:sz w:val="24"/>
            <w:rtl/>
          </w:rPr>
          <w:t xml:space="preserve">גימלאות </w:t>
        </w:r>
      </w:ins>
      <w:del w:id="3024" w:author="Shimon" w:date="2021-12-19T00:16:00Z">
        <w:r w:rsidR="002E597B" w:rsidRPr="00901A33" w:rsidDel="006229BE">
          <w:rPr>
            <w:rStyle w:val="emailstyle17"/>
            <w:rFonts w:ascii="Times New Roman" w:hAnsi="Times New Roman" w:cs="David" w:hint="cs"/>
            <w:color w:val="auto"/>
            <w:sz w:val="24"/>
            <w:rtl/>
          </w:rPr>
          <w:delText>בדומה להפרדה שנעשית</w:delText>
        </w:r>
        <w:r w:rsidRPr="00901A33" w:rsidDel="006229BE">
          <w:rPr>
            <w:rStyle w:val="emailstyle17"/>
            <w:rFonts w:ascii="Times New Roman" w:hAnsi="Times New Roman" w:cs="David" w:hint="cs"/>
            <w:color w:val="auto"/>
            <w:sz w:val="24"/>
            <w:rtl/>
          </w:rPr>
          <w:delText xml:space="preserve"> </w:delText>
        </w:r>
      </w:del>
      <w:r w:rsidRPr="00901A33">
        <w:rPr>
          <w:rStyle w:val="emailstyle17"/>
          <w:rFonts w:ascii="Times New Roman" w:hAnsi="Times New Roman" w:cs="David" w:hint="cs"/>
          <w:color w:val="auto"/>
          <w:sz w:val="24"/>
          <w:rtl/>
        </w:rPr>
        <w:t xml:space="preserve">בתלוש </w:t>
      </w:r>
      <w:r w:rsidR="00C92FE1" w:rsidRPr="00901A33">
        <w:rPr>
          <w:rStyle w:val="emailstyle17"/>
          <w:rFonts w:ascii="Times New Roman" w:hAnsi="Times New Roman" w:cs="David" w:hint="cs"/>
          <w:color w:val="auto"/>
          <w:sz w:val="24"/>
          <w:rtl/>
        </w:rPr>
        <w:t>הגימל</w:t>
      </w:r>
      <w:r w:rsidR="00A26DC6" w:rsidRPr="00901A33">
        <w:rPr>
          <w:rStyle w:val="emailstyle17"/>
          <w:rFonts w:ascii="Times New Roman" w:hAnsi="Times New Roman" w:cs="David" w:hint="cs"/>
          <w:color w:val="auto"/>
          <w:sz w:val="24"/>
          <w:rtl/>
        </w:rPr>
        <w:t>ה</w:t>
      </w:r>
      <w:ins w:id="3025" w:author="Shimon" w:date="2022-01-07T01:18:00Z">
        <w:r w:rsidR="00A16AF2">
          <w:rPr>
            <w:rStyle w:val="emailstyle17"/>
            <w:rFonts w:ascii="Times New Roman" w:hAnsi="Times New Roman" w:cs="David" w:hint="cs"/>
            <w:color w:val="auto"/>
            <w:sz w:val="24"/>
            <w:rtl/>
          </w:rPr>
          <w:t xml:space="preserve"> </w:t>
        </w:r>
      </w:ins>
      <w:del w:id="3026" w:author="Shimon" w:date="2021-12-29T11:59:00Z">
        <w:r w:rsidR="00A26DC6" w:rsidRPr="00901A33" w:rsidDel="00245C70">
          <w:rPr>
            <w:rStyle w:val="emailstyle17"/>
            <w:rFonts w:ascii="Times New Roman" w:hAnsi="Times New Roman" w:cs="David" w:hint="cs"/>
            <w:color w:val="auto"/>
            <w:sz w:val="24"/>
            <w:rtl/>
          </w:rPr>
          <w:delText>,</w:delText>
        </w:r>
      </w:del>
      <w:del w:id="3027" w:author="Shimon" w:date="2021-12-30T12:18:00Z">
        <w:r w:rsidR="00C92FE1" w:rsidRPr="00901A33" w:rsidDel="00171EE2">
          <w:rPr>
            <w:rStyle w:val="emailstyle17"/>
            <w:rFonts w:ascii="Times New Roman" w:hAnsi="Times New Roman" w:cs="David" w:hint="cs"/>
            <w:color w:val="auto"/>
            <w:sz w:val="24"/>
            <w:rtl/>
          </w:rPr>
          <w:delText xml:space="preserve"> </w:delText>
        </w:r>
      </w:del>
      <w:r w:rsidRPr="00901A33">
        <w:rPr>
          <w:rStyle w:val="emailstyle17"/>
          <w:rFonts w:ascii="Times New Roman" w:hAnsi="Times New Roman" w:cs="David" w:hint="cs"/>
          <w:color w:val="auto"/>
          <w:sz w:val="24"/>
          <w:rtl/>
        </w:rPr>
        <w:t>שמקבל התובע</w:t>
      </w:r>
      <w:r w:rsidR="00C92FE1" w:rsidRPr="00901A33">
        <w:rPr>
          <w:rStyle w:val="emailstyle17"/>
          <w:rFonts w:ascii="Times New Roman" w:hAnsi="Times New Roman" w:cs="David" w:hint="cs"/>
          <w:color w:val="auto"/>
          <w:sz w:val="24"/>
          <w:rtl/>
        </w:rPr>
        <w:t xml:space="preserve"> מדי חודש, </w:t>
      </w:r>
      <w:r w:rsidR="00A32029">
        <w:rPr>
          <w:rStyle w:val="emailstyle17"/>
          <w:rFonts w:ascii="Times New Roman" w:hAnsi="Times New Roman" w:cs="David" w:hint="cs"/>
          <w:color w:val="auto"/>
          <w:sz w:val="24"/>
          <w:rtl/>
        </w:rPr>
        <w:t>ש</w:t>
      </w:r>
      <w:r w:rsidR="00C92FE1" w:rsidRPr="00901A33">
        <w:rPr>
          <w:rStyle w:val="emailstyle17"/>
          <w:rFonts w:ascii="Times New Roman" w:hAnsi="Times New Roman" w:cs="David" w:hint="cs"/>
          <w:color w:val="auto"/>
          <w:sz w:val="24"/>
          <w:rtl/>
        </w:rPr>
        <w:t xml:space="preserve">בו מפורטים </w:t>
      </w:r>
      <w:r w:rsidR="00C92FE1" w:rsidRPr="00901A33">
        <w:rPr>
          <w:rStyle w:val="emailstyle17"/>
          <w:rFonts w:ascii="Times New Roman" w:hAnsi="Times New Roman" w:cs="David" w:hint="eastAsia"/>
          <w:b/>
          <w:bCs/>
          <w:color w:val="auto"/>
          <w:sz w:val="24"/>
          <w:rtl/>
        </w:rPr>
        <w:t>בנפרד</w:t>
      </w:r>
      <w:r w:rsidR="00C92FE1" w:rsidRPr="00901A33">
        <w:rPr>
          <w:rStyle w:val="emailstyle17"/>
          <w:rFonts w:ascii="Times New Roman" w:hAnsi="Times New Roman" w:cs="David" w:hint="cs"/>
          <w:color w:val="auto"/>
          <w:sz w:val="24"/>
          <w:rtl/>
        </w:rPr>
        <w:t xml:space="preserve"> </w:t>
      </w:r>
      <w:r w:rsidR="00A26DC6" w:rsidRPr="00901A33">
        <w:rPr>
          <w:rStyle w:val="emailstyle17"/>
          <w:rFonts w:ascii="Times New Roman" w:hAnsi="Times New Roman" w:cs="David" w:hint="cs"/>
          <w:color w:val="auto"/>
          <w:sz w:val="24"/>
          <w:rtl/>
        </w:rPr>
        <w:t>ה</w:t>
      </w:r>
      <w:r w:rsidR="007E5580" w:rsidRPr="00901A33">
        <w:rPr>
          <w:rStyle w:val="emailstyle17"/>
          <w:rFonts w:ascii="Times New Roman" w:hAnsi="Times New Roman" w:cs="David" w:hint="cs"/>
          <w:color w:val="auto"/>
          <w:sz w:val="24"/>
          <w:rtl/>
        </w:rPr>
        <w:t>פרטי</w:t>
      </w:r>
      <w:r w:rsidR="00A26DC6" w:rsidRPr="00901A33">
        <w:rPr>
          <w:rStyle w:val="emailstyle17"/>
          <w:rFonts w:ascii="Times New Roman" w:hAnsi="Times New Roman" w:cs="David" w:hint="cs"/>
          <w:color w:val="auto"/>
          <w:sz w:val="24"/>
          <w:rtl/>
        </w:rPr>
        <w:t>ים</w:t>
      </w:r>
      <w:ins w:id="3028" w:author="Shimon" w:date="2021-12-30T12:19:00Z">
        <w:r w:rsidR="00171EE2">
          <w:rPr>
            <w:rStyle w:val="emailstyle17"/>
            <w:rFonts w:ascii="Times New Roman" w:hAnsi="Times New Roman" w:cs="David" w:hint="cs"/>
            <w:color w:val="auto"/>
            <w:sz w:val="24"/>
            <w:rtl/>
          </w:rPr>
          <w:t>,</w:t>
        </w:r>
      </w:ins>
      <w:r w:rsidR="00A26DC6" w:rsidRPr="00901A33">
        <w:rPr>
          <w:rStyle w:val="emailstyle17"/>
          <w:rFonts w:ascii="Times New Roman" w:hAnsi="Times New Roman" w:cs="David" w:hint="cs"/>
          <w:color w:val="auto"/>
          <w:sz w:val="24"/>
          <w:rtl/>
        </w:rPr>
        <w:t xml:space="preserve"> </w:t>
      </w:r>
      <w:del w:id="3029" w:author="Shimon" w:date="2021-12-30T12:19:00Z">
        <w:r w:rsidR="00666C0A" w:rsidRPr="00901A33" w:rsidDel="00171EE2">
          <w:rPr>
            <w:rStyle w:val="emailstyle17"/>
            <w:rFonts w:ascii="Times New Roman" w:hAnsi="Times New Roman" w:cs="David" w:hint="cs"/>
            <w:color w:val="auto"/>
            <w:sz w:val="24"/>
            <w:rtl/>
          </w:rPr>
          <w:delText>ו</w:delText>
        </w:r>
      </w:del>
      <w:r w:rsidR="00666C0A" w:rsidRPr="00901A33">
        <w:rPr>
          <w:rStyle w:val="emailstyle17"/>
          <w:rFonts w:ascii="Times New Roman" w:hAnsi="Times New Roman" w:cs="David" w:hint="cs"/>
          <w:color w:val="auto"/>
          <w:sz w:val="24"/>
          <w:rtl/>
        </w:rPr>
        <w:t xml:space="preserve">הנתונים </w:t>
      </w:r>
      <w:ins w:id="3030" w:author="Shimon" w:date="2021-12-30T12:19:00Z">
        <w:r w:rsidR="00171EE2">
          <w:rPr>
            <w:rStyle w:val="emailstyle17"/>
            <w:rFonts w:ascii="Times New Roman" w:hAnsi="Times New Roman" w:cs="David" w:hint="cs"/>
            <w:color w:val="auto"/>
            <w:sz w:val="24"/>
            <w:rtl/>
          </w:rPr>
          <w:t xml:space="preserve">והסכומים </w:t>
        </w:r>
      </w:ins>
      <w:r w:rsidR="00A26DC6" w:rsidRPr="00901A33">
        <w:rPr>
          <w:rStyle w:val="emailstyle17"/>
          <w:rFonts w:ascii="Times New Roman" w:hAnsi="Times New Roman" w:cs="David" w:hint="cs"/>
          <w:color w:val="auto"/>
          <w:sz w:val="24"/>
          <w:rtl/>
        </w:rPr>
        <w:t>של</w:t>
      </w:r>
      <w:r w:rsidR="007E5580" w:rsidRPr="00901A33">
        <w:rPr>
          <w:rStyle w:val="emailstyle17"/>
          <w:rFonts w:ascii="Times New Roman" w:hAnsi="Times New Roman" w:cs="David" w:hint="cs"/>
          <w:color w:val="auto"/>
          <w:sz w:val="24"/>
          <w:rtl/>
        </w:rPr>
        <w:t xml:space="preserve"> כל</w:t>
      </w:r>
      <w:r w:rsidR="00C92FE1" w:rsidRPr="00901A33">
        <w:rPr>
          <w:rStyle w:val="emailstyle17"/>
          <w:rFonts w:ascii="Times New Roman" w:hAnsi="Times New Roman" w:cs="David" w:hint="cs"/>
          <w:color w:val="auto"/>
          <w:sz w:val="24"/>
          <w:rtl/>
        </w:rPr>
        <w:t xml:space="preserve"> אחת משתי הגימלאות המשולמות לו</w:t>
      </w:r>
      <w:r w:rsidR="007E5580" w:rsidRPr="00901A33">
        <w:rPr>
          <w:rStyle w:val="emailstyle17"/>
          <w:rFonts w:ascii="Times New Roman" w:hAnsi="Times New Roman" w:cs="David" w:hint="cs"/>
          <w:color w:val="auto"/>
          <w:sz w:val="24"/>
          <w:rtl/>
        </w:rPr>
        <w:t xml:space="preserve">. </w:t>
      </w:r>
    </w:p>
    <w:p w14:paraId="167AE6A9" w14:textId="6DF08AE3" w:rsidR="00C452CC" w:rsidRDefault="00083E98" w:rsidP="002E5E84">
      <w:pPr>
        <w:pStyle w:val="11"/>
        <w:tabs>
          <w:tab w:val="left" w:pos="523"/>
        </w:tabs>
        <w:spacing w:before="0" w:after="240" w:line="360" w:lineRule="auto"/>
        <w:ind w:left="530" w:hanging="450"/>
        <w:rPr>
          <w:rStyle w:val="emailstyle17"/>
          <w:rFonts w:ascii="Times New Roman" w:hAnsi="Times New Roman" w:cs="David"/>
          <w:color w:val="auto"/>
          <w:sz w:val="24"/>
          <w:rtl/>
        </w:rPr>
      </w:pPr>
      <w:r w:rsidRPr="00901A33">
        <w:rPr>
          <w:rStyle w:val="emailstyle17"/>
          <w:rFonts w:ascii="Times New Roman" w:hAnsi="Times New Roman" w:cs="David"/>
          <w:color w:val="auto"/>
          <w:sz w:val="24"/>
          <w:rtl/>
        </w:rPr>
        <w:tab/>
      </w:r>
      <w:r w:rsidRPr="00901A33">
        <w:rPr>
          <w:rStyle w:val="emailstyle17"/>
          <w:rFonts w:ascii="Times New Roman" w:hAnsi="Times New Roman" w:cs="David" w:hint="cs"/>
          <w:color w:val="auto"/>
          <w:sz w:val="24"/>
          <w:rtl/>
        </w:rPr>
        <w:t xml:space="preserve">עוד יודגש, כבר עתה, כי </w:t>
      </w:r>
      <w:r w:rsidR="00B926CB" w:rsidRPr="00901A33">
        <w:rPr>
          <w:rStyle w:val="emailstyle17"/>
          <w:rFonts w:ascii="Times New Roman" w:hAnsi="Times New Roman" w:cs="David" w:hint="cs"/>
          <w:color w:val="auto"/>
          <w:sz w:val="24"/>
          <w:rtl/>
        </w:rPr>
        <w:t xml:space="preserve">לאורך שנים רבות </w:t>
      </w:r>
      <w:r w:rsidRPr="00901A33">
        <w:rPr>
          <w:rStyle w:val="emailstyle17"/>
          <w:rFonts w:ascii="Times New Roman" w:hAnsi="Times New Roman" w:cs="David" w:hint="eastAsia"/>
          <w:b/>
          <w:bCs/>
          <w:color w:val="auto"/>
          <w:sz w:val="24"/>
          <w:rtl/>
        </w:rPr>
        <w:t>הנתבעות</w:t>
      </w:r>
      <w:r w:rsidRPr="00901A33">
        <w:rPr>
          <w:rStyle w:val="emailstyle17"/>
          <w:rFonts w:ascii="Times New Roman" w:hAnsi="Times New Roman" w:cs="David"/>
          <w:b/>
          <w:bCs/>
          <w:color w:val="auto"/>
          <w:sz w:val="24"/>
          <w:rtl/>
        </w:rPr>
        <w:t xml:space="preserve"> ניכו משכרו של התובע</w:t>
      </w:r>
      <w:ins w:id="3031" w:author="Shimon" w:date="2021-12-29T12:00:00Z">
        <w:r w:rsidR="00245C70">
          <w:rPr>
            <w:rStyle w:val="emailstyle17"/>
            <w:rFonts w:ascii="Times New Roman" w:hAnsi="Times New Roman" w:cs="David" w:hint="cs"/>
            <w:b/>
            <w:bCs/>
            <w:color w:val="auto"/>
            <w:sz w:val="24"/>
            <w:rtl/>
          </w:rPr>
          <w:t>,</w:t>
        </w:r>
      </w:ins>
      <w:ins w:id="3032" w:author="Shimon" w:date="2022-01-07T01:19:00Z">
        <w:r w:rsidR="00A16AF2">
          <w:rPr>
            <w:rStyle w:val="emailstyle17"/>
            <w:rFonts w:ascii="Times New Roman" w:hAnsi="Times New Roman" w:cs="David" w:hint="cs"/>
            <w:b/>
            <w:bCs/>
            <w:color w:val="auto"/>
            <w:sz w:val="24"/>
            <w:rtl/>
          </w:rPr>
          <w:t xml:space="preserve"> ה ז</w:t>
        </w:r>
      </w:ins>
      <w:del w:id="3033" w:author="Shimon" w:date="2021-12-29T12:00:00Z">
        <w:r w:rsidRPr="00901A33" w:rsidDel="00245C70">
          <w:rPr>
            <w:rStyle w:val="emailstyle17"/>
            <w:rFonts w:ascii="Times New Roman" w:hAnsi="Times New Roman" w:cs="David"/>
            <w:b/>
            <w:bCs/>
            <w:color w:val="auto"/>
            <w:sz w:val="24"/>
            <w:rtl/>
          </w:rPr>
          <w:delText xml:space="preserve"> </w:delText>
        </w:r>
      </w:del>
      <w:ins w:id="3034" w:author="Shimon" w:date="2021-12-29T12:00:00Z">
        <w:r w:rsidR="00245C70" w:rsidRPr="00333784">
          <w:rPr>
            <w:rStyle w:val="emailstyle17"/>
            <w:rFonts w:ascii="Times New Roman" w:hAnsi="Times New Roman" w:cs="David" w:hint="eastAsia"/>
            <w:color w:val="auto"/>
            <w:sz w:val="24"/>
            <w:rtl/>
            <w:rPrChange w:id="3035" w:author="Shimon" w:date="2022-01-02T11:50:00Z">
              <w:rPr>
                <w:rStyle w:val="emailstyle17"/>
                <w:rFonts w:ascii="Times New Roman" w:hAnsi="Times New Roman" w:cs="David" w:hint="eastAsia"/>
                <w:b/>
                <w:bCs/>
                <w:color w:val="auto"/>
                <w:sz w:val="24"/>
                <w:rtl/>
              </w:rPr>
            </w:rPrChange>
          </w:rPr>
          <w:t>מדי</w:t>
        </w:r>
        <w:r w:rsidR="00245C70" w:rsidRPr="00333784">
          <w:rPr>
            <w:rStyle w:val="emailstyle17"/>
            <w:rFonts w:ascii="Times New Roman" w:hAnsi="Times New Roman" w:cs="David"/>
            <w:color w:val="auto"/>
            <w:sz w:val="24"/>
            <w:rtl/>
            <w:rPrChange w:id="3036" w:author="Shimon" w:date="2022-01-02T11:50:00Z">
              <w:rPr>
                <w:rStyle w:val="emailstyle17"/>
                <w:rFonts w:ascii="Times New Roman" w:hAnsi="Times New Roman" w:cs="David"/>
                <w:b/>
                <w:bCs/>
                <w:color w:val="auto"/>
                <w:sz w:val="24"/>
                <w:rtl/>
              </w:rPr>
            </w:rPrChange>
          </w:rPr>
          <w:t xml:space="preserve"> </w:t>
        </w:r>
        <w:r w:rsidR="00245C70" w:rsidRPr="00333784">
          <w:rPr>
            <w:rStyle w:val="emailstyle17"/>
            <w:rFonts w:ascii="Times New Roman" w:hAnsi="Times New Roman" w:cs="David" w:hint="eastAsia"/>
            <w:color w:val="auto"/>
            <w:sz w:val="24"/>
            <w:rtl/>
            <w:rPrChange w:id="3037" w:author="Shimon" w:date="2022-01-02T11:50:00Z">
              <w:rPr>
                <w:rStyle w:val="emailstyle17"/>
                <w:rFonts w:ascii="Times New Roman" w:hAnsi="Times New Roman" w:cs="David" w:hint="eastAsia"/>
                <w:b/>
                <w:bCs/>
                <w:color w:val="auto"/>
                <w:sz w:val="24"/>
                <w:rtl/>
              </w:rPr>
            </w:rPrChange>
          </w:rPr>
          <w:t>חודש</w:t>
        </w:r>
        <w:r w:rsidR="00245C70" w:rsidRPr="00333784">
          <w:rPr>
            <w:rStyle w:val="emailstyle17"/>
            <w:rFonts w:ascii="Times New Roman" w:hAnsi="Times New Roman" w:cs="David"/>
            <w:color w:val="auto"/>
            <w:sz w:val="24"/>
            <w:rtl/>
            <w:rPrChange w:id="3038" w:author="Shimon" w:date="2022-01-02T11:50:00Z">
              <w:rPr>
                <w:rStyle w:val="emailstyle17"/>
                <w:rFonts w:ascii="Times New Roman" w:hAnsi="Times New Roman" w:cs="David"/>
                <w:b/>
                <w:bCs/>
                <w:color w:val="auto"/>
                <w:sz w:val="24"/>
                <w:rtl/>
              </w:rPr>
            </w:rPrChange>
          </w:rPr>
          <w:t xml:space="preserve"> </w:t>
        </w:r>
        <w:r w:rsidR="00245C70" w:rsidRPr="00333784">
          <w:rPr>
            <w:rStyle w:val="emailstyle17"/>
            <w:rFonts w:ascii="Times New Roman" w:hAnsi="Times New Roman" w:cs="David" w:hint="eastAsia"/>
            <w:color w:val="auto"/>
            <w:sz w:val="24"/>
            <w:rtl/>
            <w:rPrChange w:id="3039" w:author="Shimon" w:date="2022-01-02T11:50:00Z">
              <w:rPr>
                <w:rStyle w:val="emailstyle17"/>
                <w:rFonts w:ascii="Times New Roman" w:hAnsi="Times New Roman" w:cs="David" w:hint="eastAsia"/>
                <w:b/>
                <w:bCs/>
                <w:color w:val="auto"/>
                <w:sz w:val="24"/>
                <w:rtl/>
              </w:rPr>
            </w:rPrChange>
          </w:rPr>
          <w:t>בחודשו</w:t>
        </w:r>
      </w:ins>
      <w:ins w:id="3040" w:author="Shimon" w:date="2021-12-29T12:01:00Z">
        <w:r w:rsidR="00245C70">
          <w:rPr>
            <w:rStyle w:val="emailstyle17"/>
            <w:rFonts w:ascii="Times New Roman" w:hAnsi="Times New Roman" w:cs="David" w:hint="cs"/>
            <w:b/>
            <w:bCs/>
            <w:color w:val="auto"/>
            <w:sz w:val="24"/>
            <w:rtl/>
          </w:rPr>
          <w:t>,</w:t>
        </w:r>
      </w:ins>
      <w:ins w:id="3041" w:author="Shimon" w:date="2021-12-29T12:00:00Z">
        <w:r w:rsidR="00245C70" w:rsidRPr="00901A33">
          <w:rPr>
            <w:rStyle w:val="emailstyle17"/>
            <w:rFonts w:ascii="Times New Roman" w:hAnsi="Times New Roman" w:cs="David"/>
            <w:b/>
            <w:bCs/>
            <w:color w:val="auto"/>
            <w:sz w:val="24"/>
            <w:rtl/>
          </w:rPr>
          <w:t xml:space="preserve"> </w:t>
        </w:r>
      </w:ins>
      <w:r w:rsidR="00B926CB" w:rsidRPr="00901A33">
        <w:rPr>
          <w:rStyle w:val="emailstyle17"/>
          <w:rFonts w:ascii="Times New Roman" w:hAnsi="Times New Roman" w:cs="David" w:hint="eastAsia"/>
          <w:b/>
          <w:bCs/>
          <w:color w:val="auto"/>
          <w:sz w:val="24"/>
          <w:rtl/>
        </w:rPr>
        <w:t>הפרשות</w:t>
      </w:r>
      <w:ins w:id="3042" w:author="Shimon" w:date="2021-12-29T12:00:00Z">
        <w:r w:rsidR="00245C70">
          <w:rPr>
            <w:rStyle w:val="emailstyle17"/>
            <w:rFonts w:ascii="Times New Roman" w:hAnsi="Times New Roman" w:cs="David" w:hint="cs"/>
            <w:b/>
            <w:bCs/>
            <w:color w:val="auto"/>
            <w:sz w:val="24"/>
            <w:rtl/>
          </w:rPr>
          <w:t xml:space="preserve"> </w:t>
        </w:r>
      </w:ins>
      <w:del w:id="3043" w:author="Shimon" w:date="2021-12-29T12:00:00Z">
        <w:r w:rsidR="00B926CB" w:rsidRPr="00901A33" w:rsidDel="00245C70">
          <w:rPr>
            <w:rStyle w:val="emailstyle17"/>
            <w:rFonts w:ascii="Times New Roman" w:hAnsi="Times New Roman" w:cs="David"/>
            <w:b/>
            <w:bCs/>
            <w:color w:val="auto"/>
            <w:sz w:val="24"/>
            <w:rtl/>
          </w:rPr>
          <w:delText xml:space="preserve"> </w:delText>
        </w:r>
      </w:del>
      <w:ins w:id="3044" w:author="Shimon" w:date="2021-12-19T00:17:00Z">
        <w:r w:rsidR="006229BE">
          <w:rPr>
            <w:rStyle w:val="emailstyle17"/>
            <w:rFonts w:ascii="Times New Roman" w:hAnsi="Times New Roman" w:cs="David" w:hint="cs"/>
            <w:b/>
            <w:bCs/>
            <w:color w:val="auto"/>
            <w:sz w:val="24"/>
            <w:rtl/>
          </w:rPr>
          <w:t xml:space="preserve">למימון </w:t>
        </w:r>
      </w:ins>
      <w:ins w:id="3045" w:author="Shimon" w:date="2021-12-26T14:53:00Z">
        <w:r w:rsidR="00C452CC">
          <w:rPr>
            <w:rStyle w:val="emailstyle17"/>
            <w:rFonts w:ascii="Times New Roman" w:hAnsi="Times New Roman" w:cs="David" w:hint="cs"/>
            <w:b/>
            <w:bCs/>
            <w:color w:val="auto"/>
            <w:sz w:val="24"/>
            <w:rtl/>
          </w:rPr>
          <w:t>כל אחד מ</w:t>
        </w:r>
      </w:ins>
      <w:ins w:id="3046" w:author="Shimon" w:date="2021-12-19T00:17:00Z">
        <w:r w:rsidR="006229BE">
          <w:rPr>
            <w:rStyle w:val="emailstyle17"/>
            <w:rFonts w:ascii="Times New Roman" w:hAnsi="Times New Roman" w:cs="David" w:hint="cs"/>
            <w:b/>
            <w:bCs/>
            <w:color w:val="auto"/>
            <w:sz w:val="24"/>
            <w:rtl/>
          </w:rPr>
          <w:t xml:space="preserve">שני מרכיבי </w:t>
        </w:r>
      </w:ins>
      <w:del w:id="3047" w:author="Shimon" w:date="2021-12-19T00:18:00Z">
        <w:r w:rsidR="00B926CB" w:rsidRPr="00901A33" w:rsidDel="006229BE">
          <w:rPr>
            <w:rStyle w:val="emailstyle17"/>
            <w:rFonts w:ascii="Times New Roman" w:hAnsi="Times New Roman" w:cs="David" w:hint="eastAsia"/>
            <w:b/>
            <w:bCs/>
            <w:color w:val="auto"/>
            <w:sz w:val="24"/>
            <w:rtl/>
          </w:rPr>
          <w:delText>פנ</w:delText>
        </w:r>
      </w:del>
      <w:ins w:id="3048" w:author="Shimon" w:date="2021-12-30T12:38:00Z">
        <w:r w:rsidR="009D01CC">
          <w:rPr>
            <w:rStyle w:val="emailstyle17"/>
            <w:rFonts w:ascii="Times New Roman" w:hAnsi="Times New Roman" w:cs="David" w:hint="cs"/>
            <w:b/>
            <w:bCs/>
            <w:color w:val="auto"/>
            <w:sz w:val="24"/>
            <w:rtl/>
          </w:rPr>
          <w:t xml:space="preserve"> </w:t>
        </w:r>
      </w:ins>
      <w:del w:id="3049" w:author="Shimon" w:date="2021-12-19T00:18:00Z">
        <w:r w:rsidR="00B926CB" w:rsidRPr="00901A33" w:rsidDel="006229BE">
          <w:rPr>
            <w:rStyle w:val="emailstyle17"/>
            <w:rFonts w:ascii="Times New Roman" w:hAnsi="Times New Roman" w:cs="David" w:hint="eastAsia"/>
            <w:b/>
            <w:bCs/>
            <w:color w:val="auto"/>
            <w:sz w:val="24"/>
            <w:rtl/>
          </w:rPr>
          <w:delText>סיוניות</w:delText>
        </w:r>
      </w:del>
      <w:ins w:id="3050" w:author="Shimon" w:date="2021-12-19T00:18:00Z">
        <w:r w:rsidR="006229BE">
          <w:rPr>
            <w:rStyle w:val="emailstyle17"/>
            <w:rFonts w:ascii="Times New Roman" w:hAnsi="Times New Roman" w:cs="David" w:hint="cs"/>
            <w:b/>
            <w:bCs/>
            <w:color w:val="auto"/>
            <w:sz w:val="24"/>
            <w:rtl/>
          </w:rPr>
          <w:t>ה</w:t>
        </w:r>
        <w:r w:rsidR="006229BE" w:rsidRPr="00901A33">
          <w:rPr>
            <w:rStyle w:val="emailstyle17"/>
            <w:rFonts w:ascii="Times New Roman" w:hAnsi="Times New Roman" w:cs="David" w:hint="eastAsia"/>
            <w:b/>
            <w:bCs/>
            <w:color w:val="auto"/>
            <w:sz w:val="24"/>
            <w:rtl/>
          </w:rPr>
          <w:t>פנסי</w:t>
        </w:r>
        <w:r w:rsidR="006229BE">
          <w:rPr>
            <w:rStyle w:val="emailstyle17"/>
            <w:rFonts w:ascii="Times New Roman" w:hAnsi="Times New Roman" w:cs="David" w:hint="cs"/>
            <w:b/>
            <w:bCs/>
            <w:color w:val="auto"/>
            <w:sz w:val="24"/>
            <w:rtl/>
          </w:rPr>
          <w:t>ה</w:t>
        </w:r>
      </w:ins>
      <w:ins w:id="3051" w:author="Shimon" w:date="2021-12-19T00:19:00Z">
        <w:r w:rsidR="006229BE">
          <w:rPr>
            <w:rStyle w:val="emailstyle17"/>
            <w:rFonts w:ascii="Times New Roman" w:hAnsi="Times New Roman" w:cs="David" w:hint="cs"/>
            <w:b/>
            <w:bCs/>
            <w:color w:val="auto"/>
            <w:sz w:val="24"/>
            <w:rtl/>
          </w:rPr>
          <w:t xml:space="preserve"> הנ"ל</w:t>
        </w:r>
      </w:ins>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העולות</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בקנה</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אחד</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עם</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האמור</w:t>
      </w:r>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לעיל</w:t>
      </w:r>
      <w:ins w:id="3052" w:author="Shimon" w:date="2021-12-30T12:29:00Z">
        <w:r w:rsidR="0020490D">
          <w:rPr>
            <w:rStyle w:val="emailstyle17"/>
            <w:rFonts w:ascii="Times New Roman" w:hAnsi="Times New Roman" w:cs="David" w:hint="cs"/>
            <w:b/>
            <w:bCs/>
            <w:color w:val="auto"/>
            <w:sz w:val="24"/>
            <w:rtl/>
          </w:rPr>
          <w:t xml:space="preserve">. </w:t>
        </w:r>
      </w:ins>
      <w:ins w:id="3053" w:author="Shimon" w:date="2021-12-30T12:30:00Z">
        <w:r w:rsidR="0020490D">
          <w:rPr>
            <w:rStyle w:val="emailstyle17"/>
            <w:rFonts w:ascii="Times New Roman" w:hAnsi="Times New Roman" w:cs="David" w:hint="cs"/>
            <w:b/>
            <w:bCs/>
            <w:color w:val="auto"/>
            <w:sz w:val="24"/>
            <w:rtl/>
          </w:rPr>
          <w:t>כמפורט ב</w:t>
        </w:r>
      </w:ins>
      <w:ins w:id="3054" w:author="Shimon" w:date="2021-12-30T12:31:00Z">
        <w:r w:rsidR="0020490D">
          <w:rPr>
            <w:rStyle w:val="emailstyle17"/>
            <w:rFonts w:ascii="Times New Roman" w:hAnsi="Times New Roman" w:cs="David" w:hint="cs"/>
            <w:b/>
            <w:bCs/>
            <w:color w:val="auto"/>
            <w:sz w:val="24"/>
            <w:rtl/>
          </w:rPr>
          <w:t xml:space="preserve">כל </w:t>
        </w:r>
      </w:ins>
      <w:ins w:id="3055" w:author="Shimon" w:date="2021-12-30T12:30:00Z">
        <w:r w:rsidR="0020490D">
          <w:rPr>
            <w:rStyle w:val="emailstyle17"/>
            <w:rFonts w:ascii="Times New Roman" w:hAnsi="Times New Roman" w:cs="David" w:hint="cs"/>
            <w:b/>
            <w:bCs/>
            <w:color w:val="auto"/>
            <w:sz w:val="24"/>
            <w:rtl/>
          </w:rPr>
          <w:t xml:space="preserve">תלושי המשכורת, </w:t>
        </w:r>
      </w:ins>
      <w:ins w:id="3056" w:author="Shimon" w:date="2021-12-30T12:35:00Z">
        <w:r w:rsidR="0020490D">
          <w:rPr>
            <w:rStyle w:val="emailstyle17"/>
            <w:rFonts w:ascii="Times New Roman" w:hAnsi="Times New Roman" w:cs="David" w:hint="cs"/>
            <w:b/>
            <w:bCs/>
            <w:color w:val="auto"/>
            <w:sz w:val="24"/>
            <w:rtl/>
          </w:rPr>
          <w:t xml:space="preserve">חישוב </w:t>
        </w:r>
      </w:ins>
      <w:ins w:id="3057" w:author="Shimon" w:date="2021-12-30T12:31:00Z">
        <w:r w:rsidR="0020490D">
          <w:rPr>
            <w:rStyle w:val="emailstyle17"/>
            <w:rFonts w:ascii="Times New Roman" w:hAnsi="Times New Roman" w:cs="David" w:hint="cs"/>
            <w:color w:val="auto"/>
            <w:sz w:val="24"/>
            <w:rtl/>
          </w:rPr>
          <w:t xml:space="preserve">הניכויים התבסס </w:t>
        </w:r>
      </w:ins>
      <w:ins w:id="3058" w:author="Shimon" w:date="2022-01-02T22:44:00Z">
        <w:r w:rsidR="006C5D46" w:rsidRPr="006C5D46">
          <w:rPr>
            <w:rStyle w:val="emailstyle17"/>
            <w:rFonts w:ascii="Times New Roman" w:hAnsi="Times New Roman" w:cs="David" w:hint="eastAsia"/>
            <w:color w:val="auto"/>
            <w:sz w:val="24"/>
            <w:rtl/>
            <w:rPrChange w:id="3059" w:author="Shimon" w:date="2022-01-02T22:44:00Z">
              <w:rPr>
                <w:rStyle w:val="emailstyle17"/>
                <w:rFonts w:ascii="Times New Roman" w:hAnsi="Times New Roman" w:cs="David" w:hint="eastAsia"/>
                <w:b/>
                <w:bCs/>
                <w:color w:val="auto"/>
                <w:sz w:val="24"/>
                <w:rtl/>
              </w:rPr>
            </w:rPrChange>
          </w:rPr>
          <w:t>כנדרש</w:t>
        </w:r>
        <w:r w:rsidR="006C5D46" w:rsidRPr="006C5D46">
          <w:rPr>
            <w:rStyle w:val="emailstyle17"/>
            <w:rFonts w:ascii="Times New Roman" w:hAnsi="Times New Roman" w:cs="David"/>
            <w:color w:val="auto"/>
            <w:sz w:val="24"/>
            <w:rtl/>
            <w:rPrChange w:id="3060" w:author="Shimon" w:date="2022-01-02T22:44:00Z">
              <w:rPr>
                <w:rStyle w:val="emailstyle17"/>
                <w:rFonts w:ascii="Times New Roman" w:hAnsi="Times New Roman" w:cs="David"/>
                <w:b/>
                <w:bCs/>
                <w:color w:val="auto"/>
                <w:sz w:val="24"/>
                <w:rtl/>
              </w:rPr>
            </w:rPrChange>
          </w:rPr>
          <w:t xml:space="preserve"> </w:t>
        </w:r>
        <w:r w:rsidR="006C5D46" w:rsidRPr="006C5D46">
          <w:rPr>
            <w:rStyle w:val="emailstyle17"/>
            <w:rFonts w:ascii="Times New Roman" w:hAnsi="Times New Roman" w:cs="David" w:hint="eastAsia"/>
            <w:color w:val="auto"/>
            <w:sz w:val="24"/>
            <w:rtl/>
            <w:rPrChange w:id="3061" w:author="Shimon" w:date="2022-01-02T22:44:00Z">
              <w:rPr>
                <w:rStyle w:val="emailstyle17"/>
                <w:rFonts w:ascii="Times New Roman" w:hAnsi="Times New Roman" w:cs="David" w:hint="eastAsia"/>
                <w:b/>
                <w:bCs/>
                <w:color w:val="auto"/>
                <w:sz w:val="24"/>
                <w:rtl/>
              </w:rPr>
            </w:rPrChange>
          </w:rPr>
          <w:t>בחוק</w:t>
        </w:r>
        <w:r w:rsidR="006C5D46" w:rsidRPr="00DB1C41">
          <w:rPr>
            <w:rStyle w:val="emailstyle17"/>
            <w:rFonts w:ascii="Times New Roman" w:hAnsi="Times New Roman" w:cs="David" w:hint="cs"/>
            <w:b/>
            <w:bCs/>
            <w:color w:val="auto"/>
            <w:sz w:val="24"/>
            <w:highlight w:val="yellow"/>
            <w:rtl/>
          </w:rPr>
          <w:t>........</w:t>
        </w:r>
        <w:r w:rsidR="006C5D46">
          <w:rPr>
            <w:rStyle w:val="emailstyle17"/>
            <w:rFonts w:ascii="Times New Roman" w:hAnsi="Times New Roman" w:cs="David" w:hint="cs"/>
            <w:b/>
            <w:bCs/>
            <w:color w:val="auto"/>
            <w:sz w:val="24"/>
            <w:rtl/>
          </w:rPr>
          <w:t xml:space="preserve">, </w:t>
        </w:r>
      </w:ins>
      <w:ins w:id="3062" w:author="Shimon" w:date="2021-12-30T12:31:00Z">
        <w:r w:rsidR="0020490D">
          <w:rPr>
            <w:rStyle w:val="emailstyle17"/>
            <w:rFonts w:ascii="Times New Roman" w:hAnsi="Times New Roman" w:cs="David" w:hint="cs"/>
            <w:color w:val="auto"/>
            <w:sz w:val="24"/>
            <w:rtl/>
          </w:rPr>
          <w:t xml:space="preserve">על פנסיה </w:t>
        </w:r>
      </w:ins>
      <w:ins w:id="3063" w:author="Shimon" w:date="2021-12-30T12:35:00Z">
        <w:r w:rsidR="0020490D">
          <w:rPr>
            <w:rStyle w:val="emailstyle17"/>
            <w:rFonts w:ascii="Times New Roman" w:hAnsi="Times New Roman" w:cs="David" w:hint="cs"/>
            <w:color w:val="auto"/>
            <w:sz w:val="24"/>
            <w:rtl/>
          </w:rPr>
          <w:t>צפויה</w:t>
        </w:r>
      </w:ins>
      <w:ins w:id="3064" w:author="Shimon" w:date="2021-12-30T12:36:00Z">
        <w:r w:rsidR="0020490D">
          <w:rPr>
            <w:rStyle w:val="emailstyle17"/>
            <w:rFonts w:ascii="Times New Roman" w:hAnsi="Times New Roman" w:cs="David" w:hint="cs"/>
            <w:color w:val="auto"/>
            <w:sz w:val="24"/>
            <w:rtl/>
          </w:rPr>
          <w:t xml:space="preserve"> </w:t>
        </w:r>
      </w:ins>
      <w:ins w:id="3065" w:author="Shimon" w:date="2021-12-30T12:31:00Z">
        <w:r w:rsidR="0020490D">
          <w:rPr>
            <w:rStyle w:val="emailstyle17"/>
            <w:rFonts w:ascii="Times New Roman" w:hAnsi="Times New Roman" w:cs="David" w:hint="cs"/>
            <w:color w:val="auto"/>
            <w:sz w:val="24"/>
            <w:rtl/>
          </w:rPr>
          <w:t xml:space="preserve">של 2% לשנה </w:t>
        </w:r>
      </w:ins>
      <w:ins w:id="3066" w:author="Shimon" w:date="2021-12-30T12:36:00Z">
        <w:r w:rsidR="0020490D">
          <w:rPr>
            <w:rStyle w:val="emailstyle17"/>
            <w:rFonts w:ascii="Times New Roman" w:hAnsi="Times New Roman" w:cs="David" w:hint="cs"/>
            <w:color w:val="auto"/>
            <w:sz w:val="24"/>
            <w:rtl/>
          </w:rPr>
          <w:t>מ</w:t>
        </w:r>
      </w:ins>
      <w:ins w:id="3067" w:author="Shimon" w:date="2021-12-30T12:32:00Z">
        <w:r w:rsidR="0020490D">
          <w:rPr>
            <w:rStyle w:val="emailstyle17"/>
            <w:rFonts w:ascii="Times New Roman" w:hAnsi="Times New Roman" w:cs="David" w:hint="cs"/>
            <w:color w:val="auto"/>
            <w:sz w:val="24"/>
            <w:rtl/>
          </w:rPr>
          <w:t>משכורת החוזה</w:t>
        </w:r>
      </w:ins>
      <w:ins w:id="3068" w:author="Shimon" w:date="2021-12-30T12:36:00Z">
        <w:r w:rsidR="009D01CC">
          <w:rPr>
            <w:rStyle w:val="emailstyle17"/>
            <w:rFonts w:ascii="Times New Roman" w:hAnsi="Times New Roman" w:cs="David" w:hint="cs"/>
            <w:color w:val="auto"/>
            <w:sz w:val="24"/>
            <w:rtl/>
          </w:rPr>
          <w:t>,</w:t>
        </w:r>
      </w:ins>
      <w:ins w:id="3069" w:author="Shimon" w:date="2021-12-30T12:32:00Z">
        <w:r w:rsidR="0020490D">
          <w:rPr>
            <w:rStyle w:val="emailstyle17"/>
            <w:rFonts w:ascii="Times New Roman" w:hAnsi="Times New Roman" w:cs="David" w:hint="cs"/>
            <w:color w:val="auto"/>
            <w:sz w:val="24"/>
            <w:rtl/>
          </w:rPr>
          <w:t xml:space="preserve"> </w:t>
        </w:r>
      </w:ins>
      <w:ins w:id="3070" w:author="Shimon" w:date="2021-12-30T12:31:00Z">
        <w:r w:rsidR="0020490D" w:rsidRPr="009D01CC">
          <w:rPr>
            <w:rStyle w:val="emailstyle17"/>
            <w:rFonts w:ascii="Times New Roman" w:hAnsi="Times New Roman" w:cs="David" w:hint="eastAsia"/>
            <w:b/>
            <w:bCs/>
            <w:color w:val="auto"/>
            <w:sz w:val="24"/>
            <w:rtl/>
            <w:rPrChange w:id="3071" w:author="Shimon" w:date="2021-12-30T12:36:00Z">
              <w:rPr>
                <w:rStyle w:val="emailstyle17"/>
                <w:rFonts w:ascii="Times New Roman" w:hAnsi="Times New Roman" w:cs="David" w:hint="eastAsia"/>
                <w:color w:val="auto"/>
                <w:sz w:val="24"/>
                <w:rtl/>
              </w:rPr>
            </w:rPrChange>
          </w:rPr>
          <w:t>על</w:t>
        </w:r>
        <w:r w:rsidR="0020490D" w:rsidRPr="009D01CC">
          <w:rPr>
            <w:rStyle w:val="emailstyle17"/>
            <w:rFonts w:ascii="Times New Roman" w:hAnsi="Times New Roman" w:cs="David"/>
            <w:b/>
            <w:bCs/>
            <w:color w:val="auto"/>
            <w:sz w:val="24"/>
            <w:rtl/>
            <w:rPrChange w:id="3072" w:author="Shimon" w:date="2021-12-30T12:36: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3073" w:author="Shimon" w:date="2021-12-30T12:36:00Z">
              <w:rPr>
                <w:rStyle w:val="emailstyle17"/>
                <w:rFonts w:ascii="Times New Roman" w:hAnsi="Times New Roman" w:cs="David" w:hint="eastAsia"/>
                <w:color w:val="auto"/>
                <w:sz w:val="24"/>
                <w:rtl/>
              </w:rPr>
            </w:rPrChange>
          </w:rPr>
          <w:t>מלוא</w:t>
        </w:r>
        <w:r w:rsidR="0020490D" w:rsidRPr="009D01CC">
          <w:rPr>
            <w:rStyle w:val="emailstyle17"/>
            <w:rFonts w:ascii="Times New Roman" w:hAnsi="Times New Roman" w:cs="David"/>
            <w:b/>
            <w:bCs/>
            <w:color w:val="auto"/>
            <w:sz w:val="24"/>
            <w:rtl/>
            <w:rPrChange w:id="3074" w:author="Shimon" w:date="2021-12-30T12:36: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3075" w:author="Shimon" w:date="2021-12-30T12:36:00Z">
              <w:rPr>
                <w:rStyle w:val="emailstyle17"/>
                <w:rFonts w:ascii="Times New Roman" w:hAnsi="Times New Roman" w:cs="David" w:hint="eastAsia"/>
                <w:color w:val="auto"/>
                <w:sz w:val="24"/>
                <w:rtl/>
              </w:rPr>
            </w:rPrChange>
          </w:rPr>
          <w:t>תקופת</w:t>
        </w:r>
        <w:r w:rsidR="0020490D" w:rsidRPr="009D01CC">
          <w:rPr>
            <w:rStyle w:val="emailstyle17"/>
            <w:rFonts w:ascii="Times New Roman" w:hAnsi="Times New Roman" w:cs="David"/>
            <w:b/>
            <w:bCs/>
            <w:color w:val="auto"/>
            <w:sz w:val="24"/>
            <w:rtl/>
            <w:rPrChange w:id="3076" w:author="Shimon" w:date="2021-12-30T12:36: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3077" w:author="Shimon" w:date="2021-12-30T12:36:00Z">
              <w:rPr>
                <w:rStyle w:val="emailstyle17"/>
                <w:rFonts w:ascii="Times New Roman" w:hAnsi="Times New Roman" w:cs="David" w:hint="eastAsia"/>
                <w:color w:val="auto"/>
                <w:sz w:val="24"/>
                <w:rtl/>
              </w:rPr>
            </w:rPrChange>
          </w:rPr>
          <w:t>החוזה</w:t>
        </w:r>
      </w:ins>
      <w:ins w:id="3078" w:author="Shimon" w:date="2022-01-02T11:51:00Z">
        <w:r w:rsidR="00333784">
          <w:rPr>
            <w:rStyle w:val="emailstyle17"/>
            <w:rFonts w:ascii="Times New Roman" w:hAnsi="Times New Roman" w:cs="David" w:hint="cs"/>
            <w:b/>
            <w:bCs/>
            <w:color w:val="auto"/>
            <w:sz w:val="24"/>
            <w:rtl/>
          </w:rPr>
          <w:t xml:space="preserve">, </w:t>
        </w:r>
      </w:ins>
      <w:ins w:id="3079" w:author="Shimon" w:date="2021-12-30T12:36:00Z">
        <w:r w:rsidR="009D01CC" w:rsidRPr="00333784">
          <w:rPr>
            <w:rStyle w:val="emailstyle17"/>
            <w:rFonts w:ascii="Times New Roman" w:hAnsi="Times New Roman" w:cs="David" w:hint="eastAsia"/>
            <w:b/>
            <w:bCs/>
            <w:color w:val="auto"/>
            <w:sz w:val="24"/>
            <w:rtl/>
          </w:rPr>
          <w:t>ללא</w:t>
        </w:r>
        <w:r w:rsidR="009D01CC" w:rsidRPr="00333784">
          <w:rPr>
            <w:rStyle w:val="emailstyle17"/>
            <w:rFonts w:ascii="Times New Roman" w:hAnsi="Times New Roman" w:cs="David"/>
            <w:b/>
            <w:bCs/>
            <w:color w:val="auto"/>
            <w:sz w:val="24"/>
            <w:rtl/>
          </w:rPr>
          <w:t xml:space="preserve"> </w:t>
        </w:r>
        <w:r w:rsidR="009D01CC" w:rsidRPr="00333784">
          <w:rPr>
            <w:rStyle w:val="emailstyle17"/>
            <w:rFonts w:ascii="Times New Roman" w:hAnsi="Times New Roman" w:cs="David" w:hint="eastAsia"/>
            <w:b/>
            <w:bCs/>
            <w:color w:val="auto"/>
            <w:sz w:val="24"/>
            <w:rtl/>
          </w:rPr>
          <w:t>שקלול</w:t>
        </w:r>
      </w:ins>
      <w:ins w:id="3080" w:author="Shimon" w:date="2021-12-30T12:37:00Z">
        <w:r w:rsidR="00333784">
          <w:rPr>
            <w:rStyle w:val="emailstyle17"/>
            <w:rFonts w:ascii="Times New Roman" w:hAnsi="Times New Roman" w:cs="David"/>
            <w:b/>
            <w:bCs/>
            <w:color w:val="auto"/>
            <w:sz w:val="24"/>
            <w:rtl/>
          </w:rPr>
          <w:t xml:space="preserve"> כלשהו</w:t>
        </w:r>
      </w:ins>
      <w:ins w:id="3081" w:author="Shimon" w:date="2021-12-30T12:31:00Z">
        <w:r w:rsidR="0020490D" w:rsidRPr="00333784">
          <w:rPr>
            <w:rStyle w:val="emailstyle17"/>
            <w:rFonts w:ascii="Times New Roman" w:hAnsi="Times New Roman" w:cs="David"/>
            <w:b/>
            <w:bCs/>
            <w:color w:val="auto"/>
            <w:sz w:val="24"/>
            <w:rtl/>
            <w:rPrChange w:id="3082" w:author="Shimon" w:date="2022-01-02T11:51:00Z">
              <w:rPr>
                <w:rStyle w:val="emailstyle17"/>
                <w:rFonts w:ascii="Times New Roman" w:hAnsi="Times New Roman" w:cs="David"/>
                <w:color w:val="auto"/>
                <w:sz w:val="24"/>
                <w:rtl/>
              </w:rPr>
            </w:rPrChange>
          </w:rPr>
          <w:t>,</w:t>
        </w:r>
      </w:ins>
      <w:r w:rsidR="00DB1C41">
        <w:rPr>
          <w:rStyle w:val="emailstyle17"/>
          <w:rFonts w:ascii="Times New Roman" w:hAnsi="Times New Roman" w:cs="David" w:hint="cs"/>
          <w:color w:val="auto"/>
          <w:sz w:val="24"/>
          <w:rtl/>
        </w:rPr>
        <w:t xml:space="preserve"> </w:t>
      </w:r>
      <w:ins w:id="3083" w:author="Shimon" w:date="2022-01-03T11:56:00Z">
        <w:r w:rsidR="00DB1C41">
          <w:rPr>
            <w:rStyle w:val="emailstyle17"/>
            <w:rFonts w:ascii="Times New Roman" w:hAnsi="Times New Roman" w:cs="David" w:hint="cs"/>
            <w:color w:val="auto"/>
            <w:sz w:val="24"/>
            <w:rtl/>
          </w:rPr>
          <w:t xml:space="preserve">ועל </w:t>
        </w:r>
      </w:ins>
      <w:ins w:id="3084" w:author="Shimon" w:date="2022-01-03T11:57:00Z">
        <w:r w:rsidR="00DB1C41">
          <w:rPr>
            <w:rStyle w:val="emailstyle17"/>
            <w:rFonts w:ascii="Times New Roman" w:hAnsi="Times New Roman" w:cs="David" w:hint="cs"/>
            <w:color w:val="auto"/>
            <w:sz w:val="24"/>
            <w:rtl/>
          </w:rPr>
          <w:t xml:space="preserve">מרכיב נוסף של פנסיה צפויה ע"פ החוזה </w:t>
        </w:r>
      </w:ins>
      <w:ins w:id="3085" w:author="Shimon" w:date="2022-01-03T11:58:00Z">
        <w:r w:rsidR="00DB1C41">
          <w:rPr>
            <w:rStyle w:val="emailstyle17"/>
            <w:rFonts w:ascii="Times New Roman" w:hAnsi="Times New Roman" w:cs="David" w:hint="cs"/>
            <w:color w:val="auto"/>
            <w:sz w:val="24"/>
            <w:rtl/>
          </w:rPr>
          <w:t>בגין העבודה ב</w:t>
        </w:r>
      </w:ins>
      <w:ins w:id="3086" w:author="Shimon" w:date="2021-12-30T12:38:00Z">
        <w:r w:rsidR="009D01CC">
          <w:rPr>
            <w:rStyle w:val="emailstyle17"/>
            <w:rFonts w:ascii="Times New Roman" w:hAnsi="Times New Roman" w:cs="David" w:hint="cs"/>
            <w:color w:val="auto"/>
            <w:sz w:val="24"/>
            <w:rtl/>
          </w:rPr>
          <w:t>תקופת כתב המינוי</w:t>
        </w:r>
      </w:ins>
      <w:ins w:id="3087" w:author="Shimon" w:date="2021-12-30T12:39:00Z">
        <w:r w:rsidR="009D01CC">
          <w:rPr>
            <w:rStyle w:val="emailstyle17"/>
            <w:rFonts w:ascii="Times New Roman" w:hAnsi="Times New Roman" w:cs="David" w:hint="cs"/>
            <w:color w:val="auto"/>
            <w:sz w:val="24"/>
            <w:rtl/>
          </w:rPr>
          <w:t xml:space="preserve"> </w:t>
        </w:r>
      </w:ins>
      <w:ins w:id="3088" w:author="Shimon" w:date="2022-01-02T11:52:00Z">
        <w:r w:rsidR="00F4300C">
          <w:rPr>
            <w:rStyle w:val="emailstyle17"/>
            <w:rFonts w:ascii="Times New Roman" w:hAnsi="Times New Roman" w:cs="David" w:hint="cs"/>
            <w:color w:val="auto"/>
            <w:sz w:val="24"/>
            <w:rtl/>
          </w:rPr>
          <w:t xml:space="preserve">בשיעור </w:t>
        </w:r>
      </w:ins>
      <w:ins w:id="3089" w:author="Shimon" w:date="2021-12-30T12:39:00Z">
        <w:r w:rsidR="009D01CC">
          <w:rPr>
            <w:rStyle w:val="emailstyle17"/>
            <w:rFonts w:ascii="Times New Roman" w:hAnsi="Times New Roman" w:cs="David" w:hint="cs"/>
            <w:color w:val="auto"/>
            <w:sz w:val="24"/>
            <w:rtl/>
          </w:rPr>
          <w:t>של</w:t>
        </w:r>
      </w:ins>
      <w:ins w:id="3090" w:author="Shimon" w:date="2021-12-30T12:40:00Z">
        <w:r w:rsidR="009D01CC">
          <w:rPr>
            <w:rStyle w:val="emailstyle17"/>
            <w:rFonts w:ascii="Times New Roman" w:hAnsi="Times New Roman" w:cs="David" w:hint="cs"/>
            <w:color w:val="auto"/>
            <w:sz w:val="24"/>
            <w:rtl/>
          </w:rPr>
          <w:t xml:space="preserve"> </w:t>
        </w:r>
      </w:ins>
      <w:ins w:id="3091" w:author="Shimon" w:date="2021-12-30T12:33:00Z">
        <w:r w:rsidR="0020490D">
          <w:rPr>
            <w:rStyle w:val="emailstyle17"/>
            <w:rFonts w:ascii="Times New Roman" w:hAnsi="Times New Roman" w:cs="David" w:hint="cs"/>
            <w:color w:val="auto"/>
            <w:sz w:val="24"/>
            <w:rtl/>
          </w:rPr>
          <w:t>2%</w:t>
        </w:r>
      </w:ins>
      <w:ins w:id="3092" w:author="Shimon" w:date="2021-12-30T12:40:00Z">
        <w:r w:rsidR="009D01CC">
          <w:rPr>
            <w:rStyle w:val="emailstyle17"/>
            <w:rFonts w:ascii="Times New Roman" w:hAnsi="Times New Roman" w:cs="David" w:hint="cs"/>
            <w:color w:val="auto"/>
            <w:sz w:val="24"/>
            <w:rtl/>
          </w:rPr>
          <w:t xml:space="preserve"> </w:t>
        </w:r>
      </w:ins>
      <w:ins w:id="3093" w:author="Shimon" w:date="2021-12-30T12:33:00Z">
        <w:r w:rsidR="0020490D">
          <w:rPr>
            <w:rStyle w:val="emailstyle17"/>
            <w:rFonts w:ascii="Times New Roman" w:hAnsi="Times New Roman" w:cs="David" w:hint="cs"/>
            <w:color w:val="auto"/>
            <w:sz w:val="24"/>
            <w:rtl/>
          </w:rPr>
          <w:t>לשנה</w:t>
        </w:r>
      </w:ins>
      <w:ins w:id="3094" w:author="Shimon" w:date="2021-12-30T12:40:00Z">
        <w:r w:rsidR="009D01CC">
          <w:rPr>
            <w:rStyle w:val="emailstyle17"/>
            <w:rFonts w:ascii="Times New Roman" w:hAnsi="Times New Roman" w:cs="David" w:hint="cs"/>
            <w:color w:val="auto"/>
            <w:sz w:val="24"/>
            <w:rtl/>
          </w:rPr>
          <w:t xml:space="preserve"> </w:t>
        </w:r>
      </w:ins>
      <w:ins w:id="3095" w:author="Shimon" w:date="2021-12-30T12:33:00Z">
        <w:r w:rsidR="0020490D" w:rsidRPr="009D01CC">
          <w:rPr>
            <w:rStyle w:val="emailstyle17"/>
            <w:rFonts w:ascii="Times New Roman" w:hAnsi="Times New Roman" w:cs="David" w:hint="eastAsia"/>
            <w:b/>
            <w:bCs/>
            <w:color w:val="auto"/>
            <w:sz w:val="24"/>
            <w:rtl/>
            <w:rPrChange w:id="3096" w:author="Shimon" w:date="2021-12-30T12:40:00Z">
              <w:rPr>
                <w:rStyle w:val="emailstyle17"/>
                <w:rFonts w:ascii="Times New Roman" w:hAnsi="Times New Roman" w:cs="David" w:hint="eastAsia"/>
                <w:color w:val="auto"/>
                <w:sz w:val="24"/>
                <w:rtl/>
              </w:rPr>
            </w:rPrChange>
          </w:rPr>
          <w:t>ממשכורת</w:t>
        </w:r>
        <w:r w:rsidR="0020490D" w:rsidRPr="009D01CC">
          <w:rPr>
            <w:rStyle w:val="emailstyle17"/>
            <w:rFonts w:ascii="Times New Roman" w:hAnsi="Times New Roman" w:cs="David"/>
            <w:b/>
            <w:bCs/>
            <w:color w:val="auto"/>
            <w:sz w:val="24"/>
            <w:rtl/>
            <w:rPrChange w:id="3097" w:author="Shimon" w:date="2021-12-30T12:40:00Z">
              <w:rPr>
                <w:rStyle w:val="emailstyle17"/>
                <w:rFonts w:ascii="Times New Roman" w:hAnsi="Times New Roman" w:cs="David"/>
                <w:color w:val="auto"/>
                <w:sz w:val="24"/>
                <w:rtl/>
              </w:rPr>
            </w:rPrChange>
          </w:rPr>
          <w:t xml:space="preserve"> </w:t>
        </w:r>
        <w:r w:rsidR="0020490D" w:rsidRPr="009D01CC">
          <w:rPr>
            <w:rStyle w:val="emailstyle17"/>
            <w:rFonts w:ascii="Times New Roman" w:hAnsi="Times New Roman" w:cs="David" w:hint="eastAsia"/>
            <w:b/>
            <w:bCs/>
            <w:color w:val="auto"/>
            <w:sz w:val="24"/>
            <w:rtl/>
            <w:rPrChange w:id="3098" w:author="Shimon" w:date="2021-12-30T12:40:00Z">
              <w:rPr>
                <w:rStyle w:val="emailstyle17"/>
                <w:rFonts w:ascii="Times New Roman" w:hAnsi="Times New Roman" w:cs="David" w:hint="eastAsia"/>
                <w:color w:val="auto"/>
                <w:sz w:val="24"/>
                <w:rtl/>
              </w:rPr>
            </w:rPrChange>
          </w:rPr>
          <w:t>ב</w:t>
        </w:r>
      </w:ins>
      <w:ins w:id="3099" w:author="Shimon" w:date="2021-12-30T12:31:00Z">
        <w:r w:rsidR="0020490D" w:rsidRPr="009D01CC">
          <w:rPr>
            <w:rStyle w:val="emailstyle17"/>
            <w:rFonts w:ascii="Times New Roman" w:hAnsi="Times New Roman" w:cs="David" w:hint="eastAsia"/>
            <w:b/>
            <w:bCs/>
            <w:color w:val="auto"/>
            <w:sz w:val="24"/>
            <w:rtl/>
            <w:rPrChange w:id="3100" w:author="Shimon" w:date="2021-12-30T12:40:00Z">
              <w:rPr>
                <w:rStyle w:val="emailstyle17"/>
                <w:rFonts w:ascii="Times New Roman" w:hAnsi="Times New Roman" w:cs="David" w:hint="eastAsia"/>
                <w:color w:val="auto"/>
                <w:sz w:val="24"/>
                <w:rtl/>
              </w:rPr>
            </w:rPrChange>
          </w:rPr>
          <w:t>דרגה</w:t>
        </w:r>
        <w:r w:rsidR="0020490D" w:rsidRPr="009D01CC">
          <w:rPr>
            <w:rStyle w:val="emailstyle17"/>
            <w:rFonts w:ascii="Times New Roman" w:hAnsi="Times New Roman" w:cs="David"/>
            <w:b/>
            <w:bCs/>
            <w:color w:val="auto"/>
            <w:sz w:val="24"/>
            <w:rtl/>
            <w:rPrChange w:id="3101" w:author="Shimon" w:date="2021-12-30T12:40:00Z">
              <w:rPr>
                <w:rStyle w:val="emailstyle17"/>
                <w:rFonts w:ascii="Times New Roman" w:hAnsi="Times New Roman" w:cs="David"/>
                <w:color w:val="auto"/>
                <w:sz w:val="24"/>
                <w:rtl/>
              </w:rPr>
            </w:rPrChange>
          </w:rPr>
          <w:t xml:space="preserve"> 46+</w:t>
        </w:r>
        <w:r w:rsidR="0020490D">
          <w:rPr>
            <w:rStyle w:val="emailstyle17"/>
            <w:rFonts w:ascii="Times New Roman" w:hAnsi="Times New Roman" w:cs="David" w:hint="cs"/>
            <w:color w:val="auto"/>
            <w:sz w:val="24"/>
            <w:rtl/>
          </w:rPr>
          <w:t xml:space="preserve"> בשיא הותק</w:t>
        </w:r>
      </w:ins>
      <w:ins w:id="3102" w:author="Shimon" w:date="2021-12-30T12:41:00Z">
        <w:r w:rsidR="009D01CC">
          <w:rPr>
            <w:rStyle w:val="emailstyle17"/>
            <w:rFonts w:ascii="Times New Roman" w:hAnsi="Times New Roman" w:cs="David" w:hint="cs"/>
            <w:b/>
            <w:bCs/>
            <w:color w:val="auto"/>
            <w:sz w:val="24"/>
            <w:rtl/>
          </w:rPr>
          <w:t xml:space="preserve">. </w:t>
        </w:r>
      </w:ins>
      <w:ins w:id="3103" w:author="Shimon" w:date="2021-12-30T12:30:00Z">
        <w:r w:rsidR="0020490D">
          <w:rPr>
            <w:rStyle w:val="emailstyle17"/>
            <w:rFonts w:ascii="Times New Roman" w:hAnsi="Times New Roman" w:cs="David" w:hint="cs"/>
            <w:b/>
            <w:bCs/>
            <w:color w:val="auto"/>
            <w:sz w:val="24"/>
            <w:rtl/>
          </w:rPr>
          <w:t xml:space="preserve">ניכויים </w:t>
        </w:r>
      </w:ins>
      <w:ins w:id="3104" w:author="Shimon" w:date="2021-12-30T12:41:00Z">
        <w:r w:rsidR="009D01CC">
          <w:rPr>
            <w:rStyle w:val="emailstyle17"/>
            <w:rFonts w:ascii="Times New Roman" w:hAnsi="Times New Roman" w:cs="David" w:hint="cs"/>
            <w:b/>
            <w:bCs/>
            <w:color w:val="auto"/>
            <w:sz w:val="24"/>
            <w:rtl/>
          </w:rPr>
          <w:t xml:space="preserve">אלה </w:t>
        </w:r>
      </w:ins>
      <w:ins w:id="3105" w:author="Shimon" w:date="2022-01-02T22:45:00Z">
        <w:r w:rsidR="006C5D46">
          <w:rPr>
            <w:rStyle w:val="emailstyle17"/>
            <w:rFonts w:ascii="Times New Roman" w:hAnsi="Times New Roman" w:cs="David" w:hint="cs"/>
            <w:b/>
            <w:bCs/>
            <w:color w:val="auto"/>
            <w:sz w:val="24"/>
            <w:rtl/>
          </w:rPr>
          <w:t>בשיעורים האמורים</w:t>
        </w:r>
      </w:ins>
      <w:ins w:id="3106" w:author="Shimon" w:date="2022-01-07T01:24:00Z">
        <w:r w:rsidR="00390800">
          <w:rPr>
            <w:rStyle w:val="emailstyle17"/>
            <w:rFonts w:ascii="Times New Roman" w:hAnsi="Times New Roman" w:cs="David" w:hint="cs"/>
            <w:b/>
            <w:bCs/>
            <w:color w:val="auto"/>
            <w:sz w:val="24"/>
            <w:rtl/>
          </w:rPr>
          <w:t xml:space="preserve">, </w:t>
        </w:r>
      </w:ins>
      <w:del w:id="3107" w:author="Shimon" w:date="2021-12-30T12:41:00Z">
        <w:r w:rsidR="00B926CB" w:rsidRPr="00901A33" w:rsidDel="009D01CC">
          <w:rPr>
            <w:rStyle w:val="emailstyle17"/>
            <w:rFonts w:ascii="Times New Roman" w:hAnsi="Times New Roman" w:cs="David"/>
            <w:b/>
            <w:bCs/>
            <w:color w:val="auto"/>
            <w:sz w:val="24"/>
            <w:rtl/>
          </w:rPr>
          <w:delText xml:space="preserve">, </w:delText>
        </w:r>
        <w:r w:rsidR="00B926CB" w:rsidRPr="00901A33" w:rsidDel="009D01CC">
          <w:rPr>
            <w:rStyle w:val="emailstyle17"/>
            <w:rFonts w:ascii="Times New Roman" w:hAnsi="Times New Roman" w:cs="David" w:hint="eastAsia"/>
            <w:b/>
            <w:bCs/>
            <w:color w:val="auto"/>
            <w:sz w:val="24"/>
            <w:rtl/>
          </w:rPr>
          <w:delText>ו</w:delText>
        </w:r>
      </w:del>
      <w:r w:rsidR="00B926CB" w:rsidRPr="00901A33">
        <w:rPr>
          <w:rStyle w:val="emailstyle17"/>
          <w:rFonts w:ascii="Times New Roman" w:hAnsi="Times New Roman" w:cs="David" w:hint="eastAsia"/>
          <w:b/>
          <w:bCs/>
          <w:color w:val="auto"/>
          <w:sz w:val="24"/>
          <w:rtl/>
        </w:rPr>
        <w:t>מלמד</w:t>
      </w:r>
      <w:ins w:id="3108" w:author="Shimon" w:date="2021-12-30T12:41:00Z">
        <w:r w:rsidR="009D01CC">
          <w:rPr>
            <w:rStyle w:val="emailstyle17"/>
            <w:rFonts w:ascii="Times New Roman" w:hAnsi="Times New Roman" w:cs="David" w:hint="cs"/>
            <w:b/>
            <w:bCs/>
            <w:color w:val="auto"/>
            <w:sz w:val="24"/>
            <w:rtl/>
          </w:rPr>
          <w:t>ים</w:t>
        </w:r>
      </w:ins>
      <w:ins w:id="3109" w:author="Shimon" w:date="2022-01-07T01:24:00Z">
        <w:r w:rsidR="00390800">
          <w:rPr>
            <w:rStyle w:val="emailstyle17"/>
            <w:rFonts w:ascii="Times New Roman" w:hAnsi="Times New Roman" w:cs="David" w:hint="cs"/>
            <w:b/>
            <w:bCs/>
            <w:color w:val="auto"/>
            <w:sz w:val="24"/>
            <w:rtl/>
          </w:rPr>
          <w:t xml:space="preserve"> </w:t>
        </w:r>
      </w:ins>
      <w:del w:id="3110" w:author="Shimon" w:date="2021-12-30T12:41:00Z">
        <w:r w:rsidR="00B926CB" w:rsidRPr="00901A33" w:rsidDel="009D01CC">
          <w:rPr>
            <w:rStyle w:val="emailstyle17"/>
            <w:rFonts w:ascii="Times New Roman" w:hAnsi="Times New Roman" w:cs="David" w:hint="eastAsia"/>
            <w:b/>
            <w:bCs/>
            <w:color w:val="auto"/>
            <w:sz w:val="24"/>
            <w:rtl/>
          </w:rPr>
          <w:delText>ות</w:delText>
        </w:r>
        <w:r w:rsidR="00B926CB" w:rsidRPr="00901A33" w:rsidDel="009D01CC">
          <w:rPr>
            <w:rStyle w:val="emailstyle17"/>
            <w:rFonts w:ascii="Times New Roman" w:hAnsi="Times New Roman" w:cs="David"/>
            <w:b/>
            <w:bCs/>
            <w:color w:val="auto"/>
            <w:sz w:val="24"/>
            <w:rtl/>
          </w:rPr>
          <w:delText xml:space="preserve"> </w:delText>
        </w:r>
      </w:del>
      <w:r w:rsidR="00C36AF3">
        <w:rPr>
          <w:rStyle w:val="emailstyle17"/>
          <w:rFonts w:ascii="Times New Roman" w:hAnsi="Times New Roman" w:cs="David" w:hint="cs"/>
          <w:b/>
          <w:bCs/>
          <w:color w:val="auto"/>
          <w:sz w:val="24"/>
          <w:rtl/>
        </w:rPr>
        <w:t>כי</w:t>
      </w:r>
      <w:del w:id="3111" w:author="Shimon" w:date="2021-12-29T12:08:00Z">
        <w:r w:rsidR="00C36AF3" w:rsidDel="00C36AF3">
          <w:rPr>
            <w:rStyle w:val="emailstyle17"/>
            <w:rFonts w:ascii="Times New Roman" w:hAnsi="Times New Roman" w:cs="David" w:hint="cs"/>
            <w:b/>
            <w:bCs/>
            <w:color w:val="auto"/>
            <w:sz w:val="24"/>
            <w:rtl/>
          </w:rPr>
          <w:delText>צד</w:delText>
        </w:r>
      </w:del>
      <w:ins w:id="3112" w:author="Shimon" w:date="2021-12-29T12:09:00Z">
        <w:r w:rsidR="00C36AF3">
          <w:rPr>
            <w:rStyle w:val="emailstyle17"/>
            <w:rFonts w:ascii="Times New Roman" w:hAnsi="Times New Roman" w:cs="David" w:hint="cs"/>
            <w:b/>
            <w:bCs/>
            <w:color w:val="auto"/>
            <w:sz w:val="24"/>
            <w:rtl/>
          </w:rPr>
          <w:t xml:space="preserve"> לאורך כל השנים</w:t>
        </w:r>
      </w:ins>
      <w:r w:rsidR="00B926CB" w:rsidRPr="00901A33">
        <w:rPr>
          <w:rStyle w:val="emailstyle17"/>
          <w:rFonts w:ascii="Times New Roman" w:hAnsi="Times New Roman" w:cs="David"/>
          <w:b/>
          <w:bCs/>
          <w:color w:val="auto"/>
          <w:sz w:val="24"/>
          <w:rtl/>
        </w:rPr>
        <w:t xml:space="preserve"> </w:t>
      </w:r>
      <w:ins w:id="3113" w:author="Shimon" w:date="2021-12-29T12:07:00Z">
        <w:r w:rsidR="00C36AF3">
          <w:rPr>
            <w:rStyle w:val="emailstyle17"/>
            <w:rFonts w:ascii="Times New Roman" w:hAnsi="Times New Roman" w:cs="David" w:hint="cs"/>
            <w:b/>
            <w:bCs/>
            <w:color w:val="auto"/>
            <w:sz w:val="24"/>
            <w:rtl/>
          </w:rPr>
          <w:t>גם ה</w:t>
        </w:r>
      </w:ins>
      <w:ins w:id="3114" w:author="Shimon" w:date="2021-12-29T12:09:00Z">
        <w:r w:rsidR="00C36AF3">
          <w:rPr>
            <w:rStyle w:val="emailstyle17"/>
            <w:rFonts w:ascii="Times New Roman" w:hAnsi="Times New Roman" w:cs="David" w:hint="cs"/>
            <w:b/>
            <w:bCs/>
            <w:color w:val="auto"/>
            <w:sz w:val="24"/>
            <w:rtl/>
          </w:rPr>
          <w:t>נ</w:t>
        </w:r>
      </w:ins>
      <w:ins w:id="3115" w:author="Shimon" w:date="2021-12-29T12:07:00Z">
        <w:r w:rsidR="00C36AF3">
          <w:rPr>
            <w:rStyle w:val="emailstyle17"/>
            <w:rFonts w:ascii="Times New Roman" w:hAnsi="Times New Roman" w:cs="David" w:hint="cs"/>
            <w:b/>
            <w:bCs/>
            <w:color w:val="auto"/>
            <w:sz w:val="24"/>
            <w:rtl/>
          </w:rPr>
          <w:t>תבעות</w:t>
        </w:r>
      </w:ins>
      <w:r w:rsidR="007E401F">
        <w:rPr>
          <w:rStyle w:val="emailstyle17"/>
          <w:rFonts w:ascii="Times New Roman" w:hAnsi="Times New Roman" w:cs="David" w:hint="cs"/>
          <w:b/>
          <w:bCs/>
          <w:color w:val="auto"/>
          <w:sz w:val="24"/>
          <w:rtl/>
        </w:rPr>
        <w:t>,</w:t>
      </w:r>
      <w:ins w:id="3116" w:author="Shimon" w:date="2021-12-30T13:07:00Z">
        <w:r w:rsidR="007E401F" w:rsidRPr="007E401F">
          <w:rPr>
            <w:rStyle w:val="emailstyle17"/>
            <w:rFonts w:ascii="Times New Roman" w:hAnsi="Times New Roman" w:cs="David" w:hint="cs"/>
            <w:b/>
            <w:bCs/>
            <w:color w:val="auto"/>
            <w:sz w:val="24"/>
            <w:rtl/>
          </w:rPr>
          <w:t xml:space="preserve"> </w:t>
        </w:r>
      </w:ins>
      <w:ins w:id="3117" w:author="Shimon" w:date="2022-01-02T11:53:00Z">
        <w:r w:rsidR="006C5D46">
          <w:rPr>
            <w:rStyle w:val="emailstyle17"/>
            <w:rFonts w:ascii="Times New Roman" w:hAnsi="Times New Roman" w:cs="David" w:hint="cs"/>
            <w:color w:val="auto"/>
            <w:sz w:val="24"/>
            <w:rtl/>
          </w:rPr>
          <w:t>לרבות אנשי הביצוע</w:t>
        </w:r>
        <w:r w:rsidR="00F4300C">
          <w:rPr>
            <w:rStyle w:val="emailstyle17"/>
            <w:rFonts w:ascii="Times New Roman" w:hAnsi="Times New Roman" w:cs="David" w:hint="cs"/>
            <w:color w:val="auto"/>
            <w:sz w:val="24"/>
            <w:rtl/>
          </w:rPr>
          <w:t xml:space="preserve"> </w:t>
        </w:r>
      </w:ins>
      <w:ins w:id="3118" w:author="Shimon" w:date="2022-01-07T01:25:00Z">
        <w:r w:rsidR="00390800">
          <w:rPr>
            <w:rStyle w:val="emailstyle17"/>
            <w:rFonts w:ascii="Times New Roman" w:hAnsi="Times New Roman" w:cs="David" w:hint="cs"/>
            <w:color w:val="auto"/>
            <w:sz w:val="24"/>
            <w:rtl/>
          </w:rPr>
          <w:t xml:space="preserve">כמו </w:t>
        </w:r>
      </w:ins>
      <w:ins w:id="3119" w:author="Shimon" w:date="2022-01-02T22:46:00Z">
        <w:r w:rsidR="006C5D46">
          <w:rPr>
            <w:rStyle w:val="emailstyle17"/>
            <w:rFonts w:ascii="Times New Roman" w:hAnsi="Times New Roman" w:cs="David" w:hint="cs"/>
            <w:color w:val="auto"/>
            <w:sz w:val="24"/>
            <w:rtl/>
          </w:rPr>
          <w:t xml:space="preserve">חשבי האוצר לדורותיהם, </w:t>
        </w:r>
      </w:ins>
      <w:ins w:id="3120" w:author="Shimon" w:date="2022-01-02T11:53:00Z">
        <w:r w:rsidR="006C5D46">
          <w:rPr>
            <w:rStyle w:val="emailstyle17"/>
            <w:rFonts w:ascii="Times New Roman" w:hAnsi="Times New Roman" w:cs="David" w:hint="cs"/>
            <w:color w:val="auto"/>
            <w:sz w:val="24"/>
            <w:rtl/>
          </w:rPr>
          <w:t>מנהלי מחלקת המשכורת</w:t>
        </w:r>
        <w:r w:rsidR="00F4300C">
          <w:rPr>
            <w:rStyle w:val="emailstyle17"/>
            <w:rFonts w:ascii="Times New Roman" w:hAnsi="Times New Roman" w:cs="David" w:hint="cs"/>
            <w:color w:val="auto"/>
            <w:sz w:val="24"/>
            <w:rtl/>
          </w:rPr>
          <w:t xml:space="preserve"> ואנשי המיחשוב </w:t>
        </w:r>
      </w:ins>
      <w:ins w:id="3121" w:author="Shimon" w:date="2022-01-02T11:54:00Z">
        <w:r w:rsidR="00F4300C">
          <w:rPr>
            <w:rStyle w:val="emailstyle17"/>
            <w:rFonts w:ascii="Times New Roman" w:hAnsi="Times New Roman" w:cs="David" w:hint="cs"/>
            <w:color w:val="auto"/>
            <w:sz w:val="24"/>
            <w:rtl/>
          </w:rPr>
          <w:t>(חב' מל"מ) שקיבלו הנחיות ביצוע מהאוצר, החשב הכללי ונציבות שרות המדינה</w:t>
        </w:r>
      </w:ins>
      <w:ins w:id="3122" w:author="Shimon" w:date="2022-01-02T11:55:00Z">
        <w:r w:rsidR="00F4300C">
          <w:rPr>
            <w:rStyle w:val="emailstyle17"/>
            <w:rFonts w:ascii="Times New Roman" w:hAnsi="Times New Roman" w:cs="David" w:hint="cs"/>
            <w:color w:val="auto"/>
            <w:sz w:val="24"/>
            <w:rtl/>
          </w:rPr>
          <w:t>,</w:t>
        </w:r>
      </w:ins>
      <w:r w:rsidR="007E401F">
        <w:rPr>
          <w:rStyle w:val="emailstyle17"/>
          <w:rFonts w:ascii="Times New Roman" w:hAnsi="Times New Roman" w:cs="David" w:hint="cs"/>
          <w:b/>
          <w:bCs/>
          <w:color w:val="auto"/>
          <w:sz w:val="24"/>
          <w:rtl/>
        </w:rPr>
        <w:t xml:space="preserve"> </w:t>
      </w:r>
      <w:ins w:id="3123" w:author="Shimon" w:date="2021-12-29T12:07:00Z">
        <w:r w:rsidR="00C36AF3">
          <w:rPr>
            <w:rStyle w:val="emailstyle17"/>
            <w:rFonts w:ascii="Times New Roman" w:hAnsi="Times New Roman" w:cs="David" w:hint="cs"/>
            <w:b/>
            <w:bCs/>
            <w:color w:val="auto"/>
            <w:sz w:val="24"/>
            <w:rtl/>
          </w:rPr>
          <w:t xml:space="preserve"> </w:t>
        </w:r>
      </w:ins>
      <w:r w:rsidR="00245C70" w:rsidRPr="00901A33">
        <w:rPr>
          <w:rStyle w:val="emailstyle17"/>
          <w:rFonts w:ascii="Times New Roman" w:hAnsi="Times New Roman" w:cs="David" w:hint="eastAsia"/>
          <w:b/>
          <w:bCs/>
          <w:color w:val="auto"/>
          <w:sz w:val="24"/>
          <w:rtl/>
        </w:rPr>
        <w:t>פירשו</w:t>
      </w:r>
      <w:r w:rsidR="00C36AF3">
        <w:rPr>
          <w:rStyle w:val="emailstyle17"/>
          <w:rFonts w:ascii="Times New Roman" w:hAnsi="Times New Roman" w:cs="David" w:hint="cs"/>
          <w:b/>
          <w:bCs/>
          <w:color w:val="auto"/>
          <w:sz w:val="24"/>
          <w:rtl/>
        </w:rPr>
        <w:t xml:space="preserve"> </w:t>
      </w:r>
      <w:del w:id="3124" w:author="Shimon" w:date="2021-12-29T12:07:00Z">
        <w:r w:rsidR="00245C70" w:rsidRPr="00901A33" w:rsidDel="00C36AF3">
          <w:rPr>
            <w:rStyle w:val="emailstyle17"/>
            <w:rFonts w:ascii="Times New Roman" w:hAnsi="Times New Roman" w:cs="David" w:hint="eastAsia"/>
            <w:b/>
            <w:bCs/>
            <w:color w:val="auto"/>
            <w:sz w:val="24"/>
            <w:rtl/>
          </w:rPr>
          <w:delText>הנתבעות</w:delText>
        </w:r>
      </w:del>
      <w:r w:rsidR="00245C70" w:rsidRPr="00901A33">
        <w:rPr>
          <w:rStyle w:val="emailstyle17"/>
          <w:rFonts w:ascii="Times New Roman" w:hAnsi="Times New Roman" w:cs="David"/>
          <w:b/>
          <w:bCs/>
          <w:color w:val="auto"/>
          <w:sz w:val="24"/>
          <w:rtl/>
        </w:rPr>
        <w:t xml:space="preserve"> </w:t>
      </w:r>
      <w:ins w:id="3125" w:author="Shimon" w:date="2021-12-29T12:12:00Z">
        <w:r w:rsidR="00C36AF3">
          <w:rPr>
            <w:rStyle w:val="emailstyle17"/>
            <w:rFonts w:ascii="Times New Roman" w:hAnsi="Times New Roman" w:cs="David" w:hint="cs"/>
            <w:b/>
            <w:bCs/>
            <w:color w:val="auto"/>
            <w:sz w:val="24"/>
            <w:rtl/>
          </w:rPr>
          <w:t>והבינו</w:t>
        </w:r>
      </w:ins>
      <w:ins w:id="3126" w:author="Shimon" w:date="2021-12-29T12:09:00Z">
        <w:r w:rsidR="00C36AF3">
          <w:rPr>
            <w:rStyle w:val="emailstyle17"/>
            <w:rFonts w:ascii="Times New Roman" w:hAnsi="Times New Roman" w:cs="David" w:hint="cs"/>
            <w:b/>
            <w:bCs/>
            <w:color w:val="auto"/>
            <w:sz w:val="24"/>
            <w:rtl/>
          </w:rPr>
          <w:t>,</w:t>
        </w:r>
      </w:ins>
      <w:r w:rsidR="00245C70" w:rsidRPr="00901A33">
        <w:rPr>
          <w:rStyle w:val="emailstyle17"/>
          <w:rFonts w:ascii="Times New Roman" w:hAnsi="Times New Roman" w:cs="David"/>
          <w:b/>
          <w:bCs/>
          <w:color w:val="auto"/>
          <w:sz w:val="24"/>
          <w:rtl/>
        </w:rPr>
        <w:t xml:space="preserve"> </w:t>
      </w:r>
      <w:r w:rsidR="00245C70" w:rsidRPr="00901A33">
        <w:rPr>
          <w:rStyle w:val="emailstyle17"/>
          <w:rFonts w:ascii="Times New Roman" w:hAnsi="Times New Roman" w:cs="David" w:hint="eastAsia"/>
          <w:b/>
          <w:bCs/>
          <w:color w:val="auto"/>
          <w:sz w:val="24"/>
          <w:rtl/>
        </w:rPr>
        <w:t>בזמן</w:t>
      </w:r>
      <w:r w:rsidR="00245C70" w:rsidRPr="00901A33">
        <w:rPr>
          <w:rStyle w:val="emailstyle17"/>
          <w:rFonts w:ascii="Times New Roman" w:hAnsi="Times New Roman" w:cs="David"/>
          <w:b/>
          <w:bCs/>
          <w:color w:val="auto"/>
          <w:sz w:val="24"/>
          <w:rtl/>
        </w:rPr>
        <w:t xml:space="preserve"> </w:t>
      </w:r>
      <w:r w:rsidR="00245C70" w:rsidRPr="00901A33">
        <w:rPr>
          <w:rStyle w:val="emailstyle17"/>
          <w:rFonts w:ascii="Times New Roman" w:hAnsi="Times New Roman" w:cs="David" w:hint="eastAsia"/>
          <w:b/>
          <w:bCs/>
          <w:color w:val="auto"/>
          <w:sz w:val="24"/>
          <w:rtl/>
        </w:rPr>
        <w:t>אמת</w:t>
      </w:r>
      <w:ins w:id="3127" w:author="Shimon" w:date="2021-12-29T12:13:00Z">
        <w:r w:rsidR="00C36AF3">
          <w:rPr>
            <w:rStyle w:val="emailstyle17"/>
            <w:rFonts w:ascii="Times New Roman" w:hAnsi="Times New Roman" w:cs="David" w:hint="cs"/>
            <w:b/>
            <w:bCs/>
            <w:color w:val="auto"/>
            <w:sz w:val="24"/>
            <w:rtl/>
          </w:rPr>
          <w:t>,</w:t>
        </w:r>
      </w:ins>
      <w:ins w:id="3128" w:author="Shimon" w:date="2021-12-19T00:22:00Z">
        <w:r w:rsidR="006229BE">
          <w:rPr>
            <w:rStyle w:val="emailstyle17"/>
            <w:rFonts w:ascii="Times New Roman" w:hAnsi="Times New Roman" w:cs="David" w:hint="cs"/>
            <w:b/>
            <w:bCs/>
            <w:color w:val="auto"/>
            <w:sz w:val="24"/>
            <w:rtl/>
          </w:rPr>
          <w:t xml:space="preserve"> </w:t>
        </w:r>
      </w:ins>
      <w:ins w:id="3129" w:author="Shimon" w:date="2022-01-02T11:55:00Z">
        <w:r w:rsidR="00F4300C">
          <w:rPr>
            <w:rStyle w:val="emailstyle17"/>
            <w:rFonts w:ascii="Times New Roman" w:hAnsi="Times New Roman" w:cs="David" w:hint="cs"/>
            <w:b/>
            <w:bCs/>
            <w:color w:val="auto"/>
            <w:sz w:val="24"/>
            <w:rtl/>
          </w:rPr>
          <w:t xml:space="preserve">כמו התובע, </w:t>
        </w:r>
      </w:ins>
      <w:ins w:id="3130" w:author="Shimon" w:date="2021-12-30T12:42:00Z">
        <w:r w:rsidR="009D01CC">
          <w:rPr>
            <w:rStyle w:val="emailstyle17"/>
            <w:rFonts w:ascii="Times New Roman" w:hAnsi="Times New Roman" w:cs="David" w:hint="cs"/>
            <w:b/>
            <w:bCs/>
            <w:color w:val="auto"/>
            <w:sz w:val="24"/>
            <w:rtl/>
          </w:rPr>
          <w:t>ש</w:t>
        </w:r>
      </w:ins>
      <w:ins w:id="3131" w:author="Shimon" w:date="2021-12-26T14:54:00Z">
        <w:r w:rsidR="00C452CC">
          <w:rPr>
            <w:rStyle w:val="emailstyle17"/>
            <w:rFonts w:ascii="Times New Roman" w:hAnsi="Times New Roman" w:cs="David" w:hint="cs"/>
            <w:b/>
            <w:bCs/>
            <w:color w:val="auto"/>
            <w:sz w:val="24"/>
            <w:rtl/>
          </w:rPr>
          <w:t xml:space="preserve">הפנסיה </w:t>
        </w:r>
      </w:ins>
      <w:ins w:id="3132" w:author="Shimon" w:date="2021-12-29T12:02:00Z">
        <w:r w:rsidR="00245C70">
          <w:rPr>
            <w:rStyle w:val="emailstyle17"/>
            <w:rFonts w:ascii="Times New Roman" w:hAnsi="Times New Roman" w:cs="David" w:hint="cs"/>
            <w:b/>
            <w:bCs/>
            <w:color w:val="auto"/>
            <w:sz w:val="24"/>
            <w:rtl/>
          </w:rPr>
          <w:t xml:space="preserve">שתגיע </w:t>
        </w:r>
      </w:ins>
      <w:ins w:id="3133" w:author="Shimon" w:date="2021-12-26T14:54:00Z">
        <w:r w:rsidR="00C452CC">
          <w:rPr>
            <w:rStyle w:val="emailstyle17"/>
            <w:rFonts w:ascii="Times New Roman" w:hAnsi="Times New Roman" w:cs="David" w:hint="cs"/>
            <w:b/>
            <w:bCs/>
            <w:color w:val="auto"/>
            <w:sz w:val="24"/>
            <w:rtl/>
          </w:rPr>
          <w:t xml:space="preserve">לתובע </w:t>
        </w:r>
      </w:ins>
      <w:ins w:id="3134" w:author="Shimon" w:date="2021-12-29T12:13:00Z">
        <w:r w:rsidR="00C36AF3">
          <w:rPr>
            <w:rStyle w:val="emailstyle17"/>
            <w:rFonts w:ascii="Times New Roman" w:hAnsi="Times New Roman" w:cs="David" w:hint="cs"/>
            <w:b/>
            <w:bCs/>
            <w:color w:val="auto"/>
            <w:sz w:val="24"/>
            <w:rtl/>
          </w:rPr>
          <w:t xml:space="preserve">ע"פ </w:t>
        </w:r>
      </w:ins>
      <w:r w:rsidR="00B926CB" w:rsidRPr="00901A33">
        <w:rPr>
          <w:rStyle w:val="emailstyle17"/>
          <w:rFonts w:ascii="Times New Roman" w:hAnsi="Times New Roman" w:cs="David" w:hint="eastAsia"/>
          <w:b/>
          <w:bCs/>
          <w:color w:val="auto"/>
          <w:sz w:val="24"/>
          <w:rtl/>
        </w:rPr>
        <w:t>החוזה</w:t>
      </w:r>
      <w:r w:rsidR="00B926CB" w:rsidRPr="00901A33">
        <w:rPr>
          <w:rStyle w:val="emailstyle17"/>
          <w:rFonts w:ascii="Times New Roman" w:hAnsi="Times New Roman" w:cs="David"/>
          <w:b/>
          <w:bCs/>
          <w:color w:val="auto"/>
          <w:sz w:val="24"/>
          <w:rtl/>
        </w:rPr>
        <w:t xml:space="preserve"> </w:t>
      </w:r>
      <w:ins w:id="3135" w:author="Shimon" w:date="2021-12-26T14:54:00Z">
        <w:r w:rsidR="00C452CC">
          <w:rPr>
            <w:rStyle w:val="emailstyle17"/>
            <w:rFonts w:ascii="Times New Roman" w:hAnsi="Times New Roman" w:cs="David" w:hint="cs"/>
            <w:b/>
            <w:bCs/>
            <w:color w:val="auto"/>
            <w:sz w:val="24"/>
            <w:rtl/>
          </w:rPr>
          <w:t xml:space="preserve">היא </w:t>
        </w:r>
      </w:ins>
      <w:del w:id="3136" w:author="Shimon" w:date="2021-12-19T00:22:00Z">
        <w:r w:rsidR="00B926CB" w:rsidRPr="00901A33" w:rsidDel="006229BE">
          <w:rPr>
            <w:rStyle w:val="emailstyle17"/>
            <w:rFonts w:ascii="Times New Roman" w:hAnsi="Times New Roman" w:cs="David" w:hint="eastAsia"/>
            <w:b/>
            <w:bCs/>
            <w:color w:val="auto"/>
            <w:sz w:val="24"/>
            <w:rtl/>
          </w:rPr>
          <w:delText>בזמן</w:delText>
        </w:r>
        <w:r w:rsidR="00B926CB" w:rsidRPr="00901A33" w:rsidDel="006229BE">
          <w:rPr>
            <w:rStyle w:val="emailstyle17"/>
            <w:rFonts w:ascii="Times New Roman" w:hAnsi="Times New Roman" w:cs="David"/>
            <w:b/>
            <w:bCs/>
            <w:color w:val="auto"/>
            <w:sz w:val="24"/>
            <w:rtl/>
          </w:rPr>
          <w:delText xml:space="preserve"> </w:delText>
        </w:r>
        <w:r w:rsidR="00B926CB" w:rsidRPr="00901A33" w:rsidDel="006229BE">
          <w:rPr>
            <w:rStyle w:val="emailstyle17"/>
            <w:rFonts w:ascii="Times New Roman" w:hAnsi="Times New Roman" w:cs="David" w:hint="eastAsia"/>
            <w:b/>
            <w:bCs/>
            <w:color w:val="auto"/>
            <w:sz w:val="24"/>
            <w:rtl/>
          </w:rPr>
          <w:delText>אמת</w:delText>
        </w:r>
      </w:del>
      <w:ins w:id="3137" w:author="Shimon" w:date="2021-12-19T00:22:00Z">
        <w:r w:rsidR="006229BE">
          <w:rPr>
            <w:rStyle w:val="emailstyle17"/>
            <w:rFonts w:ascii="Times New Roman" w:hAnsi="Times New Roman" w:cs="David" w:hint="cs"/>
            <w:b/>
            <w:bCs/>
            <w:color w:val="auto"/>
            <w:sz w:val="24"/>
            <w:rtl/>
          </w:rPr>
          <w:t>כמתואר לעיל</w:t>
        </w:r>
      </w:ins>
      <w:r w:rsidR="00B926CB" w:rsidRPr="00901A33">
        <w:rPr>
          <w:rStyle w:val="emailstyle17"/>
          <w:rFonts w:ascii="Times New Roman" w:hAnsi="Times New Roman" w:cs="David" w:hint="cs"/>
          <w:color w:val="auto"/>
          <w:sz w:val="24"/>
          <w:rtl/>
        </w:rPr>
        <w:t xml:space="preserve">. </w:t>
      </w:r>
      <w:r w:rsidR="00C36AF3">
        <w:rPr>
          <w:rStyle w:val="emailstyle17"/>
          <w:rFonts w:ascii="Times New Roman" w:hAnsi="Times New Roman" w:cs="David" w:hint="cs"/>
          <w:b/>
          <w:bCs/>
          <w:color w:val="auto"/>
          <w:sz w:val="24"/>
          <w:rtl/>
        </w:rPr>
        <w:t xml:space="preserve"> </w:t>
      </w:r>
    </w:p>
    <w:p w14:paraId="180FF8B6" w14:textId="03976BDF" w:rsidR="00083E98" w:rsidRPr="00901A33" w:rsidRDefault="00C452CC" w:rsidP="002E5E84">
      <w:pPr>
        <w:pStyle w:val="11"/>
        <w:tabs>
          <w:tab w:val="left" w:pos="523"/>
        </w:tabs>
        <w:spacing w:before="0" w:after="240" w:line="360" w:lineRule="auto"/>
        <w:ind w:left="530" w:hanging="450"/>
        <w:rPr>
          <w:rStyle w:val="emailstyle17"/>
          <w:rFonts w:ascii="Times New Roman" w:hAnsi="Times New Roman" w:cs="David"/>
          <w:color w:val="auto"/>
          <w:sz w:val="24"/>
          <w:rtl/>
        </w:rPr>
      </w:pPr>
      <w:r>
        <w:rPr>
          <w:rStyle w:val="emailstyle17"/>
          <w:rFonts w:ascii="Times New Roman" w:hAnsi="Times New Roman" w:cs="David" w:hint="cs"/>
          <w:color w:val="auto"/>
          <w:sz w:val="24"/>
          <w:rtl/>
        </w:rPr>
        <w:t xml:space="preserve">        </w:t>
      </w:r>
      <w:r w:rsidR="00B926CB" w:rsidRPr="00901A33">
        <w:rPr>
          <w:rStyle w:val="emailstyle17"/>
          <w:rFonts w:ascii="Times New Roman" w:hAnsi="Times New Roman" w:cs="David" w:hint="cs"/>
          <w:color w:val="auto"/>
          <w:sz w:val="24"/>
          <w:rtl/>
        </w:rPr>
        <w:t xml:space="preserve">כאשר הפנה התובע את תשומת ליבן של הנתבעות </w:t>
      </w:r>
      <w:r w:rsidR="00FF0D57">
        <w:rPr>
          <w:rStyle w:val="emailstyle17"/>
          <w:rFonts w:ascii="Times New Roman" w:hAnsi="Times New Roman" w:cs="David" w:hint="cs"/>
          <w:color w:val="auto"/>
          <w:sz w:val="24"/>
          <w:rtl/>
        </w:rPr>
        <w:t>ל</w:t>
      </w:r>
      <w:r w:rsidR="00B926CB" w:rsidRPr="00901A33">
        <w:rPr>
          <w:rStyle w:val="emailstyle17"/>
          <w:rFonts w:ascii="Times New Roman" w:hAnsi="Times New Roman" w:cs="David" w:hint="cs"/>
          <w:color w:val="auto"/>
          <w:sz w:val="24"/>
          <w:rtl/>
        </w:rPr>
        <w:t>ניכוי</w:t>
      </w:r>
      <w:ins w:id="3138" w:author="Shimon" w:date="2021-12-19T00:23:00Z">
        <w:r w:rsidR="006229BE">
          <w:rPr>
            <w:rStyle w:val="emailstyle17"/>
            <w:rFonts w:ascii="Times New Roman" w:hAnsi="Times New Roman" w:cs="David" w:hint="cs"/>
            <w:color w:val="auto"/>
            <w:sz w:val="24"/>
            <w:rtl/>
          </w:rPr>
          <w:t>ים</w:t>
        </w:r>
      </w:ins>
      <w:ins w:id="3139" w:author="Shimon" w:date="2021-12-30T12:26:00Z">
        <w:r w:rsidR="0020490D">
          <w:rPr>
            <w:rStyle w:val="emailstyle17"/>
            <w:rFonts w:ascii="Times New Roman" w:hAnsi="Times New Roman" w:cs="David" w:hint="cs"/>
            <w:color w:val="auto"/>
            <w:sz w:val="24"/>
            <w:rtl/>
          </w:rPr>
          <w:t xml:space="preserve"> אלו</w:t>
        </w:r>
      </w:ins>
      <w:ins w:id="3140" w:author="Shimon" w:date="2021-12-30T12:42:00Z">
        <w:r w:rsidR="009D01CC">
          <w:rPr>
            <w:rStyle w:val="emailstyle17"/>
            <w:rFonts w:ascii="Times New Roman" w:hAnsi="Times New Roman" w:cs="David" w:hint="cs"/>
            <w:color w:val="auto"/>
            <w:sz w:val="24"/>
            <w:rtl/>
          </w:rPr>
          <w:t xml:space="preserve">, </w:t>
        </w:r>
      </w:ins>
      <w:ins w:id="3141" w:author="Shimon" w:date="2021-12-29T14:32:00Z">
        <w:r w:rsidR="00FF0D57">
          <w:rPr>
            <w:rStyle w:val="emailstyle17"/>
            <w:rFonts w:ascii="Times New Roman" w:hAnsi="Times New Roman" w:cs="David" w:hint="cs"/>
            <w:color w:val="auto"/>
            <w:sz w:val="24"/>
            <w:rtl/>
          </w:rPr>
          <w:t>ה</w:t>
        </w:r>
      </w:ins>
      <w:ins w:id="3142" w:author="Shimon" w:date="2021-12-19T00:24:00Z">
        <w:r w:rsidR="006229BE">
          <w:rPr>
            <w:rStyle w:val="emailstyle17"/>
            <w:rFonts w:ascii="Times New Roman" w:hAnsi="Times New Roman" w:cs="David" w:hint="cs"/>
            <w:color w:val="auto"/>
            <w:sz w:val="24"/>
            <w:rtl/>
          </w:rPr>
          <w:t>מוכיחים את צדקת טיעוניו</w:t>
        </w:r>
      </w:ins>
      <w:ins w:id="3143" w:author="Shimon" w:date="2021-12-30T12:29:00Z">
        <w:r w:rsidR="0020490D">
          <w:rPr>
            <w:rStyle w:val="emailstyle17"/>
            <w:rFonts w:ascii="Times New Roman" w:hAnsi="Times New Roman" w:cs="David" w:hint="cs"/>
            <w:color w:val="auto"/>
            <w:sz w:val="24"/>
            <w:rtl/>
          </w:rPr>
          <w:t xml:space="preserve"> </w:t>
        </w:r>
      </w:ins>
      <w:del w:id="3144" w:author="Shimon" w:date="2021-12-19T00:25:00Z">
        <w:r w:rsidR="00B926CB" w:rsidRPr="00901A33" w:rsidDel="006229BE">
          <w:rPr>
            <w:rStyle w:val="emailstyle17"/>
            <w:rFonts w:ascii="Times New Roman" w:hAnsi="Times New Roman" w:cs="David" w:hint="cs"/>
            <w:color w:val="auto"/>
            <w:sz w:val="24"/>
            <w:rtl/>
          </w:rPr>
          <w:delText xml:space="preserve">האמור, </w:delText>
        </w:r>
      </w:del>
      <w:ins w:id="3145" w:author="Shimon" w:date="2021-12-19T00:19:00Z">
        <w:r w:rsidR="006229BE">
          <w:rPr>
            <w:rStyle w:val="emailstyle17"/>
            <w:rFonts w:ascii="Times New Roman" w:hAnsi="Times New Roman" w:cs="David" w:hint="cs"/>
            <w:color w:val="auto"/>
            <w:sz w:val="24"/>
            <w:rtl/>
          </w:rPr>
          <w:t xml:space="preserve"> </w:t>
        </w:r>
      </w:ins>
      <w:r w:rsidR="00B926CB" w:rsidRPr="00901A33">
        <w:rPr>
          <w:rStyle w:val="emailstyle17"/>
          <w:rFonts w:ascii="Times New Roman" w:hAnsi="Times New Roman" w:cs="David" w:hint="cs"/>
          <w:color w:val="auto"/>
          <w:sz w:val="24"/>
          <w:rtl/>
        </w:rPr>
        <w:t>נטען בפניו</w:t>
      </w:r>
      <w:ins w:id="3146" w:author="Shimon" w:date="2021-12-26T14:59:00Z">
        <w:r w:rsidR="002B2B58">
          <w:rPr>
            <w:rStyle w:val="emailstyle17"/>
            <w:rFonts w:ascii="Times New Roman" w:hAnsi="Times New Roman" w:cs="David" w:hint="cs"/>
            <w:color w:val="auto"/>
            <w:sz w:val="24"/>
            <w:rtl/>
          </w:rPr>
          <w:t xml:space="preserve"> שאכן </w:t>
        </w:r>
      </w:ins>
      <w:ins w:id="3147" w:author="Shimon" w:date="2022-01-02T22:48:00Z">
        <w:r w:rsidR="006C5D46">
          <w:rPr>
            <w:rStyle w:val="emailstyle17"/>
            <w:rFonts w:ascii="Times New Roman" w:hAnsi="Times New Roman" w:cs="David" w:hint="cs"/>
            <w:color w:val="auto"/>
            <w:sz w:val="24"/>
            <w:rtl/>
          </w:rPr>
          <w:t xml:space="preserve">העובדות נכונות </w:t>
        </w:r>
      </w:ins>
      <w:del w:id="3148" w:author="Shimon" w:date="2021-12-26T14:59:00Z">
        <w:r w:rsidR="00B926CB" w:rsidRPr="00901A33" w:rsidDel="002B2B58">
          <w:rPr>
            <w:rStyle w:val="emailstyle17"/>
            <w:rFonts w:ascii="Times New Roman" w:hAnsi="Times New Roman" w:cs="David" w:hint="cs"/>
            <w:color w:val="auto"/>
            <w:sz w:val="24"/>
            <w:rtl/>
          </w:rPr>
          <w:delText xml:space="preserve"> </w:delText>
        </w:r>
      </w:del>
      <w:ins w:id="3149" w:author="Shimon" w:date="2021-12-26T14:59:00Z">
        <w:r w:rsidR="002B2B58">
          <w:rPr>
            <w:rStyle w:val="emailstyle17"/>
            <w:rFonts w:ascii="Times New Roman" w:hAnsi="Times New Roman" w:cs="David" w:hint="cs"/>
            <w:color w:val="auto"/>
            <w:sz w:val="24"/>
            <w:rtl/>
          </w:rPr>
          <w:t>אך</w:t>
        </w:r>
      </w:ins>
      <w:del w:id="3150" w:author="Shimon" w:date="2021-12-26T14:59:00Z">
        <w:r w:rsidR="00B926CB" w:rsidRPr="00901A33" w:rsidDel="002B2B58">
          <w:rPr>
            <w:rStyle w:val="emailstyle17"/>
            <w:rFonts w:ascii="Times New Roman" w:hAnsi="Times New Roman" w:cs="David" w:hint="cs"/>
            <w:color w:val="auto"/>
            <w:sz w:val="24"/>
            <w:rtl/>
          </w:rPr>
          <w:delText>כי</w:delText>
        </w:r>
      </w:del>
      <w:r w:rsidR="00B926CB" w:rsidRPr="00901A33">
        <w:rPr>
          <w:rStyle w:val="emailstyle17"/>
          <w:rFonts w:ascii="Times New Roman" w:hAnsi="Times New Roman" w:cs="David" w:hint="cs"/>
          <w:color w:val="auto"/>
          <w:sz w:val="24"/>
          <w:rtl/>
        </w:rPr>
        <w:t xml:space="preserve"> </w:t>
      </w:r>
      <w:ins w:id="3151" w:author="Shimon" w:date="2021-12-26T14:59:00Z">
        <w:r w:rsidR="006C5D46">
          <w:rPr>
            <w:rStyle w:val="emailstyle17"/>
            <w:rFonts w:ascii="Times New Roman" w:hAnsi="Times New Roman" w:cs="David" w:hint="cs"/>
            <w:b/>
            <w:bCs/>
            <w:color w:val="auto"/>
            <w:sz w:val="24"/>
            <w:rtl/>
          </w:rPr>
          <w:t xml:space="preserve">הניכויים </w:t>
        </w:r>
      </w:ins>
      <w:ins w:id="3152" w:author="Shimon" w:date="2022-01-02T22:49:00Z">
        <w:r w:rsidR="006C5D46">
          <w:rPr>
            <w:rStyle w:val="emailstyle17"/>
            <w:rFonts w:ascii="Times New Roman" w:hAnsi="Times New Roman" w:cs="David" w:hint="cs"/>
            <w:b/>
            <w:bCs/>
            <w:color w:val="auto"/>
            <w:sz w:val="24"/>
            <w:rtl/>
          </w:rPr>
          <w:t>בוצע</w:t>
        </w:r>
      </w:ins>
      <w:ins w:id="3153" w:author="Shimon" w:date="2021-12-26T14:59:00Z">
        <w:r w:rsidR="002B2B58">
          <w:rPr>
            <w:rStyle w:val="emailstyle17"/>
            <w:rFonts w:ascii="Times New Roman" w:hAnsi="Times New Roman" w:cs="David" w:hint="cs"/>
            <w:b/>
            <w:bCs/>
            <w:color w:val="auto"/>
            <w:sz w:val="24"/>
            <w:rtl/>
          </w:rPr>
          <w:t xml:space="preserve">ו </w:t>
        </w:r>
      </w:ins>
      <w:ins w:id="3154" w:author="Shimon" w:date="2022-01-02T22:49:00Z">
        <w:r w:rsidR="006C5D46">
          <w:rPr>
            <w:rStyle w:val="emailstyle17"/>
            <w:rFonts w:ascii="Times New Roman" w:hAnsi="Times New Roman" w:cs="David" w:hint="cs"/>
            <w:b/>
            <w:bCs/>
            <w:color w:val="auto"/>
            <w:sz w:val="24"/>
            <w:rtl/>
          </w:rPr>
          <w:t xml:space="preserve">ע"י המדינה </w:t>
        </w:r>
      </w:ins>
      <w:del w:id="3155" w:author="Shimon" w:date="2021-12-26T15:00:00Z">
        <w:r w:rsidR="00B926CB" w:rsidRPr="00901A33" w:rsidDel="002B2B58">
          <w:rPr>
            <w:rStyle w:val="emailstyle17"/>
            <w:rFonts w:ascii="Times New Roman" w:hAnsi="Times New Roman" w:cs="David" w:hint="eastAsia"/>
            <w:b/>
            <w:bCs/>
            <w:color w:val="auto"/>
            <w:sz w:val="24"/>
            <w:rtl/>
          </w:rPr>
          <w:delText>מדובר</w:delText>
        </w:r>
      </w:del>
      <w:r w:rsidR="00B926CB" w:rsidRPr="00901A33">
        <w:rPr>
          <w:rStyle w:val="emailstyle17"/>
          <w:rFonts w:ascii="Times New Roman" w:hAnsi="Times New Roman" w:cs="David"/>
          <w:b/>
          <w:bCs/>
          <w:color w:val="auto"/>
          <w:sz w:val="24"/>
          <w:rtl/>
        </w:rPr>
        <w:t xml:space="preserve"> </w:t>
      </w:r>
      <w:r w:rsidR="00B926CB" w:rsidRPr="00901A33">
        <w:rPr>
          <w:rStyle w:val="emailstyle17"/>
          <w:rFonts w:ascii="Times New Roman" w:hAnsi="Times New Roman" w:cs="David" w:hint="eastAsia"/>
          <w:b/>
          <w:bCs/>
          <w:color w:val="auto"/>
          <w:sz w:val="24"/>
          <w:rtl/>
        </w:rPr>
        <w:t>בטעות</w:t>
      </w:r>
      <w:r w:rsidR="00B926CB" w:rsidRPr="00901A33">
        <w:rPr>
          <w:rStyle w:val="emailstyle17"/>
          <w:rFonts w:ascii="Times New Roman" w:hAnsi="Times New Roman" w:cs="David"/>
          <w:b/>
          <w:bCs/>
          <w:color w:val="auto"/>
          <w:sz w:val="24"/>
          <w:rtl/>
        </w:rPr>
        <w:t>(!)</w:t>
      </w:r>
      <w:ins w:id="3156" w:author="Shimon" w:date="2021-12-19T00:25:00Z">
        <w:r w:rsidR="00C517D1">
          <w:rPr>
            <w:rStyle w:val="emailstyle17"/>
            <w:rFonts w:ascii="Times New Roman" w:hAnsi="Times New Roman" w:cs="David" w:hint="cs"/>
            <w:color w:val="auto"/>
            <w:sz w:val="24"/>
            <w:rtl/>
          </w:rPr>
          <w:t xml:space="preserve"> שאינה מחייבת </w:t>
        </w:r>
      </w:ins>
      <w:ins w:id="3157" w:author="Shimon" w:date="2022-01-02T22:48:00Z">
        <w:r w:rsidR="006C5D46">
          <w:rPr>
            <w:rStyle w:val="emailstyle17"/>
            <w:rFonts w:ascii="Times New Roman" w:hAnsi="Times New Roman" w:cs="David" w:hint="cs"/>
            <w:color w:val="auto"/>
            <w:sz w:val="24"/>
            <w:rtl/>
          </w:rPr>
          <w:t>את הנציבות</w:t>
        </w:r>
      </w:ins>
      <w:r w:rsidR="00B926CB" w:rsidRPr="00901A33">
        <w:rPr>
          <w:rStyle w:val="emailstyle17"/>
          <w:rFonts w:ascii="Times New Roman" w:hAnsi="Times New Roman" w:cs="David" w:hint="cs"/>
          <w:color w:val="auto"/>
          <w:sz w:val="24"/>
          <w:rtl/>
        </w:rPr>
        <w:t>, ועל כך נרחיב בהמשך.</w:t>
      </w:r>
    </w:p>
    <w:p w14:paraId="63E9930C" w14:textId="5004E8BC" w:rsidR="00D74361" w:rsidRPr="00901A33" w:rsidRDefault="00B926CB" w:rsidP="0069718D">
      <w:pPr>
        <w:pStyle w:val="11"/>
        <w:numPr>
          <w:ilvl w:val="0"/>
          <w:numId w:val="14"/>
        </w:numPr>
        <w:spacing w:before="0" w:after="240" w:line="360" w:lineRule="auto"/>
        <w:ind w:left="51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בניגוד להוראות החוזה ולהתנהלות הנתבעות לאורך שנים רבות</w:t>
      </w:r>
      <w:r w:rsidR="00B63209" w:rsidRPr="00901A33">
        <w:rPr>
          <w:rStyle w:val="emailstyle17"/>
          <w:rFonts w:ascii="Times New Roman" w:hAnsi="Times New Roman" w:cs="David" w:hint="cs"/>
          <w:color w:val="auto"/>
          <w:sz w:val="24"/>
          <w:rtl/>
        </w:rPr>
        <w:t>,</w:t>
      </w:r>
      <w:r w:rsidR="00E26C3B" w:rsidRPr="00901A33">
        <w:rPr>
          <w:rStyle w:val="emailstyle17"/>
          <w:rFonts w:ascii="Times New Roman" w:hAnsi="Times New Roman" w:cs="David" w:hint="cs"/>
          <w:color w:val="auto"/>
          <w:sz w:val="24"/>
          <w:rtl/>
        </w:rPr>
        <w:t xml:space="preserve"> בהן המדינה נתנה לתובע להבין </w:t>
      </w:r>
      <w:ins w:id="3158" w:author="Shimon" w:date="2022-01-02T11:58:00Z">
        <w:r w:rsidR="00F4300C">
          <w:rPr>
            <w:rStyle w:val="emailstyle17"/>
            <w:rFonts w:ascii="Times New Roman" w:hAnsi="Times New Roman" w:cs="David" w:hint="cs"/>
            <w:color w:val="auto"/>
            <w:sz w:val="24"/>
            <w:rtl/>
          </w:rPr>
          <w:t>כי בהתאם להוראות חוזה</w:t>
        </w:r>
        <w:r w:rsidR="00F4300C">
          <w:rPr>
            <w:rFonts w:hint="cs"/>
            <w:rtl/>
          </w:rPr>
          <w:t xml:space="preserve"> הבכירים</w:t>
        </w:r>
        <w:r w:rsidR="00F4300C" w:rsidRPr="00901A33">
          <w:rPr>
            <w:rStyle w:val="emailstyle17"/>
            <w:rFonts w:ascii="Times New Roman" w:hAnsi="Times New Roman" w:cs="David" w:hint="cs"/>
            <w:color w:val="auto"/>
            <w:sz w:val="24"/>
            <w:rtl/>
          </w:rPr>
          <w:t>,</w:t>
        </w:r>
        <w:r w:rsidR="00F4300C">
          <w:rPr>
            <w:rStyle w:val="emailstyle17"/>
            <w:rFonts w:ascii="Times New Roman" w:hAnsi="Times New Roman" w:cs="David" w:hint="cs"/>
            <w:color w:val="auto"/>
            <w:sz w:val="24"/>
            <w:rtl/>
          </w:rPr>
          <w:t xml:space="preserve"> היא </w:t>
        </w:r>
      </w:ins>
      <w:del w:id="3159" w:author="Shimon" w:date="2022-01-02T11:58:00Z">
        <w:r w:rsidR="00B63209" w:rsidRPr="00901A33" w:rsidDel="00F4300C">
          <w:rPr>
            <w:rStyle w:val="emailstyle17"/>
            <w:rFonts w:ascii="Times New Roman" w:hAnsi="Times New Roman" w:cs="David" w:hint="cs"/>
            <w:color w:val="auto"/>
            <w:sz w:val="24"/>
            <w:rtl/>
          </w:rPr>
          <w:delText>ש</w:delText>
        </w:r>
      </w:del>
      <w:r w:rsidR="00E26C3B" w:rsidRPr="00901A33">
        <w:rPr>
          <w:rStyle w:val="emailstyle17"/>
          <w:rFonts w:ascii="Times New Roman" w:hAnsi="Times New Roman" w:cs="David" w:hint="cs"/>
          <w:color w:val="auto"/>
          <w:sz w:val="24"/>
          <w:rtl/>
        </w:rPr>
        <w:t xml:space="preserve">תשלם לו </w:t>
      </w:r>
      <w:del w:id="3160" w:author="Shimon" w:date="2022-01-02T11:58:00Z">
        <w:r w:rsidR="00E26C3B" w:rsidRPr="00901A33" w:rsidDel="00F4300C">
          <w:rPr>
            <w:rStyle w:val="emailstyle17"/>
            <w:rFonts w:ascii="Times New Roman" w:hAnsi="Times New Roman" w:cs="David" w:hint="cs"/>
            <w:color w:val="auto"/>
            <w:sz w:val="24"/>
            <w:rtl/>
          </w:rPr>
          <w:delText xml:space="preserve">את </w:delText>
        </w:r>
      </w:del>
      <w:ins w:id="3161" w:author="Shimon" w:date="2022-01-02T11:56:00Z">
        <w:r w:rsidR="00F4300C">
          <w:rPr>
            <w:rStyle w:val="emailstyle17"/>
            <w:rFonts w:ascii="Times New Roman" w:hAnsi="Times New Roman" w:cs="David" w:hint="cs"/>
            <w:color w:val="auto"/>
            <w:sz w:val="24"/>
            <w:rtl/>
          </w:rPr>
          <w:t>פנסיה הכוללת את שני המרכיבים הנ"ל</w:t>
        </w:r>
      </w:ins>
      <w:del w:id="3162" w:author="Shimon" w:date="2022-01-02T11:57:00Z">
        <w:r w:rsidR="00E26C3B" w:rsidRPr="00901A33" w:rsidDel="00F4300C">
          <w:rPr>
            <w:rStyle w:val="emailstyle17"/>
            <w:rFonts w:ascii="Times New Roman" w:hAnsi="Times New Roman" w:cs="David" w:hint="cs"/>
            <w:color w:val="auto"/>
            <w:sz w:val="24"/>
            <w:rtl/>
          </w:rPr>
          <w:delText>שתי הפנסיות</w:delText>
        </w:r>
      </w:del>
      <w:r w:rsidR="00E26C3B" w:rsidRPr="00901A33">
        <w:rPr>
          <w:rStyle w:val="emailstyle17"/>
          <w:rFonts w:ascii="Times New Roman" w:hAnsi="Times New Roman" w:cs="David" w:hint="cs"/>
          <w:color w:val="auto"/>
          <w:sz w:val="24"/>
          <w:rtl/>
        </w:rPr>
        <w:t xml:space="preserve"> בשיעורים דלעיל</w:t>
      </w:r>
      <w:r w:rsidR="00F159A8">
        <w:rPr>
          <w:rStyle w:val="emailstyle17"/>
          <w:rFonts w:ascii="Times New Roman" w:hAnsi="Times New Roman" w:cs="David" w:hint="cs"/>
          <w:color w:val="auto"/>
          <w:sz w:val="24"/>
          <w:rtl/>
        </w:rPr>
        <w:t xml:space="preserve"> </w:t>
      </w:r>
      <w:r w:rsidR="00F159A8">
        <w:rPr>
          <w:rStyle w:val="emailstyle17"/>
          <w:rFonts w:ascii="Times New Roman" w:hAnsi="Times New Roman" w:cs="David"/>
          <w:color w:val="auto"/>
          <w:sz w:val="24"/>
          <w:rtl/>
        </w:rPr>
        <w:t>–</w:t>
      </w:r>
      <w:del w:id="3163" w:author="Shimon" w:date="2022-01-02T11:58:00Z">
        <w:r w:rsidR="00F159A8" w:rsidDel="00F4300C">
          <w:rPr>
            <w:rStyle w:val="emailstyle17"/>
            <w:rFonts w:ascii="Times New Roman" w:hAnsi="Times New Roman" w:cs="David" w:hint="cs"/>
            <w:color w:val="auto"/>
            <w:sz w:val="24"/>
            <w:rtl/>
          </w:rPr>
          <w:delText xml:space="preserve"> בהתאם להוראות חוזה</w:delText>
        </w:r>
        <w:r w:rsidR="00F159A8" w:rsidDel="00F4300C">
          <w:rPr>
            <w:rFonts w:hint="cs"/>
            <w:rtl/>
          </w:rPr>
          <w:delText xml:space="preserve"> הבכירים</w:delText>
        </w:r>
        <w:r w:rsidR="00E26C3B" w:rsidRPr="00901A33" w:rsidDel="00F4300C">
          <w:rPr>
            <w:rStyle w:val="emailstyle17"/>
            <w:rFonts w:ascii="Times New Roman" w:hAnsi="Times New Roman" w:cs="David" w:hint="cs"/>
            <w:color w:val="auto"/>
            <w:sz w:val="24"/>
            <w:rtl/>
          </w:rPr>
          <w:delText>,</w:delText>
        </w:r>
        <w:r w:rsidRPr="00901A33" w:rsidDel="00F4300C">
          <w:rPr>
            <w:rStyle w:val="emailstyle17"/>
            <w:rFonts w:ascii="Times New Roman" w:hAnsi="Times New Roman" w:cs="David" w:hint="cs"/>
            <w:color w:val="auto"/>
            <w:sz w:val="24"/>
            <w:rtl/>
          </w:rPr>
          <w:delText xml:space="preserve"> </w:delText>
        </w:r>
      </w:del>
      <w:r w:rsidR="00F159A8">
        <w:rPr>
          <w:rStyle w:val="emailstyle17"/>
          <w:rFonts w:ascii="Times New Roman" w:hAnsi="Times New Roman" w:cs="David" w:hint="cs"/>
          <w:color w:val="auto"/>
          <w:sz w:val="24"/>
          <w:rtl/>
        </w:rPr>
        <w:t>הרי ש</w:t>
      </w:r>
      <w:r w:rsidR="00A26DC6" w:rsidRPr="00901A33">
        <w:rPr>
          <w:rStyle w:val="emailstyle17"/>
          <w:rFonts w:ascii="Times New Roman" w:hAnsi="Times New Roman" w:cs="David" w:hint="cs"/>
          <w:color w:val="auto"/>
          <w:sz w:val="24"/>
          <w:rtl/>
        </w:rPr>
        <w:t xml:space="preserve">בפועל משולמות שתי הגימלאות </w:t>
      </w:r>
      <w:r w:rsidR="002E597B" w:rsidRPr="00901A33">
        <w:rPr>
          <w:rStyle w:val="emailstyle17"/>
          <w:rFonts w:ascii="Times New Roman" w:hAnsi="Times New Roman" w:cs="David" w:hint="cs"/>
          <w:color w:val="auto"/>
          <w:sz w:val="24"/>
          <w:rtl/>
        </w:rPr>
        <w:t xml:space="preserve">כאילו היה מדובר </w:t>
      </w:r>
      <w:r w:rsidR="007E5580" w:rsidRPr="00901A33">
        <w:rPr>
          <w:rStyle w:val="emailstyle17"/>
          <w:rFonts w:ascii="Times New Roman" w:hAnsi="Times New Roman" w:cs="David" w:hint="cs"/>
          <w:b/>
          <w:bCs/>
          <w:color w:val="auto"/>
          <w:sz w:val="24"/>
          <w:rtl/>
        </w:rPr>
        <w:t>בגימלה ל</w:t>
      </w:r>
      <w:r w:rsidR="00694A56" w:rsidRPr="00901A33">
        <w:rPr>
          <w:rStyle w:val="emailstyle17"/>
          <w:rFonts w:ascii="Times New Roman" w:hAnsi="Times New Roman" w:cs="David" w:hint="cs"/>
          <w:b/>
          <w:bCs/>
          <w:color w:val="auto"/>
          <w:sz w:val="24"/>
          <w:rtl/>
        </w:rPr>
        <w:t xml:space="preserve">תקופה </w:t>
      </w:r>
      <w:r w:rsidR="002E597B" w:rsidRPr="00901A33">
        <w:rPr>
          <w:rStyle w:val="emailstyle17"/>
          <w:rFonts w:ascii="Times New Roman" w:hAnsi="Times New Roman" w:cs="David" w:hint="cs"/>
          <w:b/>
          <w:bCs/>
          <w:color w:val="auto"/>
          <w:sz w:val="24"/>
          <w:rtl/>
        </w:rPr>
        <w:t>אחת</w:t>
      </w:r>
      <w:r w:rsidR="00B63209" w:rsidRPr="00901A33">
        <w:rPr>
          <w:rStyle w:val="emailstyle17"/>
          <w:rFonts w:ascii="Times New Roman" w:hAnsi="Times New Roman" w:cs="David" w:hint="cs"/>
          <w:color w:val="auto"/>
          <w:sz w:val="24"/>
          <w:rtl/>
        </w:rPr>
        <w:t xml:space="preserve"> (של 35 שנים)</w:t>
      </w:r>
      <w:r w:rsidR="002E597B" w:rsidRPr="00901A33">
        <w:rPr>
          <w:rStyle w:val="emailstyle17"/>
          <w:rFonts w:ascii="Times New Roman" w:hAnsi="Times New Roman" w:cs="David" w:hint="cs"/>
          <w:color w:val="auto"/>
          <w:sz w:val="24"/>
          <w:rtl/>
        </w:rPr>
        <w:t xml:space="preserve">, </w:t>
      </w:r>
      <w:r w:rsidR="00B63209" w:rsidRPr="00901A33">
        <w:rPr>
          <w:rStyle w:val="emailstyle17"/>
          <w:rFonts w:ascii="Times New Roman" w:hAnsi="Times New Roman" w:cs="David" w:hint="cs"/>
          <w:b/>
          <w:bCs/>
          <w:color w:val="auto"/>
          <w:sz w:val="24"/>
          <w:rtl/>
        </w:rPr>
        <w:t>המוגבלת ב</w:t>
      </w:r>
      <w:r w:rsidR="002E597B" w:rsidRPr="00901A33">
        <w:rPr>
          <w:rStyle w:val="emailstyle17"/>
          <w:rFonts w:ascii="Times New Roman" w:hAnsi="Times New Roman" w:cs="David" w:hint="cs"/>
          <w:b/>
          <w:bCs/>
          <w:color w:val="auto"/>
          <w:sz w:val="24"/>
          <w:rtl/>
        </w:rPr>
        <w:t>תקרה</w:t>
      </w:r>
      <w:del w:id="3164" w:author="Shimon" w:date="2021-12-29T12:16:00Z">
        <w:r w:rsidR="002E597B" w:rsidRPr="00901A33" w:rsidDel="00E27BAC">
          <w:rPr>
            <w:rStyle w:val="emailstyle17"/>
            <w:rFonts w:ascii="Times New Roman" w:hAnsi="Times New Roman" w:cs="David" w:hint="cs"/>
            <w:color w:val="auto"/>
            <w:sz w:val="24"/>
            <w:rtl/>
          </w:rPr>
          <w:delText xml:space="preserve"> </w:delText>
        </w:r>
        <w:r w:rsidR="000D04D6" w:rsidRPr="00901A33" w:rsidDel="00E27BAC">
          <w:rPr>
            <w:rStyle w:val="emailstyle17"/>
            <w:rFonts w:ascii="Times New Roman" w:hAnsi="Times New Roman" w:cs="David" w:hint="cs"/>
            <w:color w:val="auto"/>
            <w:sz w:val="24"/>
            <w:rtl/>
          </w:rPr>
          <w:delText>(שאינה מוזכרת ואינה קיימת בחוזה</w:delText>
        </w:r>
      </w:del>
      <w:r w:rsidR="000D04D6"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 xml:space="preserve">של </w:t>
      </w:r>
      <w:r w:rsidR="00960BEC" w:rsidRPr="00901A33">
        <w:rPr>
          <w:rStyle w:val="emailstyle17"/>
          <w:rFonts w:ascii="Times New Roman" w:hAnsi="Times New Roman" w:cs="David" w:hint="cs"/>
          <w:color w:val="auto"/>
          <w:sz w:val="24"/>
          <w:rtl/>
        </w:rPr>
        <w:t xml:space="preserve"> </w:t>
      </w:r>
      <w:r w:rsidR="002E597B" w:rsidRPr="00901A33">
        <w:rPr>
          <w:rStyle w:val="emailstyle17"/>
          <w:rFonts w:ascii="Times New Roman" w:hAnsi="Times New Roman" w:cs="David" w:hint="cs"/>
          <w:color w:val="auto"/>
          <w:sz w:val="24"/>
          <w:rtl/>
        </w:rPr>
        <w:t>70%</w:t>
      </w:r>
      <w:del w:id="3165" w:author="Shimon" w:date="2022-01-07T01:25:00Z">
        <w:r w:rsidR="000D04D6" w:rsidRPr="00901A33" w:rsidDel="00390800">
          <w:rPr>
            <w:rStyle w:val="emailstyle17"/>
            <w:rFonts w:ascii="Times New Roman" w:hAnsi="Times New Roman" w:cs="David" w:hint="cs"/>
            <w:color w:val="auto"/>
            <w:sz w:val="24"/>
            <w:rtl/>
          </w:rPr>
          <w:delText>,</w:delText>
        </w:r>
      </w:del>
      <w:ins w:id="3166" w:author="Shimon" w:date="2022-01-07T01:25:00Z">
        <w:r w:rsidR="00390800">
          <w:rPr>
            <w:rStyle w:val="emailstyle17"/>
            <w:rFonts w:ascii="Times New Roman" w:hAnsi="Times New Roman" w:cs="David" w:hint="cs"/>
            <w:color w:val="auto"/>
            <w:sz w:val="24"/>
            <w:rtl/>
          </w:rPr>
          <w:t xml:space="preserve"> </w:t>
        </w:r>
      </w:ins>
      <w:ins w:id="3167" w:author="Shimon" w:date="2021-12-29T12:16:00Z">
        <w:r w:rsidR="00E27BAC" w:rsidRPr="00901A33">
          <w:rPr>
            <w:rStyle w:val="emailstyle17"/>
            <w:rFonts w:ascii="Times New Roman" w:hAnsi="Times New Roman" w:cs="David" w:hint="cs"/>
            <w:color w:val="auto"/>
            <w:sz w:val="24"/>
            <w:rtl/>
          </w:rPr>
          <w:t>(</w:t>
        </w:r>
        <w:r w:rsidR="00E27BAC">
          <w:rPr>
            <w:rStyle w:val="emailstyle17"/>
            <w:rFonts w:ascii="Times New Roman" w:hAnsi="Times New Roman" w:cs="David" w:hint="cs"/>
            <w:color w:val="auto"/>
            <w:sz w:val="24"/>
            <w:rtl/>
          </w:rPr>
          <w:t>הגבל</w:t>
        </w:r>
      </w:ins>
      <w:ins w:id="3168" w:author="Shimon" w:date="2022-01-03T11:59:00Z">
        <w:r w:rsidR="00F15ABF">
          <w:rPr>
            <w:rStyle w:val="emailstyle17"/>
            <w:rFonts w:ascii="Times New Roman" w:hAnsi="Times New Roman" w:cs="David" w:hint="cs"/>
            <w:color w:val="auto"/>
            <w:sz w:val="24"/>
            <w:rtl/>
          </w:rPr>
          <w:t>ות</w:t>
        </w:r>
      </w:ins>
      <w:ins w:id="3169" w:author="Shimon" w:date="2021-12-29T12:16:00Z">
        <w:r w:rsidR="00E27BAC">
          <w:rPr>
            <w:rStyle w:val="emailstyle17"/>
            <w:rFonts w:ascii="Times New Roman" w:hAnsi="Times New Roman" w:cs="David" w:hint="cs"/>
            <w:color w:val="auto"/>
            <w:sz w:val="24"/>
            <w:rtl/>
          </w:rPr>
          <w:t xml:space="preserve"> </w:t>
        </w:r>
        <w:r w:rsidR="00F15ABF">
          <w:rPr>
            <w:rStyle w:val="emailstyle17"/>
            <w:rFonts w:ascii="Times New Roman" w:hAnsi="Times New Roman" w:cs="David" w:hint="cs"/>
            <w:color w:val="auto"/>
            <w:sz w:val="24"/>
            <w:rtl/>
          </w:rPr>
          <w:t>שאינ</w:t>
        </w:r>
      </w:ins>
      <w:ins w:id="3170" w:author="Shimon" w:date="2022-01-03T11:59:00Z">
        <w:r w:rsidR="00F15ABF">
          <w:rPr>
            <w:rStyle w:val="emailstyle17"/>
            <w:rFonts w:ascii="Times New Roman" w:hAnsi="Times New Roman" w:cs="David" w:hint="cs"/>
            <w:color w:val="auto"/>
            <w:sz w:val="24"/>
            <w:rtl/>
          </w:rPr>
          <w:t>ן</w:t>
        </w:r>
      </w:ins>
      <w:ins w:id="3171" w:author="Shimon" w:date="2021-12-29T12:16:00Z">
        <w:r w:rsidR="00E27BAC" w:rsidRPr="00901A33">
          <w:rPr>
            <w:rStyle w:val="emailstyle17"/>
            <w:rFonts w:ascii="Times New Roman" w:hAnsi="Times New Roman" w:cs="David" w:hint="cs"/>
            <w:color w:val="auto"/>
            <w:sz w:val="24"/>
            <w:rtl/>
          </w:rPr>
          <w:t xml:space="preserve"> מוזכר</w:t>
        </w:r>
      </w:ins>
      <w:ins w:id="3172" w:author="Shimon" w:date="2022-01-03T12:00:00Z">
        <w:r w:rsidR="00F15ABF">
          <w:rPr>
            <w:rStyle w:val="emailstyle17"/>
            <w:rFonts w:ascii="Times New Roman" w:hAnsi="Times New Roman" w:cs="David" w:hint="cs"/>
            <w:color w:val="auto"/>
            <w:sz w:val="24"/>
            <w:rtl/>
          </w:rPr>
          <w:t>ו</w:t>
        </w:r>
      </w:ins>
      <w:ins w:id="3173" w:author="Shimon" w:date="2021-12-29T12:16:00Z">
        <w:r w:rsidR="00F15ABF">
          <w:rPr>
            <w:rStyle w:val="emailstyle17"/>
            <w:rFonts w:ascii="Times New Roman" w:hAnsi="Times New Roman" w:cs="David" w:hint="cs"/>
            <w:color w:val="auto"/>
            <w:sz w:val="24"/>
            <w:rtl/>
          </w:rPr>
          <w:t>ת ואינ</w:t>
        </w:r>
      </w:ins>
      <w:ins w:id="3174" w:author="Shimon" w:date="2022-01-03T12:00:00Z">
        <w:r w:rsidR="00F15ABF">
          <w:rPr>
            <w:rStyle w:val="emailstyle17"/>
            <w:rFonts w:ascii="Times New Roman" w:hAnsi="Times New Roman" w:cs="David" w:hint="cs"/>
            <w:color w:val="auto"/>
            <w:sz w:val="24"/>
            <w:rtl/>
          </w:rPr>
          <w:t>ן</w:t>
        </w:r>
      </w:ins>
      <w:ins w:id="3175" w:author="Shimon" w:date="2021-12-29T12:16:00Z">
        <w:r w:rsidR="00E27BAC" w:rsidRPr="00901A33">
          <w:rPr>
            <w:rStyle w:val="emailstyle17"/>
            <w:rFonts w:ascii="Times New Roman" w:hAnsi="Times New Roman" w:cs="David" w:hint="cs"/>
            <w:color w:val="auto"/>
            <w:sz w:val="24"/>
            <w:rtl/>
          </w:rPr>
          <w:t xml:space="preserve"> קיימת בחוזה</w:t>
        </w:r>
      </w:ins>
      <w:ins w:id="3176" w:author="Shimon" w:date="2021-12-29T12:20:00Z">
        <w:r w:rsidR="00426D69">
          <w:rPr>
            <w:rStyle w:val="emailstyle17"/>
            <w:rFonts w:ascii="Times New Roman" w:hAnsi="Times New Roman" w:cs="David" w:hint="cs"/>
            <w:color w:val="auto"/>
            <w:sz w:val="24"/>
            <w:rtl/>
          </w:rPr>
          <w:t>)</w:t>
        </w:r>
      </w:ins>
      <w:ins w:id="3177" w:author="Shimon" w:date="2021-12-29T12:16:00Z">
        <w:r w:rsidR="00E27BAC">
          <w:rPr>
            <w:rStyle w:val="emailstyle17"/>
            <w:rFonts w:ascii="Times New Roman" w:hAnsi="Times New Roman" w:cs="David" w:hint="cs"/>
            <w:color w:val="auto"/>
            <w:sz w:val="24"/>
            <w:rtl/>
          </w:rPr>
          <w:t>,</w:t>
        </w:r>
      </w:ins>
      <w:r w:rsidR="000D04D6" w:rsidRPr="00901A33">
        <w:rPr>
          <w:rStyle w:val="emailstyle17"/>
          <w:rFonts w:ascii="Times New Roman" w:hAnsi="Times New Roman" w:cs="David" w:hint="cs"/>
          <w:color w:val="auto"/>
          <w:sz w:val="24"/>
          <w:rtl/>
        </w:rPr>
        <w:t xml:space="preserve"> לפי </w:t>
      </w:r>
      <w:r w:rsidR="000D04D6" w:rsidRPr="00901A33">
        <w:rPr>
          <w:rStyle w:val="emailstyle17"/>
          <w:rFonts w:ascii="Times New Roman" w:hAnsi="Times New Roman" w:cs="David" w:hint="cs"/>
          <w:b/>
          <w:bCs/>
          <w:color w:val="auto"/>
          <w:sz w:val="24"/>
          <w:rtl/>
        </w:rPr>
        <w:t>נוסחה</w:t>
      </w:r>
      <w:del w:id="3178" w:author="Shimon" w:date="2021-12-26T15:01:00Z">
        <w:r w:rsidR="000D04D6" w:rsidRPr="00901A33" w:rsidDel="002B2B58">
          <w:rPr>
            <w:rStyle w:val="emailstyle17"/>
            <w:rFonts w:ascii="Times New Roman" w:hAnsi="Times New Roman" w:cs="David" w:hint="cs"/>
            <w:b/>
            <w:bCs/>
            <w:color w:val="auto"/>
            <w:sz w:val="24"/>
            <w:rtl/>
          </w:rPr>
          <w:delText xml:space="preserve"> </w:delText>
        </w:r>
      </w:del>
      <w:r w:rsidR="00A26956">
        <w:rPr>
          <w:rStyle w:val="emailstyle17"/>
          <w:rFonts w:ascii="Times New Roman" w:hAnsi="Times New Roman" w:cs="David" w:hint="cs"/>
          <w:b/>
          <w:bCs/>
          <w:color w:val="auto"/>
          <w:sz w:val="24"/>
          <w:rtl/>
        </w:rPr>
        <w:t xml:space="preserve"> </w:t>
      </w:r>
      <w:r w:rsidR="00426D69">
        <w:rPr>
          <w:rStyle w:val="emailstyle17"/>
          <w:rFonts w:ascii="Times New Roman" w:hAnsi="Times New Roman" w:cs="David" w:hint="cs"/>
          <w:b/>
          <w:bCs/>
          <w:color w:val="auto"/>
          <w:sz w:val="24"/>
          <w:rtl/>
        </w:rPr>
        <w:t xml:space="preserve">לשקלול </w:t>
      </w:r>
      <w:r w:rsidR="00A26956">
        <w:rPr>
          <w:rStyle w:val="emailstyle17"/>
          <w:rFonts w:ascii="Times New Roman" w:hAnsi="Times New Roman" w:cs="David" w:hint="cs"/>
          <w:b/>
          <w:bCs/>
          <w:color w:val="auto"/>
          <w:sz w:val="24"/>
          <w:rtl/>
        </w:rPr>
        <w:t xml:space="preserve">שתי </w:t>
      </w:r>
      <w:r w:rsidR="00426D69">
        <w:rPr>
          <w:rStyle w:val="emailstyle17"/>
          <w:rFonts w:ascii="Times New Roman" w:hAnsi="Times New Roman" w:cs="David" w:hint="cs"/>
          <w:b/>
          <w:bCs/>
          <w:color w:val="auto"/>
          <w:sz w:val="24"/>
          <w:rtl/>
        </w:rPr>
        <w:t>ה</w:t>
      </w:r>
      <w:r w:rsidR="00A26956">
        <w:rPr>
          <w:rStyle w:val="emailstyle17"/>
          <w:rFonts w:ascii="Times New Roman" w:hAnsi="Times New Roman" w:cs="David" w:hint="cs"/>
          <w:b/>
          <w:bCs/>
          <w:color w:val="auto"/>
          <w:sz w:val="24"/>
          <w:rtl/>
        </w:rPr>
        <w:t>תקופות</w:t>
      </w:r>
      <w:r w:rsidR="00426D69" w:rsidRPr="00426D69">
        <w:rPr>
          <w:rStyle w:val="emailstyle17"/>
          <w:rFonts w:ascii="Times New Roman" w:hAnsi="Times New Roman" w:cs="David" w:hint="cs"/>
          <w:color w:val="auto"/>
          <w:sz w:val="24"/>
          <w:rtl/>
        </w:rPr>
        <w:t xml:space="preserve"> </w:t>
      </w:r>
      <w:ins w:id="3179" w:author="Shimon" w:date="2021-12-29T12:18:00Z">
        <w:r w:rsidR="00426D69" w:rsidRPr="00901A33">
          <w:rPr>
            <w:rStyle w:val="emailstyle17"/>
            <w:rFonts w:ascii="Times New Roman" w:hAnsi="Times New Roman" w:cs="David" w:hint="cs"/>
            <w:color w:val="auto"/>
            <w:sz w:val="24"/>
            <w:rtl/>
          </w:rPr>
          <w:t>ש</w:t>
        </w:r>
      </w:ins>
      <w:ins w:id="3180" w:author="Shimon" w:date="2021-12-29T14:34:00Z">
        <w:r w:rsidR="00FF0D57">
          <w:rPr>
            <w:rStyle w:val="emailstyle17"/>
            <w:rFonts w:ascii="Times New Roman" w:hAnsi="Times New Roman" w:cs="David" w:hint="cs"/>
            <w:color w:val="auto"/>
            <w:sz w:val="24"/>
            <w:rtl/>
          </w:rPr>
          <w:t xml:space="preserve">גם היא </w:t>
        </w:r>
      </w:ins>
      <w:ins w:id="3181" w:author="Shimon" w:date="2021-12-29T12:18:00Z">
        <w:r w:rsidR="00426D69" w:rsidRPr="00901A33">
          <w:rPr>
            <w:rStyle w:val="emailstyle17"/>
            <w:rFonts w:ascii="Times New Roman" w:hAnsi="Times New Roman" w:cs="David" w:hint="cs"/>
            <w:color w:val="auto"/>
            <w:sz w:val="24"/>
            <w:rtl/>
          </w:rPr>
          <w:t>אינה קיימת בחוזה ו/או בחוק</w:t>
        </w:r>
      </w:ins>
      <w:r w:rsidR="000D04D6" w:rsidRPr="00901A33">
        <w:rPr>
          <w:rStyle w:val="emailstyle17"/>
          <w:rFonts w:ascii="Times New Roman" w:hAnsi="Times New Roman" w:cs="David" w:hint="cs"/>
          <w:color w:val="auto"/>
          <w:sz w:val="24"/>
          <w:rtl/>
        </w:rPr>
        <w:t xml:space="preserve">, </w:t>
      </w:r>
      <w:ins w:id="3182" w:author="Shimon" w:date="2021-12-29T12:22:00Z">
        <w:r w:rsidR="00426D69">
          <w:rPr>
            <w:rStyle w:val="emailstyle17"/>
            <w:rFonts w:ascii="Times New Roman" w:hAnsi="Times New Roman" w:cs="David" w:hint="cs"/>
            <w:color w:val="auto"/>
            <w:sz w:val="24"/>
            <w:rtl/>
          </w:rPr>
          <w:t>ואשר</w:t>
        </w:r>
      </w:ins>
      <w:r w:rsidR="00426D69">
        <w:rPr>
          <w:rStyle w:val="emailstyle17"/>
          <w:rFonts w:ascii="Times New Roman" w:hAnsi="Times New Roman" w:cs="David" w:hint="cs"/>
          <w:b/>
          <w:bCs/>
          <w:color w:val="auto"/>
          <w:sz w:val="24"/>
          <w:rtl/>
        </w:rPr>
        <w:t xml:space="preserve"> </w:t>
      </w:r>
      <w:ins w:id="3183" w:author="Shimon" w:date="2021-12-29T12:19:00Z">
        <w:r w:rsidR="00426D69">
          <w:rPr>
            <w:rStyle w:val="emailstyle17"/>
            <w:rFonts w:ascii="Times New Roman" w:hAnsi="Times New Roman" w:cs="David" w:hint="cs"/>
            <w:b/>
            <w:bCs/>
            <w:color w:val="auto"/>
            <w:sz w:val="24"/>
            <w:rtl/>
          </w:rPr>
          <w:t>הומצאה ו</w:t>
        </w:r>
      </w:ins>
      <w:r w:rsidR="000D04D6" w:rsidRPr="00901A33">
        <w:rPr>
          <w:rStyle w:val="emailstyle17"/>
          <w:rFonts w:ascii="Times New Roman" w:hAnsi="Times New Roman" w:cs="David" w:hint="cs"/>
          <w:b/>
          <w:bCs/>
          <w:color w:val="auto"/>
          <w:sz w:val="24"/>
          <w:rtl/>
        </w:rPr>
        <w:t>נקבעה חד צדדית ע"י נתבעת 1</w:t>
      </w:r>
      <w:ins w:id="3184" w:author="Shimon" w:date="2021-12-26T15:03:00Z">
        <w:r w:rsidR="002B2B58">
          <w:rPr>
            <w:rStyle w:val="emailstyle17"/>
            <w:rFonts w:ascii="Times New Roman" w:hAnsi="Times New Roman" w:cs="David" w:hint="cs"/>
            <w:b/>
            <w:bCs/>
            <w:color w:val="auto"/>
            <w:sz w:val="24"/>
            <w:rtl/>
          </w:rPr>
          <w:t>,</w:t>
        </w:r>
      </w:ins>
      <w:r w:rsidR="000D04D6" w:rsidRPr="00901A33">
        <w:rPr>
          <w:rStyle w:val="emailstyle17"/>
          <w:rFonts w:ascii="Times New Roman" w:hAnsi="Times New Roman" w:cs="David" w:hint="cs"/>
          <w:b/>
          <w:bCs/>
          <w:color w:val="auto"/>
          <w:sz w:val="24"/>
          <w:rtl/>
        </w:rPr>
        <w:t xml:space="preserve"> </w:t>
      </w:r>
      <w:r w:rsidR="00426D69">
        <w:rPr>
          <w:rStyle w:val="emailstyle17"/>
          <w:rFonts w:ascii="Times New Roman" w:hAnsi="Times New Roman" w:cs="David" w:hint="cs"/>
          <w:b/>
          <w:bCs/>
          <w:color w:val="auto"/>
          <w:sz w:val="24"/>
          <w:u w:val="single"/>
          <w:rtl/>
        </w:rPr>
        <w:t xml:space="preserve">רק </w:t>
      </w:r>
      <w:r w:rsidR="000D04D6" w:rsidRPr="002B2B58">
        <w:rPr>
          <w:rStyle w:val="emailstyle17"/>
          <w:rFonts w:ascii="Times New Roman" w:hAnsi="Times New Roman" w:cs="David" w:hint="eastAsia"/>
          <w:b/>
          <w:bCs/>
          <w:color w:val="auto"/>
          <w:sz w:val="24"/>
          <w:u w:val="single"/>
          <w:rtl/>
          <w:rPrChange w:id="3185" w:author="Shimon" w:date="2021-12-26T15:03:00Z">
            <w:rPr>
              <w:rStyle w:val="emailstyle17"/>
              <w:rFonts w:ascii="Times New Roman" w:hAnsi="Times New Roman" w:cs="David" w:hint="eastAsia"/>
              <w:b/>
              <w:bCs/>
              <w:color w:val="auto"/>
              <w:sz w:val="24"/>
              <w:rtl/>
            </w:rPr>
          </w:rPrChange>
        </w:rPr>
        <w:t>אחרי</w:t>
      </w:r>
      <w:r w:rsidR="000D04D6" w:rsidRPr="00901A33">
        <w:rPr>
          <w:rStyle w:val="emailstyle17"/>
          <w:rFonts w:ascii="Times New Roman" w:hAnsi="Times New Roman" w:cs="David" w:hint="cs"/>
          <w:b/>
          <w:bCs/>
          <w:color w:val="auto"/>
          <w:sz w:val="24"/>
          <w:rtl/>
        </w:rPr>
        <w:t xml:space="preserve"> תום העסקתו של התובע</w:t>
      </w:r>
      <w:r w:rsidR="00426D69">
        <w:rPr>
          <w:rStyle w:val="emailstyle17"/>
          <w:rFonts w:ascii="Times New Roman" w:hAnsi="Times New Roman" w:cs="David" w:hint="cs"/>
          <w:color w:val="auto"/>
          <w:sz w:val="24"/>
          <w:rtl/>
        </w:rPr>
        <w:t>.</w:t>
      </w:r>
    </w:p>
    <w:p w14:paraId="31DC5F7F" w14:textId="29CC57D1" w:rsidR="00895329" w:rsidRPr="004154E5" w:rsidRDefault="009E1704" w:rsidP="002E5E84">
      <w:pPr>
        <w:pStyle w:val="11"/>
        <w:numPr>
          <w:ilvl w:val="0"/>
          <w:numId w:val="14"/>
        </w:numPr>
        <w:spacing w:before="0" w:after="240" w:line="360" w:lineRule="auto"/>
        <w:ind w:left="510" w:hanging="425"/>
        <w:rPr>
          <w:rStyle w:val="emailstyle17"/>
          <w:rFonts w:ascii="Times New Roman" w:hAnsi="Times New Roman" w:cs="David"/>
          <w:b/>
          <w:bCs/>
          <w:color w:val="auto"/>
          <w:sz w:val="24"/>
          <w:rPrChange w:id="3186" w:author="Shimon" w:date="2021-12-29T12:32:00Z">
            <w:rPr>
              <w:rStyle w:val="emailstyle17"/>
              <w:rFonts w:ascii="Times New Roman" w:hAnsi="Times New Roman" w:cs="David"/>
              <w:color w:val="auto"/>
              <w:sz w:val="24"/>
            </w:rPr>
          </w:rPrChange>
        </w:rPr>
      </w:pPr>
      <w:r w:rsidRPr="004154E5">
        <w:rPr>
          <w:rStyle w:val="emailstyle17"/>
          <w:rFonts w:ascii="Times New Roman" w:hAnsi="Times New Roman" w:cs="David" w:hint="eastAsia"/>
          <w:b/>
          <w:bCs/>
          <w:color w:val="auto"/>
          <w:sz w:val="24"/>
          <w:rtl/>
          <w:rPrChange w:id="3187" w:author="Shimon" w:date="2021-12-29T12:32:00Z">
            <w:rPr>
              <w:rStyle w:val="emailstyle17"/>
              <w:rFonts w:ascii="Times New Roman" w:hAnsi="Times New Roman" w:cs="David" w:hint="eastAsia"/>
              <w:color w:val="auto"/>
              <w:sz w:val="24"/>
              <w:rtl/>
            </w:rPr>
          </w:rPrChange>
        </w:rPr>
        <w:t>התוצאה</w:t>
      </w:r>
      <w:r w:rsidRPr="004154E5">
        <w:rPr>
          <w:rStyle w:val="emailstyle17"/>
          <w:rFonts w:ascii="Times New Roman" w:hAnsi="Times New Roman" w:cs="David"/>
          <w:b/>
          <w:bCs/>
          <w:color w:val="auto"/>
          <w:sz w:val="24"/>
          <w:rtl/>
          <w:rPrChange w:id="3188" w:author="Shimon" w:date="2021-12-29T12:32:00Z">
            <w:rPr>
              <w:rStyle w:val="emailstyle17"/>
              <w:rFonts w:ascii="Times New Roman" w:hAnsi="Times New Roman" w:cs="David"/>
              <w:color w:val="auto"/>
              <w:sz w:val="24"/>
              <w:rtl/>
            </w:rPr>
          </w:rPrChange>
        </w:rPr>
        <w:t xml:space="preserve">, הבלתי מתקבלת על הדעת ממש, היא </w:t>
      </w:r>
      <w:r w:rsidR="00D74361" w:rsidRPr="004154E5">
        <w:rPr>
          <w:rStyle w:val="emailstyle17"/>
          <w:rFonts w:ascii="Times New Roman" w:hAnsi="Times New Roman" w:cs="David" w:hint="eastAsia"/>
          <w:b/>
          <w:bCs/>
          <w:color w:val="auto"/>
          <w:sz w:val="24"/>
          <w:rtl/>
          <w:rPrChange w:id="3189" w:author="Shimon" w:date="2021-12-29T12:32:00Z">
            <w:rPr>
              <w:rStyle w:val="emailstyle17"/>
              <w:rFonts w:ascii="Times New Roman" w:hAnsi="Times New Roman" w:cs="David" w:hint="eastAsia"/>
              <w:color w:val="auto"/>
              <w:sz w:val="24"/>
              <w:rtl/>
            </w:rPr>
          </w:rPrChange>
        </w:rPr>
        <w:t>ש</w:t>
      </w:r>
      <w:r w:rsidRPr="004154E5">
        <w:rPr>
          <w:rStyle w:val="emailstyle17"/>
          <w:rFonts w:ascii="Times New Roman" w:hAnsi="Times New Roman" w:cs="David" w:hint="eastAsia"/>
          <w:b/>
          <w:bCs/>
          <w:color w:val="auto"/>
          <w:sz w:val="24"/>
          <w:rtl/>
          <w:rPrChange w:id="3190" w:author="Shimon" w:date="2021-12-29T12:32:00Z">
            <w:rPr>
              <w:rStyle w:val="emailstyle17"/>
              <w:rFonts w:ascii="Times New Roman" w:hAnsi="Times New Roman" w:cs="David" w:hint="eastAsia"/>
              <w:color w:val="auto"/>
              <w:sz w:val="24"/>
              <w:rtl/>
            </w:rPr>
          </w:rPrChange>
        </w:rPr>
        <w:t>לתובע</w:t>
      </w:r>
      <w:r w:rsidRPr="004154E5">
        <w:rPr>
          <w:rStyle w:val="emailstyle17"/>
          <w:rFonts w:ascii="Times New Roman" w:hAnsi="Times New Roman" w:cs="David"/>
          <w:b/>
          <w:bCs/>
          <w:color w:val="auto"/>
          <w:sz w:val="24"/>
          <w:rtl/>
          <w:rPrChange w:id="3191" w:author="Shimon" w:date="2021-12-29T12:32:00Z">
            <w:rPr>
              <w:rStyle w:val="emailstyle17"/>
              <w:rFonts w:ascii="Times New Roman" w:hAnsi="Times New Roman" w:cs="David"/>
              <w:color w:val="auto"/>
              <w:sz w:val="24"/>
              <w:rtl/>
            </w:rPr>
          </w:rPrChange>
        </w:rPr>
        <w:t xml:space="preserve"> משולמות שתי </w:t>
      </w:r>
      <w:r w:rsidRPr="004154E5">
        <w:rPr>
          <w:rStyle w:val="emailstyle17"/>
          <w:rFonts w:ascii="Times New Roman" w:hAnsi="Times New Roman" w:cs="David" w:hint="eastAsia"/>
          <w:b/>
          <w:bCs/>
          <w:color w:val="auto"/>
          <w:sz w:val="24"/>
          <w:rtl/>
          <w:rPrChange w:id="3192" w:author="Shimon" w:date="2021-12-29T12:32:00Z">
            <w:rPr>
              <w:rStyle w:val="emailstyle17"/>
              <w:rFonts w:ascii="Times New Roman" w:hAnsi="Times New Roman" w:cs="David" w:hint="eastAsia"/>
              <w:color w:val="auto"/>
              <w:sz w:val="24"/>
              <w:rtl/>
            </w:rPr>
          </w:rPrChange>
        </w:rPr>
        <w:t>גימלאות</w:t>
      </w:r>
      <w:r w:rsidRPr="004154E5">
        <w:rPr>
          <w:rStyle w:val="emailstyle17"/>
          <w:rFonts w:ascii="Times New Roman" w:hAnsi="Times New Roman" w:cs="David"/>
          <w:b/>
          <w:bCs/>
          <w:color w:val="auto"/>
          <w:sz w:val="24"/>
          <w:rtl/>
          <w:rPrChange w:id="3193" w:author="Shimon" w:date="2021-12-29T12:32:00Z">
            <w:rPr>
              <w:rStyle w:val="emailstyle17"/>
              <w:rFonts w:ascii="Times New Roman" w:hAnsi="Times New Roman" w:cs="David"/>
              <w:color w:val="auto"/>
              <w:sz w:val="24"/>
              <w:rtl/>
            </w:rPr>
          </w:rPrChange>
        </w:rPr>
        <w:t xml:space="preserve"> חסרות וחלקיות בשיעורים</w:t>
      </w:r>
      <w:r w:rsidR="00810A8C" w:rsidRPr="004154E5">
        <w:rPr>
          <w:rStyle w:val="emailstyle17"/>
          <w:rFonts w:ascii="Times New Roman" w:hAnsi="Times New Roman" w:cs="David"/>
          <w:b/>
          <w:bCs/>
          <w:color w:val="auto"/>
          <w:sz w:val="24"/>
          <w:rtl/>
          <w:rPrChange w:id="3194" w:author="Shimon" w:date="2021-12-29T12:32:00Z">
            <w:rPr>
              <w:rStyle w:val="emailstyle17"/>
              <w:rFonts w:ascii="Times New Roman" w:hAnsi="Times New Roman" w:cs="David"/>
              <w:color w:val="auto"/>
              <w:sz w:val="24"/>
              <w:rtl/>
            </w:rPr>
          </w:rPrChange>
        </w:rPr>
        <w:t xml:space="preserve"> המפורטים מדי חודש בתלושי </w:t>
      </w:r>
      <w:r w:rsidR="00810A8C" w:rsidRPr="004154E5">
        <w:rPr>
          <w:rStyle w:val="emailstyle17"/>
          <w:rFonts w:ascii="Times New Roman" w:hAnsi="Times New Roman" w:cs="David" w:hint="eastAsia"/>
          <w:b/>
          <w:bCs/>
          <w:color w:val="auto"/>
          <w:sz w:val="24"/>
          <w:rtl/>
          <w:rPrChange w:id="3195" w:author="Shimon" w:date="2021-12-29T12:32:00Z">
            <w:rPr>
              <w:rStyle w:val="emailstyle17"/>
              <w:rFonts w:ascii="Times New Roman" w:hAnsi="Times New Roman" w:cs="David" w:hint="eastAsia"/>
              <w:color w:val="auto"/>
              <w:sz w:val="24"/>
              <w:rtl/>
            </w:rPr>
          </w:rPrChange>
        </w:rPr>
        <w:t>הגימלה</w:t>
      </w:r>
      <w:r w:rsidR="00D74361" w:rsidRPr="004154E5">
        <w:rPr>
          <w:rStyle w:val="emailstyle17"/>
          <w:rFonts w:ascii="Times New Roman" w:hAnsi="Times New Roman" w:cs="David"/>
          <w:b/>
          <w:bCs/>
          <w:color w:val="auto"/>
          <w:sz w:val="24"/>
          <w:rtl/>
          <w:rPrChange w:id="3196" w:author="Shimon" w:date="2021-12-29T12:32:00Z">
            <w:rPr>
              <w:rStyle w:val="emailstyle17"/>
              <w:rFonts w:ascii="Times New Roman" w:hAnsi="Times New Roman" w:cs="David"/>
              <w:color w:val="auto"/>
              <w:sz w:val="24"/>
              <w:rtl/>
            </w:rPr>
          </w:rPrChange>
        </w:rPr>
        <w:t xml:space="preserve">, </w:t>
      </w:r>
      <w:r w:rsidR="00D74361" w:rsidRPr="004154E5">
        <w:rPr>
          <w:rStyle w:val="emailstyle17"/>
          <w:rFonts w:ascii="Times New Roman" w:hAnsi="Times New Roman" w:cs="David" w:hint="eastAsia"/>
          <w:b/>
          <w:bCs/>
          <w:color w:val="auto"/>
          <w:sz w:val="24"/>
          <w:rtl/>
          <w:rPrChange w:id="3197" w:author="Shimon" w:date="2021-12-29T12:32:00Z">
            <w:rPr>
              <w:rStyle w:val="emailstyle17"/>
              <w:rFonts w:ascii="Times New Roman" w:hAnsi="Times New Roman" w:cs="David" w:hint="eastAsia"/>
              <w:color w:val="auto"/>
              <w:sz w:val="24"/>
              <w:rtl/>
            </w:rPr>
          </w:rPrChange>
        </w:rPr>
        <w:t>כ</w:t>
      </w:r>
      <w:r w:rsidRPr="004154E5">
        <w:rPr>
          <w:rStyle w:val="emailstyle17"/>
          <w:rFonts w:ascii="Times New Roman" w:hAnsi="Times New Roman" w:cs="David" w:hint="eastAsia"/>
          <w:b/>
          <w:bCs/>
          <w:color w:val="auto"/>
          <w:sz w:val="24"/>
          <w:rtl/>
          <w:rPrChange w:id="3198" w:author="Shimon" w:date="2021-12-29T12:32:00Z">
            <w:rPr>
              <w:rStyle w:val="emailstyle17"/>
              <w:rFonts w:ascii="Times New Roman" w:hAnsi="Times New Roman" w:cs="David" w:hint="eastAsia"/>
              <w:color w:val="auto"/>
              <w:sz w:val="24"/>
              <w:rtl/>
            </w:rPr>
          </w:rPrChange>
        </w:rPr>
        <w:t>להלן</w:t>
      </w:r>
      <w:r w:rsidR="00435A41" w:rsidRPr="004154E5">
        <w:rPr>
          <w:rStyle w:val="emailstyle17"/>
          <w:rFonts w:ascii="Times New Roman" w:hAnsi="Times New Roman" w:cs="David"/>
          <w:b/>
          <w:bCs/>
          <w:color w:val="auto"/>
          <w:sz w:val="24"/>
          <w:rtl/>
          <w:rPrChange w:id="3199" w:author="Shimon" w:date="2021-12-29T12:32:00Z">
            <w:rPr>
              <w:rStyle w:val="emailstyle17"/>
              <w:rFonts w:ascii="Times New Roman" w:hAnsi="Times New Roman" w:cs="David"/>
              <w:color w:val="auto"/>
              <w:sz w:val="24"/>
              <w:rtl/>
            </w:rPr>
          </w:rPrChange>
        </w:rPr>
        <w:t>:</w:t>
      </w:r>
    </w:p>
    <w:p w14:paraId="76FC0481" w14:textId="501BFE60" w:rsidR="00895329" w:rsidRPr="00901A33" w:rsidRDefault="00A26DC6" w:rsidP="0069718D">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r w:rsidR="00A242D7">
        <w:rPr>
          <w:rStyle w:val="emailstyle17"/>
          <w:rFonts w:ascii="Times New Roman" w:hAnsi="Times New Roman" w:cs="David" w:hint="cs"/>
          <w:b/>
          <w:bCs/>
          <w:color w:val="auto"/>
          <w:sz w:val="24"/>
          <w:rtl/>
        </w:rPr>
        <w:t xml:space="preserve">גימלה </w:t>
      </w:r>
      <w:r w:rsidR="00435A41" w:rsidRPr="00901A33">
        <w:rPr>
          <w:rStyle w:val="emailstyle17"/>
          <w:rFonts w:ascii="Times New Roman" w:hAnsi="Times New Roman" w:cs="David" w:hint="eastAsia"/>
          <w:b/>
          <w:bCs/>
          <w:color w:val="auto"/>
          <w:sz w:val="24"/>
          <w:rtl/>
        </w:rPr>
        <w:t>בגין</w:t>
      </w:r>
      <w:r w:rsidR="00435A41" w:rsidRPr="00901A33">
        <w:rPr>
          <w:rStyle w:val="emailstyle17"/>
          <w:rFonts w:ascii="Times New Roman" w:hAnsi="Times New Roman" w:cs="David"/>
          <w:b/>
          <w:bCs/>
          <w:color w:val="auto"/>
          <w:sz w:val="24"/>
          <w:rtl/>
        </w:rPr>
        <w:t xml:space="preserve"> תקופת </w:t>
      </w:r>
      <w:r w:rsidR="00435A41" w:rsidRPr="004154E5">
        <w:rPr>
          <w:rStyle w:val="emailstyle17"/>
          <w:rFonts w:ascii="Times New Roman" w:hAnsi="Times New Roman" w:cs="David"/>
          <w:b/>
          <w:bCs/>
          <w:color w:val="auto"/>
          <w:sz w:val="24"/>
          <w:u w:val="single"/>
          <w:rtl/>
          <w:rPrChange w:id="3200" w:author="Shimon" w:date="2021-12-29T12:28:00Z">
            <w:rPr>
              <w:rStyle w:val="emailstyle17"/>
              <w:rFonts w:ascii="Times New Roman" w:hAnsi="Times New Roman" w:cs="David"/>
              <w:b/>
              <w:bCs/>
              <w:color w:val="auto"/>
              <w:sz w:val="24"/>
              <w:rtl/>
            </w:rPr>
          </w:rPrChange>
        </w:rPr>
        <w:t>העבודה</w:t>
      </w:r>
      <w:r w:rsidR="00435A41" w:rsidRPr="00901A33">
        <w:rPr>
          <w:rStyle w:val="emailstyle17"/>
          <w:rFonts w:ascii="Times New Roman" w:hAnsi="Times New Roman" w:cs="David"/>
          <w:b/>
          <w:bCs/>
          <w:color w:val="auto"/>
          <w:sz w:val="24"/>
          <w:rtl/>
        </w:rPr>
        <w:t xml:space="preserve"> בחוזה</w:t>
      </w:r>
      <w:ins w:id="3201" w:author="Shimon" w:date="2021-12-29T12:33:00Z">
        <w:r w:rsidR="004154E5">
          <w:rPr>
            <w:rStyle w:val="emailstyle17"/>
            <w:rFonts w:ascii="Times New Roman" w:hAnsi="Times New Roman" w:cs="David" w:hint="cs"/>
            <w:b/>
            <w:bCs/>
            <w:color w:val="auto"/>
            <w:sz w:val="24"/>
            <w:rtl/>
          </w:rPr>
          <w:t xml:space="preserve"> </w:t>
        </w:r>
        <w:r w:rsidR="004154E5" w:rsidRPr="004154E5">
          <w:rPr>
            <w:rStyle w:val="emailstyle17"/>
            <w:rFonts w:ascii="Times New Roman" w:hAnsi="Times New Roman" w:cs="David"/>
            <w:color w:val="auto"/>
            <w:sz w:val="24"/>
            <w:rtl/>
            <w:rPrChange w:id="3202" w:author="Shimon" w:date="2021-12-29T12:33:00Z">
              <w:rPr>
                <w:rStyle w:val="emailstyle17"/>
                <w:rFonts w:ascii="Times New Roman" w:hAnsi="Times New Roman" w:cs="David"/>
                <w:b/>
                <w:bCs/>
                <w:color w:val="auto"/>
                <w:sz w:val="24"/>
                <w:rtl/>
              </w:rPr>
            </w:rPrChange>
          </w:rPr>
          <w:t xml:space="preserve">(22.33 </w:t>
        </w:r>
        <w:r w:rsidR="004154E5" w:rsidRPr="004154E5">
          <w:rPr>
            <w:rStyle w:val="emailstyle17"/>
            <w:rFonts w:ascii="Times New Roman" w:hAnsi="Times New Roman" w:cs="David" w:hint="eastAsia"/>
            <w:color w:val="auto"/>
            <w:sz w:val="24"/>
            <w:rtl/>
            <w:rPrChange w:id="3203" w:author="Shimon" w:date="2021-12-29T12:33:00Z">
              <w:rPr>
                <w:rStyle w:val="emailstyle17"/>
                <w:rFonts w:ascii="Times New Roman" w:hAnsi="Times New Roman" w:cs="David" w:hint="eastAsia"/>
                <w:b/>
                <w:bCs/>
                <w:color w:val="auto"/>
                <w:sz w:val="24"/>
                <w:rtl/>
              </w:rPr>
            </w:rPrChange>
          </w:rPr>
          <w:t>שנים</w:t>
        </w:r>
        <w:r w:rsidR="004154E5" w:rsidRPr="004154E5">
          <w:rPr>
            <w:rStyle w:val="emailstyle17"/>
            <w:rFonts w:ascii="Times New Roman" w:hAnsi="Times New Roman" w:cs="David"/>
            <w:color w:val="auto"/>
            <w:sz w:val="24"/>
            <w:rtl/>
            <w:rPrChange w:id="3204" w:author="Shimon" w:date="2021-12-29T12:33:00Z">
              <w:rPr>
                <w:rStyle w:val="emailstyle17"/>
                <w:rFonts w:ascii="Times New Roman" w:hAnsi="Times New Roman" w:cs="David"/>
                <w:b/>
                <w:bCs/>
                <w:color w:val="auto"/>
                <w:sz w:val="24"/>
                <w:rtl/>
              </w:rPr>
            </w:rPrChange>
          </w:rPr>
          <w:t>)</w:t>
        </w:r>
      </w:ins>
      <w:r w:rsidR="00435A41" w:rsidRPr="004154E5">
        <w:rPr>
          <w:rStyle w:val="emailstyle17"/>
          <w:rFonts w:ascii="Times New Roman" w:hAnsi="Times New Roman" w:cs="David"/>
          <w:color w:val="auto"/>
          <w:sz w:val="24"/>
          <w:rtl/>
          <w:rPrChange w:id="3205" w:author="Shimon" w:date="2021-12-29T12:33:00Z">
            <w:rPr>
              <w:rStyle w:val="emailstyle17"/>
              <w:rFonts w:ascii="Times New Roman" w:hAnsi="Times New Roman" w:cs="David"/>
              <w:b/>
              <w:bCs/>
              <w:color w:val="auto"/>
              <w:sz w:val="24"/>
              <w:rtl/>
            </w:rPr>
          </w:rPrChange>
        </w:rPr>
        <w:t>:</w:t>
      </w:r>
      <w:r w:rsidR="00A242D7">
        <w:rPr>
          <w:rStyle w:val="emailstyle17"/>
          <w:rFonts w:ascii="Times New Roman" w:hAnsi="Times New Roman" w:cs="David" w:hint="cs"/>
          <w:b/>
          <w:bCs/>
          <w:color w:val="auto"/>
          <w:sz w:val="24"/>
          <w:rtl/>
        </w:rPr>
        <w:t xml:space="preserve"> </w:t>
      </w:r>
      <w:r w:rsidR="00435A41" w:rsidRPr="00901A33">
        <w:rPr>
          <w:rStyle w:val="emailstyle17"/>
          <w:rFonts w:ascii="Times New Roman" w:hAnsi="Times New Roman" w:cs="David"/>
          <w:b/>
          <w:bCs/>
          <w:color w:val="auto"/>
          <w:sz w:val="24"/>
          <w:rtl/>
        </w:rPr>
        <w:t>36.64%</w:t>
      </w:r>
      <w:r w:rsidR="00435A41" w:rsidRPr="00901A33">
        <w:rPr>
          <w:rStyle w:val="emailstyle17"/>
          <w:rFonts w:ascii="Times New Roman" w:hAnsi="Times New Roman" w:cs="David" w:hint="cs"/>
          <w:color w:val="auto"/>
          <w:sz w:val="24"/>
          <w:rtl/>
        </w:rPr>
        <w:t xml:space="preserve"> בלבד </w:t>
      </w:r>
      <w:r w:rsidR="007E401F">
        <w:rPr>
          <w:rStyle w:val="emailstyle17"/>
          <w:rFonts w:ascii="Times New Roman" w:hAnsi="Times New Roman" w:cs="David" w:hint="cs"/>
          <w:color w:val="auto"/>
          <w:sz w:val="24"/>
          <w:rtl/>
        </w:rPr>
        <w:t>(במקום 44.66% כאמור)</w:t>
      </w:r>
      <w:r w:rsidR="007E401F" w:rsidRPr="00901A33">
        <w:rPr>
          <w:rStyle w:val="emailstyle17"/>
          <w:rFonts w:ascii="Times New Roman" w:hAnsi="Times New Roman" w:cs="David" w:hint="cs"/>
          <w:color w:val="auto"/>
          <w:sz w:val="24"/>
          <w:rtl/>
        </w:rPr>
        <w:t>,</w:t>
      </w:r>
      <w:r w:rsidR="007E401F" w:rsidRPr="007E401F">
        <w:rPr>
          <w:rStyle w:val="emailstyle17"/>
          <w:rFonts w:ascii="Times New Roman" w:hAnsi="Times New Roman" w:cs="David" w:hint="cs"/>
          <w:color w:val="auto"/>
          <w:sz w:val="24"/>
          <w:rtl/>
        </w:rPr>
        <w:t xml:space="preserve"> </w:t>
      </w:r>
      <w:r w:rsidR="007E401F" w:rsidRPr="00901A33">
        <w:rPr>
          <w:rStyle w:val="emailstyle17"/>
          <w:rFonts w:ascii="Times New Roman" w:hAnsi="Times New Roman" w:cs="David" w:hint="cs"/>
          <w:color w:val="auto"/>
          <w:sz w:val="24"/>
          <w:rtl/>
        </w:rPr>
        <w:t>מ</w:t>
      </w:r>
      <w:r w:rsidR="007E401F">
        <w:rPr>
          <w:rStyle w:val="emailstyle17"/>
          <w:rFonts w:ascii="Times New Roman" w:hAnsi="Times New Roman" w:cs="David" w:hint="cs"/>
          <w:color w:val="auto"/>
          <w:sz w:val="24"/>
          <w:rtl/>
        </w:rPr>
        <w:t>ה</w:t>
      </w:r>
      <w:r w:rsidR="007E401F" w:rsidRPr="00901A33">
        <w:rPr>
          <w:rStyle w:val="emailstyle17"/>
          <w:rFonts w:ascii="Times New Roman" w:hAnsi="Times New Roman" w:cs="David" w:hint="cs"/>
          <w:color w:val="auto"/>
          <w:sz w:val="24"/>
          <w:rtl/>
        </w:rPr>
        <w:t>משכורת הקובעת לחוזה</w:t>
      </w:r>
      <w:ins w:id="3206" w:author="Shimon" w:date="2022-01-02T11:59:00Z">
        <w:r w:rsidR="00F4300C">
          <w:rPr>
            <w:rStyle w:val="emailstyle17"/>
            <w:rFonts w:ascii="Times New Roman" w:hAnsi="Times New Roman" w:cs="David" w:hint="cs"/>
            <w:color w:val="auto"/>
            <w:sz w:val="24"/>
            <w:rtl/>
          </w:rPr>
          <w:t>,</w:t>
        </w:r>
      </w:ins>
      <w:r w:rsidR="007E401F">
        <w:rPr>
          <w:rStyle w:val="emailstyle17"/>
          <w:rFonts w:ascii="Times New Roman" w:hAnsi="Times New Roman" w:cs="David" w:hint="cs"/>
          <w:color w:val="auto"/>
          <w:sz w:val="24"/>
          <w:rtl/>
        </w:rPr>
        <w:t xml:space="preserve"> </w:t>
      </w:r>
      <w:r w:rsidR="0060732F" w:rsidRPr="00901A33">
        <w:rPr>
          <w:rStyle w:val="emailstyle17"/>
          <w:rFonts w:ascii="Times New Roman" w:hAnsi="Times New Roman" w:cs="David" w:hint="cs"/>
          <w:color w:val="auto"/>
          <w:sz w:val="24"/>
          <w:rtl/>
        </w:rPr>
        <w:t xml:space="preserve">דהיינו גימלה של 2% לשנה </w:t>
      </w:r>
      <w:r w:rsidR="0060732F" w:rsidRPr="00901A33">
        <w:rPr>
          <w:rStyle w:val="emailstyle17"/>
          <w:rFonts w:ascii="Times New Roman" w:hAnsi="Times New Roman" w:cs="David" w:hint="cs"/>
          <w:b/>
          <w:bCs/>
          <w:color w:val="auto"/>
          <w:sz w:val="24"/>
          <w:rtl/>
        </w:rPr>
        <w:t>עבור 18.32 שנה בלבד</w:t>
      </w:r>
      <w:r w:rsidR="0060732F" w:rsidRPr="00901A33">
        <w:rPr>
          <w:rStyle w:val="emailstyle17"/>
          <w:rFonts w:ascii="Times New Roman" w:hAnsi="Times New Roman" w:cs="David" w:hint="cs"/>
          <w:color w:val="auto"/>
          <w:sz w:val="24"/>
          <w:rtl/>
        </w:rPr>
        <w:t xml:space="preserve"> במקום עבור</w:t>
      </w:r>
      <w:r w:rsidR="00C747EA" w:rsidRPr="00901A33">
        <w:rPr>
          <w:rStyle w:val="emailstyle17"/>
          <w:rFonts w:ascii="Times New Roman" w:hAnsi="Times New Roman" w:cs="David" w:hint="cs"/>
          <w:color w:val="auto"/>
          <w:sz w:val="24"/>
          <w:rtl/>
        </w:rPr>
        <w:t xml:space="preserve"> 22.33 שנות </w:t>
      </w:r>
      <w:ins w:id="3207" w:author="Shimon" w:date="2021-12-29T12:34:00Z">
        <w:r w:rsidR="004154E5">
          <w:rPr>
            <w:rStyle w:val="emailstyle17"/>
            <w:rFonts w:ascii="Times New Roman" w:hAnsi="Times New Roman" w:cs="David" w:hint="cs"/>
            <w:color w:val="auto"/>
            <w:sz w:val="24"/>
            <w:rtl/>
          </w:rPr>
          <w:t>ה</w:t>
        </w:r>
      </w:ins>
      <w:r w:rsidR="00C747EA" w:rsidRPr="00901A33">
        <w:rPr>
          <w:rStyle w:val="emailstyle17"/>
          <w:rFonts w:ascii="Times New Roman" w:hAnsi="Times New Roman" w:cs="David" w:hint="cs"/>
          <w:color w:val="auto"/>
          <w:sz w:val="24"/>
          <w:rtl/>
        </w:rPr>
        <w:t>עבודה בחוזה</w:t>
      </w:r>
      <w:ins w:id="3208" w:author="Shimon" w:date="2021-12-26T15:05:00Z">
        <w:r w:rsidR="002B2B58">
          <w:rPr>
            <w:rStyle w:val="emailstyle17"/>
            <w:rFonts w:ascii="Times New Roman" w:hAnsi="Times New Roman" w:cs="David" w:hint="cs"/>
            <w:color w:val="auto"/>
            <w:sz w:val="24"/>
            <w:rtl/>
          </w:rPr>
          <w:t xml:space="preserve">, </w:t>
        </w:r>
      </w:ins>
      <w:ins w:id="3209" w:author="Shimon" w:date="2021-12-29T12:36:00Z">
        <w:r w:rsidR="004154E5">
          <w:rPr>
            <w:rStyle w:val="emailstyle17"/>
            <w:rFonts w:ascii="Times New Roman" w:hAnsi="Times New Roman" w:cs="David" w:hint="cs"/>
            <w:color w:val="auto"/>
            <w:sz w:val="24"/>
            <w:rtl/>
          </w:rPr>
          <w:t xml:space="preserve">בניגוד לאמור במפורש בחוזה (סעיף 12ב') כי בגין תקופה זו הוא זכאי </w:t>
        </w:r>
        <w:r w:rsidR="004154E5" w:rsidRPr="00FF0D57">
          <w:rPr>
            <w:rStyle w:val="emailstyle17"/>
            <w:rFonts w:ascii="Times New Roman" w:hAnsi="Times New Roman" w:cs="David" w:hint="eastAsia"/>
            <w:b/>
            <w:bCs/>
            <w:color w:val="auto"/>
            <w:sz w:val="24"/>
            <w:rtl/>
            <w:rPrChange w:id="3210" w:author="Shimon" w:date="2021-12-29T14:35:00Z">
              <w:rPr>
                <w:rStyle w:val="emailstyle17"/>
                <w:rFonts w:ascii="Times New Roman" w:hAnsi="Times New Roman" w:cs="David" w:hint="eastAsia"/>
                <w:color w:val="auto"/>
                <w:sz w:val="24"/>
                <w:rtl/>
              </w:rPr>
            </w:rPrChange>
          </w:rPr>
          <w:t>לגימלה</w:t>
        </w:r>
        <w:r w:rsidR="004154E5" w:rsidRPr="00FF0D57">
          <w:rPr>
            <w:rStyle w:val="emailstyle17"/>
            <w:rFonts w:ascii="Times New Roman" w:hAnsi="Times New Roman" w:cs="David"/>
            <w:b/>
            <w:bCs/>
            <w:color w:val="auto"/>
            <w:sz w:val="24"/>
            <w:rtl/>
            <w:rPrChange w:id="3211" w:author="Shimon" w:date="2021-12-29T14:35:00Z">
              <w:rPr>
                <w:rStyle w:val="emailstyle17"/>
                <w:rFonts w:ascii="Times New Roman" w:hAnsi="Times New Roman" w:cs="David"/>
                <w:color w:val="auto"/>
                <w:sz w:val="24"/>
                <w:rtl/>
              </w:rPr>
            </w:rPrChange>
          </w:rPr>
          <w:t xml:space="preserve"> לפי משכורת החוזה</w:t>
        </w:r>
        <w:r w:rsidR="004154E5">
          <w:rPr>
            <w:rStyle w:val="emailstyle17"/>
            <w:rFonts w:ascii="Times New Roman" w:hAnsi="Times New Roman" w:cs="David" w:hint="cs"/>
            <w:color w:val="auto"/>
            <w:sz w:val="24"/>
            <w:rtl/>
          </w:rPr>
          <w:t xml:space="preserve">, עבור </w:t>
        </w:r>
        <w:r w:rsidR="004154E5" w:rsidRPr="00FF0D57">
          <w:rPr>
            <w:rStyle w:val="emailstyle17"/>
            <w:rFonts w:ascii="Times New Roman" w:hAnsi="Times New Roman" w:cs="David" w:hint="eastAsia"/>
            <w:b/>
            <w:bCs/>
            <w:color w:val="auto"/>
            <w:sz w:val="24"/>
            <w:rtl/>
            <w:rPrChange w:id="3212" w:author="Shimon" w:date="2021-12-29T14:35:00Z">
              <w:rPr>
                <w:rStyle w:val="emailstyle17"/>
                <w:rFonts w:ascii="Times New Roman" w:hAnsi="Times New Roman" w:cs="David" w:hint="eastAsia"/>
                <w:color w:val="auto"/>
                <w:sz w:val="24"/>
                <w:rtl/>
              </w:rPr>
            </w:rPrChange>
          </w:rPr>
          <w:t>כל</w:t>
        </w:r>
        <w:r w:rsidR="004154E5" w:rsidRPr="00FF0D57">
          <w:rPr>
            <w:rStyle w:val="emailstyle17"/>
            <w:rFonts w:ascii="Times New Roman" w:hAnsi="Times New Roman" w:cs="David"/>
            <w:b/>
            <w:bCs/>
            <w:color w:val="auto"/>
            <w:sz w:val="24"/>
            <w:rtl/>
            <w:rPrChange w:id="3213" w:author="Shimon" w:date="2021-12-29T14:35:00Z">
              <w:rPr>
                <w:rStyle w:val="emailstyle17"/>
                <w:rFonts w:ascii="Times New Roman" w:hAnsi="Times New Roman" w:cs="David"/>
                <w:color w:val="auto"/>
                <w:sz w:val="24"/>
                <w:rtl/>
              </w:rPr>
            </w:rPrChange>
          </w:rPr>
          <w:t xml:space="preserve"> תקופת החוזה</w:t>
        </w:r>
      </w:ins>
      <w:ins w:id="3214" w:author="Shimon" w:date="2022-01-02T12:02:00Z">
        <w:r w:rsidR="00F4300C">
          <w:rPr>
            <w:rStyle w:val="emailstyle17"/>
            <w:rFonts w:ascii="Times New Roman" w:hAnsi="Times New Roman" w:cs="David" w:hint="cs"/>
            <w:color w:val="auto"/>
            <w:sz w:val="24"/>
            <w:rtl/>
          </w:rPr>
          <w:t xml:space="preserve"> (44.66%)</w:t>
        </w:r>
      </w:ins>
      <w:ins w:id="3215" w:author="Shimon" w:date="2021-12-29T12:36:00Z">
        <w:r w:rsidR="004154E5" w:rsidRPr="00FF0D57">
          <w:rPr>
            <w:rStyle w:val="emailstyle17"/>
            <w:rFonts w:ascii="Times New Roman" w:hAnsi="Times New Roman" w:cs="David"/>
            <w:b/>
            <w:bCs/>
            <w:color w:val="auto"/>
            <w:sz w:val="24"/>
            <w:rtl/>
            <w:rPrChange w:id="3216" w:author="Shimon" w:date="2021-12-29T14:35:00Z">
              <w:rPr>
                <w:rStyle w:val="emailstyle17"/>
                <w:rFonts w:ascii="Times New Roman" w:hAnsi="Times New Roman" w:cs="David"/>
                <w:color w:val="auto"/>
                <w:sz w:val="24"/>
                <w:rtl/>
              </w:rPr>
            </w:rPrChange>
          </w:rPr>
          <w:t xml:space="preserve">, ללא </w:t>
        </w:r>
        <w:r w:rsidR="004154E5" w:rsidRPr="00FF0D57">
          <w:rPr>
            <w:rStyle w:val="emailstyle17"/>
            <w:rFonts w:ascii="Times New Roman" w:hAnsi="Times New Roman" w:cs="David" w:hint="eastAsia"/>
            <w:b/>
            <w:bCs/>
            <w:color w:val="auto"/>
            <w:sz w:val="24"/>
            <w:rtl/>
            <w:rPrChange w:id="3217" w:author="Shimon" w:date="2021-12-29T14:35:00Z">
              <w:rPr>
                <w:rStyle w:val="emailstyle17"/>
                <w:rFonts w:ascii="Times New Roman" w:hAnsi="Times New Roman" w:cs="David" w:hint="eastAsia"/>
                <w:color w:val="auto"/>
                <w:sz w:val="24"/>
                <w:rtl/>
              </w:rPr>
            </w:rPrChange>
          </w:rPr>
          <w:t>שיקלול</w:t>
        </w:r>
        <w:r w:rsidR="004154E5" w:rsidRPr="00FF0D57">
          <w:rPr>
            <w:rStyle w:val="emailstyle17"/>
            <w:rFonts w:ascii="Times New Roman" w:hAnsi="Times New Roman" w:cs="David"/>
            <w:b/>
            <w:bCs/>
            <w:color w:val="auto"/>
            <w:sz w:val="24"/>
            <w:rtl/>
            <w:rPrChange w:id="3218" w:author="Shimon" w:date="2021-12-29T14:35:00Z">
              <w:rPr>
                <w:rStyle w:val="emailstyle17"/>
                <w:rFonts w:ascii="Times New Roman" w:hAnsi="Times New Roman" w:cs="David"/>
                <w:color w:val="auto"/>
                <w:sz w:val="24"/>
                <w:rtl/>
              </w:rPr>
            </w:rPrChange>
          </w:rPr>
          <w:t xml:space="preserve"> כלשהו</w:t>
        </w:r>
      </w:ins>
      <w:ins w:id="3219" w:author="Shimon" w:date="2022-01-02T12:02:00Z">
        <w:r w:rsidR="00F4300C">
          <w:rPr>
            <w:rStyle w:val="emailstyle17"/>
            <w:rFonts w:ascii="Times New Roman" w:hAnsi="Times New Roman" w:cs="David" w:hint="cs"/>
            <w:color w:val="auto"/>
            <w:sz w:val="24"/>
            <w:rtl/>
          </w:rPr>
          <w:t>.</w:t>
        </w:r>
      </w:ins>
      <w:del w:id="3220" w:author="Shimon" w:date="2021-12-26T15:05:00Z">
        <w:r w:rsidR="006D2E74" w:rsidRPr="00901A33" w:rsidDel="002B2B58">
          <w:rPr>
            <w:rStyle w:val="emailstyle17"/>
            <w:rFonts w:ascii="Times New Roman" w:hAnsi="Times New Roman" w:cs="David" w:hint="cs"/>
            <w:color w:val="auto"/>
            <w:sz w:val="24"/>
            <w:rtl/>
          </w:rPr>
          <w:delText>.</w:delText>
        </w:r>
      </w:del>
      <w:del w:id="3221" w:author="Shimon" w:date="2021-12-29T12:25:00Z">
        <w:r w:rsidR="0060732F" w:rsidRPr="00901A33" w:rsidDel="00426D69">
          <w:rPr>
            <w:rStyle w:val="emailstyle17"/>
            <w:rFonts w:ascii="Times New Roman" w:hAnsi="Times New Roman" w:cs="David"/>
            <w:color w:val="auto"/>
            <w:sz w:val="24"/>
            <w:rtl/>
          </w:rPr>
          <w:delText xml:space="preserve"> </w:delText>
        </w:r>
      </w:del>
    </w:p>
    <w:p w14:paraId="56FDCC4A" w14:textId="25F5F700" w:rsidR="00365660" w:rsidRPr="00901A33" w:rsidRDefault="00A26DC6" w:rsidP="002E5E84">
      <w:pPr>
        <w:pStyle w:val="11"/>
        <w:spacing w:before="0" w:after="240" w:line="360" w:lineRule="auto"/>
        <w:ind w:left="893" w:hanging="360"/>
        <w:rPr>
          <w:rStyle w:val="emailstyle17"/>
          <w:rFonts w:ascii="Times New Roman" w:hAnsi="Times New Roman" w:cs="David"/>
          <w:color w:val="auto"/>
          <w:sz w:val="24"/>
          <w:rtl/>
        </w:rPr>
      </w:pPr>
      <w:r w:rsidRPr="00901A33">
        <w:rPr>
          <w:rStyle w:val="emailstyle17"/>
          <w:rFonts w:ascii="Times New Roman" w:hAnsi="Times New Roman" w:cs="David" w:hint="cs"/>
          <w:b/>
          <w:bCs/>
          <w:color w:val="auto"/>
          <w:sz w:val="24"/>
          <w:rtl/>
        </w:rPr>
        <w:t>-</w:t>
      </w:r>
      <w:r w:rsidRPr="00901A33">
        <w:rPr>
          <w:rStyle w:val="emailstyle17"/>
          <w:rFonts w:ascii="Times New Roman" w:hAnsi="Times New Roman" w:cs="David" w:hint="cs"/>
          <w:b/>
          <w:bCs/>
          <w:color w:val="auto"/>
          <w:sz w:val="24"/>
          <w:rtl/>
        </w:rPr>
        <w:tab/>
      </w:r>
      <w:r w:rsidR="00A242D7">
        <w:rPr>
          <w:rStyle w:val="emailstyle17"/>
          <w:rFonts w:ascii="Times New Roman" w:hAnsi="Times New Roman" w:cs="David" w:hint="cs"/>
          <w:b/>
          <w:bCs/>
          <w:color w:val="auto"/>
          <w:sz w:val="24"/>
          <w:rtl/>
        </w:rPr>
        <w:t xml:space="preserve">גימלה </w:t>
      </w:r>
      <w:r w:rsidR="00365660" w:rsidRPr="00901A33">
        <w:rPr>
          <w:rStyle w:val="emailstyle17"/>
          <w:rFonts w:ascii="Times New Roman" w:hAnsi="Times New Roman" w:cs="David" w:hint="eastAsia"/>
          <w:b/>
          <w:bCs/>
          <w:color w:val="auto"/>
          <w:sz w:val="24"/>
          <w:rtl/>
        </w:rPr>
        <w:t>בגין</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תקופת</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כתב</w:t>
      </w:r>
      <w:r w:rsidR="00365660" w:rsidRPr="00901A33">
        <w:rPr>
          <w:rStyle w:val="emailstyle17"/>
          <w:rFonts w:ascii="Times New Roman" w:hAnsi="Times New Roman" w:cs="David"/>
          <w:b/>
          <w:bCs/>
          <w:color w:val="auto"/>
          <w:sz w:val="24"/>
          <w:rtl/>
        </w:rPr>
        <w:t xml:space="preserve"> </w:t>
      </w:r>
      <w:r w:rsidR="00365660" w:rsidRPr="00901A33">
        <w:rPr>
          <w:rStyle w:val="emailstyle17"/>
          <w:rFonts w:ascii="Times New Roman" w:hAnsi="Times New Roman" w:cs="David" w:hint="eastAsia"/>
          <w:b/>
          <w:bCs/>
          <w:color w:val="auto"/>
          <w:sz w:val="24"/>
          <w:rtl/>
        </w:rPr>
        <w:t>המינוי</w:t>
      </w:r>
      <w:ins w:id="3222" w:author="Shimon" w:date="2021-12-29T12:34:00Z">
        <w:r w:rsidR="004154E5">
          <w:rPr>
            <w:rStyle w:val="emailstyle17"/>
            <w:rFonts w:ascii="Times New Roman" w:hAnsi="Times New Roman" w:cs="David" w:hint="cs"/>
            <w:b/>
            <w:bCs/>
            <w:color w:val="auto"/>
            <w:sz w:val="24"/>
            <w:rtl/>
          </w:rPr>
          <w:t xml:space="preserve"> </w:t>
        </w:r>
        <w:r w:rsidR="004154E5" w:rsidRPr="004154E5">
          <w:rPr>
            <w:rStyle w:val="emailstyle17"/>
            <w:rFonts w:ascii="Times New Roman" w:hAnsi="Times New Roman" w:cs="David"/>
            <w:color w:val="auto"/>
            <w:sz w:val="24"/>
            <w:rtl/>
            <w:rPrChange w:id="3223" w:author="Shimon" w:date="2021-12-29T12:34:00Z">
              <w:rPr>
                <w:rStyle w:val="emailstyle17"/>
                <w:rFonts w:ascii="Times New Roman" w:hAnsi="Times New Roman" w:cs="David"/>
                <w:b/>
                <w:bCs/>
                <w:color w:val="auto"/>
                <w:sz w:val="24"/>
                <w:rtl/>
              </w:rPr>
            </w:rPrChange>
          </w:rPr>
          <w:t xml:space="preserve">(20.33 </w:t>
        </w:r>
        <w:r w:rsidR="004154E5" w:rsidRPr="004154E5">
          <w:rPr>
            <w:rStyle w:val="emailstyle17"/>
            <w:rFonts w:ascii="Times New Roman" w:hAnsi="Times New Roman" w:cs="David" w:hint="eastAsia"/>
            <w:color w:val="auto"/>
            <w:sz w:val="24"/>
            <w:rtl/>
            <w:rPrChange w:id="3224" w:author="Shimon" w:date="2021-12-29T12:34:00Z">
              <w:rPr>
                <w:rStyle w:val="emailstyle17"/>
                <w:rFonts w:ascii="Times New Roman" w:hAnsi="Times New Roman" w:cs="David" w:hint="eastAsia"/>
                <w:b/>
                <w:bCs/>
                <w:color w:val="auto"/>
                <w:sz w:val="24"/>
                <w:rtl/>
              </w:rPr>
            </w:rPrChange>
          </w:rPr>
          <w:t>שנים</w:t>
        </w:r>
        <w:r w:rsidR="004154E5" w:rsidRPr="004154E5">
          <w:rPr>
            <w:rStyle w:val="emailstyle17"/>
            <w:rFonts w:ascii="Times New Roman" w:hAnsi="Times New Roman" w:cs="David"/>
            <w:color w:val="auto"/>
            <w:sz w:val="24"/>
            <w:rtl/>
            <w:rPrChange w:id="3225" w:author="Shimon" w:date="2021-12-29T12:34:00Z">
              <w:rPr>
                <w:rStyle w:val="emailstyle17"/>
                <w:rFonts w:ascii="Times New Roman" w:hAnsi="Times New Roman" w:cs="David"/>
                <w:b/>
                <w:bCs/>
                <w:color w:val="auto"/>
                <w:sz w:val="24"/>
                <w:rtl/>
              </w:rPr>
            </w:rPrChange>
          </w:rPr>
          <w:t>)</w:t>
        </w:r>
      </w:ins>
      <w:r w:rsidR="00365660" w:rsidRPr="004154E5">
        <w:rPr>
          <w:rStyle w:val="emailstyle17"/>
          <w:rFonts w:ascii="Times New Roman" w:hAnsi="Times New Roman" w:cs="David"/>
          <w:color w:val="auto"/>
          <w:sz w:val="24"/>
          <w:rtl/>
          <w:rPrChange w:id="3226" w:author="Shimon" w:date="2021-12-29T12:34:00Z">
            <w:rPr>
              <w:rStyle w:val="emailstyle17"/>
              <w:rFonts w:ascii="Times New Roman" w:hAnsi="Times New Roman" w:cs="David"/>
              <w:b/>
              <w:bCs/>
              <w:color w:val="auto"/>
              <w:sz w:val="24"/>
              <w:rtl/>
            </w:rPr>
          </w:rPrChange>
        </w:rPr>
        <w:t>:</w:t>
      </w:r>
      <w:ins w:id="3227" w:author="Shimon" w:date="2021-12-29T12:35:00Z">
        <w:r w:rsidR="004154E5">
          <w:rPr>
            <w:rStyle w:val="emailstyle17"/>
            <w:rFonts w:ascii="Times New Roman" w:hAnsi="Times New Roman" w:cs="David" w:hint="cs"/>
            <w:color w:val="auto"/>
            <w:sz w:val="24"/>
            <w:rtl/>
          </w:rPr>
          <w:t xml:space="preserve"> </w:t>
        </w:r>
      </w:ins>
      <w:r w:rsidR="00365660" w:rsidRPr="00901A33">
        <w:rPr>
          <w:rStyle w:val="emailstyle17"/>
          <w:rFonts w:ascii="Times New Roman" w:hAnsi="Times New Roman" w:cs="David"/>
          <w:b/>
          <w:bCs/>
          <w:color w:val="auto"/>
          <w:sz w:val="24"/>
          <w:rtl/>
        </w:rPr>
        <w:t>33.36%</w:t>
      </w:r>
      <w:r w:rsidR="00365660" w:rsidRPr="00901A33">
        <w:rPr>
          <w:rStyle w:val="emailstyle17"/>
          <w:rFonts w:ascii="Times New Roman" w:hAnsi="Times New Roman" w:cs="David" w:hint="cs"/>
          <w:color w:val="auto"/>
          <w:sz w:val="24"/>
          <w:rtl/>
        </w:rPr>
        <w:t xml:space="preserve"> בלבד (במקום </w:t>
      </w:r>
      <w:ins w:id="3228" w:author="Shimon" w:date="2021-12-29T12:32:00Z">
        <w:r w:rsidR="004154E5">
          <w:rPr>
            <w:rStyle w:val="emailstyle17"/>
            <w:rFonts w:ascii="Times New Roman" w:hAnsi="Times New Roman" w:cs="David" w:hint="cs"/>
            <w:color w:val="auto"/>
            <w:sz w:val="24"/>
            <w:rtl/>
          </w:rPr>
          <w:t xml:space="preserve"> </w:t>
        </w:r>
      </w:ins>
      <w:r w:rsidR="00365660" w:rsidRPr="00901A33">
        <w:rPr>
          <w:rStyle w:val="emailstyle17"/>
          <w:rFonts w:ascii="Times New Roman" w:hAnsi="Times New Roman" w:cs="David" w:hint="cs"/>
          <w:color w:val="auto"/>
          <w:sz w:val="24"/>
          <w:rtl/>
        </w:rPr>
        <w:t>40.66%) ממשכורת</w:t>
      </w:r>
      <w:r w:rsidR="00694BF1" w:rsidRPr="00901A33">
        <w:rPr>
          <w:rStyle w:val="emailstyle17"/>
          <w:rFonts w:ascii="Times New Roman" w:hAnsi="Times New Roman" w:cs="David" w:hint="cs"/>
          <w:color w:val="auto"/>
          <w:sz w:val="24"/>
          <w:rtl/>
        </w:rPr>
        <w:t xml:space="preserve"> </w:t>
      </w:r>
      <w:r w:rsidR="00365660" w:rsidRPr="00901A33">
        <w:rPr>
          <w:rStyle w:val="emailstyle17"/>
          <w:rFonts w:ascii="Times New Roman" w:hAnsi="Times New Roman" w:cs="David" w:hint="cs"/>
          <w:color w:val="auto"/>
          <w:sz w:val="24"/>
          <w:u w:val="single"/>
          <w:rtl/>
        </w:rPr>
        <w:t>דרגה +44</w:t>
      </w:r>
      <w:r w:rsidR="00A242D7">
        <w:rPr>
          <w:rStyle w:val="emailstyle17"/>
          <w:rFonts w:ascii="Times New Roman" w:hAnsi="Times New Roman" w:cs="David" w:hint="cs"/>
          <w:color w:val="auto"/>
          <w:sz w:val="24"/>
          <w:rtl/>
        </w:rPr>
        <w:t xml:space="preserve"> במקום +46</w:t>
      </w:r>
      <w:r w:rsidR="007E5580" w:rsidRPr="00901A33">
        <w:rPr>
          <w:rStyle w:val="emailstyle17"/>
          <w:rFonts w:ascii="Times New Roman" w:hAnsi="Times New Roman" w:cs="David" w:hint="cs"/>
          <w:color w:val="auto"/>
          <w:sz w:val="24"/>
          <w:rtl/>
        </w:rPr>
        <w:t xml:space="preserve">, ובמלים אחרות: </w:t>
      </w:r>
      <w:r w:rsidR="004A6302" w:rsidRPr="00901A33">
        <w:rPr>
          <w:rStyle w:val="emailstyle17"/>
          <w:rFonts w:ascii="Times New Roman" w:hAnsi="Times New Roman" w:cs="David" w:hint="cs"/>
          <w:color w:val="auto"/>
          <w:sz w:val="24"/>
          <w:rtl/>
        </w:rPr>
        <w:t xml:space="preserve"> גימלה של 2% לשנה</w:t>
      </w:r>
      <w:r w:rsidR="007E5580" w:rsidRPr="00901A33">
        <w:rPr>
          <w:rStyle w:val="emailstyle17"/>
          <w:rFonts w:ascii="Times New Roman" w:hAnsi="Times New Roman" w:cs="David" w:hint="cs"/>
          <w:color w:val="auto"/>
          <w:sz w:val="24"/>
          <w:rtl/>
        </w:rPr>
        <w:t xml:space="preserve"> </w:t>
      </w:r>
      <w:r w:rsidR="004A6302" w:rsidRPr="00901A33">
        <w:rPr>
          <w:rStyle w:val="emailstyle17"/>
          <w:rFonts w:ascii="Times New Roman" w:hAnsi="Times New Roman" w:cs="David" w:hint="cs"/>
          <w:b/>
          <w:bCs/>
          <w:color w:val="auto"/>
          <w:sz w:val="24"/>
          <w:rtl/>
        </w:rPr>
        <w:t>עבור 16.68 שנות עבודה בלבד,</w:t>
      </w:r>
      <w:r w:rsidR="004A6302" w:rsidRPr="00901A33">
        <w:rPr>
          <w:rStyle w:val="emailstyle17"/>
          <w:rFonts w:ascii="Times New Roman" w:hAnsi="Times New Roman" w:cs="David" w:hint="cs"/>
          <w:color w:val="auto"/>
          <w:sz w:val="24"/>
          <w:rtl/>
        </w:rPr>
        <w:t xml:space="preserve"> ב</w:t>
      </w:r>
      <w:r w:rsidR="009B108F" w:rsidRPr="00901A33">
        <w:rPr>
          <w:rStyle w:val="emailstyle17"/>
          <w:rFonts w:ascii="Times New Roman" w:hAnsi="Times New Roman" w:cs="David" w:hint="cs"/>
          <w:color w:val="auto"/>
          <w:sz w:val="24"/>
          <w:rtl/>
        </w:rPr>
        <w:t xml:space="preserve">מקום עבור 20.33 שנות </w:t>
      </w:r>
      <w:r w:rsidR="004A6302" w:rsidRPr="00901A33">
        <w:rPr>
          <w:rStyle w:val="emailstyle17"/>
          <w:rFonts w:ascii="Times New Roman" w:hAnsi="Times New Roman" w:cs="David" w:hint="cs"/>
          <w:color w:val="auto"/>
          <w:sz w:val="24"/>
          <w:rtl/>
        </w:rPr>
        <w:t>ה</w:t>
      </w:r>
      <w:r w:rsidR="009B108F" w:rsidRPr="00901A33">
        <w:rPr>
          <w:rStyle w:val="emailstyle17"/>
          <w:rFonts w:ascii="Times New Roman" w:hAnsi="Times New Roman" w:cs="David" w:hint="cs"/>
          <w:color w:val="auto"/>
          <w:sz w:val="24"/>
          <w:rtl/>
        </w:rPr>
        <w:t xml:space="preserve">עבודה בכתב מינוי, </w:t>
      </w:r>
      <w:r w:rsidR="004A6302" w:rsidRPr="00901A33">
        <w:rPr>
          <w:rStyle w:val="emailstyle17"/>
          <w:rFonts w:ascii="Times New Roman" w:hAnsi="Times New Roman" w:cs="David" w:hint="cs"/>
          <w:color w:val="auto"/>
          <w:sz w:val="24"/>
          <w:rtl/>
        </w:rPr>
        <w:t>ו</w:t>
      </w:r>
      <w:r w:rsidR="009B108F" w:rsidRPr="00901A33">
        <w:rPr>
          <w:rStyle w:val="emailstyle17"/>
          <w:rFonts w:ascii="Times New Roman" w:hAnsi="Times New Roman" w:cs="David" w:hint="cs"/>
          <w:color w:val="auto"/>
          <w:sz w:val="24"/>
          <w:rtl/>
        </w:rPr>
        <w:t xml:space="preserve">לפי דרגה </w:t>
      </w:r>
      <w:r w:rsidR="00F539C1" w:rsidRPr="00901A33">
        <w:rPr>
          <w:rStyle w:val="emailstyle17"/>
          <w:rFonts w:ascii="Times New Roman" w:hAnsi="Times New Roman" w:cs="David" w:hint="cs"/>
          <w:color w:val="auto"/>
          <w:sz w:val="24"/>
          <w:rtl/>
        </w:rPr>
        <w:t>+</w:t>
      </w:r>
      <w:r w:rsidR="006D2E74" w:rsidRPr="00901A33">
        <w:rPr>
          <w:rStyle w:val="emailstyle17"/>
          <w:rFonts w:ascii="Times New Roman" w:hAnsi="Times New Roman" w:cs="David" w:hint="cs"/>
          <w:color w:val="auto"/>
          <w:sz w:val="24"/>
          <w:rtl/>
        </w:rPr>
        <w:t>44</w:t>
      </w:r>
      <w:r w:rsidR="004A6302" w:rsidRPr="00901A33">
        <w:rPr>
          <w:rStyle w:val="emailstyle17"/>
          <w:rFonts w:ascii="Times New Roman" w:hAnsi="Times New Roman" w:cs="David" w:hint="cs"/>
          <w:color w:val="auto"/>
          <w:sz w:val="24"/>
          <w:rtl/>
        </w:rPr>
        <w:t>,</w:t>
      </w:r>
      <w:r w:rsidR="009B108F" w:rsidRPr="00901A33">
        <w:rPr>
          <w:rStyle w:val="emailstyle17"/>
          <w:rFonts w:ascii="Times New Roman" w:hAnsi="Times New Roman" w:cs="David" w:hint="cs"/>
          <w:color w:val="auto"/>
          <w:sz w:val="24"/>
          <w:rtl/>
        </w:rPr>
        <w:t xml:space="preserve"> ה</w:t>
      </w:r>
      <w:r w:rsidR="009B108F" w:rsidRPr="00901A33">
        <w:rPr>
          <w:rStyle w:val="emailstyle17"/>
          <w:rFonts w:ascii="Times New Roman" w:hAnsi="Times New Roman" w:cs="David" w:hint="eastAsia"/>
          <w:b/>
          <w:bCs/>
          <w:color w:val="auto"/>
          <w:sz w:val="24"/>
          <w:rtl/>
        </w:rPr>
        <w:t>נמוכה</w:t>
      </w:r>
      <w:r w:rsidR="009B108F" w:rsidRPr="00901A33">
        <w:rPr>
          <w:rStyle w:val="emailstyle17"/>
          <w:rFonts w:ascii="Times New Roman" w:hAnsi="Times New Roman" w:cs="David"/>
          <w:b/>
          <w:bCs/>
          <w:color w:val="auto"/>
          <w:sz w:val="24"/>
          <w:rtl/>
        </w:rPr>
        <w:t xml:space="preserve"> בשתי דרגות </w:t>
      </w:r>
      <w:r w:rsidR="009B108F" w:rsidRPr="00901A33">
        <w:rPr>
          <w:rStyle w:val="emailstyle17"/>
          <w:rFonts w:ascii="Times New Roman" w:hAnsi="Times New Roman" w:cs="David" w:hint="cs"/>
          <w:color w:val="auto"/>
          <w:sz w:val="24"/>
          <w:rtl/>
        </w:rPr>
        <w:t>מתחת לדרגת השיא בסולם דרגות המח"ר</w:t>
      </w:r>
      <w:r w:rsidR="00A242D7">
        <w:rPr>
          <w:rStyle w:val="emailstyle17"/>
          <w:rFonts w:ascii="Times New Roman" w:hAnsi="Times New Roman" w:cs="David" w:hint="cs"/>
          <w:color w:val="auto"/>
          <w:sz w:val="24"/>
          <w:rtl/>
        </w:rPr>
        <w:t xml:space="preserve">, במקום </w:t>
      </w:r>
      <w:r w:rsidR="00F539C1" w:rsidRPr="00901A33">
        <w:rPr>
          <w:rStyle w:val="emailstyle17"/>
          <w:rFonts w:ascii="Times New Roman" w:hAnsi="Times New Roman" w:cs="David" w:hint="cs"/>
          <w:color w:val="auto"/>
          <w:sz w:val="24"/>
          <w:rtl/>
        </w:rPr>
        <w:t>+46</w:t>
      </w:r>
      <w:r w:rsidR="009B108F" w:rsidRPr="00901A33">
        <w:rPr>
          <w:rStyle w:val="emailstyle17"/>
          <w:rFonts w:ascii="Times New Roman" w:hAnsi="Times New Roman" w:cs="David" w:hint="cs"/>
          <w:color w:val="auto"/>
          <w:sz w:val="24"/>
          <w:rtl/>
        </w:rPr>
        <w:t>.</w:t>
      </w:r>
      <w:r w:rsidR="007E5580" w:rsidRPr="00901A33">
        <w:rPr>
          <w:rStyle w:val="emailstyle17"/>
          <w:rFonts w:ascii="Times New Roman" w:hAnsi="Times New Roman" w:cs="David" w:hint="cs"/>
          <w:color w:val="auto"/>
          <w:sz w:val="24"/>
          <w:rtl/>
        </w:rPr>
        <w:t xml:space="preserve"> </w:t>
      </w:r>
    </w:p>
    <w:p w14:paraId="6198A0D5" w14:textId="5FD08E4E" w:rsidR="00810A8C" w:rsidRPr="00901A33" w:rsidRDefault="00B63209" w:rsidP="0069718D">
      <w:pPr>
        <w:pStyle w:val="11"/>
        <w:tabs>
          <w:tab w:val="left" w:pos="453"/>
        </w:tabs>
        <w:spacing w:before="0" w:after="240" w:line="360" w:lineRule="auto"/>
        <w:ind w:left="510" w:hanging="425"/>
        <w:rPr>
          <w:i/>
          <w:iCs/>
          <w:sz w:val="24"/>
          <w:rtl/>
        </w:rPr>
      </w:pPr>
      <w:r w:rsidRPr="00901A33">
        <w:rPr>
          <w:rFonts w:hint="cs"/>
          <w:i/>
          <w:iCs/>
          <w:rtl/>
        </w:rPr>
        <w:t>*</w:t>
      </w:r>
      <w:r w:rsidRPr="00901A33">
        <w:rPr>
          <w:i/>
          <w:iCs/>
          <w:rtl/>
        </w:rPr>
        <w:tab/>
      </w:r>
      <w:r w:rsidR="00810A8C" w:rsidRPr="00901A33">
        <w:rPr>
          <w:rFonts w:hint="cs"/>
          <w:i/>
          <w:iCs/>
          <w:rtl/>
        </w:rPr>
        <w:t xml:space="preserve">רצ"ב </w:t>
      </w:r>
      <w:r w:rsidR="00810A8C" w:rsidRPr="00901A33">
        <w:rPr>
          <w:rStyle w:val="emailstyle17"/>
          <w:rFonts w:ascii="Times New Roman" w:hAnsi="Times New Roman" w:cs="David" w:hint="eastAsia"/>
          <w:i/>
          <w:iCs/>
          <w:color w:val="auto"/>
          <w:sz w:val="24"/>
          <w:rtl/>
        </w:rPr>
        <w:t>תלוש</w:t>
      </w:r>
      <w:r w:rsidR="00810A8C" w:rsidRPr="00901A33">
        <w:rPr>
          <w:rStyle w:val="emailstyle17"/>
          <w:rFonts w:ascii="Times New Roman" w:hAnsi="Times New Roman" w:cs="David"/>
          <w:i/>
          <w:iCs/>
          <w:color w:val="auto"/>
          <w:sz w:val="24"/>
          <w:rtl/>
        </w:rPr>
        <w:t xml:space="preserve"> </w:t>
      </w:r>
      <w:r w:rsidR="00810A8C" w:rsidRPr="00901A33">
        <w:rPr>
          <w:rStyle w:val="emailstyle17"/>
          <w:rFonts w:ascii="Times New Roman" w:hAnsi="Times New Roman" w:cs="David" w:hint="eastAsia"/>
          <w:i/>
          <w:iCs/>
          <w:color w:val="auto"/>
          <w:sz w:val="24"/>
          <w:rtl/>
        </w:rPr>
        <w:t>גימל</w:t>
      </w:r>
      <w:r w:rsidR="00810A8C" w:rsidRPr="00901A33">
        <w:rPr>
          <w:rStyle w:val="emailstyle17"/>
          <w:rFonts w:ascii="Times New Roman" w:hAnsi="Times New Roman" w:cs="David" w:hint="cs"/>
          <w:i/>
          <w:iCs/>
          <w:color w:val="auto"/>
          <w:sz w:val="24"/>
          <w:rtl/>
        </w:rPr>
        <w:t>ה</w:t>
      </w:r>
      <w:r w:rsidR="00810A8C" w:rsidRPr="00901A33">
        <w:rPr>
          <w:rStyle w:val="emailstyle17"/>
          <w:rFonts w:ascii="Times New Roman" w:hAnsi="Times New Roman" w:cs="David"/>
          <w:i/>
          <w:iCs/>
          <w:color w:val="auto"/>
          <w:sz w:val="24"/>
          <w:rtl/>
        </w:rPr>
        <w:t xml:space="preserve"> לדוגמה (של חודש </w:t>
      </w:r>
      <w:r w:rsidR="00045433">
        <w:rPr>
          <w:rStyle w:val="emailstyle17"/>
          <w:rFonts w:ascii="Times New Roman" w:hAnsi="Times New Roman" w:cs="David" w:hint="cs"/>
          <w:i/>
          <w:iCs/>
          <w:color w:val="auto"/>
          <w:sz w:val="24"/>
          <w:rtl/>
        </w:rPr>
        <w:t>יולי</w:t>
      </w:r>
      <w:r w:rsidR="00810A8C" w:rsidRPr="00901A33">
        <w:rPr>
          <w:rStyle w:val="emailstyle17"/>
          <w:rFonts w:ascii="Times New Roman" w:hAnsi="Times New Roman" w:cs="David"/>
          <w:i/>
          <w:iCs/>
          <w:color w:val="auto"/>
          <w:sz w:val="24"/>
          <w:rtl/>
        </w:rPr>
        <w:t xml:space="preserve"> 2019</w:t>
      </w:r>
      <w:r w:rsidR="00810A8C" w:rsidRPr="009465ED">
        <w:rPr>
          <w:rStyle w:val="emailstyle17"/>
          <w:rFonts w:ascii="Times New Roman" w:hAnsi="Times New Roman" w:cs="David"/>
          <w:i/>
          <w:iCs/>
          <w:color w:val="auto"/>
          <w:sz w:val="24"/>
          <w:highlight w:val="yellow"/>
          <w:rtl/>
          <w:rPrChange w:id="3229" w:author="Shimon" w:date="2021-12-26T15:10:00Z">
            <w:rPr>
              <w:rStyle w:val="emailstyle17"/>
              <w:rFonts w:ascii="Times New Roman" w:hAnsi="Times New Roman" w:cs="David"/>
              <w:i/>
              <w:iCs/>
              <w:color w:val="auto"/>
              <w:sz w:val="24"/>
              <w:rtl/>
            </w:rPr>
          </w:rPrChange>
        </w:rPr>
        <w:t>)</w:t>
      </w:r>
      <w:ins w:id="3230" w:author="Shimon" w:date="2021-12-26T15:10:00Z">
        <w:r w:rsidR="009465ED" w:rsidRPr="009465ED">
          <w:rPr>
            <w:rStyle w:val="emailstyle17"/>
            <w:rFonts w:ascii="Times New Roman" w:hAnsi="Times New Roman" w:cs="David"/>
            <w:i/>
            <w:iCs/>
            <w:color w:val="auto"/>
            <w:sz w:val="24"/>
            <w:highlight w:val="yellow"/>
            <w:rtl/>
            <w:rPrChange w:id="3231" w:author="Shimon" w:date="2021-12-26T15:10:00Z">
              <w:rPr>
                <w:rStyle w:val="emailstyle17"/>
                <w:rFonts w:ascii="Times New Roman" w:hAnsi="Times New Roman" w:cs="David"/>
                <w:i/>
                <w:iCs/>
                <w:color w:val="auto"/>
                <w:sz w:val="24"/>
                <w:rtl/>
              </w:rPr>
            </w:rPrChange>
          </w:rPr>
          <w:t>(</w:t>
        </w:r>
      </w:ins>
      <w:ins w:id="3232" w:author="Shimon" w:date="2021-12-26T15:09:00Z">
        <w:r w:rsidR="009465ED" w:rsidRPr="009465ED">
          <w:rPr>
            <w:rStyle w:val="emailstyle17"/>
            <w:rFonts w:ascii="Times New Roman" w:hAnsi="Times New Roman" w:cs="David" w:hint="eastAsia"/>
            <w:i/>
            <w:iCs/>
            <w:color w:val="auto"/>
            <w:sz w:val="24"/>
            <w:highlight w:val="yellow"/>
            <w:rtl/>
            <w:rPrChange w:id="3233" w:author="Shimon" w:date="2021-12-26T15:10:00Z">
              <w:rPr>
                <w:rStyle w:val="emailstyle17"/>
                <w:rFonts w:ascii="Times New Roman" w:hAnsi="Times New Roman" w:cs="David" w:hint="eastAsia"/>
                <w:i/>
                <w:iCs/>
                <w:color w:val="auto"/>
                <w:sz w:val="24"/>
                <w:rtl/>
              </w:rPr>
            </w:rPrChange>
          </w:rPr>
          <w:t>האם</w:t>
        </w:r>
        <w:r w:rsidR="009465ED" w:rsidRPr="009465ED">
          <w:rPr>
            <w:rStyle w:val="emailstyle17"/>
            <w:rFonts w:ascii="Times New Roman" w:hAnsi="Times New Roman" w:cs="David"/>
            <w:i/>
            <w:iCs/>
            <w:color w:val="auto"/>
            <w:sz w:val="24"/>
            <w:highlight w:val="yellow"/>
            <w:rtl/>
            <w:rPrChange w:id="3234" w:author="Shimon" w:date="2021-12-26T15:10:00Z">
              <w:rPr>
                <w:rStyle w:val="emailstyle17"/>
                <w:rFonts w:ascii="Times New Roman" w:hAnsi="Times New Roman" w:cs="David"/>
                <w:i/>
                <w:iCs/>
                <w:color w:val="auto"/>
                <w:sz w:val="24"/>
                <w:rtl/>
              </w:rPr>
            </w:rPrChange>
          </w:rPr>
          <w:t xml:space="preserve"> לצרף תלוש </w:t>
        </w:r>
      </w:ins>
      <w:ins w:id="3235" w:author="Shimon" w:date="2021-12-26T15:10:00Z">
        <w:r w:rsidR="009465ED" w:rsidRPr="009465ED">
          <w:rPr>
            <w:rStyle w:val="emailstyle17"/>
            <w:rFonts w:ascii="Times New Roman" w:hAnsi="Times New Roman" w:cs="David"/>
            <w:i/>
            <w:iCs/>
            <w:color w:val="auto"/>
            <w:sz w:val="24"/>
            <w:highlight w:val="yellow"/>
            <w:rtl/>
            <w:rPrChange w:id="3236" w:author="Shimon" w:date="2021-12-26T15:10:00Z">
              <w:rPr>
                <w:rStyle w:val="emailstyle17"/>
                <w:rFonts w:ascii="Times New Roman" w:hAnsi="Times New Roman" w:cs="David"/>
                <w:i/>
                <w:iCs/>
                <w:color w:val="auto"/>
                <w:sz w:val="24"/>
                <w:rtl/>
              </w:rPr>
            </w:rPrChange>
          </w:rPr>
          <w:t>"טרי</w:t>
        </w:r>
        <w:r w:rsidR="009465ED">
          <w:rPr>
            <w:rStyle w:val="emailstyle17"/>
            <w:rFonts w:ascii="Times New Roman" w:hAnsi="Times New Roman" w:cs="David" w:hint="cs"/>
            <w:i/>
            <w:iCs/>
            <w:color w:val="auto"/>
            <w:sz w:val="24"/>
            <w:highlight w:val="yellow"/>
            <w:rtl/>
          </w:rPr>
          <w:t>"</w:t>
        </w:r>
        <w:r w:rsidR="009465ED" w:rsidRPr="009465ED">
          <w:rPr>
            <w:rStyle w:val="emailstyle17"/>
            <w:rFonts w:ascii="Times New Roman" w:hAnsi="Times New Roman" w:cs="David"/>
            <w:i/>
            <w:iCs/>
            <w:color w:val="auto"/>
            <w:sz w:val="24"/>
            <w:highlight w:val="yellow"/>
            <w:rtl/>
            <w:rPrChange w:id="3237" w:author="Shimon" w:date="2021-12-26T15:10:00Z">
              <w:rPr>
                <w:rStyle w:val="emailstyle17"/>
                <w:rFonts w:ascii="Times New Roman" w:hAnsi="Times New Roman" w:cs="David"/>
                <w:i/>
                <w:iCs/>
                <w:color w:val="auto"/>
                <w:sz w:val="24"/>
                <w:rtl/>
              </w:rPr>
            </w:rPrChange>
          </w:rPr>
          <w:t xml:space="preserve">, </w:t>
        </w:r>
        <w:r w:rsidR="009465ED" w:rsidRPr="009465ED">
          <w:rPr>
            <w:rStyle w:val="emailstyle17"/>
            <w:rFonts w:ascii="Times New Roman" w:hAnsi="Times New Roman" w:cs="David" w:hint="eastAsia"/>
            <w:i/>
            <w:iCs/>
            <w:color w:val="auto"/>
            <w:sz w:val="24"/>
            <w:highlight w:val="yellow"/>
            <w:rtl/>
            <w:rPrChange w:id="3238" w:author="Shimon" w:date="2021-12-26T15:10:00Z">
              <w:rPr>
                <w:rStyle w:val="emailstyle17"/>
                <w:rFonts w:ascii="Times New Roman" w:hAnsi="Times New Roman" w:cs="David" w:hint="eastAsia"/>
                <w:i/>
                <w:iCs/>
                <w:color w:val="auto"/>
                <w:sz w:val="24"/>
                <w:rtl/>
              </w:rPr>
            </w:rPrChange>
          </w:rPr>
          <w:t>יותר</w:t>
        </w:r>
        <w:r w:rsidR="009465ED" w:rsidRPr="009465ED">
          <w:rPr>
            <w:rStyle w:val="emailstyle17"/>
            <w:rFonts w:ascii="Times New Roman" w:hAnsi="Times New Roman" w:cs="David"/>
            <w:i/>
            <w:iCs/>
            <w:color w:val="auto"/>
            <w:sz w:val="24"/>
            <w:highlight w:val="yellow"/>
            <w:rtl/>
            <w:rPrChange w:id="3239" w:author="Shimon" w:date="2021-12-26T15:10:00Z">
              <w:rPr>
                <w:rStyle w:val="emailstyle17"/>
                <w:rFonts w:ascii="Times New Roman" w:hAnsi="Times New Roman" w:cs="David"/>
                <w:i/>
                <w:iCs/>
                <w:color w:val="auto"/>
                <w:sz w:val="24"/>
                <w:rtl/>
              </w:rPr>
            </w:rPrChange>
          </w:rPr>
          <w:t>?)</w:t>
        </w:r>
      </w:ins>
      <w:r w:rsidR="00810A8C" w:rsidRPr="009465ED">
        <w:rPr>
          <w:rStyle w:val="emailstyle17"/>
          <w:rFonts w:ascii="Times New Roman" w:hAnsi="Times New Roman" w:cs="David"/>
          <w:i/>
          <w:iCs/>
          <w:color w:val="auto"/>
          <w:sz w:val="24"/>
          <w:highlight w:val="yellow"/>
          <w:rtl/>
          <w:rPrChange w:id="3240" w:author="Shimon" w:date="2021-12-26T15:10:00Z">
            <w:rPr>
              <w:rStyle w:val="emailstyle17"/>
              <w:rFonts w:ascii="Times New Roman" w:hAnsi="Times New Roman" w:cs="David"/>
              <w:i/>
              <w:iCs/>
              <w:color w:val="auto"/>
              <w:sz w:val="24"/>
              <w:rtl/>
            </w:rPr>
          </w:rPrChange>
        </w:rPr>
        <w:t>,</w:t>
      </w:r>
      <w:r w:rsidR="00810A8C" w:rsidRPr="00901A33">
        <w:rPr>
          <w:rStyle w:val="emailstyle17"/>
          <w:rFonts w:ascii="Times New Roman" w:hAnsi="Times New Roman" w:cs="David"/>
          <w:i/>
          <w:iCs/>
          <w:color w:val="auto"/>
          <w:sz w:val="24"/>
          <w:rtl/>
        </w:rPr>
        <w:t xml:space="preserve"> המפרט את שיעורי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(באחוזים) ואת סכומי </w:t>
      </w:r>
      <w:r w:rsidR="00810A8C" w:rsidRPr="00901A33">
        <w:rPr>
          <w:rStyle w:val="emailstyle17"/>
          <w:rFonts w:ascii="Times New Roman" w:hAnsi="Times New Roman" w:cs="David" w:hint="eastAsia"/>
          <w:i/>
          <w:iCs/>
          <w:color w:val="auto"/>
          <w:sz w:val="24"/>
          <w:rtl/>
        </w:rPr>
        <w:t>הגימלה</w:t>
      </w:r>
      <w:r w:rsidR="00810A8C" w:rsidRPr="00901A33">
        <w:rPr>
          <w:rStyle w:val="emailstyle17"/>
          <w:rFonts w:ascii="Times New Roman" w:hAnsi="Times New Roman" w:cs="David"/>
          <w:i/>
          <w:iCs/>
          <w:color w:val="auto"/>
          <w:sz w:val="24"/>
          <w:rtl/>
        </w:rPr>
        <w:t xml:space="preserve"> לכל אח</w:t>
      </w:r>
      <w:r w:rsidR="00810A8C" w:rsidRPr="00901A33">
        <w:rPr>
          <w:rStyle w:val="emailstyle17"/>
          <w:rFonts w:ascii="Times New Roman" w:hAnsi="Times New Roman" w:cs="David" w:hint="cs"/>
          <w:i/>
          <w:iCs/>
          <w:color w:val="auto"/>
          <w:sz w:val="24"/>
          <w:rtl/>
        </w:rPr>
        <w:t>ת</w:t>
      </w:r>
      <w:r w:rsidR="00810A8C" w:rsidRPr="00901A33">
        <w:rPr>
          <w:rStyle w:val="emailstyle17"/>
          <w:rFonts w:ascii="Times New Roman" w:hAnsi="Times New Roman" w:cs="David"/>
          <w:i/>
          <w:iCs/>
          <w:color w:val="auto"/>
          <w:sz w:val="24"/>
          <w:rtl/>
        </w:rPr>
        <w:t xml:space="preserve"> מתקופות העבודה (חוזה/כתב מינוי) בנפרד</w:t>
      </w:r>
      <w:r w:rsidR="00810A8C" w:rsidRPr="00901A33">
        <w:rPr>
          <w:rFonts w:hint="cs"/>
          <w:i/>
          <w:iCs/>
          <w:rtl/>
        </w:rPr>
        <w:t xml:space="preserve">, </w:t>
      </w:r>
      <w:r w:rsidR="00810A8C" w:rsidRPr="00901A33">
        <w:rPr>
          <w:i/>
          <w:iCs/>
          <w:sz w:val="24"/>
          <w:rtl/>
        </w:rPr>
        <w:t>מסומ</w:t>
      </w:r>
      <w:r w:rsidR="00901A33" w:rsidRPr="00901A33">
        <w:rPr>
          <w:rFonts w:hint="cs"/>
          <w:i/>
          <w:iCs/>
          <w:sz w:val="24"/>
          <w:rtl/>
        </w:rPr>
        <w:t>ן כ</w:t>
      </w:r>
      <w:r w:rsidR="00810A8C" w:rsidRPr="00901A33">
        <w:rPr>
          <w:i/>
          <w:iCs/>
          <w:sz w:val="24"/>
          <w:u w:val="single"/>
          <w:rtl/>
        </w:rPr>
        <w:t xml:space="preserve">נספח </w:t>
      </w:r>
      <w:r w:rsidR="00810A8C" w:rsidRPr="00901A33">
        <w:rPr>
          <w:rFonts w:hint="cs"/>
          <w:i/>
          <w:iCs/>
          <w:sz w:val="24"/>
          <w:u w:val="single"/>
          <w:rtl/>
        </w:rPr>
        <w:t>1</w:t>
      </w:r>
      <w:r w:rsidR="007C0B1F">
        <w:rPr>
          <w:rFonts w:hint="cs"/>
          <w:i/>
          <w:iCs/>
          <w:sz w:val="24"/>
          <w:u w:val="single"/>
          <w:rtl/>
        </w:rPr>
        <w:t>1</w:t>
      </w:r>
      <w:r w:rsidR="00810A8C" w:rsidRPr="00901A33">
        <w:rPr>
          <w:i/>
          <w:iCs/>
          <w:sz w:val="24"/>
          <w:u w:val="single"/>
          <w:rtl/>
        </w:rPr>
        <w:t>.</w:t>
      </w:r>
      <w:r w:rsidR="00810A8C" w:rsidRPr="00901A33">
        <w:rPr>
          <w:rFonts w:hint="cs"/>
          <w:i/>
          <w:iCs/>
          <w:sz w:val="24"/>
          <w:rtl/>
        </w:rPr>
        <w:t xml:space="preserve"> </w:t>
      </w:r>
    </w:p>
    <w:p w14:paraId="0617D69A" w14:textId="77669BA4" w:rsidR="00810A8C" w:rsidRPr="00901A33" w:rsidRDefault="002B752A" w:rsidP="00901A33">
      <w:pPr>
        <w:pStyle w:val="11"/>
        <w:spacing w:before="0" w:after="240" w:line="360" w:lineRule="auto"/>
        <w:ind w:left="518" w:firstLine="14"/>
        <w:rPr>
          <w:rStyle w:val="emailstyle17"/>
          <w:rFonts w:ascii="Times New Roman" w:hAnsi="Times New Roman" w:cs="David"/>
          <w:color w:val="auto"/>
          <w:sz w:val="24"/>
          <w:rtl/>
        </w:rPr>
      </w:pPr>
      <w:r w:rsidRPr="00A35B76">
        <w:rPr>
          <w:rStyle w:val="emailstyle17"/>
          <w:rFonts w:ascii="Times New Roman" w:hAnsi="Times New Roman" w:cs="David" w:hint="eastAsia"/>
          <w:color w:val="auto"/>
          <w:sz w:val="24"/>
          <w:rtl/>
        </w:rPr>
        <w:lastRenderedPageBreak/>
        <w:t>מן</w:t>
      </w:r>
      <w:r w:rsidRPr="00B568AE">
        <w:rPr>
          <w:rStyle w:val="emailstyle17"/>
          <w:rFonts w:ascii="Times New Roman" w:hAnsi="Times New Roman" w:cs="David"/>
          <w:color w:val="auto"/>
          <w:sz w:val="24"/>
          <w:rtl/>
        </w:rPr>
        <w:t xml:space="preserve"> הראוי לציין עוד, שבדיעבד התברר לתובע </w:t>
      </w:r>
      <w:r w:rsidR="00B63209" w:rsidRPr="00B568AE">
        <w:rPr>
          <w:rStyle w:val="emailstyle17"/>
          <w:rFonts w:ascii="Times New Roman" w:hAnsi="Times New Roman" w:cs="David" w:hint="eastAsia"/>
          <w:color w:val="auto"/>
          <w:sz w:val="24"/>
          <w:rtl/>
        </w:rPr>
        <w:t>שרכישת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הזכויות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שביצע</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עבור</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תקופת</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עבודתו</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במעמד</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של</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ארעי</w:t>
      </w:r>
      <w:r w:rsidR="00B63209"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שנעשתה</w:t>
      </w:r>
      <w:r w:rsidRPr="00B568AE">
        <w:rPr>
          <w:rStyle w:val="emailstyle17"/>
          <w:rFonts w:ascii="Times New Roman" w:hAnsi="Times New Roman" w:cs="David"/>
          <w:color w:val="auto"/>
          <w:sz w:val="24"/>
          <w:rtl/>
        </w:rPr>
        <w:t xml:space="preserve"> </w:t>
      </w:r>
      <w:r w:rsidRPr="00167050">
        <w:rPr>
          <w:rStyle w:val="emailstyle17"/>
          <w:rFonts w:ascii="Times New Roman" w:hAnsi="Times New Roman" w:cs="David"/>
          <w:b/>
          <w:bCs/>
          <w:color w:val="auto"/>
          <w:sz w:val="24"/>
          <w:rtl/>
          <w:rPrChange w:id="3241" w:author="Shimon" w:date="2022-01-02T12:03:00Z">
            <w:rPr>
              <w:rStyle w:val="emailstyle17"/>
              <w:rFonts w:ascii="Times New Roman" w:hAnsi="Times New Roman" w:cs="David"/>
              <w:color w:val="auto"/>
              <w:sz w:val="24"/>
              <w:rtl/>
            </w:rPr>
          </w:rPrChange>
        </w:rPr>
        <w:t xml:space="preserve">לאחר שהובהר לו כי אם יעשה זאת תוגדל  </w:t>
      </w:r>
      <w:r w:rsidRPr="00167050">
        <w:rPr>
          <w:rStyle w:val="emailstyle17"/>
          <w:rFonts w:ascii="Times New Roman" w:hAnsi="Times New Roman" w:cs="David" w:hint="eastAsia"/>
          <w:b/>
          <w:bCs/>
          <w:color w:val="auto"/>
          <w:sz w:val="24"/>
          <w:rtl/>
          <w:rPrChange w:id="3242" w:author="Shimon" w:date="2022-01-02T12:03:00Z">
            <w:rPr>
              <w:rStyle w:val="emailstyle17"/>
              <w:rFonts w:ascii="Times New Roman" w:hAnsi="Times New Roman" w:cs="David" w:hint="eastAsia"/>
              <w:color w:val="auto"/>
              <w:sz w:val="24"/>
              <w:rtl/>
            </w:rPr>
          </w:rPrChange>
        </w:rPr>
        <w:t>גימלתו</w:t>
      </w:r>
      <w:r w:rsidRPr="00167050">
        <w:rPr>
          <w:rStyle w:val="emailstyle17"/>
          <w:rFonts w:ascii="Times New Roman" w:hAnsi="Times New Roman" w:cs="David"/>
          <w:b/>
          <w:bCs/>
          <w:color w:val="auto"/>
          <w:sz w:val="24"/>
          <w:rtl/>
          <w:rPrChange w:id="3243" w:author="Shimon" w:date="2022-01-02T12:03:00Z">
            <w:rPr>
              <w:rStyle w:val="emailstyle17"/>
              <w:rFonts w:ascii="Times New Roman" w:hAnsi="Times New Roman" w:cs="David"/>
              <w:color w:val="auto"/>
              <w:sz w:val="24"/>
              <w:rtl/>
            </w:rPr>
          </w:rPrChange>
        </w:rPr>
        <w:t xml:space="preserve"> בגין תקופת המינוי ב-1.33%,</w:t>
      </w:r>
      <w:r w:rsidRPr="00B568AE">
        <w:rPr>
          <w:rStyle w:val="emailstyle17"/>
          <w:rFonts w:ascii="Times New Roman" w:hAnsi="Times New Roman" w:cs="David"/>
          <w:color w:val="auto"/>
          <w:sz w:val="24"/>
          <w:rtl/>
        </w:rPr>
        <w:t xml:space="preserve"> לא רק שלא התממשה</w:t>
      </w:r>
      <w:r w:rsidR="00B63209" w:rsidRPr="00B568AE">
        <w:rPr>
          <w:rStyle w:val="emailstyle17"/>
          <w:rFonts w:ascii="Times New Roman" w:hAnsi="Times New Roman" w:cs="David"/>
          <w:color w:val="auto"/>
          <w:sz w:val="24"/>
          <w:rtl/>
        </w:rPr>
        <w:t>,</w:t>
      </w:r>
      <w:r w:rsidRPr="00B568AE">
        <w:rPr>
          <w:rStyle w:val="emailstyle17"/>
          <w:rFonts w:ascii="Times New Roman" w:hAnsi="Times New Roman" w:cs="David"/>
          <w:color w:val="auto"/>
          <w:sz w:val="24"/>
          <w:rtl/>
        </w:rPr>
        <w:t xml:space="preserve"> אלא אף הקטינה את </w:t>
      </w:r>
      <w:r w:rsidRPr="00B568AE">
        <w:rPr>
          <w:rStyle w:val="emailstyle17"/>
          <w:rFonts w:ascii="Times New Roman" w:hAnsi="Times New Roman" w:cs="David" w:hint="eastAsia"/>
          <w:color w:val="auto"/>
          <w:sz w:val="24"/>
          <w:rtl/>
        </w:rPr>
        <w:t>גימלתו</w:t>
      </w:r>
      <w:r w:rsidR="00FB09FD" w:rsidRPr="00B568AE">
        <w:rPr>
          <w:rStyle w:val="emailstyle17"/>
          <w:rFonts w:ascii="Times New Roman" w:hAnsi="Times New Roman" w:cs="David"/>
          <w:color w:val="auto"/>
          <w:sz w:val="24"/>
          <w:rtl/>
        </w:rPr>
        <w:t xml:space="preserve"> ב</w:t>
      </w:r>
      <w:r w:rsidR="00B63209" w:rsidRPr="00B568AE">
        <w:rPr>
          <w:rStyle w:val="emailstyle17"/>
          <w:rFonts w:ascii="Times New Roman" w:hAnsi="Times New Roman" w:cs="David" w:hint="eastAsia"/>
          <w:color w:val="auto"/>
          <w:sz w:val="24"/>
          <w:rtl/>
        </w:rPr>
        <w:t>גין</w:t>
      </w:r>
      <w:r w:rsidR="00B63209" w:rsidRPr="00B568AE">
        <w:rPr>
          <w:rStyle w:val="emailstyle17"/>
          <w:rFonts w:ascii="Times New Roman" w:hAnsi="Times New Roman" w:cs="David"/>
          <w:color w:val="auto"/>
          <w:sz w:val="24"/>
          <w:rtl/>
        </w:rPr>
        <w:t xml:space="preserve"> </w:t>
      </w:r>
      <w:r w:rsidR="00FB09FD" w:rsidRPr="00B568AE">
        <w:rPr>
          <w:rStyle w:val="emailstyle17"/>
          <w:rFonts w:ascii="Times New Roman" w:hAnsi="Times New Roman" w:cs="David" w:hint="eastAsia"/>
          <w:color w:val="auto"/>
          <w:sz w:val="24"/>
          <w:rtl/>
        </w:rPr>
        <w:t>נוסחת</w:t>
      </w:r>
      <w:r w:rsidR="00FB09FD" w:rsidRPr="00B568AE">
        <w:rPr>
          <w:rStyle w:val="emailstyle17"/>
          <w:rFonts w:ascii="Times New Roman" w:hAnsi="Times New Roman" w:cs="David"/>
          <w:color w:val="auto"/>
          <w:sz w:val="24"/>
          <w:rtl/>
        </w:rPr>
        <w:t xml:space="preserve"> </w:t>
      </w:r>
      <w:r w:rsidR="00FB09FD" w:rsidRPr="00B568AE">
        <w:rPr>
          <w:rStyle w:val="emailstyle17"/>
          <w:rFonts w:ascii="Times New Roman" w:hAnsi="Times New Roman" w:cs="David" w:hint="eastAsia"/>
          <w:color w:val="auto"/>
          <w:sz w:val="24"/>
          <w:rtl/>
        </w:rPr>
        <w:t>השיקלול</w:t>
      </w:r>
      <w:r w:rsidR="00FB09FD" w:rsidRPr="00B568AE">
        <w:rPr>
          <w:rStyle w:val="emailstyle17"/>
          <w:rFonts w:ascii="Times New Roman" w:hAnsi="Times New Roman" w:cs="David"/>
          <w:color w:val="auto"/>
          <w:sz w:val="24"/>
          <w:rtl/>
        </w:rPr>
        <w:t xml:space="preserve"> הנ"ל</w:t>
      </w:r>
      <w:r w:rsidR="00B63209" w:rsidRPr="00B568AE">
        <w:rPr>
          <w:rStyle w:val="emailstyle17"/>
          <w:rFonts w:ascii="Times New Roman" w:hAnsi="Times New Roman" w:cs="David"/>
          <w:color w:val="auto"/>
          <w:sz w:val="24"/>
          <w:rtl/>
        </w:rPr>
        <w:t>,</w:t>
      </w:r>
      <w:r w:rsidR="00FB09FD" w:rsidRPr="00B568AE">
        <w:rPr>
          <w:rStyle w:val="emailstyle17"/>
          <w:rFonts w:ascii="Times New Roman" w:hAnsi="Times New Roman" w:cs="David"/>
          <w:color w:val="auto"/>
          <w:sz w:val="24"/>
          <w:rtl/>
        </w:rPr>
        <w:t xml:space="preserve"> בנוסף לכך שזכויותיו בקרן מבטחים</w:t>
      </w:r>
      <w:r w:rsidR="00B63209" w:rsidRPr="00B568AE">
        <w:rPr>
          <w:rStyle w:val="emailstyle17"/>
          <w:rFonts w:ascii="Times New Roman" w:hAnsi="Times New Roman" w:cs="David"/>
          <w:color w:val="auto"/>
          <w:sz w:val="24"/>
          <w:rtl/>
        </w:rPr>
        <w:t xml:space="preserve"> בגין תקופה זאת,</w:t>
      </w:r>
      <w:r w:rsidR="00FB09FD"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ואשר</w:t>
      </w:r>
      <w:r w:rsidR="00B63209" w:rsidRPr="00B568AE">
        <w:rPr>
          <w:rStyle w:val="emailstyle17"/>
          <w:rFonts w:ascii="Times New Roman" w:hAnsi="Times New Roman" w:cs="David"/>
          <w:color w:val="auto"/>
          <w:sz w:val="24"/>
          <w:rtl/>
        </w:rPr>
        <w:t xml:space="preserve"> היו צבורות לזכותו כ – 45 שנים(!)</w:t>
      </w:r>
      <w:r w:rsidR="00FB09FD" w:rsidRPr="00B568AE">
        <w:rPr>
          <w:rStyle w:val="emailstyle17"/>
          <w:rFonts w:ascii="Times New Roman" w:hAnsi="Times New Roman" w:cs="David"/>
          <w:color w:val="auto"/>
          <w:sz w:val="24"/>
          <w:rtl/>
        </w:rPr>
        <w:t xml:space="preserve">, </w:t>
      </w:r>
      <w:r w:rsidR="00B63209" w:rsidRPr="00B568AE">
        <w:rPr>
          <w:rStyle w:val="emailstyle17"/>
          <w:rFonts w:ascii="Times New Roman" w:hAnsi="Times New Roman" w:cs="David" w:hint="eastAsia"/>
          <w:color w:val="auto"/>
          <w:sz w:val="24"/>
          <w:rtl/>
        </w:rPr>
        <w:t>נמחקו</w:t>
      </w:r>
      <w:r w:rsidR="00FB09FD" w:rsidRPr="00B568AE">
        <w:rPr>
          <w:rStyle w:val="emailstyle17"/>
          <w:rFonts w:ascii="Times New Roman" w:hAnsi="Times New Roman" w:cs="David"/>
          <w:color w:val="auto"/>
          <w:sz w:val="24"/>
          <w:rtl/>
        </w:rPr>
        <w:t>.</w:t>
      </w:r>
    </w:p>
    <w:p w14:paraId="17959E67" w14:textId="5EF01EAD" w:rsidR="002E597B" w:rsidRPr="00901A33" w:rsidRDefault="002E597B" w:rsidP="0069718D">
      <w:pPr>
        <w:pStyle w:val="11"/>
        <w:numPr>
          <w:ilvl w:val="0"/>
          <w:numId w:val="14"/>
        </w:numPr>
        <w:tabs>
          <w:tab w:val="num" w:pos="530"/>
        </w:tabs>
        <w:spacing w:before="0" w:after="240" w:line="360" w:lineRule="auto"/>
        <w:ind w:left="510" w:hanging="425"/>
        <w:rPr>
          <w:rStyle w:val="emailstyle17"/>
          <w:rFonts w:ascii="Times New Roman" w:hAnsi="Times New Roman" w:cs="David"/>
          <w:color w:val="auto"/>
          <w:sz w:val="24"/>
        </w:rPr>
      </w:pPr>
      <w:r w:rsidRPr="00901A33">
        <w:rPr>
          <w:rStyle w:val="emailstyle17"/>
          <w:rFonts w:ascii="Times New Roman" w:hAnsi="Times New Roman" w:cs="David" w:hint="cs"/>
          <w:color w:val="auto"/>
          <w:sz w:val="24"/>
          <w:rtl/>
        </w:rPr>
        <w:t xml:space="preserve">כלומר, </w:t>
      </w:r>
      <w:r w:rsidR="00E90066" w:rsidRPr="00901A33">
        <w:rPr>
          <w:rStyle w:val="emailstyle17"/>
          <w:rFonts w:ascii="Times New Roman" w:hAnsi="Times New Roman" w:cs="David" w:hint="cs"/>
          <w:color w:val="auto"/>
          <w:sz w:val="24"/>
          <w:rtl/>
        </w:rPr>
        <w:t xml:space="preserve">עבור כל </w:t>
      </w:r>
      <w:r w:rsidR="00B63209" w:rsidRPr="00901A33">
        <w:rPr>
          <w:rStyle w:val="emailstyle17"/>
          <w:rFonts w:ascii="Times New Roman" w:hAnsi="Times New Roman" w:cs="David" w:hint="cs"/>
          <w:color w:val="auto"/>
          <w:sz w:val="24"/>
          <w:rtl/>
        </w:rPr>
        <w:t>תקופות</w:t>
      </w:r>
      <w:r w:rsidR="00E90066" w:rsidRPr="00901A33">
        <w:rPr>
          <w:rStyle w:val="emailstyle17"/>
          <w:rFonts w:ascii="Times New Roman" w:hAnsi="Times New Roman" w:cs="David" w:hint="cs"/>
          <w:color w:val="auto"/>
          <w:sz w:val="24"/>
          <w:rtl/>
        </w:rPr>
        <w:t xml:space="preserve"> ע</w:t>
      </w:r>
      <w:del w:id="3244" w:author="Shimon" w:date="2021-12-26T15:11:00Z">
        <w:r w:rsidR="000C09D5" w:rsidDel="009465ED">
          <w:rPr>
            <w:rStyle w:val="emailstyle17"/>
            <w:rFonts w:ascii="Times New Roman" w:hAnsi="Times New Roman" w:cs="David" w:hint="cs"/>
            <w:color w:val="auto"/>
            <w:sz w:val="24"/>
            <w:rtl/>
          </w:rPr>
          <w:delText xml:space="preserve"> </w:delText>
        </w:r>
      </w:del>
      <w:r w:rsidR="00E90066" w:rsidRPr="00901A33">
        <w:rPr>
          <w:rStyle w:val="emailstyle17"/>
          <w:rFonts w:ascii="Times New Roman" w:hAnsi="Times New Roman" w:cs="David" w:hint="cs"/>
          <w:color w:val="auto"/>
          <w:sz w:val="24"/>
          <w:rtl/>
        </w:rPr>
        <w:t xml:space="preserve">בודתו </w:t>
      </w:r>
      <w:r w:rsidR="00B63209" w:rsidRPr="00901A33">
        <w:rPr>
          <w:rStyle w:val="emailstyle17"/>
          <w:rFonts w:ascii="Times New Roman" w:hAnsi="Times New Roman" w:cs="David" w:hint="cs"/>
          <w:color w:val="auto"/>
          <w:sz w:val="24"/>
          <w:rtl/>
        </w:rPr>
        <w:t xml:space="preserve">בשירות המדינה </w:t>
      </w:r>
      <w:r w:rsidR="00E90066" w:rsidRPr="00901A33">
        <w:rPr>
          <w:rStyle w:val="emailstyle17"/>
          <w:rFonts w:ascii="Times New Roman" w:hAnsi="Times New Roman" w:cs="David" w:hint="cs"/>
          <w:color w:val="auto"/>
          <w:sz w:val="24"/>
          <w:rtl/>
        </w:rPr>
        <w:t xml:space="preserve">מקבל </w:t>
      </w:r>
      <w:r w:rsidRPr="00901A33">
        <w:rPr>
          <w:rStyle w:val="emailstyle17"/>
          <w:rFonts w:ascii="Times New Roman" w:hAnsi="Times New Roman" w:cs="David" w:hint="cs"/>
          <w:color w:val="auto"/>
          <w:sz w:val="24"/>
          <w:rtl/>
        </w:rPr>
        <w:t>התובע פנסיה מופחתת</w:t>
      </w:r>
      <w:r w:rsidR="00B63209" w:rsidRPr="00901A33">
        <w:rPr>
          <w:rStyle w:val="emailstyle17"/>
          <w:rFonts w:ascii="Times New Roman" w:hAnsi="Times New Roman" w:cs="David" w:hint="cs"/>
          <w:color w:val="auto"/>
          <w:sz w:val="24"/>
          <w:rtl/>
        </w:rPr>
        <w:t>,</w:t>
      </w:r>
      <w:r w:rsidRPr="00901A33">
        <w:rPr>
          <w:rStyle w:val="emailstyle17"/>
          <w:rFonts w:ascii="Times New Roman" w:hAnsi="Times New Roman" w:cs="David" w:hint="cs"/>
          <w:color w:val="auto"/>
          <w:sz w:val="24"/>
          <w:rtl/>
        </w:rPr>
        <w:t xml:space="preserve"> שאינה תואמת את תנאי העסקתו במדינה </w:t>
      </w:r>
      <w:r w:rsidR="004A6302" w:rsidRPr="00901A33">
        <w:rPr>
          <w:rStyle w:val="emailstyle17"/>
          <w:rFonts w:ascii="Times New Roman" w:hAnsi="Times New Roman" w:cs="David" w:hint="cs"/>
          <w:color w:val="auto"/>
          <w:sz w:val="24"/>
          <w:rtl/>
        </w:rPr>
        <w:t>ע"פ ה</w:t>
      </w:r>
      <w:r w:rsidR="00274D64" w:rsidRPr="00901A33">
        <w:rPr>
          <w:rStyle w:val="emailstyle17"/>
          <w:rFonts w:ascii="Times New Roman" w:hAnsi="Times New Roman" w:cs="David" w:hint="cs"/>
          <w:color w:val="auto"/>
          <w:sz w:val="24"/>
          <w:rtl/>
        </w:rPr>
        <w:t xml:space="preserve">חוזה </w:t>
      </w:r>
      <w:r w:rsidRPr="00901A33">
        <w:rPr>
          <w:rStyle w:val="emailstyle17"/>
          <w:rFonts w:ascii="Times New Roman" w:hAnsi="Times New Roman" w:cs="David" w:hint="cs"/>
          <w:color w:val="auto"/>
          <w:sz w:val="24"/>
          <w:rtl/>
        </w:rPr>
        <w:t>בשל שתי סיבות</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האחת</w:t>
      </w:r>
      <w:r w:rsidRPr="00901A33">
        <w:rPr>
          <w:rStyle w:val="emailstyle17"/>
          <w:rFonts w:ascii="Times New Roman" w:hAnsi="Times New Roman" w:cs="David"/>
          <w:b/>
          <w:bCs/>
          <w:color w:val="auto"/>
          <w:sz w:val="24"/>
          <w:rtl/>
        </w:rPr>
        <w:t xml:space="preserve"> </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color w:val="auto"/>
          <w:sz w:val="24"/>
          <w:rtl/>
        </w:rPr>
        <w:t xml:space="preserve">חישוב שגוי של </w:t>
      </w:r>
      <w:r w:rsidR="00F539C1" w:rsidRPr="00901A33">
        <w:rPr>
          <w:rStyle w:val="emailstyle17"/>
          <w:rFonts w:ascii="Times New Roman" w:hAnsi="Times New Roman" w:cs="David" w:hint="cs"/>
          <w:color w:val="auto"/>
          <w:sz w:val="24"/>
          <w:rtl/>
        </w:rPr>
        <w:t xml:space="preserve">תקופות העבודה </w:t>
      </w:r>
      <w:r w:rsidR="008453A3" w:rsidRPr="00901A33">
        <w:rPr>
          <w:rStyle w:val="emailstyle17"/>
          <w:rFonts w:ascii="Times New Roman" w:hAnsi="Times New Roman" w:cs="David"/>
          <w:color w:val="auto"/>
          <w:sz w:val="24"/>
          <w:rtl/>
        </w:rPr>
        <w:t>המתעל</w:t>
      </w:r>
      <w:r w:rsidR="00C747EA" w:rsidRPr="00901A33">
        <w:rPr>
          <w:rStyle w:val="emailstyle17"/>
          <w:rFonts w:ascii="Times New Roman" w:hAnsi="Times New Roman" w:cs="David" w:hint="cs"/>
          <w:color w:val="auto"/>
          <w:sz w:val="24"/>
          <w:rtl/>
        </w:rPr>
        <w:t>ם</w:t>
      </w:r>
      <w:r w:rsidR="008453A3" w:rsidRPr="00901A33">
        <w:rPr>
          <w:rStyle w:val="emailstyle17"/>
          <w:rFonts w:ascii="Times New Roman" w:hAnsi="Times New Roman" w:cs="David"/>
          <w:color w:val="auto"/>
          <w:sz w:val="24"/>
          <w:rtl/>
        </w:rPr>
        <w:t xml:space="preserve"> מהחוזה המחייב בין הצדדים</w:t>
      </w:r>
      <w:r w:rsidRPr="00901A33">
        <w:rPr>
          <w:rStyle w:val="emailstyle17"/>
          <w:rFonts w:ascii="Times New Roman" w:hAnsi="Times New Roman" w:cs="David"/>
          <w:color w:val="auto"/>
          <w:sz w:val="24"/>
          <w:rtl/>
        </w:rPr>
        <w:t xml:space="preserve">; </w:t>
      </w:r>
      <w:r w:rsidRPr="00901A33">
        <w:rPr>
          <w:rStyle w:val="emailstyle17"/>
          <w:rFonts w:ascii="Times New Roman" w:hAnsi="Times New Roman" w:cs="David" w:hint="eastAsia"/>
          <w:b/>
          <w:bCs/>
          <w:color w:val="auto"/>
          <w:sz w:val="24"/>
          <w:rtl/>
        </w:rPr>
        <w:t>והשנייה</w:t>
      </w:r>
      <w:r w:rsidRPr="00901A33">
        <w:rPr>
          <w:rStyle w:val="emailstyle17"/>
          <w:rFonts w:ascii="Times New Roman" w:hAnsi="Times New Roman" w:cs="David"/>
          <w:color w:val="auto"/>
          <w:sz w:val="24"/>
          <w:rtl/>
        </w:rPr>
        <w:t xml:space="preserve"> –</w:t>
      </w:r>
      <w:r w:rsidR="008453A3" w:rsidRPr="00901A33">
        <w:rPr>
          <w:rStyle w:val="emailstyle17"/>
          <w:rFonts w:ascii="Times New Roman" w:hAnsi="Times New Roman" w:cs="David" w:hint="cs"/>
          <w:color w:val="auto"/>
          <w:sz w:val="24"/>
          <w:rtl/>
        </w:rPr>
        <w:t xml:space="preserve"> </w:t>
      </w:r>
      <w:r w:rsidR="008453A3" w:rsidRPr="00901A33">
        <w:rPr>
          <w:rStyle w:val="emailstyle17"/>
          <w:rFonts w:ascii="Times New Roman" w:hAnsi="Times New Roman" w:cs="David"/>
          <w:color w:val="auto"/>
          <w:sz w:val="24"/>
          <w:rtl/>
        </w:rPr>
        <w:t>טעות בדרגת הפרישה לפיה מחושבת משכורתו הקובעת ביחס לתקופה שבה עבד ב</w:t>
      </w:r>
      <w:r w:rsidR="00274D64" w:rsidRPr="00901A33">
        <w:rPr>
          <w:rStyle w:val="emailstyle17"/>
          <w:rFonts w:ascii="Times New Roman" w:hAnsi="Times New Roman" w:cs="David" w:hint="cs"/>
          <w:color w:val="auto"/>
          <w:sz w:val="24"/>
          <w:rtl/>
        </w:rPr>
        <w:t>תקופת כתב המינוי</w:t>
      </w:r>
      <w:r w:rsidRPr="00901A33">
        <w:rPr>
          <w:rStyle w:val="emailstyle17"/>
          <w:rFonts w:ascii="Times New Roman" w:hAnsi="Times New Roman" w:cs="David"/>
          <w:color w:val="auto"/>
          <w:sz w:val="24"/>
          <w:rtl/>
        </w:rPr>
        <w:t>.</w:t>
      </w:r>
    </w:p>
    <w:p w14:paraId="2E6FB9C9" w14:textId="77777777" w:rsidR="0074668B" w:rsidRPr="00901A33" w:rsidRDefault="0074668B" w:rsidP="00926F04">
      <w:pPr>
        <w:pStyle w:val="11"/>
        <w:spacing w:before="0" w:line="360" w:lineRule="auto"/>
        <w:ind w:left="510" w:right="360" w:firstLine="0"/>
        <w:rPr>
          <w:rStyle w:val="emailstyle17"/>
          <w:rFonts w:ascii="Times New Roman" w:hAnsi="Times New Roman" w:cs="David"/>
          <w:color w:val="auto"/>
          <w:sz w:val="24"/>
        </w:rPr>
      </w:pPr>
    </w:p>
    <w:p w14:paraId="6E41D36F" w14:textId="7D731B37" w:rsidR="0074668B" w:rsidRPr="000C48F9" w:rsidDel="0089692F" w:rsidRDefault="0074668B">
      <w:pPr>
        <w:pStyle w:val="2"/>
        <w:numPr>
          <w:ilvl w:val="0"/>
          <w:numId w:val="14"/>
        </w:numPr>
        <w:tabs>
          <w:tab w:val="clear" w:pos="566"/>
        </w:tabs>
        <w:spacing w:after="240"/>
        <w:ind w:left="510" w:hanging="425"/>
        <w:rPr>
          <w:del w:id="3245" w:author="Shimon" w:date="2022-01-02T12:18:00Z"/>
          <w:b w:val="0"/>
          <w:bCs w:val="0"/>
          <w:szCs w:val="24"/>
          <w:highlight w:val="yellow"/>
          <w:u w:val="none"/>
          <w:lang w:eastAsia="en-US"/>
          <w:rPrChange w:id="3246" w:author="Shimon" w:date="2022-01-02T12:24:00Z">
            <w:rPr>
              <w:del w:id="3247" w:author="Shimon" w:date="2022-01-02T12:18:00Z"/>
              <w:szCs w:val="24"/>
              <w:lang w:eastAsia="en-US"/>
            </w:rPr>
          </w:rPrChange>
        </w:rPr>
        <w:pPrChange w:id="3248" w:author="Shimon" w:date="2022-01-02T22:51:00Z">
          <w:pPr>
            <w:pStyle w:val="2"/>
            <w:numPr>
              <w:ilvl w:val="1"/>
              <w:numId w:val="18"/>
            </w:numPr>
            <w:tabs>
              <w:tab w:val="clear" w:pos="566"/>
              <w:tab w:val="left" w:pos="521"/>
            </w:tabs>
            <w:spacing w:after="120"/>
            <w:ind w:left="521" w:hanging="284"/>
          </w:pPr>
        </w:pPrChange>
      </w:pPr>
      <w:r w:rsidRPr="00901A33">
        <w:rPr>
          <w:rFonts w:hint="cs"/>
          <w:szCs w:val="24"/>
          <w:rtl/>
          <w:lang w:eastAsia="en-US"/>
        </w:rPr>
        <w:t>הסחבת הבלתי נסבלת בטיפול בפניותיו של התובע</w:t>
      </w:r>
      <w:ins w:id="3249" w:author="Shimon" w:date="2022-01-02T12:16:00Z">
        <w:r w:rsidR="0089692F">
          <w:rPr>
            <w:rFonts w:hint="cs"/>
            <w:szCs w:val="24"/>
            <w:rtl/>
            <w:lang w:eastAsia="en-US"/>
          </w:rPr>
          <w:t xml:space="preserve"> </w:t>
        </w:r>
        <w:r w:rsidR="0089692F" w:rsidRPr="000C48F9">
          <w:rPr>
            <w:rFonts w:hint="eastAsia"/>
            <w:highlight w:val="yellow"/>
            <w:u w:val="none"/>
            <w:rtl/>
            <w:lang w:eastAsia="en-US"/>
            <w:rPrChange w:id="3250" w:author="Shimon" w:date="2022-01-02T12:24:00Z">
              <w:rPr>
                <w:rFonts w:hint="eastAsia"/>
                <w:rtl/>
                <w:lang w:eastAsia="en-US"/>
              </w:rPr>
            </w:rPrChange>
          </w:rPr>
          <w:t>לדעתי</w:t>
        </w:r>
        <w:r w:rsidR="0089692F" w:rsidRPr="000C48F9">
          <w:rPr>
            <w:highlight w:val="yellow"/>
            <w:u w:val="none"/>
            <w:rtl/>
            <w:lang w:eastAsia="en-US"/>
            <w:rPrChange w:id="3251" w:author="Shimon" w:date="2022-01-02T12:24:00Z">
              <w:rPr>
                <w:rtl/>
                <w:lang w:eastAsia="en-US"/>
              </w:rPr>
            </w:rPrChange>
          </w:rPr>
          <w:t xml:space="preserve"> </w:t>
        </w:r>
        <w:r w:rsidR="0089692F" w:rsidRPr="000C48F9">
          <w:rPr>
            <w:rFonts w:hint="eastAsia"/>
            <w:highlight w:val="yellow"/>
            <w:u w:val="none"/>
            <w:rtl/>
            <w:lang w:eastAsia="en-US"/>
            <w:rPrChange w:id="3252" w:author="Shimon" w:date="2022-01-02T12:24:00Z">
              <w:rPr>
                <w:rFonts w:hint="eastAsia"/>
                <w:rtl/>
                <w:lang w:eastAsia="en-US"/>
              </w:rPr>
            </w:rPrChange>
          </w:rPr>
          <w:t>בפרק</w:t>
        </w:r>
        <w:r w:rsidR="0089692F" w:rsidRPr="000C48F9">
          <w:rPr>
            <w:highlight w:val="yellow"/>
            <w:u w:val="none"/>
            <w:rtl/>
            <w:lang w:eastAsia="en-US"/>
            <w:rPrChange w:id="3253" w:author="Shimon" w:date="2022-01-02T12:24:00Z">
              <w:rPr>
                <w:rtl/>
                <w:lang w:eastAsia="en-US"/>
              </w:rPr>
            </w:rPrChange>
          </w:rPr>
          <w:t xml:space="preserve"> </w:t>
        </w:r>
        <w:r w:rsidR="0089692F" w:rsidRPr="000C48F9">
          <w:rPr>
            <w:rFonts w:hint="eastAsia"/>
            <w:highlight w:val="yellow"/>
            <w:u w:val="none"/>
            <w:rtl/>
            <w:lang w:eastAsia="en-US"/>
            <w:rPrChange w:id="3254" w:author="Shimon" w:date="2022-01-02T12:24:00Z">
              <w:rPr>
                <w:rFonts w:hint="eastAsia"/>
                <w:rtl/>
                <w:lang w:eastAsia="en-US"/>
              </w:rPr>
            </w:rPrChange>
          </w:rPr>
          <w:t>זה</w:t>
        </w:r>
        <w:r w:rsidR="0089692F" w:rsidRPr="000C48F9">
          <w:rPr>
            <w:highlight w:val="yellow"/>
            <w:u w:val="none"/>
            <w:rtl/>
            <w:lang w:eastAsia="en-US"/>
            <w:rPrChange w:id="3255" w:author="Shimon" w:date="2022-01-02T12:24:00Z">
              <w:rPr>
                <w:rtl/>
                <w:lang w:eastAsia="en-US"/>
              </w:rPr>
            </w:rPrChange>
          </w:rPr>
          <w:t xml:space="preserve"> </w:t>
        </w:r>
        <w:r w:rsidR="0089692F" w:rsidRPr="000C48F9">
          <w:rPr>
            <w:rFonts w:hint="eastAsia"/>
            <w:highlight w:val="yellow"/>
            <w:u w:val="none"/>
            <w:rtl/>
            <w:lang w:eastAsia="en-US"/>
            <w:rPrChange w:id="3256" w:author="Shimon" w:date="2022-01-02T12:24:00Z">
              <w:rPr>
                <w:rFonts w:hint="eastAsia"/>
                <w:rtl/>
                <w:lang w:eastAsia="en-US"/>
              </w:rPr>
            </w:rPrChange>
          </w:rPr>
          <w:t>יש</w:t>
        </w:r>
      </w:ins>
      <w:ins w:id="3257" w:author="Shimon" w:date="2022-01-02T12:19:00Z">
        <w:r w:rsidR="0089692F" w:rsidRPr="000C48F9">
          <w:rPr>
            <w:highlight w:val="yellow"/>
            <w:u w:val="none"/>
            <w:rtl/>
            <w:lang w:eastAsia="en-US"/>
            <w:rPrChange w:id="3258" w:author="Shimon" w:date="2022-01-02T12:24:00Z">
              <w:rPr>
                <w:highlight w:val="yellow"/>
                <w:rtl/>
                <w:lang w:eastAsia="en-US"/>
              </w:rPr>
            </w:rPrChange>
          </w:rPr>
          <w:t xml:space="preserve"> וחשוב</w:t>
        </w:r>
      </w:ins>
      <w:ins w:id="3259" w:author="Shimon" w:date="2022-01-02T12:16:00Z">
        <w:r w:rsidR="0089692F" w:rsidRPr="000C48F9">
          <w:rPr>
            <w:highlight w:val="yellow"/>
            <w:u w:val="none"/>
            <w:rtl/>
            <w:lang w:eastAsia="en-US"/>
            <w:rPrChange w:id="3260" w:author="Shimon" w:date="2022-01-02T12:24:00Z">
              <w:rPr>
                <w:rtl/>
                <w:lang w:eastAsia="en-US"/>
              </w:rPr>
            </w:rPrChange>
          </w:rPr>
          <w:t xml:space="preserve"> לפרט את התיאור של הסחבת </w:t>
        </w:r>
      </w:ins>
      <w:ins w:id="3261" w:author="Shimon" w:date="2022-01-02T12:18:00Z">
        <w:r w:rsidR="0089692F" w:rsidRPr="000C48F9">
          <w:rPr>
            <w:rFonts w:hint="eastAsia"/>
            <w:highlight w:val="yellow"/>
            <w:u w:val="none"/>
            <w:rtl/>
            <w:lang w:eastAsia="en-US"/>
            <w:rPrChange w:id="3262" w:author="Shimon" w:date="2022-01-02T12:24:00Z">
              <w:rPr>
                <w:rFonts w:hint="eastAsia"/>
                <w:highlight w:val="yellow"/>
                <w:rtl/>
                <w:lang w:eastAsia="en-US"/>
              </w:rPr>
            </w:rPrChange>
          </w:rPr>
          <w:t>יותר</w:t>
        </w:r>
        <w:r w:rsidR="0089692F" w:rsidRPr="000C48F9">
          <w:rPr>
            <w:highlight w:val="yellow"/>
            <w:u w:val="none"/>
            <w:rtl/>
            <w:lang w:eastAsia="en-US"/>
            <w:rPrChange w:id="3263" w:author="Shimon" w:date="2022-01-02T12:24:00Z">
              <w:rPr>
                <w:highlight w:val="yellow"/>
                <w:rtl/>
                <w:lang w:eastAsia="en-US"/>
              </w:rPr>
            </w:rPrChange>
          </w:rPr>
          <w:t xml:space="preserve"> משהעדפת </w:t>
        </w:r>
      </w:ins>
      <w:ins w:id="3264" w:author="Shimon" w:date="2022-01-02T12:17:00Z">
        <w:r w:rsidR="0089692F" w:rsidRPr="000C48F9">
          <w:rPr>
            <w:rFonts w:hint="eastAsia"/>
            <w:highlight w:val="yellow"/>
            <w:u w:val="none"/>
            <w:rtl/>
            <w:lang w:eastAsia="en-US"/>
            <w:rPrChange w:id="3265" w:author="Shimon" w:date="2022-01-02T12:24:00Z">
              <w:rPr>
                <w:rFonts w:hint="eastAsia"/>
                <w:highlight w:val="yellow"/>
                <w:rtl/>
                <w:lang w:eastAsia="en-US"/>
              </w:rPr>
            </w:rPrChange>
          </w:rPr>
          <w:t>בתביעה</w:t>
        </w:r>
        <w:r w:rsidR="0089692F" w:rsidRPr="000C48F9">
          <w:rPr>
            <w:highlight w:val="yellow"/>
            <w:u w:val="none"/>
            <w:rtl/>
            <w:lang w:eastAsia="en-US"/>
            <w:rPrChange w:id="3266" w:author="Shimon" w:date="2022-01-02T12:24:00Z">
              <w:rPr>
                <w:highlight w:val="yellow"/>
                <w:rtl/>
                <w:lang w:eastAsia="en-US"/>
              </w:rPr>
            </w:rPrChange>
          </w:rPr>
          <w:t xml:space="preserve"> </w:t>
        </w:r>
        <w:r w:rsidR="0089692F" w:rsidRPr="000C48F9">
          <w:rPr>
            <w:rFonts w:hint="eastAsia"/>
            <w:highlight w:val="yellow"/>
            <w:u w:val="none"/>
            <w:rtl/>
            <w:lang w:eastAsia="en-US"/>
            <w:rPrChange w:id="3267" w:author="Shimon" w:date="2022-01-02T12:24:00Z">
              <w:rPr>
                <w:rFonts w:hint="eastAsia"/>
                <w:highlight w:val="yellow"/>
                <w:rtl/>
                <w:lang w:eastAsia="en-US"/>
              </w:rPr>
            </w:rPrChange>
          </w:rPr>
          <w:t>המקורית</w:t>
        </w:r>
      </w:ins>
      <w:ins w:id="3268" w:author="Shimon" w:date="2022-01-02T12:18:00Z">
        <w:r w:rsidR="0089692F" w:rsidRPr="000C48F9">
          <w:rPr>
            <w:highlight w:val="yellow"/>
            <w:u w:val="none"/>
            <w:rtl/>
            <w:lang w:eastAsia="en-US"/>
            <w:rPrChange w:id="3269" w:author="Shimon" w:date="2022-01-02T12:24:00Z">
              <w:rPr>
                <w:highlight w:val="yellow"/>
                <w:rtl/>
                <w:lang w:eastAsia="en-US"/>
              </w:rPr>
            </w:rPrChange>
          </w:rPr>
          <w:t xml:space="preserve">. </w:t>
        </w:r>
      </w:ins>
      <w:ins w:id="3270" w:author="Shimon" w:date="2022-01-02T12:19:00Z">
        <w:r w:rsidR="0089692F" w:rsidRPr="000C48F9">
          <w:rPr>
            <w:rFonts w:hint="eastAsia"/>
            <w:highlight w:val="yellow"/>
            <w:u w:val="none"/>
            <w:rtl/>
            <w:lang w:eastAsia="en-US"/>
            <w:rPrChange w:id="3271" w:author="Shimon" w:date="2022-01-02T12:24:00Z">
              <w:rPr>
                <w:rFonts w:hint="eastAsia"/>
                <w:highlight w:val="yellow"/>
                <w:rtl/>
                <w:lang w:eastAsia="en-US"/>
              </w:rPr>
            </w:rPrChange>
          </w:rPr>
          <w:t>המטרה</w:t>
        </w:r>
        <w:r w:rsidR="0089692F" w:rsidRPr="000C48F9">
          <w:rPr>
            <w:highlight w:val="yellow"/>
            <w:u w:val="none"/>
            <w:rtl/>
            <w:lang w:eastAsia="en-US"/>
            <w:rPrChange w:id="3272" w:author="Shimon" w:date="2022-01-02T12:24:00Z">
              <w:rPr>
                <w:highlight w:val="yellow"/>
                <w:rtl/>
                <w:lang w:eastAsia="en-US"/>
              </w:rPr>
            </w:rPrChange>
          </w:rPr>
          <w:t xml:space="preserve"> היא להראות </w:t>
        </w:r>
      </w:ins>
      <w:ins w:id="3273" w:author="Shimon" w:date="2022-01-02T12:25:00Z">
        <w:r w:rsidR="000C48F9" w:rsidRPr="0069718D">
          <w:rPr>
            <w:rFonts w:hint="eastAsia"/>
            <w:highlight w:val="yellow"/>
            <w:rtl/>
            <w:lang w:eastAsia="en-US"/>
          </w:rPr>
          <w:t>גם</w:t>
        </w:r>
        <w:r w:rsidR="000C48F9">
          <w:rPr>
            <w:rFonts w:hint="cs"/>
            <w:b w:val="0"/>
            <w:bCs w:val="0"/>
            <w:szCs w:val="24"/>
            <w:highlight w:val="yellow"/>
            <w:u w:val="none"/>
            <w:rtl/>
            <w:lang w:eastAsia="en-US"/>
          </w:rPr>
          <w:t xml:space="preserve"> </w:t>
        </w:r>
      </w:ins>
      <w:ins w:id="3274" w:author="Shimon" w:date="2022-01-02T12:19:00Z">
        <w:r w:rsidR="0089692F" w:rsidRPr="000C48F9">
          <w:rPr>
            <w:rFonts w:hint="eastAsia"/>
            <w:highlight w:val="yellow"/>
            <w:u w:val="none"/>
            <w:rtl/>
            <w:lang w:eastAsia="en-US"/>
            <w:rPrChange w:id="3275" w:author="Shimon" w:date="2022-01-02T12:24:00Z">
              <w:rPr>
                <w:rFonts w:hint="eastAsia"/>
                <w:highlight w:val="yellow"/>
                <w:rtl/>
                <w:lang w:eastAsia="en-US"/>
              </w:rPr>
            </w:rPrChange>
          </w:rPr>
          <w:t>את</w:t>
        </w:r>
        <w:r w:rsidR="0089692F" w:rsidRPr="000C48F9">
          <w:rPr>
            <w:highlight w:val="yellow"/>
            <w:u w:val="none"/>
            <w:rtl/>
            <w:lang w:eastAsia="en-US"/>
            <w:rPrChange w:id="3276" w:author="Shimon" w:date="2022-01-02T12:24:00Z">
              <w:rPr>
                <w:highlight w:val="yellow"/>
                <w:rtl/>
                <w:lang w:eastAsia="en-US"/>
              </w:rPr>
            </w:rPrChange>
          </w:rPr>
          <w:t xml:space="preserve"> </w:t>
        </w:r>
        <w:r w:rsidR="0089692F" w:rsidRPr="000C48F9">
          <w:rPr>
            <w:rFonts w:hint="eastAsia"/>
            <w:highlight w:val="yellow"/>
            <w:u w:val="none"/>
            <w:rtl/>
            <w:lang w:eastAsia="en-US"/>
            <w:rPrChange w:id="3277" w:author="Shimon" w:date="2022-01-02T12:24:00Z">
              <w:rPr>
                <w:rFonts w:hint="eastAsia"/>
                <w:highlight w:val="yellow"/>
                <w:rtl/>
                <w:lang w:eastAsia="en-US"/>
              </w:rPr>
            </w:rPrChange>
          </w:rPr>
          <w:t>מאמצי</w:t>
        </w:r>
      </w:ins>
      <w:ins w:id="3278" w:author="Shimon" w:date="2022-01-02T12:25:00Z">
        <w:r w:rsidR="000C48F9">
          <w:rPr>
            <w:rFonts w:hint="cs"/>
            <w:b w:val="0"/>
            <w:bCs w:val="0"/>
            <w:szCs w:val="24"/>
            <w:highlight w:val="yellow"/>
            <w:u w:val="none"/>
            <w:rtl/>
            <w:lang w:eastAsia="en-US"/>
          </w:rPr>
          <w:t>י</w:t>
        </w:r>
      </w:ins>
      <w:ins w:id="3279" w:author="Shimon" w:date="2022-01-02T12:19:00Z">
        <w:r w:rsidR="0089692F" w:rsidRPr="000C48F9">
          <w:rPr>
            <w:highlight w:val="yellow"/>
            <w:u w:val="none"/>
            <w:rtl/>
            <w:lang w:eastAsia="en-US"/>
            <w:rPrChange w:id="3280" w:author="Shimon" w:date="2022-01-02T12:24:00Z">
              <w:rPr>
                <w:highlight w:val="yellow"/>
                <w:rtl/>
                <w:lang w:eastAsia="en-US"/>
              </w:rPr>
            </w:rPrChange>
          </w:rPr>
          <w:t xml:space="preserve"> להמנע מהטרחת בית הדין, </w:t>
        </w:r>
        <w:r w:rsidR="0089692F" w:rsidRPr="00311146">
          <w:rPr>
            <w:rFonts w:hint="eastAsia"/>
            <w:highlight w:val="yellow"/>
            <w:u w:val="none"/>
            <w:rtl/>
            <w:lang w:eastAsia="en-US"/>
            <w:rPrChange w:id="3281" w:author="Shimon" w:date="2022-01-04T10:49:00Z">
              <w:rPr>
                <w:rFonts w:hint="eastAsia"/>
                <w:highlight w:val="yellow"/>
                <w:rtl/>
                <w:lang w:eastAsia="en-US"/>
              </w:rPr>
            </w:rPrChange>
          </w:rPr>
          <w:t>גם</w:t>
        </w:r>
        <w:r w:rsidR="0089692F" w:rsidRPr="00311146">
          <w:rPr>
            <w:highlight w:val="yellow"/>
            <w:u w:val="none"/>
            <w:rtl/>
            <w:lang w:eastAsia="en-US"/>
            <w:rPrChange w:id="3282" w:author="Shimon" w:date="2022-01-04T10:49:00Z">
              <w:rPr>
                <w:highlight w:val="yellow"/>
                <w:rtl/>
                <w:lang w:eastAsia="en-US"/>
              </w:rPr>
            </w:rPrChange>
          </w:rPr>
          <w:t xml:space="preserve"> </w:t>
        </w:r>
        <w:r w:rsidR="0089692F" w:rsidRPr="000C48F9">
          <w:rPr>
            <w:rFonts w:hint="eastAsia"/>
            <w:highlight w:val="yellow"/>
            <w:u w:val="none"/>
            <w:rtl/>
            <w:lang w:eastAsia="en-US"/>
            <w:rPrChange w:id="3283" w:author="Shimon" w:date="2022-01-02T12:24:00Z">
              <w:rPr>
                <w:rFonts w:hint="eastAsia"/>
                <w:highlight w:val="yellow"/>
                <w:rtl/>
                <w:lang w:eastAsia="en-US"/>
              </w:rPr>
            </w:rPrChange>
          </w:rPr>
          <w:t>להראות</w:t>
        </w:r>
        <w:r w:rsidR="0089692F" w:rsidRPr="000C48F9">
          <w:rPr>
            <w:highlight w:val="yellow"/>
            <w:u w:val="none"/>
            <w:rtl/>
            <w:lang w:eastAsia="en-US"/>
            <w:rPrChange w:id="3284" w:author="Shimon" w:date="2022-01-02T12:24:00Z">
              <w:rPr>
                <w:highlight w:val="yellow"/>
                <w:rtl/>
                <w:lang w:eastAsia="en-US"/>
              </w:rPr>
            </w:rPrChange>
          </w:rPr>
          <w:t xml:space="preserve"> את </w:t>
        </w:r>
      </w:ins>
      <w:ins w:id="3285" w:author="Shimon" w:date="2022-01-02T12:20:00Z">
        <w:r w:rsidR="0089692F" w:rsidRPr="000C48F9">
          <w:rPr>
            <w:rFonts w:hint="eastAsia"/>
            <w:highlight w:val="yellow"/>
            <w:u w:val="none"/>
            <w:rtl/>
            <w:lang w:eastAsia="en-US"/>
            <w:rPrChange w:id="3286" w:author="Shimon" w:date="2022-01-02T12:24:00Z">
              <w:rPr>
                <w:rFonts w:hint="eastAsia"/>
                <w:highlight w:val="yellow"/>
                <w:rtl/>
                <w:lang w:eastAsia="en-US"/>
              </w:rPr>
            </w:rPrChange>
          </w:rPr>
          <w:t>הזילזול</w:t>
        </w:r>
        <w:r w:rsidR="0089692F" w:rsidRPr="000C48F9">
          <w:rPr>
            <w:highlight w:val="yellow"/>
            <w:u w:val="none"/>
            <w:rtl/>
            <w:lang w:eastAsia="en-US"/>
            <w:rPrChange w:id="3287" w:author="Shimon" w:date="2022-01-02T12:24:00Z">
              <w:rPr>
                <w:highlight w:val="yellow"/>
                <w:rtl/>
                <w:lang w:eastAsia="en-US"/>
              </w:rPr>
            </w:rPrChange>
          </w:rPr>
          <w:t xml:space="preserve"> </w:t>
        </w:r>
        <w:r w:rsidR="0089692F" w:rsidRPr="000C48F9">
          <w:rPr>
            <w:rFonts w:hint="eastAsia"/>
            <w:highlight w:val="yellow"/>
            <w:u w:val="none"/>
            <w:rtl/>
            <w:lang w:eastAsia="en-US"/>
            <w:rPrChange w:id="3288" w:author="Shimon" w:date="2022-01-02T12:24:00Z">
              <w:rPr>
                <w:rFonts w:hint="eastAsia"/>
                <w:highlight w:val="yellow"/>
                <w:rtl/>
                <w:lang w:eastAsia="en-US"/>
              </w:rPr>
            </w:rPrChange>
          </w:rPr>
          <w:t>והעוול</w:t>
        </w:r>
        <w:r w:rsidR="0089692F" w:rsidRPr="000C48F9">
          <w:rPr>
            <w:highlight w:val="yellow"/>
            <w:u w:val="none"/>
            <w:rtl/>
            <w:lang w:eastAsia="en-US"/>
            <w:rPrChange w:id="3289" w:author="Shimon" w:date="2022-01-02T12:24:00Z">
              <w:rPr>
                <w:highlight w:val="yellow"/>
                <w:rtl/>
                <w:lang w:eastAsia="en-US"/>
              </w:rPr>
            </w:rPrChange>
          </w:rPr>
          <w:t xml:space="preserve"> </w:t>
        </w:r>
        <w:r w:rsidR="0089692F" w:rsidRPr="000C48F9">
          <w:rPr>
            <w:rFonts w:hint="eastAsia"/>
            <w:highlight w:val="yellow"/>
            <w:u w:val="none"/>
            <w:rtl/>
            <w:lang w:eastAsia="en-US"/>
            <w:rPrChange w:id="3290" w:author="Shimon" w:date="2022-01-02T12:24:00Z">
              <w:rPr>
                <w:rFonts w:hint="eastAsia"/>
                <w:highlight w:val="yellow"/>
                <w:rtl/>
                <w:lang w:eastAsia="en-US"/>
              </w:rPr>
            </w:rPrChange>
          </w:rPr>
          <w:t>שנגר</w:t>
        </w:r>
        <w:r w:rsidR="0089692F" w:rsidRPr="00DD71E5">
          <w:rPr>
            <w:rFonts w:hint="eastAsia"/>
            <w:highlight w:val="yellow"/>
            <w:u w:val="none"/>
            <w:rtl/>
            <w:lang w:eastAsia="en-US"/>
            <w:rPrChange w:id="3291" w:author="Shimon" w:date="2022-01-02T13:02:00Z">
              <w:rPr>
                <w:rFonts w:hint="eastAsia"/>
                <w:highlight w:val="yellow"/>
                <w:rtl/>
                <w:lang w:eastAsia="en-US"/>
              </w:rPr>
            </w:rPrChange>
          </w:rPr>
          <w:t>ם</w:t>
        </w:r>
        <w:r w:rsidR="0089692F" w:rsidRPr="00DD71E5">
          <w:rPr>
            <w:highlight w:val="yellow"/>
            <w:u w:val="none"/>
            <w:rtl/>
            <w:lang w:eastAsia="en-US"/>
            <w:rPrChange w:id="3292" w:author="Shimon" w:date="2022-01-02T13:02:00Z">
              <w:rPr>
                <w:highlight w:val="yellow"/>
                <w:rtl/>
                <w:lang w:eastAsia="en-US"/>
              </w:rPr>
            </w:rPrChange>
          </w:rPr>
          <w:t xml:space="preserve"> </w:t>
        </w:r>
        <w:r w:rsidR="0089692F" w:rsidRPr="000C48F9">
          <w:rPr>
            <w:rFonts w:hint="eastAsia"/>
            <w:highlight w:val="yellow"/>
            <w:u w:val="none"/>
            <w:rtl/>
            <w:lang w:eastAsia="en-US"/>
            <w:rPrChange w:id="3293" w:author="Shimon" w:date="2022-01-02T12:24:00Z">
              <w:rPr>
                <w:rFonts w:hint="eastAsia"/>
                <w:highlight w:val="yellow"/>
                <w:rtl/>
                <w:lang w:eastAsia="en-US"/>
              </w:rPr>
            </w:rPrChange>
          </w:rPr>
          <w:t>לי</w:t>
        </w:r>
        <w:r w:rsidR="0089692F" w:rsidRPr="000C48F9">
          <w:rPr>
            <w:highlight w:val="yellow"/>
            <w:u w:val="none"/>
            <w:rtl/>
            <w:lang w:eastAsia="en-US"/>
            <w:rPrChange w:id="3294" w:author="Shimon" w:date="2022-01-02T12:24:00Z">
              <w:rPr>
                <w:highlight w:val="yellow"/>
                <w:rtl/>
                <w:lang w:eastAsia="en-US"/>
              </w:rPr>
            </w:rPrChange>
          </w:rPr>
          <w:t xml:space="preserve"> (שי</w:t>
        </w:r>
      </w:ins>
      <w:ins w:id="3295" w:author="Shimon" w:date="2022-01-02T22:51:00Z">
        <w:r w:rsidR="006C5D46">
          <w:rPr>
            <w:rFonts w:hint="cs"/>
            <w:b w:val="0"/>
            <w:bCs w:val="0"/>
            <w:szCs w:val="24"/>
            <w:highlight w:val="yellow"/>
            <w:u w:val="none"/>
            <w:rtl/>
            <w:lang w:eastAsia="en-US"/>
          </w:rPr>
          <w:t>עזור ל</w:t>
        </w:r>
      </w:ins>
      <w:ins w:id="3296" w:author="Shimon" w:date="2022-01-02T12:20:00Z">
        <w:r w:rsidR="0089692F" w:rsidRPr="000C48F9">
          <w:rPr>
            <w:rFonts w:hint="eastAsia"/>
            <w:highlight w:val="yellow"/>
            <w:u w:val="none"/>
            <w:rtl/>
            <w:lang w:eastAsia="en-US"/>
            <w:rPrChange w:id="3297" w:author="Shimon" w:date="2022-01-02T12:24:00Z">
              <w:rPr>
                <w:rFonts w:hint="eastAsia"/>
                <w:highlight w:val="yellow"/>
                <w:rtl/>
                <w:lang w:eastAsia="en-US"/>
              </w:rPr>
            </w:rPrChange>
          </w:rPr>
          <w:t>בסס</w:t>
        </w:r>
        <w:r w:rsidR="0089692F" w:rsidRPr="000C48F9">
          <w:rPr>
            <w:highlight w:val="yellow"/>
            <w:u w:val="none"/>
            <w:rtl/>
            <w:lang w:eastAsia="en-US"/>
            <w:rPrChange w:id="3298" w:author="Shimon" w:date="2022-01-02T12:24:00Z">
              <w:rPr>
                <w:highlight w:val="yellow"/>
                <w:rtl/>
                <w:lang w:eastAsia="en-US"/>
              </w:rPr>
            </w:rPrChange>
          </w:rPr>
          <w:t xml:space="preserve"> גם את התביעה לפיצוי, </w:t>
        </w:r>
      </w:ins>
      <w:ins w:id="3299" w:author="Shimon" w:date="2022-01-02T22:51:00Z">
        <w:r w:rsidR="00C763F9">
          <w:rPr>
            <w:rFonts w:hint="cs"/>
            <w:b w:val="0"/>
            <w:bCs w:val="0"/>
            <w:szCs w:val="24"/>
            <w:highlight w:val="yellow"/>
            <w:u w:val="none"/>
            <w:rtl/>
            <w:lang w:eastAsia="en-US"/>
          </w:rPr>
          <w:t xml:space="preserve">אחרי </w:t>
        </w:r>
      </w:ins>
      <w:ins w:id="3300" w:author="Shimon" w:date="2022-01-02T12:20:00Z">
        <w:r w:rsidR="0089692F" w:rsidRPr="000C48F9">
          <w:rPr>
            <w:rFonts w:hint="eastAsia"/>
            <w:highlight w:val="yellow"/>
            <w:u w:val="none"/>
            <w:rtl/>
            <w:lang w:eastAsia="en-US"/>
            <w:rPrChange w:id="3301" w:author="Shimon" w:date="2022-01-02T12:24:00Z">
              <w:rPr>
                <w:rFonts w:hint="eastAsia"/>
                <w:highlight w:val="yellow"/>
                <w:rtl/>
                <w:lang w:eastAsia="en-US"/>
              </w:rPr>
            </w:rPrChange>
          </w:rPr>
          <w:t>שבית</w:t>
        </w:r>
        <w:r w:rsidR="0089692F" w:rsidRPr="000C48F9">
          <w:rPr>
            <w:highlight w:val="yellow"/>
            <w:u w:val="none"/>
            <w:rtl/>
            <w:lang w:eastAsia="en-US"/>
            <w:rPrChange w:id="3302" w:author="Shimon" w:date="2022-01-02T12:24:00Z">
              <w:rPr>
                <w:highlight w:val="yellow"/>
                <w:rtl/>
                <w:lang w:eastAsia="en-US"/>
              </w:rPr>
            </w:rPrChange>
          </w:rPr>
          <w:t xml:space="preserve"> </w:t>
        </w:r>
        <w:r w:rsidR="0089692F" w:rsidRPr="000C48F9">
          <w:rPr>
            <w:rFonts w:hint="eastAsia"/>
            <w:highlight w:val="yellow"/>
            <w:u w:val="none"/>
            <w:rtl/>
            <w:lang w:eastAsia="en-US"/>
            <w:rPrChange w:id="3303" w:author="Shimon" w:date="2022-01-02T12:24:00Z">
              <w:rPr>
                <w:rFonts w:hint="eastAsia"/>
                <w:highlight w:val="yellow"/>
                <w:rtl/>
                <w:lang w:eastAsia="en-US"/>
              </w:rPr>
            </w:rPrChange>
          </w:rPr>
          <w:t>הדין</w:t>
        </w:r>
        <w:r w:rsidR="0089692F" w:rsidRPr="000C48F9">
          <w:rPr>
            <w:highlight w:val="yellow"/>
            <w:u w:val="none"/>
            <w:rtl/>
            <w:lang w:eastAsia="en-US"/>
            <w:rPrChange w:id="3304" w:author="Shimon" w:date="2022-01-02T12:24:00Z">
              <w:rPr>
                <w:highlight w:val="yellow"/>
                <w:rtl/>
                <w:lang w:eastAsia="en-US"/>
              </w:rPr>
            </w:rPrChange>
          </w:rPr>
          <w:t xml:space="preserve"> </w:t>
        </w:r>
        <w:r w:rsidR="0089692F" w:rsidRPr="000C48F9">
          <w:rPr>
            <w:rFonts w:hint="eastAsia"/>
            <w:highlight w:val="yellow"/>
            <w:u w:val="none"/>
            <w:rtl/>
            <w:lang w:eastAsia="en-US"/>
            <w:rPrChange w:id="3305" w:author="Shimon" w:date="2022-01-02T12:24:00Z">
              <w:rPr>
                <w:rFonts w:hint="eastAsia"/>
                <w:highlight w:val="yellow"/>
                <w:rtl/>
                <w:lang w:eastAsia="en-US"/>
              </w:rPr>
            </w:rPrChange>
          </w:rPr>
          <w:t>קמא</w:t>
        </w:r>
        <w:r w:rsidR="0089692F" w:rsidRPr="000C48F9">
          <w:rPr>
            <w:highlight w:val="yellow"/>
            <w:u w:val="none"/>
            <w:rtl/>
            <w:lang w:eastAsia="en-US"/>
            <w:rPrChange w:id="3306" w:author="Shimon" w:date="2022-01-02T12:24:00Z">
              <w:rPr>
                <w:highlight w:val="yellow"/>
                <w:rtl/>
                <w:lang w:eastAsia="en-US"/>
              </w:rPr>
            </w:rPrChange>
          </w:rPr>
          <w:t xml:space="preserve"> </w:t>
        </w:r>
        <w:r w:rsidR="0089692F" w:rsidRPr="000C48F9">
          <w:rPr>
            <w:rFonts w:hint="eastAsia"/>
            <w:highlight w:val="yellow"/>
            <w:u w:val="none"/>
            <w:rtl/>
            <w:lang w:eastAsia="en-US"/>
            <w:rPrChange w:id="3307" w:author="Shimon" w:date="2022-01-02T12:24:00Z">
              <w:rPr>
                <w:rFonts w:hint="eastAsia"/>
                <w:highlight w:val="yellow"/>
                <w:rtl/>
                <w:lang w:eastAsia="en-US"/>
              </w:rPr>
            </w:rPrChange>
          </w:rPr>
          <w:t>לא</w:t>
        </w:r>
        <w:r w:rsidR="0089692F" w:rsidRPr="000C48F9">
          <w:rPr>
            <w:highlight w:val="yellow"/>
            <w:u w:val="none"/>
            <w:rtl/>
            <w:lang w:eastAsia="en-US"/>
            <w:rPrChange w:id="3308" w:author="Shimon" w:date="2022-01-02T12:24:00Z">
              <w:rPr>
                <w:highlight w:val="yellow"/>
                <w:rtl/>
                <w:lang w:eastAsia="en-US"/>
              </w:rPr>
            </w:rPrChange>
          </w:rPr>
          <w:t xml:space="preserve"> </w:t>
        </w:r>
        <w:r w:rsidR="0089692F" w:rsidRPr="000C48F9">
          <w:rPr>
            <w:rFonts w:hint="eastAsia"/>
            <w:highlight w:val="yellow"/>
            <w:u w:val="none"/>
            <w:rtl/>
            <w:lang w:eastAsia="en-US"/>
            <w:rPrChange w:id="3309" w:author="Shimon" w:date="2022-01-02T12:24:00Z">
              <w:rPr>
                <w:rFonts w:hint="eastAsia"/>
                <w:highlight w:val="yellow"/>
                <w:rtl/>
                <w:lang w:eastAsia="en-US"/>
              </w:rPr>
            </w:rPrChange>
          </w:rPr>
          <w:t>מצא</w:t>
        </w:r>
        <w:r w:rsidR="0089692F" w:rsidRPr="000C48F9">
          <w:rPr>
            <w:highlight w:val="yellow"/>
            <w:u w:val="none"/>
            <w:rtl/>
            <w:lang w:eastAsia="en-US"/>
            <w:rPrChange w:id="3310" w:author="Shimon" w:date="2022-01-02T12:24:00Z">
              <w:rPr>
                <w:highlight w:val="yellow"/>
                <w:rtl/>
                <w:lang w:eastAsia="en-US"/>
              </w:rPr>
            </w:rPrChange>
          </w:rPr>
          <w:t xml:space="preserve"> </w:t>
        </w:r>
        <w:r w:rsidR="0089692F" w:rsidRPr="000C48F9">
          <w:rPr>
            <w:rFonts w:hint="eastAsia"/>
            <w:highlight w:val="yellow"/>
            <w:u w:val="none"/>
            <w:rtl/>
            <w:lang w:eastAsia="en-US"/>
            <w:rPrChange w:id="3311" w:author="Shimon" w:date="2022-01-02T12:24:00Z">
              <w:rPr>
                <w:rFonts w:hint="eastAsia"/>
                <w:highlight w:val="yellow"/>
                <w:rtl/>
                <w:lang w:eastAsia="en-US"/>
              </w:rPr>
            </w:rPrChange>
          </w:rPr>
          <w:t>בתביעה</w:t>
        </w:r>
        <w:r w:rsidR="0089692F" w:rsidRPr="000C48F9">
          <w:rPr>
            <w:highlight w:val="yellow"/>
            <w:u w:val="none"/>
            <w:rtl/>
            <w:lang w:eastAsia="en-US"/>
            <w:rPrChange w:id="3312" w:author="Shimon" w:date="2022-01-02T12:24:00Z">
              <w:rPr>
                <w:highlight w:val="yellow"/>
                <w:rtl/>
                <w:lang w:eastAsia="en-US"/>
              </w:rPr>
            </w:rPrChange>
          </w:rPr>
          <w:t xml:space="preserve"> </w:t>
        </w:r>
        <w:r w:rsidR="0089692F" w:rsidRPr="000C48F9">
          <w:rPr>
            <w:rFonts w:hint="eastAsia"/>
            <w:highlight w:val="yellow"/>
            <w:u w:val="none"/>
            <w:rtl/>
            <w:lang w:eastAsia="en-US"/>
            <w:rPrChange w:id="3313" w:author="Shimon" w:date="2022-01-02T12:24:00Z">
              <w:rPr>
                <w:rFonts w:hint="eastAsia"/>
                <w:highlight w:val="yellow"/>
                <w:rtl/>
                <w:lang w:eastAsia="en-US"/>
              </w:rPr>
            </w:rPrChange>
          </w:rPr>
          <w:t>הסבר</w:t>
        </w:r>
        <w:r w:rsidR="0089692F" w:rsidRPr="000C48F9">
          <w:rPr>
            <w:highlight w:val="yellow"/>
            <w:u w:val="none"/>
            <w:rtl/>
            <w:lang w:eastAsia="en-US"/>
            <w:rPrChange w:id="3314" w:author="Shimon" w:date="2022-01-02T12:24:00Z">
              <w:rPr>
                <w:highlight w:val="yellow"/>
                <w:rtl/>
                <w:lang w:eastAsia="en-US"/>
              </w:rPr>
            </w:rPrChange>
          </w:rPr>
          <w:t xml:space="preserve"> </w:t>
        </w:r>
        <w:r w:rsidR="0089692F" w:rsidRPr="000C48F9">
          <w:rPr>
            <w:rFonts w:hint="eastAsia"/>
            <w:highlight w:val="yellow"/>
            <w:u w:val="none"/>
            <w:rtl/>
            <w:lang w:eastAsia="en-US"/>
            <w:rPrChange w:id="3315" w:author="Shimon" w:date="2022-01-02T12:24:00Z">
              <w:rPr>
                <w:rFonts w:hint="eastAsia"/>
                <w:highlight w:val="yellow"/>
                <w:rtl/>
                <w:lang w:eastAsia="en-US"/>
              </w:rPr>
            </w:rPrChange>
          </w:rPr>
          <w:t>מנומק</w:t>
        </w:r>
      </w:ins>
      <w:ins w:id="3316" w:author="Shimon" w:date="2022-01-02T12:22:00Z">
        <w:r w:rsidR="0089692F" w:rsidRPr="000C48F9">
          <w:rPr>
            <w:highlight w:val="yellow"/>
            <w:u w:val="none"/>
            <w:rtl/>
            <w:lang w:eastAsia="en-US"/>
            <w:rPrChange w:id="3317" w:author="Shimon" w:date="2022-01-02T12:24:00Z">
              <w:rPr>
                <w:highlight w:val="yellow"/>
                <w:rtl/>
                <w:lang w:eastAsia="en-US"/>
              </w:rPr>
            </w:rPrChange>
          </w:rPr>
          <w:t xml:space="preserve"> מספיק לתביעה זו) </w:t>
        </w:r>
      </w:ins>
      <w:ins w:id="3318" w:author="Shimon" w:date="2022-01-02T12:23:00Z">
        <w:r w:rsidR="000C48F9" w:rsidRPr="00311146">
          <w:rPr>
            <w:rFonts w:hint="eastAsia"/>
            <w:highlight w:val="yellow"/>
            <w:u w:val="none"/>
            <w:rtl/>
            <w:lang w:eastAsia="en-US"/>
            <w:rPrChange w:id="3319" w:author="Shimon" w:date="2022-01-04T10:49:00Z">
              <w:rPr>
                <w:rFonts w:hint="eastAsia"/>
                <w:highlight w:val="yellow"/>
                <w:rtl/>
                <w:lang w:eastAsia="en-US"/>
              </w:rPr>
            </w:rPrChange>
          </w:rPr>
          <w:t>וגם</w:t>
        </w:r>
        <w:r w:rsidR="000C48F9" w:rsidRPr="000C48F9">
          <w:rPr>
            <w:highlight w:val="yellow"/>
            <w:u w:val="none"/>
            <w:rtl/>
            <w:lang w:eastAsia="en-US"/>
            <w:rPrChange w:id="3320" w:author="Shimon" w:date="2022-01-02T12:24:00Z">
              <w:rPr>
                <w:highlight w:val="yellow"/>
                <w:rtl/>
                <w:lang w:eastAsia="en-US"/>
              </w:rPr>
            </w:rPrChange>
          </w:rPr>
          <w:t xml:space="preserve"> את הטיעון החשוב שהנציבות -ולא הממונה- קבעה את הגימלה</w:t>
        </w:r>
      </w:ins>
      <w:ins w:id="3321" w:author="Shimon" w:date="2022-01-02T12:24:00Z">
        <w:r w:rsidR="000C48F9" w:rsidRPr="000C48F9">
          <w:rPr>
            <w:highlight w:val="yellow"/>
            <w:u w:val="none"/>
            <w:rtl/>
            <w:lang w:eastAsia="en-US"/>
            <w:rPrChange w:id="3322" w:author="Shimon" w:date="2022-01-02T12:24:00Z">
              <w:rPr>
                <w:highlight w:val="yellow"/>
                <w:rtl/>
                <w:lang w:eastAsia="en-US"/>
              </w:rPr>
            </w:rPrChange>
          </w:rPr>
          <w:t xml:space="preserve">.              </w:t>
        </w:r>
      </w:ins>
      <w:ins w:id="3323" w:author="Shimon" w:date="2022-01-02T12:18:00Z">
        <w:r w:rsidR="0089692F" w:rsidRPr="000C48F9">
          <w:rPr>
            <w:rFonts w:hint="eastAsia"/>
            <w:highlight w:val="yellow"/>
            <w:u w:val="none"/>
            <w:rtl/>
            <w:lang w:eastAsia="en-US"/>
            <w:rPrChange w:id="3324" w:author="Shimon" w:date="2022-01-02T12:24:00Z">
              <w:rPr>
                <w:rFonts w:hint="eastAsia"/>
                <w:highlight w:val="yellow"/>
                <w:rtl/>
                <w:lang w:eastAsia="en-US"/>
              </w:rPr>
            </w:rPrChange>
          </w:rPr>
          <w:t>הצעות</w:t>
        </w:r>
        <w:r w:rsidR="0089692F" w:rsidRPr="000C48F9">
          <w:rPr>
            <w:highlight w:val="yellow"/>
            <w:u w:val="none"/>
            <w:rtl/>
            <w:lang w:eastAsia="en-US"/>
            <w:rPrChange w:id="3325" w:author="Shimon" w:date="2022-01-02T12:24:00Z">
              <w:rPr>
                <w:highlight w:val="yellow"/>
                <w:rtl/>
                <w:lang w:eastAsia="en-US"/>
              </w:rPr>
            </w:rPrChange>
          </w:rPr>
          <w:t xml:space="preserve"> </w:t>
        </w:r>
        <w:r w:rsidR="0089692F" w:rsidRPr="000C48F9">
          <w:rPr>
            <w:rFonts w:hint="eastAsia"/>
            <w:highlight w:val="yellow"/>
            <w:u w:val="none"/>
            <w:rtl/>
            <w:lang w:eastAsia="en-US"/>
            <w:rPrChange w:id="3326" w:author="Shimon" w:date="2022-01-02T12:24:00Z">
              <w:rPr>
                <w:rFonts w:hint="eastAsia"/>
                <w:highlight w:val="yellow"/>
                <w:rtl/>
                <w:lang w:eastAsia="en-US"/>
              </w:rPr>
            </w:rPrChange>
          </w:rPr>
          <w:t>התיקון</w:t>
        </w:r>
        <w:r w:rsidR="0089692F" w:rsidRPr="000C48F9">
          <w:rPr>
            <w:highlight w:val="yellow"/>
            <w:u w:val="none"/>
            <w:rtl/>
            <w:lang w:eastAsia="en-US"/>
            <w:rPrChange w:id="3327" w:author="Shimon" w:date="2022-01-02T12:24:00Z">
              <w:rPr>
                <w:highlight w:val="yellow"/>
                <w:rtl/>
                <w:lang w:eastAsia="en-US"/>
              </w:rPr>
            </w:rPrChange>
          </w:rPr>
          <w:t xml:space="preserve"> </w:t>
        </w:r>
        <w:r w:rsidR="0089692F" w:rsidRPr="000C48F9">
          <w:rPr>
            <w:rFonts w:hint="eastAsia"/>
            <w:highlight w:val="yellow"/>
            <w:u w:val="none"/>
            <w:rtl/>
            <w:lang w:eastAsia="en-US"/>
            <w:rPrChange w:id="3328" w:author="Shimon" w:date="2022-01-02T12:24:00Z">
              <w:rPr>
                <w:rFonts w:hint="eastAsia"/>
                <w:highlight w:val="yellow"/>
                <w:rtl/>
                <w:lang w:eastAsia="en-US"/>
              </w:rPr>
            </w:rPrChange>
          </w:rPr>
          <w:t>שלי</w:t>
        </w:r>
      </w:ins>
      <w:ins w:id="3329" w:author="Shimon" w:date="2022-01-02T22:51:00Z">
        <w:r w:rsidR="00C763F9">
          <w:rPr>
            <w:rFonts w:hint="cs"/>
            <w:b w:val="0"/>
            <w:bCs w:val="0"/>
            <w:szCs w:val="24"/>
            <w:highlight w:val="yellow"/>
            <w:u w:val="none"/>
            <w:rtl/>
            <w:lang w:eastAsia="en-US"/>
          </w:rPr>
          <w:t xml:space="preserve"> בסעיפים הבאים</w:t>
        </w:r>
      </w:ins>
      <w:ins w:id="3330" w:author="Shimon" w:date="2022-01-02T12:18:00Z">
        <w:r w:rsidR="0089692F" w:rsidRPr="000C48F9">
          <w:rPr>
            <w:highlight w:val="yellow"/>
            <w:u w:val="none"/>
            <w:rtl/>
            <w:lang w:eastAsia="en-US"/>
            <w:rPrChange w:id="3331" w:author="Shimon" w:date="2022-01-02T12:24:00Z">
              <w:rPr>
                <w:highlight w:val="yellow"/>
                <w:rtl/>
                <w:lang w:eastAsia="en-US"/>
              </w:rPr>
            </w:rPrChange>
          </w:rPr>
          <w:t xml:space="preserve">, </w:t>
        </w:r>
        <w:r w:rsidR="0089692F" w:rsidRPr="000C48F9">
          <w:rPr>
            <w:rFonts w:hint="eastAsia"/>
            <w:highlight w:val="yellow"/>
            <w:u w:val="none"/>
            <w:rtl/>
            <w:lang w:eastAsia="en-US"/>
            <w:rPrChange w:id="3332" w:author="Shimon" w:date="2022-01-02T12:24:00Z">
              <w:rPr>
                <w:rFonts w:hint="eastAsia"/>
                <w:highlight w:val="yellow"/>
                <w:rtl/>
                <w:lang w:eastAsia="en-US"/>
              </w:rPr>
            </w:rPrChange>
          </w:rPr>
          <w:t>הם</w:t>
        </w:r>
        <w:r w:rsidR="0089692F" w:rsidRPr="000C48F9">
          <w:rPr>
            <w:highlight w:val="yellow"/>
            <w:u w:val="none"/>
            <w:rtl/>
            <w:lang w:eastAsia="en-US"/>
            <w:rPrChange w:id="3333" w:author="Shimon" w:date="2022-01-02T12:24:00Z">
              <w:rPr>
                <w:highlight w:val="yellow"/>
                <w:rtl/>
                <w:lang w:eastAsia="en-US"/>
              </w:rPr>
            </w:rPrChange>
          </w:rPr>
          <w:t xml:space="preserve"> </w:t>
        </w:r>
        <w:r w:rsidR="0089692F" w:rsidRPr="000C48F9">
          <w:rPr>
            <w:rFonts w:hint="eastAsia"/>
            <w:highlight w:val="yellow"/>
            <w:u w:val="none"/>
            <w:rtl/>
            <w:lang w:eastAsia="en-US"/>
            <w:rPrChange w:id="3334" w:author="Shimon" w:date="2022-01-02T12:24:00Z">
              <w:rPr>
                <w:rFonts w:hint="eastAsia"/>
                <w:highlight w:val="yellow"/>
                <w:rtl/>
                <w:lang w:eastAsia="en-US"/>
              </w:rPr>
            </w:rPrChange>
          </w:rPr>
          <w:t>בהתאם</w:t>
        </w:r>
        <w:r w:rsidR="0089692F" w:rsidRPr="000C48F9">
          <w:rPr>
            <w:highlight w:val="yellow"/>
            <w:u w:val="none"/>
            <w:rtl/>
            <w:lang w:eastAsia="en-US"/>
            <w:rPrChange w:id="3335" w:author="Shimon" w:date="2022-01-02T12:24:00Z">
              <w:rPr>
                <w:highlight w:val="yellow"/>
                <w:rtl/>
                <w:lang w:eastAsia="en-US"/>
              </w:rPr>
            </w:rPrChange>
          </w:rPr>
          <w:t xml:space="preserve"> </w:t>
        </w:r>
        <w:r w:rsidR="0089692F" w:rsidRPr="000C48F9">
          <w:rPr>
            <w:rFonts w:hint="eastAsia"/>
            <w:highlight w:val="yellow"/>
            <w:u w:val="none"/>
            <w:rtl/>
            <w:lang w:eastAsia="en-US"/>
            <w:rPrChange w:id="3336" w:author="Shimon" w:date="2022-01-02T12:24:00Z">
              <w:rPr>
                <w:rFonts w:hint="eastAsia"/>
                <w:highlight w:val="yellow"/>
                <w:rtl/>
                <w:lang w:eastAsia="en-US"/>
              </w:rPr>
            </w:rPrChange>
          </w:rPr>
          <w:t>לגישה</w:t>
        </w:r>
        <w:r w:rsidR="0089692F" w:rsidRPr="000C48F9">
          <w:rPr>
            <w:highlight w:val="yellow"/>
            <w:u w:val="none"/>
            <w:rtl/>
            <w:lang w:eastAsia="en-US"/>
            <w:rPrChange w:id="3337" w:author="Shimon" w:date="2022-01-02T12:24:00Z">
              <w:rPr>
                <w:highlight w:val="yellow"/>
                <w:rtl/>
                <w:lang w:eastAsia="en-US"/>
              </w:rPr>
            </w:rPrChange>
          </w:rPr>
          <w:t xml:space="preserve"> </w:t>
        </w:r>
        <w:r w:rsidR="0089692F" w:rsidRPr="000C48F9">
          <w:rPr>
            <w:rFonts w:hint="eastAsia"/>
            <w:highlight w:val="yellow"/>
            <w:u w:val="none"/>
            <w:rtl/>
            <w:lang w:eastAsia="en-US"/>
            <w:rPrChange w:id="3338" w:author="Shimon" w:date="2022-01-02T12:24:00Z">
              <w:rPr>
                <w:rFonts w:hint="eastAsia"/>
                <w:highlight w:val="yellow"/>
                <w:rtl/>
                <w:lang w:eastAsia="en-US"/>
              </w:rPr>
            </w:rPrChange>
          </w:rPr>
          <w:t>זו</w:t>
        </w:r>
        <w:r w:rsidR="0089692F" w:rsidRPr="000C48F9">
          <w:rPr>
            <w:highlight w:val="yellow"/>
            <w:u w:val="none"/>
            <w:rtl/>
            <w:lang w:eastAsia="en-US"/>
            <w:rPrChange w:id="3339" w:author="Shimon" w:date="2022-01-02T12:24:00Z">
              <w:rPr>
                <w:highlight w:val="yellow"/>
                <w:rtl/>
                <w:lang w:eastAsia="en-US"/>
              </w:rPr>
            </w:rPrChange>
          </w:rPr>
          <w:t>)</w:t>
        </w:r>
      </w:ins>
      <w:ins w:id="3340" w:author="Shimon" w:date="2022-01-02T12:24:00Z">
        <w:r w:rsidR="000C48F9" w:rsidRPr="000C48F9">
          <w:rPr>
            <w:highlight w:val="yellow"/>
            <w:u w:val="none"/>
            <w:rtl/>
            <w:lang w:eastAsia="en-US"/>
            <w:rPrChange w:id="3341" w:author="Shimon" w:date="2022-01-02T12:24:00Z">
              <w:rPr>
                <w:highlight w:val="yellow"/>
                <w:rtl/>
                <w:lang w:eastAsia="en-US"/>
              </w:rPr>
            </w:rPrChange>
          </w:rPr>
          <w:t>.</w:t>
        </w:r>
      </w:ins>
    </w:p>
    <w:p w14:paraId="721C1ADD" w14:textId="097448FF" w:rsidR="0074668B" w:rsidRPr="0089692F" w:rsidRDefault="0074668B">
      <w:pPr>
        <w:pStyle w:val="2"/>
        <w:numPr>
          <w:ilvl w:val="0"/>
          <w:numId w:val="14"/>
        </w:numPr>
        <w:tabs>
          <w:tab w:val="clear" w:pos="566"/>
        </w:tabs>
        <w:spacing w:after="240"/>
        <w:ind w:left="510" w:hanging="425"/>
        <w:rPr>
          <w:ins w:id="3342" w:author="אביה שקורי" w:date="2021-12-02T14:26:00Z"/>
          <w:rStyle w:val="emailstyle17"/>
          <w:rFonts w:cs="David"/>
          <w:color w:val="auto"/>
          <w:sz w:val="22"/>
        </w:rPr>
        <w:pPrChange w:id="3343" w:author="Shimon" w:date="2021-12-22T15:00:00Z">
          <w:pPr>
            <w:pStyle w:val="11"/>
            <w:numPr>
              <w:numId w:val="14"/>
            </w:numPr>
            <w:tabs>
              <w:tab w:val="num" w:pos="502"/>
            </w:tabs>
            <w:spacing w:before="0" w:after="240" w:line="360" w:lineRule="auto"/>
            <w:ind w:left="510" w:hanging="425"/>
          </w:pPr>
        </w:pPrChange>
      </w:pPr>
      <w:r w:rsidRPr="0069718D">
        <w:rPr>
          <w:rStyle w:val="emailstyle17"/>
          <w:rFonts w:cs="David" w:hint="eastAsia"/>
          <w:color w:val="auto"/>
          <w:sz w:val="22"/>
          <w:rtl/>
        </w:rPr>
        <w:t>התובע</w:t>
      </w:r>
      <w:r w:rsidRPr="002E5E84">
        <w:rPr>
          <w:rStyle w:val="emailstyle17"/>
          <w:rFonts w:cs="David"/>
          <w:color w:val="auto"/>
          <w:sz w:val="22"/>
          <w:rtl/>
        </w:rPr>
        <w:t xml:space="preserve">, בתמימותו, האמין כי </w:t>
      </w:r>
      <w:r w:rsidRPr="00BA0BBC">
        <w:rPr>
          <w:rStyle w:val="emailstyle17"/>
          <w:rFonts w:cs="David" w:hint="eastAsia"/>
          <w:color w:val="auto"/>
          <w:sz w:val="22"/>
          <w:rtl/>
        </w:rPr>
        <w:t>לאחר</w:t>
      </w:r>
      <w:r w:rsidRPr="00BA0BBC">
        <w:rPr>
          <w:rStyle w:val="emailstyle17"/>
          <w:rFonts w:cs="David"/>
          <w:color w:val="auto"/>
          <w:sz w:val="22"/>
          <w:rtl/>
        </w:rPr>
        <w:t xml:space="preserve"> </w:t>
      </w:r>
      <w:r w:rsidRPr="00CA3894">
        <w:rPr>
          <w:rStyle w:val="emailstyle17"/>
          <w:rFonts w:cs="David" w:hint="eastAsia"/>
          <w:color w:val="auto"/>
          <w:sz w:val="22"/>
          <w:rtl/>
        </w:rPr>
        <w:t>הצגת</w:t>
      </w:r>
      <w:r w:rsidRPr="00976AD7">
        <w:rPr>
          <w:rStyle w:val="emailstyle17"/>
          <w:rFonts w:cs="David"/>
          <w:color w:val="auto"/>
          <w:sz w:val="22"/>
          <w:rtl/>
        </w:rPr>
        <w:t xml:space="preserve"> </w:t>
      </w:r>
      <w:r w:rsidRPr="00976AD7">
        <w:rPr>
          <w:rStyle w:val="emailstyle17"/>
          <w:rFonts w:cs="David" w:hint="eastAsia"/>
          <w:color w:val="auto"/>
          <w:sz w:val="22"/>
          <w:rtl/>
        </w:rPr>
        <w:t>טענותיו</w:t>
      </w:r>
      <w:r w:rsidRPr="006610F3">
        <w:rPr>
          <w:rStyle w:val="emailstyle17"/>
          <w:rFonts w:cs="David"/>
          <w:color w:val="auto"/>
          <w:sz w:val="22"/>
          <w:rtl/>
        </w:rPr>
        <w:t xml:space="preserve"> </w:t>
      </w:r>
      <w:r w:rsidRPr="006610F3">
        <w:rPr>
          <w:rStyle w:val="emailstyle17"/>
          <w:rFonts w:cs="David" w:hint="eastAsia"/>
          <w:color w:val="auto"/>
          <w:sz w:val="22"/>
          <w:rtl/>
        </w:rPr>
        <w:t>תתקן</w:t>
      </w:r>
      <w:r w:rsidRPr="006610F3">
        <w:rPr>
          <w:rStyle w:val="emailstyle17"/>
          <w:rFonts w:cs="David"/>
          <w:color w:val="auto"/>
          <w:sz w:val="22"/>
          <w:rtl/>
        </w:rPr>
        <w:t xml:space="preserve"> </w:t>
      </w:r>
      <w:r w:rsidRPr="006610F3">
        <w:rPr>
          <w:rStyle w:val="emailstyle17"/>
          <w:rFonts w:cs="David" w:hint="eastAsia"/>
          <w:color w:val="auto"/>
          <w:sz w:val="22"/>
          <w:rtl/>
        </w:rPr>
        <w:t>המדינה</w:t>
      </w:r>
      <w:r w:rsidRPr="006610F3">
        <w:rPr>
          <w:rStyle w:val="emailstyle17"/>
          <w:rFonts w:cs="David"/>
          <w:color w:val="auto"/>
          <w:sz w:val="22"/>
          <w:rtl/>
        </w:rPr>
        <w:t xml:space="preserve"> </w:t>
      </w:r>
      <w:r w:rsidRPr="006610F3">
        <w:rPr>
          <w:rStyle w:val="emailstyle17"/>
          <w:rFonts w:cs="David" w:hint="eastAsia"/>
          <w:color w:val="auto"/>
          <w:sz w:val="22"/>
          <w:rtl/>
        </w:rPr>
        <w:t>את</w:t>
      </w:r>
      <w:r w:rsidRPr="006610F3">
        <w:rPr>
          <w:rStyle w:val="emailstyle17"/>
          <w:rFonts w:cs="David"/>
          <w:color w:val="auto"/>
          <w:sz w:val="22"/>
          <w:rtl/>
        </w:rPr>
        <w:t xml:space="preserve"> </w:t>
      </w:r>
      <w:r w:rsidRPr="002C3F71">
        <w:rPr>
          <w:rStyle w:val="emailstyle17"/>
          <w:rFonts w:cs="David" w:hint="eastAsia"/>
          <w:color w:val="auto"/>
          <w:sz w:val="22"/>
          <w:rtl/>
        </w:rPr>
        <w:t>הטעויות</w:t>
      </w:r>
      <w:r w:rsidRPr="002C3F71">
        <w:rPr>
          <w:rStyle w:val="emailstyle17"/>
          <w:rFonts w:cs="David"/>
          <w:color w:val="auto"/>
          <w:sz w:val="22"/>
          <w:rtl/>
        </w:rPr>
        <w:t xml:space="preserve"> </w:t>
      </w:r>
      <w:r w:rsidRPr="002C3F71">
        <w:rPr>
          <w:rStyle w:val="emailstyle17"/>
          <w:rFonts w:cs="David" w:hint="eastAsia"/>
          <w:color w:val="auto"/>
          <w:sz w:val="22"/>
          <w:rtl/>
        </w:rPr>
        <w:t>שנפלו</w:t>
      </w:r>
      <w:r w:rsidRPr="00E36C75">
        <w:rPr>
          <w:rStyle w:val="emailstyle17"/>
          <w:rFonts w:cs="David"/>
          <w:color w:val="auto"/>
          <w:sz w:val="22"/>
          <w:rtl/>
        </w:rPr>
        <w:t xml:space="preserve"> </w:t>
      </w:r>
      <w:r w:rsidRPr="002A0874">
        <w:rPr>
          <w:rStyle w:val="emailstyle17"/>
          <w:rFonts w:cs="David" w:hint="eastAsia"/>
          <w:color w:val="auto"/>
          <w:sz w:val="22"/>
          <w:rtl/>
        </w:rPr>
        <w:t>בעניינו</w:t>
      </w:r>
      <w:r w:rsidRPr="00004B3C">
        <w:rPr>
          <w:rStyle w:val="emailstyle17"/>
          <w:rFonts w:cs="David"/>
          <w:color w:val="auto"/>
          <w:sz w:val="22"/>
          <w:rtl/>
        </w:rPr>
        <w:t xml:space="preserve">, </w:t>
      </w:r>
      <w:r w:rsidRPr="00004B3C">
        <w:rPr>
          <w:rStyle w:val="emailstyle17"/>
          <w:rFonts w:cs="David" w:hint="eastAsia"/>
          <w:color w:val="auto"/>
          <w:sz w:val="22"/>
          <w:rtl/>
        </w:rPr>
        <w:t>ללא</w:t>
      </w:r>
      <w:r w:rsidRPr="00004B3C">
        <w:rPr>
          <w:rStyle w:val="emailstyle17"/>
          <w:rFonts w:cs="David"/>
          <w:color w:val="auto"/>
          <w:sz w:val="22"/>
          <w:rtl/>
        </w:rPr>
        <w:t xml:space="preserve"> </w:t>
      </w:r>
      <w:r w:rsidRPr="00004B3C">
        <w:rPr>
          <w:rStyle w:val="emailstyle17"/>
          <w:rFonts w:cs="David" w:hint="eastAsia"/>
          <w:color w:val="auto"/>
          <w:sz w:val="22"/>
          <w:rtl/>
        </w:rPr>
        <w:t>צורך</w:t>
      </w:r>
      <w:r w:rsidRPr="000A1DAB">
        <w:rPr>
          <w:rStyle w:val="emailstyle17"/>
          <w:rFonts w:cs="David"/>
          <w:color w:val="auto"/>
          <w:sz w:val="22"/>
          <w:rtl/>
        </w:rPr>
        <w:t xml:space="preserve"> </w:t>
      </w:r>
      <w:r w:rsidRPr="000A1DAB">
        <w:rPr>
          <w:rStyle w:val="emailstyle17"/>
          <w:rFonts w:cs="David" w:hint="eastAsia"/>
          <w:color w:val="auto"/>
          <w:sz w:val="22"/>
          <w:rtl/>
        </w:rPr>
        <w:t>בהתערבות</w:t>
      </w:r>
      <w:r w:rsidRPr="000A1DAB">
        <w:rPr>
          <w:rStyle w:val="emailstyle17"/>
          <w:rFonts w:cs="David"/>
          <w:color w:val="auto"/>
          <w:sz w:val="22"/>
          <w:rtl/>
        </w:rPr>
        <w:t xml:space="preserve"> </w:t>
      </w:r>
      <w:r w:rsidRPr="000A1DAB">
        <w:rPr>
          <w:rStyle w:val="emailstyle17"/>
          <w:rFonts w:cs="David" w:hint="eastAsia"/>
          <w:color w:val="auto"/>
          <w:sz w:val="22"/>
          <w:rtl/>
        </w:rPr>
        <w:t>של</w:t>
      </w:r>
      <w:r w:rsidRPr="000A1DAB">
        <w:rPr>
          <w:rStyle w:val="emailstyle17"/>
          <w:rFonts w:cs="David"/>
          <w:color w:val="auto"/>
          <w:sz w:val="22"/>
          <w:rtl/>
        </w:rPr>
        <w:t xml:space="preserve"> </w:t>
      </w:r>
      <w:r w:rsidRPr="005E1572">
        <w:rPr>
          <w:rStyle w:val="emailstyle17"/>
          <w:rFonts w:cs="David" w:hint="eastAsia"/>
          <w:color w:val="auto"/>
          <w:sz w:val="22"/>
          <w:rtl/>
        </w:rPr>
        <w:t>בתי</w:t>
      </w:r>
      <w:r w:rsidRPr="005E1572">
        <w:rPr>
          <w:rStyle w:val="emailstyle17"/>
          <w:rFonts w:cs="David"/>
          <w:color w:val="auto"/>
          <w:sz w:val="22"/>
          <w:rtl/>
        </w:rPr>
        <w:t xml:space="preserve"> </w:t>
      </w:r>
      <w:r w:rsidRPr="00D9407F">
        <w:rPr>
          <w:rStyle w:val="emailstyle17"/>
          <w:rFonts w:cs="David" w:hint="eastAsia"/>
          <w:color w:val="auto"/>
          <w:sz w:val="22"/>
          <w:rtl/>
        </w:rPr>
        <w:t>המשפט</w:t>
      </w:r>
      <w:r w:rsidRPr="00D9407F">
        <w:rPr>
          <w:rStyle w:val="emailstyle17"/>
          <w:rFonts w:cs="David"/>
          <w:color w:val="auto"/>
          <w:sz w:val="22"/>
          <w:rtl/>
        </w:rPr>
        <w:t xml:space="preserve">, </w:t>
      </w:r>
      <w:r w:rsidRPr="00F2121B">
        <w:rPr>
          <w:rStyle w:val="emailstyle17"/>
          <w:rFonts w:cs="David" w:hint="eastAsia"/>
          <w:color w:val="auto"/>
          <w:sz w:val="22"/>
          <w:rtl/>
        </w:rPr>
        <w:t>ובהתאם</w:t>
      </w:r>
      <w:r w:rsidRPr="0089692F">
        <w:rPr>
          <w:rStyle w:val="emailstyle17"/>
          <w:rFonts w:cs="David"/>
          <w:color w:val="auto"/>
          <w:sz w:val="22"/>
          <w:rtl/>
          <w:rPrChange w:id="3344" w:author="Shimon" w:date="2022-01-02T12:18:00Z">
            <w:rPr>
              <w:rStyle w:val="emailstyle17"/>
              <w:rFonts w:cs="David"/>
              <w:color w:val="auto"/>
              <w:sz w:val="22"/>
              <w:rtl/>
            </w:rPr>
          </w:rPrChange>
        </w:rPr>
        <w:t xml:space="preserve"> לכך </w:t>
      </w:r>
      <w:r w:rsidRPr="0089692F">
        <w:rPr>
          <w:rStyle w:val="emailstyle17"/>
          <w:rFonts w:cs="David" w:hint="eastAsia"/>
          <w:color w:val="auto"/>
          <w:sz w:val="22"/>
          <w:rtl/>
          <w:rPrChange w:id="3345" w:author="Shimon" w:date="2022-01-02T12:18:00Z">
            <w:rPr>
              <w:rStyle w:val="emailstyle17"/>
              <w:rFonts w:cs="David" w:hint="eastAsia"/>
              <w:color w:val="auto"/>
              <w:sz w:val="22"/>
              <w:rtl/>
            </w:rPr>
          </w:rPrChange>
        </w:rPr>
        <w:t>הוא</w:t>
      </w:r>
      <w:r w:rsidRPr="0089692F">
        <w:rPr>
          <w:rStyle w:val="emailstyle17"/>
          <w:rFonts w:cs="David"/>
          <w:color w:val="auto"/>
          <w:sz w:val="22"/>
          <w:rtl/>
          <w:rPrChange w:id="3346" w:author="Shimon" w:date="2022-01-02T12:18:00Z">
            <w:rPr>
              <w:rStyle w:val="emailstyle17"/>
              <w:rFonts w:cs="David"/>
              <w:color w:val="auto"/>
              <w:sz w:val="22"/>
              <w:rtl/>
            </w:rPr>
          </w:rPrChange>
        </w:rPr>
        <w:t xml:space="preserve"> פנה לכל הגורמים הרלוונטיים על מנת </w:t>
      </w:r>
      <w:r w:rsidRPr="0089692F">
        <w:rPr>
          <w:rStyle w:val="emailstyle17"/>
          <w:rFonts w:cs="David" w:hint="eastAsia"/>
          <w:color w:val="auto"/>
          <w:sz w:val="22"/>
          <w:rtl/>
          <w:rPrChange w:id="3347" w:author="Shimon" w:date="2022-01-02T12:18:00Z">
            <w:rPr>
              <w:rStyle w:val="emailstyle17"/>
              <w:rFonts w:cs="David" w:hint="eastAsia"/>
              <w:color w:val="auto"/>
              <w:sz w:val="22"/>
              <w:rtl/>
            </w:rPr>
          </w:rPrChange>
        </w:rPr>
        <w:t>למצוא</w:t>
      </w:r>
      <w:r w:rsidRPr="0089692F">
        <w:rPr>
          <w:rStyle w:val="emailstyle17"/>
          <w:rFonts w:cs="David"/>
          <w:color w:val="auto"/>
          <w:sz w:val="22"/>
          <w:rtl/>
          <w:rPrChange w:id="3348" w:author="Shimon" w:date="2022-01-02T12:18:00Z">
            <w:rPr>
              <w:rStyle w:val="emailstyle17"/>
              <w:rFonts w:cs="David"/>
              <w:color w:val="auto"/>
              <w:sz w:val="22"/>
              <w:rtl/>
            </w:rPr>
          </w:rPrChange>
        </w:rPr>
        <w:t xml:space="preserve"> פתרון. </w:t>
      </w:r>
    </w:p>
    <w:p w14:paraId="0BF10F7B" w14:textId="6FEF9409" w:rsidR="00747E0D" w:rsidRPr="00390800" w:rsidRDefault="00747E0D">
      <w:pPr>
        <w:pStyle w:val="11"/>
        <w:numPr>
          <w:ilvl w:val="0"/>
          <w:numId w:val="14"/>
        </w:numPr>
        <w:tabs>
          <w:tab w:val="left" w:pos="1160"/>
        </w:tabs>
        <w:spacing w:before="0" w:after="240" w:line="360" w:lineRule="auto"/>
        <w:ind w:right="360"/>
        <w:rPr>
          <w:ins w:id="3349" w:author="אביה שקורי" w:date="2021-12-02T14:26:00Z"/>
          <w:rFonts w:ascii="Arial" w:hAnsi="Arial"/>
          <w:sz w:val="22"/>
          <w:u w:val="single"/>
          <w:rtl/>
          <w:rPrChange w:id="3350" w:author="Shimon" w:date="2022-01-07T01:28:00Z">
            <w:rPr>
              <w:ins w:id="3351" w:author="אביה שקורי" w:date="2021-12-02T14:26:00Z"/>
              <w:rFonts w:ascii="Arial" w:hAnsi="Arial"/>
              <w:sz w:val="22"/>
              <w:rtl/>
            </w:rPr>
          </w:rPrChange>
        </w:rPr>
        <w:pPrChange w:id="3352" w:author="Shimon" w:date="2021-12-22T15:00:00Z">
          <w:pPr>
            <w:pStyle w:val="11"/>
            <w:numPr>
              <w:numId w:val="47"/>
            </w:numPr>
            <w:tabs>
              <w:tab w:val="num" w:pos="502"/>
              <w:tab w:val="left" w:pos="1160"/>
            </w:tabs>
            <w:spacing w:before="0" w:after="240" w:line="360" w:lineRule="auto"/>
            <w:ind w:left="502" w:right="360" w:hanging="360"/>
          </w:pPr>
        </w:pPrChange>
      </w:pPr>
      <w:ins w:id="3353" w:author="אביה שקורי" w:date="2021-12-02T14:26:00Z">
        <w:r w:rsidRPr="00390800">
          <w:rPr>
            <w:rFonts w:ascii="Arial" w:hAnsi="Arial" w:hint="eastAsia"/>
            <w:sz w:val="22"/>
            <w:u w:val="single"/>
            <w:rtl/>
            <w:rPrChange w:id="3354" w:author="Shimon" w:date="2022-01-07T01:28:00Z">
              <w:rPr>
                <w:rFonts w:ascii="Arial" w:hAnsi="Arial" w:hint="eastAsia"/>
                <w:sz w:val="22"/>
                <w:rtl/>
              </w:rPr>
            </w:rPrChange>
          </w:rPr>
          <w:t>פירוט</w:t>
        </w:r>
        <w:r w:rsidRPr="00390800">
          <w:rPr>
            <w:rFonts w:ascii="Arial" w:hAnsi="Arial"/>
            <w:sz w:val="22"/>
            <w:u w:val="single"/>
            <w:rtl/>
            <w:rPrChange w:id="3355" w:author="Shimon" w:date="2022-01-07T01:28:00Z">
              <w:rPr>
                <w:rFonts w:ascii="Arial" w:hAnsi="Arial"/>
                <w:sz w:val="22"/>
                <w:rtl/>
              </w:rPr>
            </w:rPrChange>
          </w:rPr>
          <w:t xml:space="preserve"> </w:t>
        </w:r>
      </w:ins>
      <w:ins w:id="3356" w:author="אופיר טל" w:date="2021-12-09T09:35:00Z">
        <w:r w:rsidR="00EC04F3" w:rsidRPr="00390800">
          <w:rPr>
            <w:rFonts w:ascii="Arial" w:hAnsi="Arial" w:hint="eastAsia"/>
            <w:sz w:val="22"/>
            <w:u w:val="single"/>
            <w:rtl/>
            <w:rPrChange w:id="3357" w:author="Shimon" w:date="2022-01-07T01:28:00Z">
              <w:rPr>
                <w:rFonts w:ascii="Arial" w:hAnsi="Arial" w:hint="eastAsia"/>
                <w:sz w:val="22"/>
                <w:rtl/>
              </w:rPr>
            </w:rPrChange>
          </w:rPr>
          <w:t>חלקי</w:t>
        </w:r>
        <w:r w:rsidR="00EC04F3" w:rsidRPr="00390800">
          <w:rPr>
            <w:rFonts w:ascii="Arial" w:hAnsi="Arial"/>
            <w:sz w:val="22"/>
            <w:u w:val="single"/>
            <w:rtl/>
            <w:rPrChange w:id="3358" w:author="Shimon" w:date="2022-01-07T01:28:00Z">
              <w:rPr>
                <w:rFonts w:ascii="Arial" w:hAnsi="Arial"/>
                <w:sz w:val="22"/>
                <w:rtl/>
              </w:rPr>
            </w:rPrChange>
          </w:rPr>
          <w:t xml:space="preserve"> ביותר של </w:t>
        </w:r>
      </w:ins>
      <w:ins w:id="3359" w:author="אביה שקורי" w:date="2021-12-08T10:11:00Z">
        <w:r w:rsidR="009D4F11" w:rsidRPr="00390800">
          <w:rPr>
            <w:rFonts w:ascii="Arial" w:hAnsi="Arial" w:hint="eastAsia"/>
            <w:sz w:val="22"/>
            <w:u w:val="single"/>
            <w:rtl/>
            <w:rPrChange w:id="3360" w:author="Shimon" w:date="2022-01-07T01:28:00Z">
              <w:rPr>
                <w:rFonts w:ascii="Arial" w:hAnsi="Arial" w:hint="eastAsia"/>
                <w:sz w:val="22"/>
                <w:rtl/>
              </w:rPr>
            </w:rPrChange>
          </w:rPr>
          <w:t>פניותיו</w:t>
        </w:r>
      </w:ins>
      <w:ins w:id="3361" w:author="אביה שקורי" w:date="2021-12-02T14:27:00Z">
        <w:r w:rsidRPr="00390800">
          <w:rPr>
            <w:rFonts w:ascii="Arial" w:hAnsi="Arial"/>
            <w:sz w:val="22"/>
            <w:u w:val="single"/>
            <w:rtl/>
            <w:rPrChange w:id="3362" w:author="Shimon" w:date="2022-01-07T01:28:00Z">
              <w:rPr>
                <w:rFonts w:ascii="Arial" w:hAnsi="Arial"/>
                <w:sz w:val="22"/>
                <w:rtl/>
              </w:rPr>
            </w:rPrChange>
          </w:rPr>
          <w:t xml:space="preserve"> של ה</w:t>
        </w:r>
      </w:ins>
      <w:ins w:id="3363" w:author="אביה שקורי" w:date="2021-12-08T10:07:00Z">
        <w:r w:rsidR="008B34C4" w:rsidRPr="00390800">
          <w:rPr>
            <w:rFonts w:ascii="Arial" w:hAnsi="Arial" w:hint="eastAsia"/>
            <w:sz w:val="22"/>
            <w:u w:val="single"/>
            <w:rtl/>
            <w:rPrChange w:id="3364" w:author="Shimon" w:date="2022-01-07T01:28:00Z">
              <w:rPr>
                <w:rFonts w:ascii="Arial" w:hAnsi="Arial" w:hint="eastAsia"/>
                <w:sz w:val="22"/>
                <w:rtl/>
              </w:rPr>
            </w:rPrChange>
          </w:rPr>
          <w:t>תובע</w:t>
        </w:r>
      </w:ins>
      <w:ins w:id="3365" w:author="אביה שקורי" w:date="2021-12-02T14:28:00Z">
        <w:r w:rsidRPr="00390800">
          <w:rPr>
            <w:rFonts w:ascii="Arial" w:hAnsi="Arial"/>
            <w:sz w:val="22"/>
            <w:u w:val="single"/>
            <w:rtl/>
            <w:rPrChange w:id="3366" w:author="Shimon" w:date="2022-01-07T01:28:00Z">
              <w:rPr>
                <w:rFonts w:ascii="Arial" w:hAnsi="Arial"/>
                <w:sz w:val="22"/>
                <w:rtl/>
              </w:rPr>
            </w:rPrChange>
          </w:rPr>
          <w:t xml:space="preserve"> לנתבעות לאורך השנים</w:t>
        </w:r>
      </w:ins>
      <w:ins w:id="3367" w:author="אביה שקורי" w:date="2021-12-09T10:44:00Z">
        <w:r w:rsidR="00282732" w:rsidRPr="00390800">
          <w:rPr>
            <w:rFonts w:ascii="Arial" w:hAnsi="Arial"/>
            <w:sz w:val="22"/>
            <w:u w:val="single"/>
            <w:rtl/>
            <w:rPrChange w:id="3368" w:author="Shimon" w:date="2022-01-07T01:28:00Z">
              <w:rPr>
                <w:rFonts w:ascii="Arial" w:hAnsi="Arial"/>
                <w:sz w:val="22"/>
                <w:rtl/>
              </w:rPr>
            </w:rPrChange>
          </w:rPr>
          <w:t>:</w:t>
        </w:r>
      </w:ins>
      <w:ins w:id="3369" w:author="אופיר טל" w:date="2021-12-09T09:35:00Z">
        <w:del w:id="3370" w:author="אביה שקורי" w:date="2021-12-09T10:44:00Z">
          <w:r w:rsidR="00EC04F3" w:rsidRPr="00390800" w:rsidDel="00282732">
            <w:rPr>
              <w:rFonts w:ascii="Arial" w:hAnsi="Arial"/>
              <w:sz w:val="22"/>
              <w:u w:val="single"/>
              <w:rtl/>
              <w:rPrChange w:id="3371" w:author="Shimon" w:date="2022-01-07T01:28:00Z">
                <w:rPr>
                  <w:rFonts w:ascii="Arial" w:hAnsi="Arial"/>
                  <w:sz w:val="22"/>
                  <w:rtl/>
                </w:rPr>
              </w:rPrChange>
            </w:rPr>
            <w:delText xml:space="preserve">, </w:delText>
          </w:r>
        </w:del>
      </w:ins>
    </w:p>
    <w:p w14:paraId="51013282" w14:textId="2D8E9640" w:rsidR="00C23F4B" w:rsidRDefault="00702A6A">
      <w:pPr>
        <w:pStyle w:val="11"/>
        <w:numPr>
          <w:ilvl w:val="1"/>
          <w:numId w:val="14"/>
        </w:numPr>
        <w:tabs>
          <w:tab w:val="left" w:pos="523"/>
        </w:tabs>
        <w:spacing w:before="0" w:after="240" w:line="360" w:lineRule="auto"/>
        <w:ind w:left="523" w:firstLine="0"/>
        <w:rPr>
          <w:rFonts w:ascii="Arial" w:hAnsi="Arial"/>
          <w:sz w:val="22"/>
        </w:rPr>
        <w:pPrChange w:id="3372" w:author="Shimon" w:date="2022-01-07T01:28:00Z">
          <w:pPr>
            <w:pStyle w:val="11"/>
            <w:tabs>
              <w:tab w:val="left" w:pos="1160"/>
            </w:tabs>
            <w:spacing w:before="0" w:after="240" w:line="360" w:lineRule="auto"/>
            <w:ind w:left="785" w:right="360" w:firstLine="0"/>
          </w:pPr>
        </w:pPrChange>
      </w:pPr>
      <w:ins w:id="3373" w:author="אביה שקורי" w:date="2021-12-08T10:56:00Z">
        <w:del w:id="3374" w:author="אופיר טל" w:date="2021-12-14T13:52:00Z">
          <w:r w:rsidRPr="00442A84" w:rsidDel="00B568AE">
            <w:rPr>
              <w:rFonts w:ascii="Arial" w:hAnsi="Arial"/>
              <w:sz w:val="22"/>
              <w:rtl/>
            </w:rPr>
            <w:delText xml:space="preserve"> </w:delText>
          </w:r>
        </w:del>
      </w:ins>
      <w:ins w:id="3375" w:author="Shimon" w:date="2021-12-29T12:46:00Z">
        <w:r w:rsidR="00A242D7" w:rsidRPr="00442A84">
          <w:rPr>
            <w:rFonts w:ascii="Arial" w:hAnsi="Arial" w:hint="eastAsia"/>
            <w:sz w:val="22"/>
            <w:rtl/>
          </w:rPr>
          <w:t>מיד</w:t>
        </w:r>
        <w:r w:rsidR="00A242D7" w:rsidRPr="00442A84">
          <w:rPr>
            <w:rFonts w:ascii="Arial" w:hAnsi="Arial"/>
            <w:sz w:val="22"/>
            <w:rtl/>
          </w:rPr>
          <w:t xml:space="preserve"> עם קבלת מסמך האישור </w:t>
        </w:r>
        <w:r w:rsidR="00A242D7" w:rsidRPr="00442A84">
          <w:rPr>
            <w:rFonts w:ascii="Arial" w:hAnsi="Arial" w:hint="eastAsia"/>
            <w:sz w:val="22"/>
            <w:rtl/>
          </w:rPr>
          <w:t>לגימלאות</w:t>
        </w:r>
        <w:r w:rsidR="00A242D7" w:rsidRPr="00442A84">
          <w:rPr>
            <w:rFonts w:ascii="Arial" w:hAnsi="Arial"/>
            <w:sz w:val="22"/>
            <w:rtl/>
          </w:rPr>
          <w:t xml:space="preserve"> (דצמבר 2012) פנה </w:t>
        </w:r>
      </w:ins>
      <w:ins w:id="3376" w:author="אביה שקורי" w:date="2021-12-08T10:19:00Z">
        <w:r w:rsidR="009D4F11" w:rsidRPr="00442A84">
          <w:rPr>
            <w:rFonts w:ascii="Arial" w:hAnsi="Arial" w:hint="eastAsia"/>
            <w:sz w:val="22"/>
            <w:rtl/>
          </w:rPr>
          <w:t>התובע</w:t>
        </w:r>
        <w:r w:rsidR="009D4F11" w:rsidRPr="00442A84">
          <w:rPr>
            <w:rFonts w:ascii="Arial" w:hAnsi="Arial"/>
            <w:sz w:val="22"/>
            <w:rtl/>
          </w:rPr>
          <w:t xml:space="preserve"> </w:t>
        </w:r>
        <w:del w:id="3377" w:author="Shimon" w:date="2021-12-29T12:47:00Z">
          <w:r w:rsidR="009D4F11" w:rsidRPr="00442A84" w:rsidDel="00A242D7">
            <w:rPr>
              <w:rFonts w:ascii="Arial" w:hAnsi="Arial" w:hint="eastAsia"/>
              <w:sz w:val="22"/>
              <w:rtl/>
            </w:rPr>
            <w:delText>פנה</w:delText>
          </w:r>
        </w:del>
      </w:ins>
      <w:ins w:id="3378" w:author="אביה שקורי" w:date="2021-12-02T14:26:00Z">
        <w:del w:id="3379" w:author="Shimon" w:date="2021-12-29T12:47:00Z">
          <w:r w:rsidR="00747E0D" w:rsidRPr="00442A84" w:rsidDel="00A242D7">
            <w:rPr>
              <w:rFonts w:ascii="Arial" w:hAnsi="Arial"/>
              <w:sz w:val="22"/>
              <w:rtl/>
            </w:rPr>
            <w:delText xml:space="preserve"> </w:delText>
          </w:r>
        </w:del>
      </w:ins>
      <w:ins w:id="3380" w:author="אביה שקורי" w:date="2021-12-08T10:55:00Z">
        <w:r w:rsidRPr="00442A84">
          <w:rPr>
            <w:rFonts w:ascii="Arial" w:hAnsi="Arial" w:hint="eastAsia"/>
            <w:sz w:val="22"/>
            <w:rtl/>
          </w:rPr>
          <w:t>לממונה</w:t>
        </w:r>
        <w:r w:rsidRPr="00442A84">
          <w:rPr>
            <w:rFonts w:ascii="Arial" w:hAnsi="Arial"/>
            <w:sz w:val="22"/>
            <w:rtl/>
          </w:rPr>
          <w:t xml:space="preserve"> </w:t>
        </w:r>
        <w:r w:rsidRPr="00442A84">
          <w:rPr>
            <w:rFonts w:ascii="Arial" w:hAnsi="Arial" w:hint="eastAsia"/>
            <w:sz w:val="22"/>
            <w:rtl/>
          </w:rPr>
          <w:t>במינהל</w:t>
        </w:r>
        <w:r w:rsidRPr="00442A84">
          <w:rPr>
            <w:rFonts w:ascii="Arial" w:hAnsi="Arial"/>
            <w:sz w:val="22"/>
            <w:rtl/>
          </w:rPr>
          <w:t xml:space="preserve"> הגמלאות</w:t>
        </w:r>
      </w:ins>
      <w:ins w:id="3381" w:author="אביה שקורי" w:date="2021-12-02T14:26:00Z">
        <w:r w:rsidR="00747E0D" w:rsidRPr="00442A84">
          <w:rPr>
            <w:rFonts w:ascii="Arial" w:hAnsi="Arial"/>
            <w:sz w:val="22"/>
            <w:rtl/>
          </w:rPr>
          <w:t xml:space="preserve"> </w:t>
        </w:r>
      </w:ins>
      <w:ins w:id="3382" w:author="Shimon" w:date="2021-12-30T22:32:00Z">
        <w:r w:rsidR="00EA5F3E" w:rsidRPr="00442A84">
          <w:rPr>
            <w:rFonts w:ascii="Arial" w:hAnsi="Arial"/>
            <w:sz w:val="22"/>
            <w:rtl/>
          </w:rPr>
          <w:t xml:space="preserve">(להלן: הממונה) </w:t>
        </w:r>
      </w:ins>
      <w:ins w:id="3383" w:author="אביה שקורי" w:date="2021-12-08T10:20:00Z">
        <w:r w:rsidR="009D4F11" w:rsidRPr="00442A84">
          <w:rPr>
            <w:rFonts w:ascii="Arial" w:hAnsi="Arial" w:hint="eastAsia"/>
            <w:sz w:val="22"/>
            <w:rtl/>
          </w:rPr>
          <w:t>בטענות</w:t>
        </w:r>
      </w:ins>
      <w:ins w:id="3384" w:author="אביה שקורי" w:date="2021-12-02T14:26:00Z">
        <w:r w:rsidR="00747E0D" w:rsidRPr="00442A84">
          <w:rPr>
            <w:rFonts w:ascii="Arial" w:hAnsi="Arial"/>
            <w:sz w:val="22"/>
            <w:rtl/>
          </w:rPr>
          <w:t xml:space="preserve"> על דרך חישוב הגמלה</w:t>
        </w:r>
        <w:del w:id="3385" w:author="Shimon" w:date="2021-12-29T12:49:00Z">
          <w:r w:rsidR="00747E0D" w:rsidRPr="00442A84" w:rsidDel="008B3616">
            <w:rPr>
              <w:rFonts w:ascii="Arial" w:hAnsi="Arial"/>
              <w:sz w:val="22"/>
              <w:rtl/>
            </w:rPr>
            <w:delText>,</w:delText>
          </w:r>
        </w:del>
        <w:r w:rsidR="00747E0D" w:rsidRPr="00442A84">
          <w:rPr>
            <w:rFonts w:ascii="Arial" w:hAnsi="Arial"/>
            <w:sz w:val="22"/>
            <w:rtl/>
          </w:rPr>
          <w:t xml:space="preserve"> </w:t>
        </w:r>
      </w:ins>
      <w:ins w:id="3386" w:author="אביה שקורי" w:date="2021-12-08T10:55:00Z">
        <w:del w:id="3387" w:author="Shimon" w:date="2021-12-19T00:34:00Z">
          <w:r w:rsidRPr="00442A84" w:rsidDel="00C517D1">
            <w:rPr>
              <w:rFonts w:ascii="Arial" w:hAnsi="Arial" w:hint="eastAsia"/>
              <w:sz w:val="22"/>
              <w:rtl/>
            </w:rPr>
            <w:delText>אך</w:delText>
          </w:r>
          <w:r w:rsidRPr="00442A84" w:rsidDel="00C517D1">
            <w:rPr>
              <w:rFonts w:ascii="Arial" w:hAnsi="Arial"/>
              <w:sz w:val="22"/>
              <w:rtl/>
            </w:rPr>
            <w:delText xml:space="preserve"> </w:delText>
          </w:r>
          <w:r w:rsidRPr="00442A84" w:rsidDel="00C517D1">
            <w:rPr>
              <w:rFonts w:ascii="Arial" w:hAnsi="Arial" w:hint="eastAsia"/>
              <w:sz w:val="22"/>
              <w:rtl/>
            </w:rPr>
            <w:delText>הופנה</w:delText>
          </w:r>
          <w:r w:rsidRPr="00442A84" w:rsidDel="00C517D1">
            <w:rPr>
              <w:rFonts w:ascii="Arial" w:hAnsi="Arial"/>
              <w:sz w:val="22"/>
              <w:rtl/>
            </w:rPr>
            <w:delText xml:space="preserve"> </w:delText>
          </w:r>
          <w:r w:rsidRPr="00442A84" w:rsidDel="00C517D1">
            <w:rPr>
              <w:rFonts w:ascii="Arial" w:hAnsi="Arial" w:hint="eastAsia"/>
              <w:sz w:val="22"/>
              <w:rtl/>
            </w:rPr>
            <w:delText>על</w:delText>
          </w:r>
          <w:r w:rsidRPr="00442A84" w:rsidDel="00C517D1">
            <w:rPr>
              <w:rFonts w:ascii="Arial" w:hAnsi="Arial"/>
              <w:sz w:val="22"/>
              <w:rtl/>
            </w:rPr>
            <w:delText xml:space="preserve"> </w:delText>
          </w:r>
          <w:r w:rsidRPr="00442A84" w:rsidDel="00C517D1">
            <w:rPr>
              <w:rFonts w:ascii="Arial" w:hAnsi="Arial" w:hint="eastAsia"/>
              <w:sz w:val="22"/>
              <w:rtl/>
            </w:rPr>
            <w:delText>ידה</w:delText>
          </w:r>
          <w:r w:rsidRPr="00442A84" w:rsidDel="00C517D1">
            <w:rPr>
              <w:rFonts w:ascii="Arial" w:hAnsi="Arial"/>
              <w:sz w:val="22"/>
              <w:rtl/>
            </w:rPr>
            <w:delText xml:space="preserve"> </w:delText>
          </w:r>
          <w:r w:rsidRPr="00442A84" w:rsidDel="00C517D1">
            <w:rPr>
              <w:rFonts w:ascii="Arial" w:hAnsi="Arial" w:hint="eastAsia"/>
              <w:sz w:val="22"/>
              <w:rtl/>
            </w:rPr>
            <w:delText>לסגן</w:delText>
          </w:r>
          <w:r w:rsidRPr="00442A84" w:rsidDel="00C517D1">
            <w:rPr>
              <w:rFonts w:ascii="Arial" w:hAnsi="Arial"/>
              <w:sz w:val="22"/>
              <w:rtl/>
            </w:rPr>
            <w:delText xml:space="preserve"> </w:delText>
          </w:r>
          <w:r w:rsidRPr="00442A84" w:rsidDel="00C517D1">
            <w:rPr>
              <w:rFonts w:ascii="Arial" w:hAnsi="Arial" w:hint="eastAsia"/>
              <w:sz w:val="22"/>
              <w:rtl/>
            </w:rPr>
            <w:delText>נציב</w:delText>
          </w:r>
          <w:r w:rsidRPr="00442A84" w:rsidDel="00C517D1">
            <w:rPr>
              <w:rFonts w:ascii="Arial" w:hAnsi="Arial"/>
              <w:sz w:val="22"/>
              <w:rtl/>
            </w:rPr>
            <w:delText xml:space="preserve"> </w:delText>
          </w:r>
          <w:r w:rsidRPr="00442A84" w:rsidDel="00C517D1">
            <w:rPr>
              <w:rFonts w:ascii="Arial" w:hAnsi="Arial" w:hint="eastAsia"/>
              <w:sz w:val="22"/>
              <w:rtl/>
            </w:rPr>
            <w:delText>שירות</w:delText>
          </w:r>
          <w:r w:rsidRPr="00442A84" w:rsidDel="00C517D1">
            <w:rPr>
              <w:rFonts w:ascii="Arial" w:hAnsi="Arial"/>
              <w:sz w:val="22"/>
              <w:rtl/>
            </w:rPr>
            <w:delText xml:space="preserve"> </w:delText>
          </w:r>
          <w:r w:rsidRPr="00442A84" w:rsidDel="00C517D1">
            <w:rPr>
              <w:rFonts w:ascii="Arial" w:hAnsi="Arial" w:hint="eastAsia"/>
              <w:sz w:val="22"/>
              <w:rtl/>
            </w:rPr>
            <w:delText>המדינה</w:delText>
          </w:r>
          <w:r w:rsidRPr="00442A84" w:rsidDel="00C517D1">
            <w:rPr>
              <w:rFonts w:ascii="Arial" w:hAnsi="Arial"/>
              <w:sz w:val="22"/>
              <w:rtl/>
            </w:rPr>
            <w:delText>.</w:delText>
          </w:r>
        </w:del>
      </w:ins>
      <w:ins w:id="3388" w:author="Shimon" w:date="2021-12-30T22:48:00Z">
        <w:r w:rsidR="005656BD" w:rsidRPr="00442A84">
          <w:rPr>
            <w:rFonts w:ascii="Arial" w:hAnsi="Arial" w:hint="eastAsia"/>
            <w:sz w:val="22"/>
            <w:rtl/>
          </w:rPr>
          <w:t>אך</w:t>
        </w:r>
        <w:r w:rsidR="005656BD" w:rsidRPr="00442A84">
          <w:rPr>
            <w:rFonts w:ascii="Arial" w:hAnsi="Arial"/>
            <w:sz w:val="22"/>
            <w:rtl/>
          </w:rPr>
          <w:t xml:space="preserve"> </w:t>
        </w:r>
      </w:ins>
      <w:ins w:id="3389" w:author="Shimon" w:date="2021-12-30T22:17:00Z">
        <w:r w:rsidR="002A778B" w:rsidRPr="00442A84">
          <w:rPr>
            <w:rFonts w:ascii="Arial" w:hAnsi="Arial" w:hint="eastAsia"/>
            <w:sz w:val="22"/>
            <w:rtl/>
            <w:rPrChange w:id="3390" w:author="Shimon" w:date="2021-12-30T23:32:00Z">
              <w:rPr>
                <w:rFonts w:ascii="Arial" w:hAnsi="Arial" w:hint="eastAsia"/>
                <w:b/>
                <w:bCs/>
                <w:sz w:val="22"/>
                <w:rtl/>
              </w:rPr>
            </w:rPrChange>
          </w:rPr>
          <w:t>זו</w:t>
        </w:r>
        <w:r w:rsidR="002A778B" w:rsidRPr="00442A84">
          <w:rPr>
            <w:rFonts w:ascii="Arial" w:hAnsi="Arial"/>
            <w:b/>
            <w:bCs/>
            <w:sz w:val="22"/>
            <w:rtl/>
          </w:rPr>
          <w:t xml:space="preserve"> </w:t>
        </w:r>
      </w:ins>
      <w:del w:id="3391" w:author="Shimon" w:date="2021-12-30T22:17:00Z">
        <w:r w:rsidR="008B3616" w:rsidRPr="00442A84" w:rsidDel="002A778B">
          <w:rPr>
            <w:rFonts w:ascii="Arial" w:hAnsi="Arial" w:hint="eastAsia"/>
            <w:b/>
            <w:bCs/>
            <w:sz w:val="22"/>
            <w:rtl/>
          </w:rPr>
          <w:delText>הממונה</w:delText>
        </w:r>
      </w:del>
      <w:ins w:id="3392" w:author="אביה שקורי" w:date="2021-12-08T12:26:00Z">
        <w:del w:id="3393" w:author="Shimon" w:date="2021-12-19T00:34:00Z">
          <w:r w:rsidR="005A0139" w:rsidRPr="00442A84" w:rsidDel="00C517D1">
            <w:rPr>
              <w:rFonts w:ascii="Arial" w:hAnsi="Arial"/>
              <w:b/>
              <w:bCs/>
              <w:sz w:val="22"/>
              <w:rtl/>
              <w:rPrChange w:id="3394" w:author="Shimon" w:date="2021-12-30T23:32:00Z">
                <w:rPr>
                  <w:rFonts w:ascii="Arial" w:hAnsi="Arial"/>
                  <w:sz w:val="22"/>
                  <w:rtl/>
                </w:rPr>
              </w:rPrChange>
            </w:rPr>
            <w:delText xml:space="preserve"> </w:delText>
          </w:r>
        </w:del>
        <w:r w:rsidR="005A0139" w:rsidRPr="00442A84">
          <w:rPr>
            <w:rFonts w:ascii="Arial" w:hAnsi="Arial" w:hint="eastAsia"/>
            <w:b/>
            <w:bCs/>
            <w:sz w:val="22"/>
            <w:rtl/>
            <w:rPrChange w:id="3395" w:author="Shimon" w:date="2021-12-30T23:32:00Z">
              <w:rPr>
                <w:rFonts w:ascii="Arial" w:hAnsi="Arial" w:hint="eastAsia"/>
                <w:sz w:val="22"/>
                <w:rtl/>
              </w:rPr>
            </w:rPrChange>
          </w:rPr>
          <w:t>הבהירה</w:t>
        </w:r>
        <w:r w:rsidR="005A0139" w:rsidRPr="00442A84">
          <w:rPr>
            <w:rFonts w:ascii="Arial" w:hAnsi="Arial"/>
            <w:b/>
            <w:bCs/>
            <w:sz w:val="22"/>
            <w:rtl/>
            <w:rPrChange w:id="3396" w:author="Shimon" w:date="2021-12-30T23:32:00Z">
              <w:rPr>
                <w:rFonts w:ascii="Arial" w:hAnsi="Arial"/>
                <w:sz w:val="22"/>
                <w:rtl/>
              </w:rPr>
            </w:rPrChange>
          </w:rPr>
          <w:t xml:space="preserve"> ל</w:t>
        </w:r>
      </w:ins>
      <w:ins w:id="3397" w:author="Shimon" w:date="2021-12-30T22:17:00Z">
        <w:r w:rsidR="002A778B" w:rsidRPr="00442A84">
          <w:rPr>
            <w:rFonts w:ascii="Arial" w:hAnsi="Arial" w:hint="eastAsia"/>
            <w:b/>
            <w:bCs/>
            <w:sz w:val="22"/>
            <w:rtl/>
          </w:rPr>
          <w:t>ו</w:t>
        </w:r>
      </w:ins>
      <w:ins w:id="3398" w:author="אביה שקורי" w:date="2021-12-08T12:26:00Z">
        <w:del w:id="3399" w:author="Shimon" w:date="2021-12-30T22:17:00Z">
          <w:r w:rsidR="005A0139" w:rsidRPr="00442A84" w:rsidDel="002A778B">
            <w:rPr>
              <w:rFonts w:ascii="Arial" w:hAnsi="Arial"/>
              <w:b/>
              <w:bCs/>
              <w:sz w:val="22"/>
              <w:rtl/>
              <w:rPrChange w:id="3400" w:author="Shimon" w:date="2021-12-30T23:32:00Z">
                <w:rPr>
                  <w:rFonts w:ascii="Arial" w:hAnsi="Arial"/>
                  <w:sz w:val="22"/>
                  <w:rtl/>
                </w:rPr>
              </w:rPrChange>
            </w:rPr>
            <w:delText>תובע</w:delText>
          </w:r>
        </w:del>
        <w:r w:rsidR="005A0139" w:rsidRPr="00442A84">
          <w:rPr>
            <w:rFonts w:ascii="Arial" w:hAnsi="Arial"/>
            <w:b/>
            <w:bCs/>
            <w:sz w:val="22"/>
            <w:rtl/>
            <w:rPrChange w:id="3401" w:author="Shimon" w:date="2021-12-30T23:32:00Z">
              <w:rPr>
                <w:rFonts w:ascii="Arial" w:hAnsi="Arial"/>
                <w:sz w:val="22"/>
                <w:rtl/>
              </w:rPr>
            </w:rPrChange>
          </w:rPr>
          <w:t xml:space="preserve"> </w:t>
        </w:r>
        <w:del w:id="3402" w:author="Shimon" w:date="2021-12-30T22:17:00Z">
          <w:r w:rsidR="005A0139" w:rsidRPr="00442A84" w:rsidDel="002A778B">
            <w:rPr>
              <w:rFonts w:ascii="Arial" w:hAnsi="Arial"/>
              <w:b/>
              <w:bCs/>
              <w:sz w:val="22"/>
              <w:rtl/>
              <w:rPrChange w:id="3403" w:author="Shimon" w:date="2021-12-30T23:32:00Z">
                <w:rPr>
                  <w:rFonts w:ascii="Arial" w:hAnsi="Arial"/>
                  <w:sz w:val="22"/>
                  <w:rtl/>
                </w:rPr>
              </w:rPrChange>
            </w:rPr>
            <w:delText xml:space="preserve">כי </w:delText>
          </w:r>
        </w:del>
      </w:ins>
      <w:ins w:id="3404" w:author="Shimon" w:date="2021-12-19T00:35:00Z">
        <w:r w:rsidR="00C517D1" w:rsidRPr="00442A84">
          <w:rPr>
            <w:rFonts w:ascii="Arial" w:hAnsi="Arial" w:hint="eastAsia"/>
            <w:b/>
            <w:bCs/>
            <w:sz w:val="22"/>
            <w:rtl/>
          </w:rPr>
          <w:t>ש</w:t>
        </w:r>
      </w:ins>
      <w:ins w:id="3405" w:author="Shimon" w:date="2021-12-30T22:24:00Z">
        <w:r w:rsidR="00EA5F3E" w:rsidRPr="00442A84">
          <w:rPr>
            <w:rFonts w:ascii="Arial" w:hAnsi="Arial" w:hint="eastAsia"/>
            <w:b/>
            <w:bCs/>
            <w:sz w:val="22"/>
            <w:rtl/>
          </w:rPr>
          <w:t>על</w:t>
        </w:r>
        <w:r w:rsidR="00EA5F3E" w:rsidRPr="00442A84">
          <w:rPr>
            <w:rFonts w:ascii="Arial" w:hAnsi="Arial"/>
            <w:b/>
            <w:bCs/>
            <w:sz w:val="22"/>
            <w:rtl/>
          </w:rPr>
          <w:t xml:space="preserve"> </w:t>
        </w:r>
        <w:r w:rsidR="00EA5F3E" w:rsidRPr="00442A84">
          <w:rPr>
            <w:rFonts w:ascii="Arial" w:hAnsi="Arial" w:hint="eastAsia"/>
            <w:b/>
            <w:bCs/>
            <w:sz w:val="22"/>
            <w:rtl/>
          </w:rPr>
          <w:t>אף</w:t>
        </w:r>
        <w:r w:rsidR="00EA5F3E" w:rsidRPr="00442A84">
          <w:rPr>
            <w:rFonts w:ascii="Arial" w:hAnsi="Arial"/>
            <w:b/>
            <w:bCs/>
            <w:sz w:val="22"/>
            <w:rtl/>
          </w:rPr>
          <w:t xml:space="preserve"> </w:t>
        </w:r>
        <w:r w:rsidR="00EA5F3E" w:rsidRPr="00442A84">
          <w:rPr>
            <w:rFonts w:ascii="Arial" w:hAnsi="Arial" w:hint="eastAsia"/>
            <w:b/>
            <w:bCs/>
            <w:sz w:val="22"/>
            <w:rtl/>
          </w:rPr>
          <w:t>ש</w:t>
        </w:r>
      </w:ins>
      <w:ins w:id="3406" w:author="אביה שקורי" w:date="2021-12-08T12:26:00Z">
        <w:r w:rsidR="005A0139" w:rsidRPr="00442A84">
          <w:rPr>
            <w:rFonts w:ascii="Arial" w:hAnsi="Arial" w:hint="eastAsia"/>
            <w:b/>
            <w:bCs/>
            <w:sz w:val="22"/>
            <w:rtl/>
            <w:rPrChange w:id="3407" w:author="Shimon" w:date="2021-12-30T23:32:00Z">
              <w:rPr>
                <w:rFonts w:ascii="Arial" w:hAnsi="Arial" w:hint="eastAsia"/>
                <w:sz w:val="22"/>
                <w:rtl/>
              </w:rPr>
            </w:rPrChange>
          </w:rPr>
          <w:t>היא</w:t>
        </w:r>
        <w:r w:rsidR="005A0139" w:rsidRPr="00442A84">
          <w:rPr>
            <w:rFonts w:ascii="Arial" w:hAnsi="Arial"/>
            <w:b/>
            <w:bCs/>
            <w:sz w:val="22"/>
            <w:rtl/>
            <w:rPrChange w:id="3408" w:author="Shimon" w:date="2021-12-30T23:32:00Z">
              <w:rPr>
                <w:rFonts w:ascii="Arial" w:hAnsi="Arial"/>
                <w:sz w:val="22"/>
                <w:rtl/>
              </w:rPr>
            </w:rPrChange>
          </w:rPr>
          <w:t xml:space="preserve"> </w:t>
        </w:r>
      </w:ins>
      <w:ins w:id="3409" w:author="Shimon" w:date="2021-12-30T22:17:00Z">
        <w:r w:rsidR="002A778B" w:rsidRPr="00442A84">
          <w:rPr>
            <w:rFonts w:ascii="Arial" w:hAnsi="Arial"/>
            <w:b/>
            <w:bCs/>
            <w:sz w:val="22"/>
            <w:rtl/>
          </w:rPr>
          <w:t xml:space="preserve"> </w:t>
        </w:r>
      </w:ins>
      <w:ins w:id="3410" w:author="Shimon" w:date="2021-12-19T00:29:00Z">
        <w:r w:rsidR="00C517D1" w:rsidRPr="00442A84">
          <w:rPr>
            <w:rFonts w:ascii="Arial" w:hAnsi="Arial" w:hint="eastAsia"/>
            <w:b/>
            <w:bCs/>
            <w:sz w:val="22"/>
            <w:rtl/>
          </w:rPr>
          <w:t>מסכימה</w:t>
        </w:r>
        <w:r w:rsidR="00C517D1" w:rsidRPr="00442A84">
          <w:rPr>
            <w:rFonts w:ascii="Arial" w:hAnsi="Arial"/>
            <w:b/>
            <w:bCs/>
            <w:sz w:val="22"/>
            <w:rtl/>
          </w:rPr>
          <w:t xml:space="preserve"> </w:t>
        </w:r>
        <w:r w:rsidR="00C517D1" w:rsidRPr="00442A84">
          <w:rPr>
            <w:rFonts w:ascii="Arial" w:hAnsi="Arial" w:hint="eastAsia"/>
            <w:b/>
            <w:bCs/>
            <w:sz w:val="22"/>
            <w:rtl/>
          </w:rPr>
          <w:t>עם</w:t>
        </w:r>
        <w:r w:rsidR="00C517D1" w:rsidRPr="00442A84">
          <w:rPr>
            <w:rFonts w:ascii="Arial" w:hAnsi="Arial"/>
            <w:b/>
            <w:bCs/>
            <w:sz w:val="22"/>
            <w:rtl/>
          </w:rPr>
          <w:t xml:space="preserve"> </w:t>
        </w:r>
        <w:r w:rsidR="00C517D1" w:rsidRPr="00442A84">
          <w:rPr>
            <w:rFonts w:ascii="Arial" w:hAnsi="Arial" w:hint="eastAsia"/>
            <w:b/>
            <w:bCs/>
            <w:sz w:val="22"/>
            <w:rtl/>
          </w:rPr>
          <w:t>טענותיו</w:t>
        </w:r>
      </w:ins>
      <w:ins w:id="3411" w:author="Shimon" w:date="2021-12-19T00:35:00Z">
        <w:r w:rsidR="00C517D1" w:rsidRPr="00442A84">
          <w:rPr>
            <w:rFonts w:ascii="Arial" w:hAnsi="Arial"/>
            <w:b/>
            <w:bCs/>
            <w:sz w:val="22"/>
            <w:rtl/>
          </w:rPr>
          <w:t xml:space="preserve">, </w:t>
        </w:r>
        <w:r w:rsidR="00C517D1" w:rsidRPr="00442A84">
          <w:rPr>
            <w:rFonts w:ascii="Arial" w:hAnsi="Arial" w:hint="eastAsia"/>
            <w:b/>
            <w:bCs/>
            <w:sz w:val="22"/>
            <w:rtl/>
          </w:rPr>
          <w:t>ה</w:t>
        </w:r>
      </w:ins>
      <w:ins w:id="3412" w:author="Shimon" w:date="2021-12-19T00:33:00Z">
        <w:r w:rsidR="00C517D1" w:rsidRPr="00442A84">
          <w:rPr>
            <w:rFonts w:ascii="Arial" w:hAnsi="Arial" w:hint="eastAsia"/>
            <w:b/>
            <w:bCs/>
            <w:sz w:val="22"/>
            <w:rtl/>
          </w:rPr>
          <w:t>יא</w:t>
        </w:r>
        <w:r w:rsidR="00C517D1" w:rsidRPr="00442A84">
          <w:rPr>
            <w:rFonts w:ascii="Arial" w:hAnsi="Arial"/>
            <w:b/>
            <w:bCs/>
            <w:sz w:val="22"/>
            <w:rtl/>
          </w:rPr>
          <w:t xml:space="preserve"> </w:t>
        </w:r>
      </w:ins>
      <w:ins w:id="3413" w:author="אביה שקורי" w:date="2021-12-08T12:26:00Z">
        <w:r w:rsidR="005A0139" w:rsidRPr="00442A84">
          <w:rPr>
            <w:rFonts w:ascii="Arial" w:hAnsi="Arial" w:hint="eastAsia"/>
            <w:b/>
            <w:bCs/>
            <w:sz w:val="22"/>
            <w:rtl/>
            <w:rPrChange w:id="3414" w:author="Shimon" w:date="2021-12-30T23:32:00Z">
              <w:rPr>
                <w:rFonts w:ascii="Arial" w:hAnsi="Arial" w:hint="eastAsia"/>
                <w:sz w:val="22"/>
                <w:rtl/>
              </w:rPr>
            </w:rPrChange>
          </w:rPr>
          <w:t>לא</w:t>
        </w:r>
        <w:r w:rsidR="005A0139" w:rsidRPr="00442A84">
          <w:rPr>
            <w:rFonts w:ascii="Arial" w:hAnsi="Arial"/>
            <w:b/>
            <w:bCs/>
            <w:sz w:val="22"/>
            <w:rtl/>
            <w:rPrChange w:id="3415" w:author="Shimon" w:date="2021-12-30T23:32:00Z">
              <w:rPr>
                <w:rFonts w:ascii="Arial" w:hAnsi="Arial"/>
                <w:sz w:val="22"/>
                <w:rtl/>
              </w:rPr>
            </w:rPrChange>
          </w:rPr>
          <w:t xml:space="preserve"> </w:t>
        </w:r>
        <w:r w:rsidR="005A0139" w:rsidRPr="00442A84">
          <w:rPr>
            <w:rFonts w:ascii="Arial" w:hAnsi="Arial" w:hint="eastAsia"/>
            <w:b/>
            <w:bCs/>
            <w:sz w:val="22"/>
            <w:rtl/>
            <w:rPrChange w:id="3416" w:author="Shimon" w:date="2021-12-30T23:32:00Z">
              <w:rPr>
                <w:rFonts w:ascii="Arial" w:hAnsi="Arial" w:hint="eastAsia"/>
                <w:sz w:val="22"/>
                <w:rtl/>
              </w:rPr>
            </w:rPrChange>
          </w:rPr>
          <w:t>יכולה</w:t>
        </w:r>
        <w:r w:rsidR="005A0139" w:rsidRPr="00442A84">
          <w:rPr>
            <w:rFonts w:ascii="Arial" w:hAnsi="Arial"/>
            <w:b/>
            <w:bCs/>
            <w:sz w:val="22"/>
            <w:rtl/>
            <w:rPrChange w:id="3417" w:author="Shimon" w:date="2021-12-30T23:32:00Z">
              <w:rPr>
                <w:rFonts w:ascii="Arial" w:hAnsi="Arial"/>
                <w:sz w:val="22"/>
                <w:rtl/>
              </w:rPr>
            </w:rPrChange>
          </w:rPr>
          <w:t xml:space="preserve"> </w:t>
        </w:r>
        <w:r w:rsidR="005A0139" w:rsidRPr="00442A84">
          <w:rPr>
            <w:rFonts w:ascii="Arial" w:hAnsi="Arial" w:hint="eastAsia"/>
            <w:b/>
            <w:bCs/>
            <w:sz w:val="22"/>
            <w:rtl/>
            <w:rPrChange w:id="3418" w:author="Shimon" w:date="2021-12-30T23:32:00Z">
              <w:rPr>
                <w:rFonts w:ascii="Arial" w:hAnsi="Arial" w:hint="eastAsia"/>
                <w:sz w:val="22"/>
                <w:rtl/>
              </w:rPr>
            </w:rPrChange>
          </w:rPr>
          <w:t>לסטות</w:t>
        </w:r>
        <w:r w:rsidR="005A0139" w:rsidRPr="00442A84">
          <w:rPr>
            <w:rFonts w:ascii="Arial" w:hAnsi="Arial"/>
            <w:b/>
            <w:bCs/>
            <w:sz w:val="22"/>
            <w:rtl/>
            <w:rPrChange w:id="3419" w:author="Shimon" w:date="2021-12-30T23:32:00Z">
              <w:rPr>
                <w:rFonts w:ascii="Arial" w:hAnsi="Arial"/>
                <w:sz w:val="22"/>
                <w:rtl/>
              </w:rPr>
            </w:rPrChange>
          </w:rPr>
          <w:t xml:space="preserve"> </w:t>
        </w:r>
        <w:r w:rsidR="005A0139" w:rsidRPr="00442A84">
          <w:rPr>
            <w:rFonts w:ascii="Arial" w:hAnsi="Arial" w:hint="eastAsia"/>
            <w:b/>
            <w:bCs/>
            <w:sz w:val="22"/>
            <w:rtl/>
            <w:rPrChange w:id="3420" w:author="Shimon" w:date="2021-12-30T23:32:00Z">
              <w:rPr>
                <w:rFonts w:ascii="Arial" w:hAnsi="Arial" w:hint="eastAsia"/>
                <w:sz w:val="22"/>
                <w:rtl/>
              </w:rPr>
            </w:rPrChange>
          </w:rPr>
          <w:t>מהנחיו</w:t>
        </w:r>
      </w:ins>
      <w:ins w:id="3421" w:author="אביה שקורי" w:date="2021-12-08T12:27:00Z">
        <w:r w:rsidR="005A0139" w:rsidRPr="00442A84">
          <w:rPr>
            <w:rFonts w:ascii="Arial" w:hAnsi="Arial" w:hint="eastAsia"/>
            <w:b/>
            <w:bCs/>
            <w:sz w:val="22"/>
            <w:rtl/>
            <w:rPrChange w:id="3422" w:author="Shimon" w:date="2021-12-30T23:32:00Z">
              <w:rPr>
                <w:rFonts w:ascii="Arial" w:hAnsi="Arial" w:hint="eastAsia"/>
                <w:sz w:val="22"/>
                <w:rtl/>
              </w:rPr>
            </w:rPrChange>
          </w:rPr>
          <w:t>ת</w:t>
        </w:r>
        <w:r w:rsidR="005A0139" w:rsidRPr="00442A84">
          <w:rPr>
            <w:rFonts w:ascii="Arial" w:hAnsi="Arial"/>
            <w:b/>
            <w:bCs/>
            <w:sz w:val="22"/>
            <w:rtl/>
            <w:rPrChange w:id="3423" w:author="Shimon" w:date="2021-12-30T23:32:00Z">
              <w:rPr>
                <w:rFonts w:ascii="Arial" w:hAnsi="Arial"/>
                <w:sz w:val="22"/>
                <w:rtl/>
              </w:rPr>
            </w:rPrChange>
          </w:rPr>
          <w:t xml:space="preserve"> </w:t>
        </w:r>
        <w:r w:rsidR="005A0139" w:rsidRPr="00442A84">
          <w:rPr>
            <w:rFonts w:ascii="Arial" w:hAnsi="Arial" w:hint="eastAsia"/>
            <w:b/>
            <w:bCs/>
            <w:sz w:val="22"/>
            <w:rtl/>
            <w:rPrChange w:id="3424" w:author="Shimon" w:date="2021-12-30T23:32:00Z">
              <w:rPr>
                <w:rFonts w:ascii="Arial" w:hAnsi="Arial" w:hint="eastAsia"/>
                <w:sz w:val="22"/>
                <w:rtl/>
              </w:rPr>
            </w:rPrChange>
          </w:rPr>
          <w:t>ש</w:t>
        </w:r>
      </w:ins>
      <w:ins w:id="3425" w:author="Shimon" w:date="2021-12-30T22:19:00Z">
        <w:r w:rsidR="002A778B" w:rsidRPr="00442A84">
          <w:rPr>
            <w:rFonts w:ascii="Arial" w:hAnsi="Arial" w:hint="eastAsia"/>
            <w:b/>
            <w:bCs/>
            <w:sz w:val="22"/>
            <w:rtl/>
          </w:rPr>
          <w:t>קיבלה</w:t>
        </w:r>
        <w:r w:rsidR="002A778B" w:rsidRPr="00442A84">
          <w:rPr>
            <w:rFonts w:ascii="Arial" w:hAnsi="Arial"/>
            <w:b/>
            <w:bCs/>
            <w:sz w:val="22"/>
            <w:rtl/>
          </w:rPr>
          <w:t xml:space="preserve"> </w:t>
        </w:r>
        <w:r w:rsidR="002A778B" w:rsidRPr="00442A84">
          <w:rPr>
            <w:rFonts w:ascii="Arial" w:hAnsi="Arial" w:hint="eastAsia"/>
            <w:b/>
            <w:bCs/>
            <w:sz w:val="22"/>
            <w:rtl/>
          </w:rPr>
          <w:t>מנציבות</w:t>
        </w:r>
        <w:r w:rsidR="002A778B" w:rsidRPr="00442A84">
          <w:rPr>
            <w:rFonts w:ascii="Arial" w:hAnsi="Arial"/>
            <w:b/>
            <w:bCs/>
            <w:sz w:val="22"/>
            <w:rtl/>
          </w:rPr>
          <w:t xml:space="preserve"> </w:t>
        </w:r>
        <w:r w:rsidR="002A778B" w:rsidRPr="00442A84">
          <w:rPr>
            <w:rFonts w:ascii="Arial" w:hAnsi="Arial" w:hint="eastAsia"/>
            <w:b/>
            <w:bCs/>
            <w:sz w:val="22"/>
            <w:rtl/>
          </w:rPr>
          <w:t>שרות</w:t>
        </w:r>
        <w:r w:rsidR="002A778B" w:rsidRPr="00442A84">
          <w:rPr>
            <w:rFonts w:ascii="Arial" w:hAnsi="Arial"/>
            <w:b/>
            <w:bCs/>
            <w:sz w:val="22"/>
            <w:rtl/>
          </w:rPr>
          <w:t xml:space="preserve"> </w:t>
        </w:r>
        <w:r w:rsidR="002A778B" w:rsidRPr="00442A84">
          <w:rPr>
            <w:rFonts w:ascii="Arial" w:hAnsi="Arial" w:hint="eastAsia"/>
            <w:b/>
            <w:bCs/>
            <w:sz w:val="22"/>
            <w:rtl/>
          </w:rPr>
          <w:t>המדינה</w:t>
        </w:r>
      </w:ins>
      <w:ins w:id="3426" w:author="אביה שקורי" w:date="2021-12-08T12:27:00Z">
        <w:del w:id="3427" w:author="Shimon" w:date="2021-12-30T22:19:00Z">
          <w:r w:rsidR="005A0139" w:rsidRPr="00442A84" w:rsidDel="002A778B">
            <w:rPr>
              <w:rFonts w:ascii="Arial" w:hAnsi="Arial" w:hint="eastAsia"/>
              <w:b/>
              <w:bCs/>
              <w:sz w:val="22"/>
              <w:rtl/>
              <w:rPrChange w:id="3428" w:author="Shimon" w:date="2021-12-30T23:32:00Z">
                <w:rPr>
                  <w:rFonts w:ascii="Arial" w:hAnsi="Arial" w:hint="eastAsia"/>
                  <w:sz w:val="22"/>
                  <w:rtl/>
                </w:rPr>
              </w:rPrChange>
            </w:rPr>
            <w:delText>נ</w:delText>
          </w:r>
        </w:del>
        <w:del w:id="3429" w:author="Shimon" w:date="2021-12-30T22:18:00Z">
          <w:r w:rsidR="005A0139" w:rsidRPr="00442A84" w:rsidDel="002A778B">
            <w:rPr>
              <w:rFonts w:ascii="Arial" w:hAnsi="Arial" w:hint="eastAsia"/>
              <w:b/>
              <w:bCs/>
              <w:sz w:val="22"/>
              <w:rtl/>
              <w:rPrChange w:id="3430" w:author="Shimon" w:date="2021-12-30T23:32:00Z">
                <w:rPr>
                  <w:rFonts w:ascii="Arial" w:hAnsi="Arial" w:hint="eastAsia"/>
                  <w:sz w:val="22"/>
                  <w:rtl/>
                </w:rPr>
              </w:rPrChange>
            </w:rPr>
            <w:delText>יתנו</w:delText>
          </w:r>
          <w:r w:rsidR="005A0139" w:rsidRPr="00442A84" w:rsidDel="002A778B">
            <w:rPr>
              <w:rFonts w:ascii="Arial" w:hAnsi="Arial"/>
              <w:b/>
              <w:bCs/>
              <w:sz w:val="22"/>
              <w:rtl/>
              <w:rPrChange w:id="3431" w:author="Shimon" w:date="2021-12-30T23:32:00Z">
                <w:rPr>
                  <w:rFonts w:ascii="Arial" w:hAnsi="Arial"/>
                  <w:sz w:val="22"/>
                  <w:rtl/>
                </w:rPr>
              </w:rPrChange>
            </w:rPr>
            <w:delText xml:space="preserve"> </w:delText>
          </w:r>
          <w:r w:rsidR="005A0139" w:rsidRPr="00442A84" w:rsidDel="002A778B">
            <w:rPr>
              <w:rFonts w:ascii="Arial" w:hAnsi="Arial" w:hint="eastAsia"/>
              <w:b/>
              <w:bCs/>
              <w:sz w:val="22"/>
              <w:rtl/>
              <w:rPrChange w:id="3432" w:author="Shimon" w:date="2021-12-30T23:32:00Z">
                <w:rPr>
                  <w:rFonts w:ascii="Arial" w:hAnsi="Arial" w:hint="eastAsia"/>
                  <w:sz w:val="22"/>
                  <w:rtl/>
                </w:rPr>
              </w:rPrChange>
            </w:rPr>
            <w:delText>לה</w:delText>
          </w:r>
        </w:del>
      </w:ins>
      <w:ins w:id="3433" w:author="Shimon" w:date="2021-12-30T23:23:00Z">
        <w:r w:rsidR="001C10E1" w:rsidRPr="00442A84">
          <w:rPr>
            <w:rFonts w:ascii="Arial" w:hAnsi="Arial"/>
            <w:b/>
            <w:bCs/>
            <w:sz w:val="22"/>
            <w:rtl/>
          </w:rPr>
          <w:t>.</w:t>
        </w:r>
      </w:ins>
      <w:ins w:id="3434" w:author="Shimon" w:date="2021-12-30T22:58:00Z">
        <w:r w:rsidR="00FD7F05" w:rsidRPr="00442A84">
          <w:rPr>
            <w:rFonts w:ascii="Arial" w:hAnsi="Arial"/>
            <w:sz w:val="22"/>
            <w:rtl/>
          </w:rPr>
          <w:t xml:space="preserve"> </w:t>
        </w:r>
      </w:ins>
      <w:ins w:id="3435" w:author="Shimon" w:date="2022-01-02T12:05:00Z">
        <w:r w:rsidR="00167050" w:rsidRPr="00442A84">
          <w:rPr>
            <w:rFonts w:ascii="Arial" w:hAnsi="Arial" w:hint="cs"/>
            <w:sz w:val="22"/>
            <w:rtl/>
          </w:rPr>
          <w:t xml:space="preserve">לדבריה, </w:t>
        </w:r>
      </w:ins>
      <w:ins w:id="3436" w:author="Shimon" w:date="2022-01-02T12:06:00Z">
        <w:r w:rsidR="00167050" w:rsidRPr="00442A84">
          <w:rPr>
            <w:rFonts w:ascii="Arial" w:hAnsi="Arial" w:hint="cs"/>
            <w:sz w:val="22"/>
            <w:rtl/>
          </w:rPr>
          <w:t>נציבות שרות המדינה ק</w:t>
        </w:r>
      </w:ins>
      <w:ins w:id="3437" w:author="Shimon" w:date="2022-01-02T22:52:00Z">
        <w:r w:rsidR="00C763F9" w:rsidRPr="00442A84">
          <w:rPr>
            <w:rFonts w:ascii="Arial" w:hAnsi="Arial" w:hint="cs"/>
            <w:sz w:val="22"/>
            <w:rtl/>
          </w:rPr>
          <w:t>בעה</w:t>
        </w:r>
      </w:ins>
      <w:ins w:id="3438" w:author="Shimon" w:date="2022-01-02T12:06:00Z">
        <w:r w:rsidR="00167050" w:rsidRPr="00442A84">
          <w:rPr>
            <w:rFonts w:ascii="Arial" w:hAnsi="Arial" w:hint="cs"/>
            <w:sz w:val="22"/>
            <w:rtl/>
          </w:rPr>
          <w:t xml:space="preserve"> את שיעורי הגימלה </w:t>
        </w:r>
      </w:ins>
      <w:ins w:id="3439" w:author="Shimon" w:date="2022-01-02T22:53:00Z">
        <w:r w:rsidR="00C763F9" w:rsidRPr="00442A84">
          <w:rPr>
            <w:rFonts w:ascii="Arial" w:hAnsi="Arial" w:hint="cs"/>
            <w:sz w:val="22"/>
            <w:rtl/>
          </w:rPr>
          <w:t xml:space="preserve">שלו </w:t>
        </w:r>
      </w:ins>
      <w:ins w:id="3440" w:author="Shimon" w:date="2022-01-02T12:06:00Z">
        <w:r w:rsidR="00167050" w:rsidRPr="00442A84">
          <w:rPr>
            <w:rFonts w:ascii="Arial" w:hAnsi="Arial" w:hint="cs"/>
            <w:sz w:val="22"/>
            <w:rtl/>
          </w:rPr>
          <w:t xml:space="preserve">וכהוכחה הציגה בפניו </w:t>
        </w:r>
      </w:ins>
      <w:ins w:id="3441" w:author="Shimon" w:date="2021-12-30T23:26:00Z">
        <w:r w:rsidR="001C10E1" w:rsidRPr="00442A84">
          <w:rPr>
            <w:rFonts w:ascii="Arial" w:hAnsi="Arial"/>
            <w:sz w:val="22"/>
            <w:rtl/>
          </w:rPr>
          <w:t>מסמך</w:t>
        </w:r>
      </w:ins>
      <w:ins w:id="3442" w:author="Shimon" w:date="2021-12-30T22:58:00Z">
        <w:r w:rsidR="00FD7F05" w:rsidRPr="00442A84">
          <w:rPr>
            <w:rFonts w:ascii="Arial" w:hAnsi="Arial"/>
            <w:sz w:val="22"/>
            <w:rtl/>
          </w:rPr>
          <w:t xml:space="preserve"> הנחיות </w:t>
        </w:r>
        <w:r w:rsidR="00FD7F05" w:rsidRPr="00442A84">
          <w:rPr>
            <w:rFonts w:ascii="Arial" w:hAnsi="Arial" w:hint="eastAsia"/>
            <w:sz w:val="22"/>
            <w:rtl/>
          </w:rPr>
          <w:t>הנש</w:t>
        </w:r>
      </w:ins>
      <w:ins w:id="3443" w:author="Shimon" w:date="2021-12-30T22:59:00Z">
        <w:r w:rsidR="00FD7F05" w:rsidRPr="00442A84">
          <w:rPr>
            <w:rFonts w:ascii="Arial" w:hAnsi="Arial"/>
            <w:sz w:val="22"/>
            <w:rtl/>
          </w:rPr>
          <w:t>"מ</w:t>
        </w:r>
      </w:ins>
      <w:ins w:id="3444" w:author="Shimon" w:date="2022-01-02T12:07:00Z">
        <w:r w:rsidR="00167050" w:rsidRPr="00442A84">
          <w:rPr>
            <w:rFonts w:ascii="Arial" w:hAnsi="Arial" w:hint="cs"/>
            <w:sz w:val="22"/>
            <w:rtl/>
          </w:rPr>
          <w:t>,</w:t>
        </w:r>
      </w:ins>
      <w:ins w:id="3445" w:author="Shimon" w:date="2021-12-30T22:59:00Z">
        <w:r w:rsidR="00FD7F05" w:rsidRPr="00442A84">
          <w:rPr>
            <w:rFonts w:ascii="Arial" w:hAnsi="Arial"/>
            <w:sz w:val="22"/>
            <w:rtl/>
          </w:rPr>
          <w:t xml:space="preserve"> בחתימת סגן נציב השרות מר אהרונוב </w:t>
        </w:r>
      </w:ins>
      <w:ins w:id="3446" w:author="Shimon" w:date="2021-12-30T23:00:00Z">
        <w:r w:rsidR="00FD7F05" w:rsidRPr="00442A84">
          <w:rPr>
            <w:rFonts w:ascii="Arial" w:hAnsi="Arial"/>
            <w:sz w:val="22"/>
            <w:rtl/>
          </w:rPr>
          <w:t>(להלן:</w:t>
        </w:r>
        <w:r w:rsidR="00B871DD" w:rsidRPr="00442A84">
          <w:rPr>
            <w:rFonts w:ascii="Arial" w:hAnsi="Arial"/>
            <w:sz w:val="22"/>
            <w:rtl/>
          </w:rPr>
          <w:t xml:space="preserve"> סגן הנציב</w:t>
        </w:r>
        <w:r w:rsidR="00FD7F05" w:rsidRPr="00442A84">
          <w:rPr>
            <w:rFonts w:ascii="Arial" w:hAnsi="Arial"/>
            <w:sz w:val="22"/>
            <w:rtl/>
          </w:rPr>
          <w:t xml:space="preserve">" </w:t>
        </w:r>
        <w:r w:rsidR="00FD7F05" w:rsidRPr="00442A84">
          <w:rPr>
            <w:rFonts w:ascii="Arial" w:hAnsi="Arial" w:hint="eastAsia"/>
            <w:sz w:val="22"/>
            <w:rtl/>
          </w:rPr>
          <w:t>או</w:t>
        </w:r>
        <w:r w:rsidR="00FD7F05" w:rsidRPr="00442A84">
          <w:rPr>
            <w:rFonts w:ascii="Arial" w:hAnsi="Arial"/>
            <w:sz w:val="22"/>
            <w:rtl/>
          </w:rPr>
          <w:t xml:space="preserve"> "אהרונוב"</w:t>
        </w:r>
      </w:ins>
      <w:ins w:id="3447" w:author="Shimon" w:date="2021-12-30T23:08:00Z">
        <w:r w:rsidR="00B871DD" w:rsidRPr="00442A84">
          <w:rPr>
            <w:rFonts w:ascii="Arial" w:hAnsi="Arial"/>
            <w:sz w:val="22"/>
            <w:rtl/>
          </w:rPr>
          <w:t>)</w:t>
        </w:r>
      </w:ins>
      <w:ins w:id="3448" w:author="Shimon" w:date="2021-12-30T23:00:00Z">
        <w:r w:rsidR="00FD7F05" w:rsidRPr="00442A84">
          <w:rPr>
            <w:rFonts w:ascii="Arial" w:hAnsi="Arial"/>
            <w:sz w:val="22"/>
            <w:rtl/>
          </w:rPr>
          <w:t xml:space="preserve"> הנושא תאריך</w:t>
        </w:r>
      </w:ins>
      <w:ins w:id="3449" w:author="Shimon" w:date="2021-12-30T23:08:00Z">
        <w:r w:rsidR="00B871DD" w:rsidRPr="00442A84">
          <w:rPr>
            <w:rFonts w:ascii="Arial" w:hAnsi="Arial"/>
            <w:sz w:val="22"/>
            <w:rtl/>
          </w:rPr>
          <w:t xml:space="preserve"> 21.8.2012 </w:t>
        </w:r>
      </w:ins>
      <w:ins w:id="3450" w:author="Shimon" w:date="2021-12-30T23:09:00Z">
        <w:r w:rsidR="00B871DD" w:rsidRPr="00442A84">
          <w:rPr>
            <w:rFonts w:ascii="Arial" w:hAnsi="Arial"/>
            <w:sz w:val="22"/>
            <w:rtl/>
          </w:rPr>
          <w:t xml:space="preserve">(כביכול) </w:t>
        </w:r>
        <w:r w:rsidR="00B871DD" w:rsidRPr="00442A84">
          <w:rPr>
            <w:rFonts w:ascii="Arial" w:hAnsi="Arial" w:hint="eastAsia"/>
            <w:sz w:val="22"/>
            <w:rtl/>
          </w:rPr>
          <w:t>שהגיעה</w:t>
        </w:r>
        <w:r w:rsidR="00B871DD" w:rsidRPr="00442A84">
          <w:rPr>
            <w:rFonts w:ascii="Arial" w:hAnsi="Arial"/>
            <w:sz w:val="22"/>
            <w:rtl/>
          </w:rPr>
          <w:t xml:space="preserve"> </w:t>
        </w:r>
        <w:r w:rsidR="00B871DD" w:rsidRPr="00442A84">
          <w:rPr>
            <w:rFonts w:ascii="Arial" w:hAnsi="Arial" w:hint="eastAsia"/>
            <w:sz w:val="22"/>
            <w:rtl/>
          </w:rPr>
          <w:t>אליה</w:t>
        </w:r>
        <w:r w:rsidR="00B871DD" w:rsidRPr="00442A84">
          <w:rPr>
            <w:rFonts w:ascii="Arial" w:hAnsi="Arial"/>
            <w:sz w:val="22"/>
            <w:rtl/>
          </w:rPr>
          <w:t xml:space="preserve"> </w:t>
        </w:r>
        <w:r w:rsidR="00B871DD" w:rsidRPr="00442A84">
          <w:rPr>
            <w:rFonts w:ascii="Arial" w:hAnsi="Arial" w:hint="eastAsia"/>
            <w:sz w:val="22"/>
            <w:rtl/>
          </w:rPr>
          <w:t>לראשונה</w:t>
        </w:r>
        <w:r w:rsidR="00B871DD" w:rsidRPr="00442A84">
          <w:rPr>
            <w:rFonts w:ascii="Arial" w:hAnsi="Arial"/>
            <w:sz w:val="22"/>
            <w:rtl/>
          </w:rPr>
          <w:t xml:space="preserve"> </w:t>
        </w:r>
        <w:r w:rsidR="00B871DD" w:rsidRPr="00442A84">
          <w:rPr>
            <w:rFonts w:ascii="Arial" w:hAnsi="Arial" w:hint="eastAsia"/>
            <w:sz w:val="22"/>
            <w:rtl/>
          </w:rPr>
          <w:t>בפקס</w:t>
        </w:r>
        <w:r w:rsidR="00B871DD" w:rsidRPr="00442A84">
          <w:rPr>
            <w:rFonts w:ascii="Arial" w:hAnsi="Arial"/>
            <w:sz w:val="22"/>
            <w:rtl/>
          </w:rPr>
          <w:t xml:space="preserve"> </w:t>
        </w:r>
        <w:r w:rsidR="00B871DD" w:rsidRPr="00442A84">
          <w:rPr>
            <w:rFonts w:ascii="Arial" w:hAnsi="Arial" w:hint="eastAsia"/>
            <w:sz w:val="22"/>
            <w:rtl/>
          </w:rPr>
          <w:t>רק</w:t>
        </w:r>
        <w:r w:rsidR="00B871DD" w:rsidRPr="00442A84">
          <w:rPr>
            <w:rFonts w:ascii="Arial" w:hAnsi="Arial"/>
            <w:sz w:val="22"/>
            <w:rtl/>
          </w:rPr>
          <w:t xml:space="preserve"> </w:t>
        </w:r>
        <w:r w:rsidR="00B871DD" w:rsidRPr="00442A84">
          <w:rPr>
            <w:rFonts w:ascii="Arial" w:hAnsi="Arial" w:hint="eastAsia"/>
            <w:sz w:val="22"/>
            <w:rtl/>
          </w:rPr>
          <w:t>ב</w:t>
        </w:r>
        <w:r w:rsidR="00B871DD" w:rsidRPr="00442A84">
          <w:rPr>
            <w:rFonts w:ascii="Arial" w:hAnsi="Arial"/>
            <w:sz w:val="22"/>
            <w:rtl/>
          </w:rPr>
          <w:t>-3.12.2012</w:t>
        </w:r>
      </w:ins>
      <w:ins w:id="3451" w:author="Shimon" w:date="2021-12-30T23:26:00Z">
        <w:r w:rsidR="001C10E1" w:rsidRPr="00442A84">
          <w:rPr>
            <w:rFonts w:ascii="Arial" w:hAnsi="Arial"/>
            <w:sz w:val="22"/>
            <w:rtl/>
          </w:rPr>
          <w:t xml:space="preserve"> (</w:t>
        </w:r>
        <w:r w:rsidR="001C10E1" w:rsidRPr="00442A84">
          <w:rPr>
            <w:rFonts w:ascii="Arial" w:hAnsi="Arial" w:hint="eastAsia"/>
            <w:sz w:val="22"/>
            <w:rtl/>
          </w:rPr>
          <w:t>כמצויין</w:t>
        </w:r>
        <w:r w:rsidR="001C10E1" w:rsidRPr="00442A84">
          <w:rPr>
            <w:rFonts w:ascii="Arial" w:hAnsi="Arial"/>
            <w:sz w:val="22"/>
            <w:rtl/>
          </w:rPr>
          <w:t xml:space="preserve"> בראש המסמך)</w:t>
        </w:r>
      </w:ins>
      <w:ins w:id="3452" w:author="Shimon" w:date="2022-01-02T22:53:00Z">
        <w:r w:rsidR="00C763F9" w:rsidRPr="00442A84">
          <w:rPr>
            <w:rFonts w:ascii="Arial" w:hAnsi="Arial" w:hint="cs"/>
            <w:sz w:val="22"/>
            <w:rtl/>
          </w:rPr>
          <w:t>.</w:t>
        </w:r>
      </w:ins>
      <w:ins w:id="3453" w:author="Shimon" w:date="2022-01-07T01:29:00Z">
        <w:r w:rsidR="00390800">
          <w:rPr>
            <w:rFonts w:ascii="Arial" w:hAnsi="Arial" w:hint="cs"/>
            <w:sz w:val="22"/>
            <w:rtl/>
          </w:rPr>
          <w:t xml:space="preserve"> </w:t>
        </w:r>
      </w:ins>
      <w:del w:id="3454" w:author="Shimon" w:date="2021-12-30T23:16:00Z">
        <w:r w:rsidR="00B871DD" w:rsidRPr="00442A84" w:rsidDel="00B871DD">
          <w:rPr>
            <w:rFonts w:ascii="Arial" w:hAnsi="Arial"/>
            <w:sz w:val="22"/>
            <w:rtl/>
          </w:rPr>
          <w:delText>.</w:delText>
        </w:r>
      </w:del>
      <w:del w:id="3455" w:author="Shimon" w:date="2021-12-30T23:14:00Z">
        <w:r w:rsidR="00B871DD" w:rsidRPr="00442A84" w:rsidDel="00B871DD">
          <w:rPr>
            <w:rFonts w:ascii="Arial" w:hAnsi="Arial"/>
            <w:sz w:val="22"/>
            <w:rtl/>
          </w:rPr>
          <w:delText xml:space="preserve"> </w:delText>
        </w:r>
      </w:del>
      <w:ins w:id="3456" w:author="Shimon" w:date="2022-01-02T22:54:00Z">
        <w:r w:rsidR="00C763F9" w:rsidRPr="00442A84">
          <w:rPr>
            <w:rFonts w:ascii="Arial" w:hAnsi="Arial" w:hint="eastAsia"/>
            <w:sz w:val="22"/>
            <w:rtl/>
            <w:rPrChange w:id="3457" w:author="Shimon" w:date="2022-01-02T22:56:00Z">
              <w:rPr>
                <w:rFonts w:ascii="Arial" w:hAnsi="Arial" w:hint="eastAsia"/>
                <w:b/>
                <w:bCs/>
                <w:sz w:val="22"/>
                <w:rtl/>
              </w:rPr>
            </w:rPrChange>
          </w:rPr>
          <w:t>לדבריה</w:t>
        </w:r>
        <w:r w:rsidR="00C763F9" w:rsidRPr="00442A84">
          <w:rPr>
            <w:rFonts w:ascii="Arial" w:hAnsi="Arial" w:hint="cs"/>
            <w:b/>
            <w:bCs/>
            <w:sz w:val="22"/>
            <w:rtl/>
          </w:rPr>
          <w:t xml:space="preserve"> היא </w:t>
        </w:r>
      </w:ins>
      <w:ins w:id="3458" w:author="Shimon" w:date="2022-01-02T22:55:00Z">
        <w:r w:rsidR="00C763F9" w:rsidRPr="00442A84">
          <w:rPr>
            <w:rFonts w:ascii="Arial" w:hAnsi="Arial" w:hint="eastAsia"/>
            <w:b/>
            <w:bCs/>
            <w:sz w:val="22"/>
            <w:rtl/>
          </w:rPr>
          <w:t>הכינה</w:t>
        </w:r>
        <w:r w:rsidR="00C763F9" w:rsidRPr="00442A84">
          <w:rPr>
            <w:rFonts w:ascii="Arial" w:hAnsi="Arial"/>
            <w:b/>
            <w:bCs/>
            <w:sz w:val="22"/>
            <w:rtl/>
          </w:rPr>
          <w:t xml:space="preserve"> </w:t>
        </w:r>
        <w:r w:rsidR="00C763F9" w:rsidRPr="00442A84">
          <w:rPr>
            <w:rFonts w:ascii="Arial" w:hAnsi="Arial" w:hint="eastAsia"/>
            <w:sz w:val="22"/>
            <w:rtl/>
          </w:rPr>
          <w:t>ביום</w:t>
        </w:r>
        <w:r w:rsidR="00C763F9" w:rsidRPr="00442A84">
          <w:rPr>
            <w:rFonts w:ascii="Arial" w:hAnsi="Arial"/>
            <w:sz w:val="22"/>
            <w:rtl/>
          </w:rPr>
          <w:t xml:space="preserve"> 10.12.2012 </w:t>
        </w:r>
        <w:r w:rsidR="00C763F9" w:rsidRPr="00442A84">
          <w:rPr>
            <w:rFonts w:ascii="Arial" w:hAnsi="Arial" w:hint="eastAsia"/>
            <w:b/>
            <w:bCs/>
            <w:sz w:val="22"/>
            <w:rtl/>
          </w:rPr>
          <w:t>את</w:t>
        </w:r>
        <w:r w:rsidR="00C763F9" w:rsidRPr="00442A84">
          <w:rPr>
            <w:rFonts w:ascii="Arial" w:hAnsi="Arial"/>
            <w:b/>
            <w:bCs/>
            <w:sz w:val="22"/>
            <w:rtl/>
          </w:rPr>
          <w:t xml:space="preserve"> </w:t>
        </w:r>
        <w:r w:rsidR="00C763F9" w:rsidRPr="00442A84">
          <w:rPr>
            <w:rFonts w:ascii="Arial" w:hAnsi="Arial" w:hint="eastAsia"/>
            <w:b/>
            <w:bCs/>
            <w:sz w:val="22"/>
            <w:rtl/>
          </w:rPr>
          <w:t>מסמך</w:t>
        </w:r>
        <w:r w:rsidR="00C763F9" w:rsidRPr="00442A84">
          <w:rPr>
            <w:rFonts w:ascii="Arial" w:hAnsi="Arial"/>
            <w:b/>
            <w:bCs/>
            <w:sz w:val="22"/>
            <w:rtl/>
          </w:rPr>
          <w:t xml:space="preserve"> "א</w:t>
        </w:r>
        <w:r w:rsidR="00C763F9" w:rsidRPr="00442A84">
          <w:rPr>
            <w:rFonts w:ascii="Arial" w:hAnsi="Arial" w:hint="eastAsia"/>
            <w:b/>
            <w:bCs/>
            <w:sz w:val="22"/>
            <w:rtl/>
          </w:rPr>
          <w:t>ישור</w:t>
        </w:r>
        <w:r w:rsidR="00C763F9" w:rsidRPr="00442A84">
          <w:rPr>
            <w:rFonts w:ascii="Arial" w:hAnsi="Arial"/>
            <w:b/>
            <w:bCs/>
            <w:sz w:val="22"/>
            <w:rtl/>
          </w:rPr>
          <w:t xml:space="preserve"> </w:t>
        </w:r>
        <w:r w:rsidR="00C763F9" w:rsidRPr="00442A84">
          <w:rPr>
            <w:rFonts w:ascii="Arial" w:hAnsi="Arial" w:hint="eastAsia"/>
            <w:b/>
            <w:bCs/>
            <w:sz w:val="22"/>
            <w:rtl/>
          </w:rPr>
          <w:t>הגימלאות</w:t>
        </w:r>
        <w:r w:rsidR="00C763F9" w:rsidRPr="00442A84">
          <w:rPr>
            <w:rFonts w:ascii="Arial" w:hAnsi="Arial"/>
            <w:b/>
            <w:bCs/>
            <w:sz w:val="22"/>
            <w:rtl/>
          </w:rPr>
          <w:t xml:space="preserve"> </w:t>
        </w:r>
      </w:ins>
      <w:ins w:id="3459" w:author="Shimon" w:date="2021-12-30T23:16:00Z">
        <w:r w:rsidR="00B871DD" w:rsidRPr="00442A84">
          <w:rPr>
            <w:rFonts w:ascii="Arial" w:hAnsi="Arial" w:hint="eastAsia"/>
            <w:b/>
            <w:bCs/>
            <w:sz w:val="22"/>
            <w:rtl/>
            <w:rPrChange w:id="3460" w:author="Shimon" w:date="2022-01-02T13:07:00Z">
              <w:rPr>
                <w:rFonts w:ascii="Arial" w:hAnsi="Arial" w:hint="eastAsia"/>
                <w:sz w:val="22"/>
                <w:rtl/>
              </w:rPr>
            </w:rPrChange>
          </w:rPr>
          <w:t>על</w:t>
        </w:r>
        <w:r w:rsidR="00B871DD" w:rsidRPr="00442A84">
          <w:rPr>
            <w:rFonts w:ascii="Arial" w:hAnsi="Arial"/>
            <w:b/>
            <w:bCs/>
            <w:sz w:val="22"/>
            <w:rtl/>
            <w:rPrChange w:id="3461" w:author="Shimon" w:date="2022-01-02T13:07:00Z">
              <w:rPr>
                <w:rFonts w:ascii="Arial" w:hAnsi="Arial"/>
                <w:sz w:val="22"/>
                <w:rtl/>
              </w:rPr>
            </w:rPrChange>
          </w:rPr>
          <w:t xml:space="preserve"> </w:t>
        </w:r>
        <w:r w:rsidR="00B871DD" w:rsidRPr="00442A84">
          <w:rPr>
            <w:rFonts w:ascii="Arial" w:hAnsi="Arial" w:hint="eastAsia"/>
            <w:b/>
            <w:bCs/>
            <w:sz w:val="22"/>
            <w:rtl/>
            <w:rPrChange w:id="3462" w:author="Shimon" w:date="2022-01-02T13:07:00Z">
              <w:rPr>
                <w:rFonts w:ascii="Arial" w:hAnsi="Arial" w:hint="eastAsia"/>
                <w:sz w:val="22"/>
                <w:rtl/>
              </w:rPr>
            </w:rPrChange>
          </w:rPr>
          <w:t>בסיס</w:t>
        </w:r>
      </w:ins>
      <w:ins w:id="3463" w:author="Shimon" w:date="2022-01-02T22:53:00Z">
        <w:r w:rsidR="00C763F9" w:rsidRPr="00442A84">
          <w:rPr>
            <w:rFonts w:ascii="Arial" w:hAnsi="Arial" w:hint="cs"/>
            <w:b/>
            <w:bCs/>
            <w:sz w:val="22"/>
            <w:rtl/>
          </w:rPr>
          <w:t xml:space="preserve"> הנחיות אלה</w:t>
        </w:r>
      </w:ins>
      <w:ins w:id="3464" w:author="Shimon" w:date="2022-01-02T22:55:00Z">
        <w:r w:rsidR="00C763F9" w:rsidRPr="00442A84">
          <w:rPr>
            <w:rFonts w:ascii="Arial" w:hAnsi="Arial" w:hint="cs"/>
            <w:b/>
            <w:bCs/>
            <w:sz w:val="22"/>
            <w:rtl/>
          </w:rPr>
          <w:t>.</w:t>
        </w:r>
      </w:ins>
      <w:ins w:id="3465" w:author="Shimon" w:date="2022-01-02T22:53:00Z">
        <w:r w:rsidR="00C763F9" w:rsidRPr="00442A84">
          <w:rPr>
            <w:rFonts w:ascii="Arial" w:hAnsi="Arial" w:hint="cs"/>
            <w:b/>
            <w:bCs/>
            <w:sz w:val="22"/>
            <w:rtl/>
          </w:rPr>
          <w:t xml:space="preserve"> </w:t>
        </w:r>
      </w:ins>
      <w:del w:id="3466" w:author="Shimon" w:date="2022-01-02T22:56:00Z">
        <w:r w:rsidR="00B871DD" w:rsidRPr="00442A84" w:rsidDel="00C763F9">
          <w:rPr>
            <w:rFonts w:ascii="Arial" w:hAnsi="Arial"/>
            <w:sz w:val="22"/>
            <w:rtl/>
          </w:rPr>
          <w:delText xml:space="preserve"> </w:delText>
        </w:r>
      </w:del>
      <w:ins w:id="3467" w:author="Shimon" w:date="2021-12-30T23:12:00Z">
        <w:r w:rsidR="00B871DD" w:rsidRPr="00442A84">
          <w:rPr>
            <w:rFonts w:ascii="Arial" w:hAnsi="Arial"/>
            <w:sz w:val="22"/>
            <w:rtl/>
          </w:rPr>
          <w:t>(התובע</w:t>
        </w:r>
      </w:ins>
      <w:ins w:id="3468" w:author="Shimon" w:date="2022-01-02T12:08:00Z">
        <w:r w:rsidR="00167050" w:rsidRPr="00442A84">
          <w:rPr>
            <w:rFonts w:ascii="Arial" w:hAnsi="Arial" w:hint="cs"/>
            <w:sz w:val="22"/>
            <w:rtl/>
          </w:rPr>
          <w:t>,</w:t>
        </w:r>
      </w:ins>
      <w:ins w:id="3469" w:author="Shimon" w:date="2021-12-30T23:12:00Z">
        <w:r w:rsidR="00B871DD" w:rsidRPr="00442A84">
          <w:rPr>
            <w:rFonts w:ascii="Arial" w:hAnsi="Arial"/>
            <w:sz w:val="22"/>
            <w:rtl/>
          </w:rPr>
          <w:t xml:space="preserve"> </w:t>
        </w:r>
      </w:ins>
      <w:ins w:id="3470" w:author="Shimon" w:date="2022-01-02T12:08:00Z">
        <w:r w:rsidR="00167050" w:rsidRPr="00442A84">
          <w:rPr>
            <w:rFonts w:ascii="Arial" w:hAnsi="Arial" w:hint="cs"/>
            <w:sz w:val="22"/>
            <w:rtl/>
          </w:rPr>
          <w:t>ש</w:t>
        </w:r>
      </w:ins>
      <w:ins w:id="3471" w:author="Shimon" w:date="2021-12-30T23:12:00Z">
        <w:r w:rsidR="00B871DD" w:rsidRPr="00442A84">
          <w:rPr>
            <w:rFonts w:ascii="Arial" w:hAnsi="Arial" w:hint="eastAsia"/>
            <w:sz w:val="22"/>
            <w:rtl/>
          </w:rPr>
          <w:t>מופיע</w:t>
        </w:r>
        <w:r w:rsidR="00B871DD" w:rsidRPr="00442A84">
          <w:rPr>
            <w:rFonts w:ascii="Arial" w:hAnsi="Arial"/>
            <w:sz w:val="22"/>
            <w:rtl/>
          </w:rPr>
          <w:t xml:space="preserve"> </w:t>
        </w:r>
        <w:r w:rsidR="00B871DD" w:rsidRPr="00442A84">
          <w:rPr>
            <w:rFonts w:ascii="Arial" w:hAnsi="Arial" w:hint="eastAsia"/>
            <w:sz w:val="22"/>
            <w:rtl/>
          </w:rPr>
          <w:t>כמכותב</w:t>
        </w:r>
      </w:ins>
      <w:ins w:id="3472" w:author="Shimon" w:date="2021-12-30T23:13:00Z">
        <w:r w:rsidR="00B871DD" w:rsidRPr="00442A84">
          <w:rPr>
            <w:rFonts w:ascii="Arial" w:hAnsi="Arial"/>
            <w:sz w:val="22"/>
            <w:rtl/>
          </w:rPr>
          <w:t xml:space="preserve"> למ</w:t>
        </w:r>
      </w:ins>
      <w:ins w:id="3473" w:author="Shimon" w:date="2021-12-30T23:18:00Z">
        <w:r w:rsidR="00B871DD" w:rsidRPr="00442A84">
          <w:rPr>
            <w:rFonts w:ascii="Arial" w:hAnsi="Arial" w:hint="eastAsia"/>
            <w:sz w:val="22"/>
            <w:rtl/>
          </w:rPr>
          <w:t>כתב</w:t>
        </w:r>
        <w:r w:rsidR="00B871DD" w:rsidRPr="00442A84">
          <w:rPr>
            <w:rFonts w:ascii="Arial" w:hAnsi="Arial"/>
            <w:sz w:val="22"/>
            <w:rtl/>
          </w:rPr>
          <w:t xml:space="preserve"> </w:t>
        </w:r>
        <w:r w:rsidR="00B871DD" w:rsidRPr="00442A84">
          <w:rPr>
            <w:rFonts w:ascii="Arial" w:hAnsi="Arial" w:hint="eastAsia"/>
            <w:sz w:val="22"/>
            <w:rtl/>
          </w:rPr>
          <w:t>הנחיות</w:t>
        </w:r>
        <w:r w:rsidR="00B871DD" w:rsidRPr="00442A84">
          <w:rPr>
            <w:rFonts w:ascii="Arial" w:hAnsi="Arial"/>
            <w:sz w:val="22"/>
            <w:rtl/>
          </w:rPr>
          <w:t xml:space="preserve"> </w:t>
        </w:r>
        <w:r w:rsidR="00B871DD" w:rsidRPr="00442A84">
          <w:rPr>
            <w:rFonts w:ascii="Arial" w:hAnsi="Arial" w:hint="eastAsia"/>
            <w:sz w:val="22"/>
            <w:rtl/>
          </w:rPr>
          <w:t>אהרונוב</w:t>
        </w:r>
        <w:r w:rsidR="001C10E1" w:rsidRPr="00442A84">
          <w:rPr>
            <w:rFonts w:ascii="Arial" w:hAnsi="Arial"/>
            <w:sz w:val="22"/>
            <w:rtl/>
          </w:rPr>
          <w:t>,</w:t>
        </w:r>
        <w:r w:rsidR="00B871DD" w:rsidRPr="00442A84">
          <w:rPr>
            <w:rFonts w:ascii="Arial" w:hAnsi="Arial"/>
            <w:sz w:val="22"/>
            <w:rtl/>
          </w:rPr>
          <w:t xml:space="preserve"> </w:t>
        </w:r>
      </w:ins>
      <w:ins w:id="3474" w:author="Shimon" w:date="2021-12-30T23:13:00Z">
        <w:r w:rsidR="00B871DD" w:rsidRPr="00442A84">
          <w:rPr>
            <w:rFonts w:ascii="Arial" w:hAnsi="Arial" w:hint="eastAsia"/>
            <w:sz w:val="22"/>
            <w:rtl/>
          </w:rPr>
          <w:t>לא</w:t>
        </w:r>
        <w:r w:rsidR="00B871DD" w:rsidRPr="00442A84">
          <w:rPr>
            <w:rFonts w:ascii="Arial" w:hAnsi="Arial"/>
            <w:sz w:val="22"/>
            <w:rtl/>
          </w:rPr>
          <w:t xml:space="preserve"> </w:t>
        </w:r>
        <w:r w:rsidR="00B871DD" w:rsidRPr="00442A84">
          <w:rPr>
            <w:rFonts w:ascii="Arial" w:hAnsi="Arial" w:hint="eastAsia"/>
            <w:sz w:val="22"/>
            <w:rtl/>
          </w:rPr>
          <w:t>קיבלו</w:t>
        </w:r>
        <w:r w:rsidR="00B871DD" w:rsidRPr="00442A84">
          <w:rPr>
            <w:rFonts w:ascii="Arial" w:hAnsi="Arial"/>
            <w:sz w:val="22"/>
            <w:rtl/>
          </w:rPr>
          <w:t xml:space="preserve"> </w:t>
        </w:r>
        <w:r w:rsidR="00B871DD" w:rsidRPr="00442A84">
          <w:rPr>
            <w:rFonts w:ascii="Arial" w:hAnsi="Arial" w:hint="eastAsia"/>
            <w:sz w:val="22"/>
            <w:rtl/>
          </w:rPr>
          <w:t>מעולם</w:t>
        </w:r>
        <w:r w:rsidR="00B871DD" w:rsidRPr="00442A84">
          <w:rPr>
            <w:rFonts w:ascii="Arial" w:hAnsi="Arial"/>
            <w:sz w:val="22"/>
            <w:rtl/>
          </w:rPr>
          <w:t>).</w:t>
        </w:r>
      </w:ins>
      <w:ins w:id="3475" w:author="Shimon" w:date="2022-01-04T11:39:00Z">
        <w:r w:rsidR="00442A84" w:rsidRPr="00442A84">
          <w:rPr>
            <w:rFonts w:ascii="Arial" w:hAnsi="Arial" w:hint="cs"/>
            <w:sz w:val="22"/>
            <w:rtl/>
          </w:rPr>
          <w:t xml:space="preserve"> </w:t>
        </w:r>
      </w:ins>
    </w:p>
    <w:p w14:paraId="07247673" w14:textId="362E6AE3" w:rsidR="00442A84" w:rsidRDefault="00442A84" w:rsidP="0069718D">
      <w:pPr>
        <w:pStyle w:val="11"/>
        <w:tabs>
          <w:tab w:val="left" w:pos="523"/>
        </w:tabs>
        <w:spacing w:before="0" w:after="240" w:line="360" w:lineRule="auto"/>
        <w:ind w:left="523" w:firstLine="0"/>
        <w:rPr>
          <w:rFonts w:ascii="Arial" w:hAnsi="Arial"/>
          <w:sz w:val="22"/>
        </w:rPr>
      </w:pPr>
      <w:ins w:id="3476" w:author="Shimon" w:date="2022-01-04T11:39:00Z">
        <w:r w:rsidRPr="00442A84">
          <w:rPr>
            <w:rFonts w:ascii="Arial" w:hAnsi="Arial" w:hint="cs"/>
            <w:sz w:val="22"/>
            <w:rtl/>
          </w:rPr>
          <w:t xml:space="preserve"> </w:t>
        </w:r>
      </w:ins>
      <w:ins w:id="3477" w:author="Shimon" w:date="2022-01-04T11:41:00Z">
        <w:r w:rsidRPr="00442A84">
          <w:rPr>
            <w:rFonts w:ascii="Arial" w:hAnsi="Arial" w:hint="cs"/>
            <w:sz w:val="22"/>
            <w:rtl/>
          </w:rPr>
          <w:t xml:space="preserve">מאחר וכאמור טיעוני התובע היו מוצדקות לדעתה, היא הנחתה אותו </w:t>
        </w:r>
        <w:r w:rsidRPr="00442A84">
          <w:rPr>
            <w:rFonts w:ascii="Arial" w:hAnsi="Arial" w:hint="eastAsia"/>
            <w:sz w:val="22"/>
            <w:rtl/>
          </w:rPr>
          <w:t>לה</w:t>
        </w:r>
        <w:r w:rsidRPr="00442A84">
          <w:rPr>
            <w:rFonts w:ascii="Arial" w:hAnsi="Arial" w:hint="cs"/>
            <w:sz w:val="22"/>
            <w:rtl/>
          </w:rPr>
          <w:t>ציג</w:t>
        </w:r>
        <w:r w:rsidRPr="00442A84">
          <w:rPr>
            <w:rFonts w:ascii="Arial" w:hAnsi="Arial"/>
            <w:sz w:val="22"/>
            <w:rtl/>
          </w:rPr>
          <w:t xml:space="preserve"> </w:t>
        </w:r>
        <w:r w:rsidRPr="00442A84">
          <w:rPr>
            <w:rFonts w:ascii="Arial" w:hAnsi="Arial" w:hint="eastAsia"/>
            <w:sz w:val="22"/>
            <w:rtl/>
          </w:rPr>
          <w:t>את</w:t>
        </w:r>
        <w:r w:rsidRPr="00442A84">
          <w:rPr>
            <w:rFonts w:ascii="Arial" w:hAnsi="Arial"/>
            <w:sz w:val="22"/>
            <w:rtl/>
          </w:rPr>
          <w:t xml:space="preserve"> </w:t>
        </w:r>
        <w:r w:rsidRPr="00442A84">
          <w:rPr>
            <w:rFonts w:ascii="Arial" w:hAnsi="Arial" w:hint="eastAsia"/>
            <w:sz w:val="22"/>
            <w:rtl/>
          </w:rPr>
          <w:t>טיעוניו</w:t>
        </w:r>
        <w:r w:rsidRPr="00442A84">
          <w:rPr>
            <w:rFonts w:ascii="Arial" w:hAnsi="Arial"/>
            <w:sz w:val="22"/>
            <w:rtl/>
          </w:rPr>
          <w:t xml:space="preserve"> </w:t>
        </w:r>
        <w:r w:rsidRPr="00442A84">
          <w:rPr>
            <w:rFonts w:ascii="Arial" w:hAnsi="Arial" w:hint="eastAsia"/>
            <w:sz w:val="22"/>
            <w:rtl/>
          </w:rPr>
          <w:t>ישירות</w:t>
        </w:r>
        <w:r w:rsidRPr="00442A84">
          <w:rPr>
            <w:rFonts w:ascii="Arial" w:hAnsi="Arial"/>
            <w:sz w:val="22"/>
            <w:rtl/>
          </w:rPr>
          <w:t xml:space="preserve"> </w:t>
        </w:r>
        <w:r w:rsidRPr="00442A84">
          <w:rPr>
            <w:rFonts w:ascii="Arial" w:hAnsi="Arial" w:hint="eastAsia"/>
            <w:sz w:val="22"/>
            <w:rtl/>
          </w:rPr>
          <w:t>לסגן</w:t>
        </w:r>
        <w:r w:rsidRPr="00442A84">
          <w:rPr>
            <w:rFonts w:ascii="Arial" w:hAnsi="Arial"/>
            <w:sz w:val="22"/>
            <w:rtl/>
          </w:rPr>
          <w:t xml:space="preserve"> </w:t>
        </w:r>
        <w:r w:rsidRPr="00442A84">
          <w:rPr>
            <w:rFonts w:ascii="Arial" w:hAnsi="Arial" w:hint="eastAsia"/>
            <w:sz w:val="22"/>
            <w:rtl/>
          </w:rPr>
          <w:t>הנציב</w:t>
        </w:r>
        <w:r w:rsidRPr="00442A84">
          <w:rPr>
            <w:rFonts w:ascii="Arial" w:hAnsi="Arial" w:hint="cs"/>
            <w:sz w:val="22"/>
            <w:rtl/>
          </w:rPr>
          <w:t xml:space="preserve">, כי רק הוא יכול לשנות את ההנחיה. </w:t>
        </w:r>
        <w:r w:rsidRPr="00442A84">
          <w:rPr>
            <w:rFonts w:ascii="Arial" w:hAnsi="Arial" w:hint="eastAsia"/>
            <w:sz w:val="22"/>
            <w:rtl/>
          </w:rPr>
          <w:t>היא</w:t>
        </w:r>
        <w:r w:rsidRPr="00442A84">
          <w:rPr>
            <w:rFonts w:ascii="Arial" w:hAnsi="Arial"/>
            <w:sz w:val="22"/>
            <w:rtl/>
          </w:rPr>
          <w:t xml:space="preserve"> </w:t>
        </w:r>
        <w:r w:rsidRPr="00442A84">
          <w:rPr>
            <w:rFonts w:ascii="Arial" w:hAnsi="Arial" w:hint="eastAsia"/>
            <w:sz w:val="22"/>
            <w:rtl/>
          </w:rPr>
          <w:t>הבטיחה</w:t>
        </w:r>
        <w:r w:rsidRPr="00442A84">
          <w:rPr>
            <w:rFonts w:ascii="Arial" w:hAnsi="Arial"/>
            <w:sz w:val="22"/>
            <w:rtl/>
          </w:rPr>
          <w:t xml:space="preserve"> לתקן את אישור </w:t>
        </w:r>
        <w:r w:rsidRPr="00442A84">
          <w:rPr>
            <w:rFonts w:ascii="Arial" w:hAnsi="Arial" w:hint="eastAsia"/>
            <w:sz w:val="22"/>
            <w:rtl/>
          </w:rPr>
          <w:t>הגימלא</w:t>
        </w:r>
        <w:r w:rsidRPr="00442A84">
          <w:rPr>
            <w:rFonts w:ascii="Arial" w:hAnsi="Arial"/>
            <w:sz w:val="22"/>
            <w:rtl/>
          </w:rPr>
          <w:t xml:space="preserve"> אם הנחיות הנציבות </w:t>
        </w:r>
        <w:r w:rsidRPr="00442A84">
          <w:rPr>
            <w:rFonts w:ascii="Arial" w:hAnsi="Arial" w:hint="eastAsia"/>
            <w:sz w:val="22"/>
            <w:rtl/>
          </w:rPr>
          <w:t>יישתנו</w:t>
        </w:r>
        <w:r w:rsidRPr="00442A84">
          <w:rPr>
            <w:rFonts w:ascii="Arial" w:hAnsi="Arial"/>
            <w:sz w:val="22"/>
            <w:rtl/>
          </w:rPr>
          <w:t xml:space="preserve">. </w:t>
        </w:r>
      </w:ins>
    </w:p>
    <w:p w14:paraId="39EBA798" w14:textId="7945D482" w:rsidR="00747E0D" w:rsidRDefault="00442A84">
      <w:pPr>
        <w:pStyle w:val="11"/>
        <w:numPr>
          <w:ilvl w:val="1"/>
          <w:numId w:val="14"/>
        </w:numPr>
        <w:tabs>
          <w:tab w:val="left" w:pos="523"/>
        </w:tabs>
        <w:spacing w:before="0" w:after="240" w:line="360" w:lineRule="auto"/>
        <w:ind w:left="523" w:firstLine="0"/>
        <w:rPr>
          <w:rFonts w:ascii="Arial" w:hAnsi="Arial"/>
          <w:sz w:val="22"/>
        </w:rPr>
        <w:pPrChange w:id="3478" w:author="Shimon" w:date="2022-01-02T22:59:00Z">
          <w:pPr>
            <w:pStyle w:val="11"/>
            <w:numPr>
              <w:ilvl w:val="1"/>
              <w:numId w:val="47"/>
            </w:numPr>
            <w:tabs>
              <w:tab w:val="left" w:pos="1160"/>
              <w:tab w:val="num" w:pos="1359"/>
            </w:tabs>
            <w:spacing w:before="0" w:after="240" w:line="360" w:lineRule="auto"/>
            <w:ind w:left="1160" w:right="792" w:hanging="630"/>
          </w:pPr>
        </w:pPrChange>
      </w:pPr>
      <w:r w:rsidRPr="00442A84">
        <w:rPr>
          <w:rFonts w:ascii="Arial" w:hAnsi="Arial" w:hint="cs"/>
          <w:sz w:val="22"/>
          <w:rtl/>
        </w:rPr>
        <w:t xml:space="preserve"> </w:t>
      </w:r>
      <w:ins w:id="3479" w:author="Shimon" w:date="2021-12-28T15:39:00Z">
        <w:r w:rsidR="006C245F" w:rsidRPr="00442A84">
          <w:rPr>
            <w:rFonts w:ascii="Arial" w:hAnsi="Arial" w:hint="cs"/>
            <w:sz w:val="22"/>
            <w:rtl/>
          </w:rPr>
          <w:t xml:space="preserve">בתשובה לשאלת התובע </w:t>
        </w:r>
      </w:ins>
      <w:ins w:id="3480" w:author="Shimon" w:date="2021-12-30T22:21:00Z">
        <w:r w:rsidR="002A778B" w:rsidRPr="00442A84">
          <w:rPr>
            <w:rFonts w:ascii="Arial" w:hAnsi="Arial" w:hint="cs"/>
            <w:sz w:val="22"/>
            <w:rtl/>
          </w:rPr>
          <w:t xml:space="preserve">אמרה הממונה במפורש </w:t>
        </w:r>
      </w:ins>
      <w:ins w:id="3481" w:author="Shimon" w:date="2021-12-30T22:28:00Z">
        <w:r w:rsidR="00EA5F3E" w:rsidRPr="00442A84">
          <w:rPr>
            <w:rFonts w:ascii="Arial" w:hAnsi="Arial" w:hint="cs"/>
            <w:sz w:val="22"/>
            <w:rtl/>
          </w:rPr>
          <w:t>ש</w:t>
        </w:r>
      </w:ins>
      <w:ins w:id="3482" w:author="Shimon" w:date="2021-12-28T15:43:00Z">
        <w:r w:rsidR="006C245F" w:rsidRPr="00442A84">
          <w:rPr>
            <w:rFonts w:ascii="Arial" w:hAnsi="Arial" w:hint="cs"/>
            <w:sz w:val="22"/>
            <w:rtl/>
          </w:rPr>
          <w:t>פיסקה (6)</w:t>
        </w:r>
      </w:ins>
      <w:ins w:id="3483" w:author="Shimon" w:date="2021-12-29T12:51:00Z">
        <w:r w:rsidR="008B3616" w:rsidRPr="00442A84">
          <w:rPr>
            <w:rFonts w:ascii="Arial" w:hAnsi="Arial" w:hint="cs"/>
            <w:sz w:val="22"/>
            <w:rtl/>
          </w:rPr>
          <w:t xml:space="preserve"> במכתבה,</w:t>
        </w:r>
      </w:ins>
      <w:ins w:id="3484" w:author="Shimon" w:date="2021-12-28T15:46:00Z">
        <w:r w:rsidR="006C245F" w:rsidRPr="00442A84">
          <w:rPr>
            <w:rFonts w:ascii="Arial" w:hAnsi="Arial" w:hint="cs"/>
            <w:sz w:val="22"/>
            <w:rtl/>
          </w:rPr>
          <w:t xml:space="preserve"> </w:t>
        </w:r>
      </w:ins>
      <w:ins w:id="3485" w:author="Shimon" w:date="2022-01-02T12:11:00Z">
        <w:r w:rsidR="00167050" w:rsidRPr="00442A84">
          <w:rPr>
            <w:rFonts w:ascii="Arial" w:hAnsi="Arial" w:hint="cs"/>
            <w:sz w:val="22"/>
            <w:rtl/>
          </w:rPr>
          <w:t>(</w:t>
        </w:r>
      </w:ins>
      <w:ins w:id="3486" w:author="Shimon" w:date="2021-12-28T15:43:00Z">
        <w:r w:rsidR="006C245F" w:rsidRPr="00442A84">
          <w:rPr>
            <w:rFonts w:ascii="Arial" w:hAnsi="Arial" w:hint="cs"/>
            <w:sz w:val="22"/>
            <w:rtl/>
          </w:rPr>
          <w:t>ע</w:t>
        </w:r>
      </w:ins>
      <w:ins w:id="3487" w:author="Shimon" w:date="2021-12-28T15:44:00Z">
        <w:r w:rsidR="006C245F" w:rsidRPr="00442A84">
          <w:rPr>
            <w:rFonts w:ascii="Arial" w:hAnsi="Arial" w:hint="cs"/>
            <w:sz w:val="22"/>
            <w:rtl/>
          </w:rPr>
          <w:t>ר</w:t>
        </w:r>
      </w:ins>
      <w:ins w:id="3488" w:author="Shimon" w:date="2021-12-28T15:43:00Z">
        <w:r w:rsidR="006C245F" w:rsidRPr="00442A84">
          <w:rPr>
            <w:rFonts w:ascii="Arial" w:hAnsi="Arial" w:hint="cs"/>
            <w:sz w:val="22"/>
            <w:rtl/>
          </w:rPr>
          <w:t xml:space="preserve">עור </w:t>
        </w:r>
      </w:ins>
      <w:ins w:id="3489" w:author="Shimon" w:date="2021-12-28T15:44:00Z">
        <w:r w:rsidR="006C245F" w:rsidRPr="00442A84">
          <w:rPr>
            <w:rFonts w:ascii="Arial" w:hAnsi="Arial" w:hint="cs"/>
            <w:sz w:val="22"/>
            <w:rtl/>
          </w:rPr>
          <w:t xml:space="preserve">על </w:t>
        </w:r>
      </w:ins>
      <w:ins w:id="3490" w:author="Shimon" w:date="2021-12-30T22:28:00Z">
        <w:r w:rsidR="00EA5F3E" w:rsidRPr="00442A84">
          <w:rPr>
            <w:rFonts w:ascii="Arial" w:hAnsi="Arial" w:hint="cs"/>
            <w:sz w:val="22"/>
            <w:rtl/>
          </w:rPr>
          <w:t xml:space="preserve">שיעור </w:t>
        </w:r>
      </w:ins>
      <w:ins w:id="3491" w:author="Shimon" w:date="2021-12-28T15:44:00Z">
        <w:r w:rsidR="006C245F" w:rsidRPr="00442A84">
          <w:rPr>
            <w:rFonts w:ascii="Arial" w:hAnsi="Arial" w:hint="cs"/>
            <w:sz w:val="22"/>
            <w:rtl/>
          </w:rPr>
          <w:t xml:space="preserve"> הגימלה </w:t>
        </w:r>
      </w:ins>
      <w:ins w:id="3492" w:author="Shimon" w:date="2021-12-28T15:43:00Z">
        <w:r w:rsidR="006C245F" w:rsidRPr="00442A84">
          <w:rPr>
            <w:rFonts w:ascii="Arial" w:hAnsi="Arial" w:hint="cs"/>
            <w:sz w:val="22"/>
            <w:rtl/>
          </w:rPr>
          <w:t xml:space="preserve">יש להפנות </w:t>
        </w:r>
      </w:ins>
      <w:ins w:id="3493" w:author="Shimon" w:date="2021-12-28T15:48:00Z">
        <w:r w:rsidR="006C245F" w:rsidRPr="00442A84">
          <w:rPr>
            <w:rFonts w:ascii="Arial" w:hAnsi="Arial" w:hint="cs"/>
            <w:sz w:val="22"/>
            <w:rtl/>
          </w:rPr>
          <w:t xml:space="preserve">כאמור בתקנות חוק הגימלאות </w:t>
        </w:r>
      </w:ins>
      <w:ins w:id="3494" w:author="Shimon" w:date="2021-12-28T15:43:00Z">
        <w:r w:rsidR="006C245F" w:rsidRPr="00442A84">
          <w:rPr>
            <w:rFonts w:ascii="Arial" w:hAnsi="Arial" w:hint="cs"/>
            <w:sz w:val="22"/>
            <w:rtl/>
          </w:rPr>
          <w:t>בתוך 60 יום ל</w:t>
        </w:r>
      </w:ins>
      <w:ins w:id="3495" w:author="Shimon" w:date="2021-12-28T15:44:00Z">
        <w:r w:rsidR="006C245F" w:rsidRPr="00442A84">
          <w:rPr>
            <w:rFonts w:ascii="Arial" w:hAnsi="Arial" w:hint="cs"/>
            <w:sz w:val="22"/>
            <w:rtl/>
          </w:rPr>
          <w:t>בית הדין</w:t>
        </w:r>
      </w:ins>
      <w:ins w:id="3496" w:author="Shimon" w:date="2022-01-02T12:11:00Z">
        <w:r w:rsidR="00167050" w:rsidRPr="00442A84">
          <w:rPr>
            <w:rFonts w:ascii="Arial" w:hAnsi="Arial" w:hint="cs"/>
            <w:sz w:val="22"/>
            <w:rtl/>
          </w:rPr>
          <w:t xml:space="preserve">) הינה </w:t>
        </w:r>
      </w:ins>
      <w:ins w:id="3497" w:author="Shimon" w:date="2022-01-02T12:09:00Z">
        <w:r w:rsidR="00167050" w:rsidRPr="00442A84">
          <w:rPr>
            <w:rFonts w:ascii="Arial" w:hAnsi="Arial" w:hint="cs"/>
            <w:sz w:val="22"/>
            <w:rtl/>
          </w:rPr>
          <w:t xml:space="preserve">פיסקה </w:t>
        </w:r>
      </w:ins>
      <w:ins w:id="3498" w:author="Shimon" w:date="2022-01-02T12:12:00Z">
        <w:r w:rsidR="00167050" w:rsidRPr="00442A84">
          <w:rPr>
            <w:rFonts w:ascii="Arial" w:hAnsi="Arial" w:hint="cs"/>
            <w:sz w:val="22"/>
            <w:rtl/>
          </w:rPr>
          <w:t>ס</w:t>
        </w:r>
      </w:ins>
      <w:ins w:id="3499" w:author="Shimon" w:date="2021-12-28T15:47:00Z">
        <w:r w:rsidR="006C245F" w:rsidRPr="00442A84">
          <w:rPr>
            <w:rFonts w:ascii="Arial" w:hAnsi="Arial" w:hint="cs"/>
            <w:sz w:val="22"/>
            <w:rtl/>
          </w:rPr>
          <w:t>טנדרטי</w:t>
        </w:r>
      </w:ins>
      <w:ins w:id="3500" w:author="Shimon" w:date="2022-01-02T12:12:00Z">
        <w:r w:rsidR="00167050" w:rsidRPr="00442A84">
          <w:rPr>
            <w:rFonts w:ascii="Arial" w:hAnsi="Arial" w:hint="cs"/>
            <w:sz w:val="22"/>
            <w:rtl/>
          </w:rPr>
          <w:t>ת</w:t>
        </w:r>
      </w:ins>
      <w:ins w:id="3501" w:author="Shimon" w:date="2021-12-28T15:47:00Z">
        <w:r w:rsidR="006C245F" w:rsidRPr="00442A84">
          <w:rPr>
            <w:rFonts w:ascii="Arial" w:hAnsi="Arial" w:hint="cs"/>
            <w:sz w:val="22"/>
            <w:rtl/>
          </w:rPr>
          <w:t xml:space="preserve"> </w:t>
        </w:r>
        <w:r w:rsidR="006C245F" w:rsidRPr="00442A84">
          <w:rPr>
            <w:rFonts w:ascii="Arial" w:hAnsi="Arial" w:hint="cs"/>
            <w:sz w:val="22"/>
            <w:rtl/>
          </w:rPr>
          <w:lastRenderedPageBreak/>
          <w:t xml:space="preserve">של </w:t>
        </w:r>
      </w:ins>
      <w:ins w:id="3502" w:author="Shimon" w:date="2022-01-02T12:10:00Z">
        <w:r w:rsidR="00167050" w:rsidRPr="00442A84">
          <w:rPr>
            <w:rFonts w:ascii="Arial" w:hAnsi="Arial" w:hint="cs"/>
            <w:sz w:val="22"/>
            <w:rtl/>
          </w:rPr>
          <w:t xml:space="preserve">כל </w:t>
        </w:r>
      </w:ins>
      <w:ins w:id="3503" w:author="Shimon" w:date="2021-12-28T15:47:00Z">
        <w:r w:rsidR="006C245F" w:rsidRPr="00442A84">
          <w:rPr>
            <w:rFonts w:ascii="Arial" w:hAnsi="Arial" w:hint="cs"/>
            <w:sz w:val="22"/>
            <w:rtl/>
          </w:rPr>
          <w:t xml:space="preserve">מסמך אישור גמלאות </w:t>
        </w:r>
        <w:r w:rsidR="006C245F" w:rsidRPr="00442A84">
          <w:rPr>
            <w:rFonts w:ascii="Arial" w:hAnsi="Arial" w:hint="eastAsia"/>
            <w:b/>
            <w:bCs/>
            <w:sz w:val="22"/>
            <w:rtl/>
            <w:rPrChange w:id="3504" w:author="Shimon" w:date="2021-12-30T22:30:00Z">
              <w:rPr>
                <w:rFonts w:ascii="Arial" w:hAnsi="Arial" w:hint="eastAsia"/>
                <w:sz w:val="22"/>
                <w:rtl/>
              </w:rPr>
            </w:rPrChange>
          </w:rPr>
          <w:t>אך</w:t>
        </w:r>
        <w:r w:rsidR="006C245F" w:rsidRPr="00442A84">
          <w:rPr>
            <w:rFonts w:ascii="Arial" w:hAnsi="Arial"/>
            <w:b/>
            <w:bCs/>
            <w:sz w:val="22"/>
            <w:rtl/>
            <w:rPrChange w:id="3505" w:author="Shimon" w:date="2021-12-30T22:30:00Z">
              <w:rPr>
                <w:rFonts w:ascii="Arial" w:hAnsi="Arial"/>
                <w:sz w:val="22"/>
                <w:rtl/>
              </w:rPr>
            </w:rPrChange>
          </w:rPr>
          <w:t xml:space="preserve"> </w:t>
        </w:r>
      </w:ins>
      <w:ins w:id="3506" w:author="Shimon" w:date="2021-12-28T15:48:00Z">
        <w:r w:rsidR="006C245F" w:rsidRPr="00442A84">
          <w:rPr>
            <w:rFonts w:ascii="Arial" w:hAnsi="Arial" w:hint="eastAsia"/>
            <w:b/>
            <w:bCs/>
            <w:sz w:val="22"/>
            <w:rtl/>
            <w:rPrChange w:id="3507" w:author="Shimon" w:date="2021-12-30T22:30:00Z">
              <w:rPr>
                <w:rFonts w:ascii="Arial" w:hAnsi="Arial" w:hint="eastAsia"/>
                <w:sz w:val="22"/>
                <w:rtl/>
              </w:rPr>
            </w:rPrChange>
          </w:rPr>
          <w:t>הוא</w:t>
        </w:r>
        <w:r w:rsidR="006C245F" w:rsidRPr="00442A84">
          <w:rPr>
            <w:rFonts w:ascii="Arial" w:hAnsi="Arial"/>
            <w:b/>
            <w:bCs/>
            <w:sz w:val="22"/>
            <w:rtl/>
            <w:rPrChange w:id="3508" w:author="Shimon" w:date="2021-12-30T22:30:00Z">
              <w:rPr>
                <w:rFonts w:ascii="Arial" w:hAnsi="Arial"/>
                <w:sz w:val="22"/>
                <w:rtl/>
              </w:rPr>
            </w:rPrChange>
          </w:rPr>
          <w:t xml:space="preserve"> </w:t>
        </w:r>
      </w:ins>
      <w:ins w:id="3509" w:author="Shimon" w:date="2021-12-28T15:44:00Z">
        <w:r w:rsidR="006C245F" w:rsidRPr="00442A84">
          <w:rPr>
            <w:rFonts w:ascii="Arial" w:hAnsi="Arial" w:hint="eastAsia"/>
            <w:b/>
            <w:bCs/>
            <w:sz w:val="22"/>
            <w:rtl/>
            <w:rPrChange w:id="3510" w:author="Shimon" w:date="2021-12-30T22:30:00Z">
              <w:rPr>
                <w:rFonts w:ascii="Arial" w:hAnsi="Arial" w:hint="eastAsia"/>
                <w:sz w:val="22"/>
                <w:rtl/>
              </w:rPr>
            </w:rPrChange>
          </w:rPr>
          <w:t>איננ</w:t>
        </w:r>
      </w:ins>
      <w:ins w:id="3511" w:author="Shimon" w:date="2021-12-28T15:48:00Z">
        <w:r w:rsidR="006C245F" w:rsidRPr="00442A84">
          <w:rPr>
            <w:rFonts w:ascii="Arial" w:hAnsi="Arial" w:hint="eastAsia"/>
            <w:b/>
            <w:bCs/>
            <w:sz w:val="22"/>
            <w:rtl/>
            <w:rPrChange w:id="3512" w:author="Shimon" w:date="2021-12-30T22:30:00Z">
              <w:rPr>
                <w:rFonts w:ascii="Arial" w:hAnsi="Arial" w:hint="eastAsia"/>
                <w:sz w:val="22"/>
                <w:rtl/>
              </w:rPr>
            </w:rPrChange>
          </w:rPr>
          <w:t>ו</w:t>
        </w:r>
        <w:r w:rsidR="006C245F" w:rsidRPr="00442A84">
          <w:rPr>
            <w:rFonts w:ascii="Arial" w:hAnsi="Arial"/>
            <w:b/>
            <w:bCs/>
            <w:sz w:val="22"/>
            <w:rtl/>
            <w:rPrChange w:id="3513" w:author="Shimon" w:date="2021-12-30T22:30:00Z">
              <w:rPr>
                <w:rFonts w:ascii="Arial" w:hAnsi="Arial"/>
                <w:sz w:val="22"/>
                <w:rtl/>
              </w:rPr>
            </w:rPrChange>
          </w:rPr>
          <w:t xml:space="preserve"> </w:t>
        </w:r>
      </w:ins>
      <w:ins w:id="3514" w:author="Shimon" w:date="2021-12-28T15:44:00Z">
        <w:r w:rsidR="006C245F" w:rsidRPr="00442A84">
          <w:rPr>
            <w:rFonts w:ascii="Arial" w:hAnsi="Arial" w:hint="eastAsia"/>
            <w:b/>
            <w:bCs/>
            <w:sz w:val="22"/>
            <w:rtl/>
            <w:rPrChange w:id="3515" w:author="Shimon" w:date="2021-12-30T22:30:00Z">
              <w:rPr>
                <w:rFonts w:ascii="Arial" w:hAnsi="Arial" w:hint="eastAsia"/>
                <w:sz w:val="22"/>
                <w:rtl/>
              </w:rPr>
            </w:rPrChange>
          </w:rPr>
          <w:t>רלוונטי</w:t>
        </w:r>
      </w:ins>
      <w:ins w:id="3516" w:author="Shimon" w:date="2021-12-28T15:48:00Z">
        <w:r w:rsidR="006C245F" w:rsidRPr="00442A84">
          <w:rPr>
            <w:rFonts w:ascii="Arial" w:hAnsi="Arial"/>
            <w:b/>
            <w:bCs/>
            <w:sz w:val="22"/>
            <w:rtl/>
            <w:rPrChange w:id="3517" w:author="Shimon" w:date="2021-12-30T22:30:00Z">
              <w:rPr>
                <w:rFonts w:ascii="Arial" w:hAnsi="Arial"/>
                <w:sz w:val="22"/>
                <w:rtl/>
              </w:rPr>
            </w:rPrChange>
          </w:rPr>
          <w:t xml:space="preserve"> לת</w:t>
        </w:r>
      </w:ins>
      <w:ins w:id="3518" w:author="Shimon" w:date="2021-12-28T15:44:00Z">
        <w:r w:rsidR="006C245F" w:rsidRPr="00442A84">
          <w:rPr>
            <w:rFonts w:ascii="Arial" w:hAnsi="Arial" w:hint="eastAsia"/>
            <w:b/>
            <w:bCs/>
            <w:sz w:val="22"/>
            <w:rtl/>
            <w:rPrChange w:id="3519" w:author="Shimon" w:date="2021-12-30T22:30:00Z">
              <w:rPr>
                <w:rFonts w:ascii="Arial" w:hAnsi="Arial" w:hint="eastAsia"/>
                <w:sz w:val="22"/>
                <w:rtl/>
              </w:rPr>
            </w:rPrChange>
          </w:rPr>
          <w:t>ובע</w:t>
        </w:r>
      </w:ins>
      <w:ins w:id="3520" w:author="Shimon" w:date="2021-12-29T11:38:00Z">
        <w:r w:rsidR="00DD3601" w:rsidRPr="00442A84">
          <w:rPr>
            <w:rFonts w:ascii="Arial" w:hAnsi="Arial" w:hint="cs"/>
            <w:sz w:val="22"/>
            <w:rtl/>
          </w:rPr>
          <w:t xml:space="preserve"> </w:t>
        </w:r>
      </w:ins>
      <w:ins w:id="3521" w:author="Shimon" w:date="2021-12-29T11:39:00Z">
        <w:r w:rsidR="00DD3601" w:rsidRPr="00442A84">
          <w:rPr>
            <w:rFonts w:ascii="Arial" w:hAnsi="Arial" w:hint="cs"/>
            <w:sz w:val="22"/>
            <w:rtl/>
          </w:rPr>
          <w:t xml:space="preserve">(שחוק הגימלאות לא חל עליו) </w:t>
        </w:r>
      </w:ins>
      <w:ins w:id="3522" w:author="Shimon" w:date="2021-12-30T22:30:00Z">
        <w:r w:rsidR="00EA5F3E" w:rsidRPr="00442A84">
          <w:rPr>
            <w:rFonts w:ascii="Arial" w:hAnsi="Arial" w:hint="cs"/>
            <w:sz w:val="22"/>
            <w:rtl/>
          </w:rPr>
          <w:t xml:space="preserve">ושלא יגיש ערעור לבית הדין אלא יפנה </w:t>
        </w:r>
      </w:ins>
      <w:ins w:id="3523" w:author="Shimon" w:date="2021-12-29T11:38:00Z">
        <w:r w:rsidR="00DD3601" w:rsidRPr="00442A84">
          <w:rPr>
            <w:rFonts w:ascii="Arial" w:hAnsi="Arial" w:hint="cs"/>
            <w:sz w:val="22"/>
            <w:rtl/>
          </w:rPr>
          <w:t>לסגן הנציב</w:t>
        </w:r>
      </w:ins>
      <w:ins w:id="3524" w:author="Shimon" w:date="2021-12-30T22:31:00Z">
        <w:r w:rsidR="00EA5F3E" w:rsidRPr="00442A84">
          <w:rPr>
            <w:rFonts w:ascii="Arial" w:hAnsi="Arial" w:hint="cs"/>
            <w:sz w:val="22"/>
            <w:rtl/>
          </w:rPr>
          <w:t xml:space="preserve"> כאמור.</w:t>
        </w:r>
      </w:ins>
      <w:del w:id="3525" w:author="Shimon" w:date="2021-12-30T22:31:00Z">
        <w:r w:rsidR="008B3616" w:rsidRPr="00442A84" w:rsidDel="00EA5F3E">
          <w:rPr>
            <w:rFonts w:ascii="Arial" w:hAnsi="Arial" w:hint="cs"/>
            <w:sz w:val="22"/>
            <w:rtl/>
          </w:rPr>
          <w:delText>.</w:delText>
        </w:r>
      </w:del>
    </w:p>
    <w:p w14:paraId="33854064" w14:textId="77777777" w:rsidR="00C23F4B" w:rsidRPr="00C23F4B" w:rsidRDefault="00C23F4B">
      <w:pPr>
        <w:pStyle w:val="11"/>
        <w:tabs>
          <w:tab w:val="left" w:pos="1232"/>
        </w:tabs>
        <w:spacing w:before="0" w:after="240" w:line="360" w:lineRule="auto"/>
        <w:ind w:left="1232" w:hanging="709"/>
        <w:rPr>
          <w:ins w:id="3526" w:author="אביה שקורי" w:date="2021-12-09T11:17:00Z"/>
          <w:rFonts w:ascii="Arial" w:hAnsi="Arial"/>
          <w:sz w:val="22"/>
          <w:rtl/>
        </w:rPr>
        <w:pPrChange w:id="3527" w:author="אופיר טל" w:date="2021-12-14T13:55:00Z">
          <w:pPr>
            <w:pStyle w:val="11"/>
            <w:tabs>
              <w:tab w:val="left" w:pos="1160"/>
            </w:tabs>
            <w:spacing w:before="0" w:after="240" w:line="360" w:lineRule="auto"/>
            <w:ind w:left="785" w:right="360" w:firstLine="0"/>
          </w:pPr>
        </w:pPrChange>
      </w:pPr>
      <w:ins w:id="3528" w:author="אביה שקורי" w:date="2021-12-09T11:17:00Z">
        <w:r w:rsidRPr="00C23F4B">
          <w:rPr>
            <w:rFonts w:ascii="Arial" w:hAnsi="Arial" w:hint="cs"/>
            <w:sz w:val="22"/>
            <w:rtl/>
          </w:rPr>
          <w:t xml:space="preserve">התובע הסיק מדברי הממונה כי היא מסכימה עם טענותיו, אך ידיה כבולות, מה שמעיד שאכן </w:t>
        </w:r>
        <w:r w:rsidRPr="00C23F4B">
          <w:rPr>
            <w:rFonts w:ascii="Arial" w:hAnsi="Arial" w:hint="eastAsia"/>
            <w:b/>
            <w:bCs/>
            <w:sz w:val="22"/>
            <w:rtl/>
            <w:rPrChange w:id="3529" w:author="אופיר טל" w:date="2021-12-14T13:56:00Z">
              <w:rPr>
                <w:rFonts w:ascii="Arial" w:hAnsi="Arial" w:hint="eastAsia"/>
                <w:sz w:val="22"/>
                <w:rtl/>
              </w:rPr>
            </w:rPrChange>
          </w:rPr>
          <w:t>ההחלטה</w:t>
        </w:r>
        <w:r w:rsidRPr="00C23F4B">
          <w:rPr>
            <w:rFonts w:ascii="Arial" w:hAnsi="Arial"/>
            <w:b/>
            <w:bCs/>
            <w:sz w:val="22"/>
            <w:rtl/>
            <w:rPrChange w:id="3530" w:author="אופיר טל" w:date="2021-12-14T13:56:00Z">
              <w:rPr>
                <w:rFonts w:ascii="Arial" w:hAnsi="Arial"/>
                <w:sz w:val="22"/>
                <w:rtl/>
              </w:rPr>
            </w:rPrChange>
          </w:rPr>
          <w:t xml:space="preserve"> לא הייתה בידי הממונה על </w:t>
        </w:r>
        <w:r w:rsidRPr="00C23F4B">
          <w:rPr>
            <w:rFonts w:ascii="Arial" w:hAnsi="Arial" w:hint="eastAsia"/>
            <w:b/>
            <w:bCs/>
            <w:sz w:val="22"/>
            <w:rtl/>
            <w:rPrChange w:id="3531" w:author="אופיר טל" w:date="2021-12-14T13:56:00Z">
              <w:rPr>
                <w:rFonts w:ascii="Arial" w:hAnsi="Arial" w:hint="eastAsia"/>
                <w:sz w:val="22"/>
                <w:rtl/>
              </w:rPr>
            </w:rPrChange>
          </w:rPr>
          <w:t>הגימלאות</w:t>
        </w:r>
        <w:r w:rsidRPr="00C23F4B">
          <w:rPr>
            <w:rFonts w:ascii="Arial" w:hAnsi="Arial"/>
            <w:b/>
            <w:bCs/>
            <w:sz w:val="22"/>
            <w:rtl/>
            <w:rPrChange w:id="3532" w:author="אופיר טל" w:date="2021-12-14T13:56:00Z">
              <w:rPr>
                <w:rFonts w:ascii="Arial" w:hAnsi="Arial"/>
                <w:sz w:val="22"/>
                <w:rtl/>
              </w:rPr>
            </w:rPrChange>
          </w:rPr>
          <w:t xml:space="preserve">, </w:t>
        </w:r>
        <w:r w:rsidRPr="00C23F4B">
          <w:rPr>
            <w:rFonts w:ascii="Arial" w:hAnsi="Arial" w:hint="eastAsia"/>
            <w:b/>
            <w:bCs/>
            <w:sz w:val="22"/>
            <w:rtl/>
            <w:rPrChange w:id="3533" w:author="אופיר טל" w:date="2021-12-14T13:56:00Z">
              <w:rPr>
                <w:rFonts w:ascii="Arial" w:hAnsi="Arial" w:hint="eastAsia"/>
                <w:sz w:val="22"/>
                <w:rtl/>
              </w:rPr>
            </w:rPrChange>
          </w:rPr>
          <w:t>אלא</w:t>
        </w:r>
        <w:r w:rsidRPr="00C23F4B">
          <w:rPr>
            <w:rFonts w:ascii="Arial" w:hAnsi="Arial"/>
            <w:b/>
            <w:bCs/>
            <w:sz w:val="22"/>
            <w:rtl/>
            <w:rPrChange w:id="3534" w:author="אופיר טל" w:date="2021-12-14T13:56:00Z">
              <w:rPr>
                <w:rFonts w:ascii="Arial" w:hAnsi="Arial"/>
                <w:sz w:val="22"/>
                <w:rtl/>
              </w:rPr>
            </w:rPrChange>
          </w:rPr>
          <w:t xml:space="preserve"> </w:t>
        </w:r>
        <w:r w:rsidRPr="00C23F4B">
          <w:rPr>
            <w:rFonts w:ascii="Arial" w:hAnsi="Arial" w:hint="eastAsia"/>
            <w:b/>
            <w:bCs/>
            <w:sz w:val="22"/>
            <w:rtl/>
            <w:rPrChange w:id="3535" w:author="אופיר טל" w:date="2021-12-14T13:56:00Z">
              <w:rPr>
                <w:rFonts w:ascii="Arial" w:hAnsi="Arial" w:hint="eastAsia"/>
                <w:sz w:val="22"/>
                <w:rtl/>
              </w:rPr>
            </w:rPrChange>
          </w:rPr>
          <w:t>בידי</w:t>
        </w:r>
        <w:r w:rsidRPr="00C23F4B">
          <w:rPr>
            <w:rFonts w:ascii="Arial" w:hAnsi="Arial"/>
            <w:b/>
            <w:bCs/>
            <w:sz w:val="22"/>
            <w:rtl/>
            <w:rPrChange w:id="3536" w:author="אופיר טל" w:date="2021-12-14T13:56:00Z">
              <w:rPr>
                <w:rFonts w:ascii="Arial" w:hAnsi="Arial"/>
                <w:sz w:val="22"/>
                <w:rtl/>
              </w:rPr>
            </w:rPrChange>
          </w:rPr>
          <w:t xml:space="preserve"> </w:t>
        </w:r>
        <w:r w:rsidRPr="00C23F4B">
          <w:rPr>
            <w:rFonts w:ascii="Arial" w:hAnsi="Arial" w:hint="eastAsia"/>
            <w:b/>
            <w:bCs/>
            <w:sz w:val="22"/>
            <w:rtl/>
            <w:rPrChange w:id="3537" w:author="אופיר טל" w:date="2021-12-14T13:56:00Z">
              <w:rPr>
                <w:rFonts w:ascii="Arial" w:hAnsi="Arial" w:hint="eastAsia"/>
                <w:sz w:val="22"/>
                <w:rtl/>
              </w:rPr>
            </w:rPrChange>
          </w:rPr>
          <w:t>נציבות</w:t>
        </w:r>
        <w:r w:rsidRPr="00C23F4B">
          <w:rPr>
            <w:rFonts w:ascii="Arial" w:hAnsi="Arial"/>
            <w:b/>
            <w:bCs/>
            <w:sz w:val="22"/>
            <w:rtl/>
            <w:rPrChange w:id="3538" w:author="אופיר טל" w:date="2021-12-14T13:56:00Z">
              <w:rPr>
                <w:rFonts w:ascii="Arial" w:hAnsi="Arial"/>
                <w:sz w:val="22"/>
                <w:rtl/>
              </w:rPr>
            </w:rPrChange>
          </w:rPr>
          <w:t xml:space="preserve"> </w:t>
        </w:r>
        <w:r w:rsidRPr="00C23F4B">
          <w:rPr>
            <w:rFonts w:ascii="Arial" w:hAnsi="Arial" w:hint="eastAsia"/>
            <w:b/>
            <w:bCs/>
            <w:sz w:val="22"/>
            <w:rtl/>
            <w:rPrChange w:id="3539" w:author="אופיר טל" w:date="2021-12-14T13:56:00Z">
              <w:rPr>
                <w:rFonts w:ascii="Arial" w:hAnsi="Arial" w:hint="eastAsia"/>
                <w:sz w:val="22"/>
                <w:rtl/>
              </w:rPr>
            </w:rPrChange>
          </w:rPr>
          <w:t>שירות</w:t>
        </w:r>
        <w:r w:rsidRPr="00C23F4B">
          <w:rPr>
            <w:rFonts w:ascii="Arial" w:hAnsi="Arial"/>
            <w:b/>
            <w:bCs/>
            <w:sz w:val="22"/>
            <w:rtl/>
            <w:rPrChange w:id="3540" w:author="אופיר טל" w:date="2021-12-14T13:56:00Z">
              <w:rPr>
                <w:rFonts w:ascii="Arial" w:hAnsi="Arial"/>
                <w:sz w:val="22"/>
                <w:rtl/>
              </w:rPr>
            </w:rPrChange>
          </w:rPr>
          <w:t xml:space="preserve"> </w:t>
        </w:r>
        <w:r w:rsidRPr="00C23F4B">
          <w:rPr>
            <w:rFonts w:ascii="Arial" w:hAnsi="Arial" w:hint="eastAsia"/>
            <w:b/>
            <w:bCs/>
            <w:sz w:val="22"/>
            <w:rtl/>
            <w:rPrChange w:id="3541" w:author="אופיר טל" w:date="2021-12-14T13:56:00Z">
              <w:rPr>
                <w:rFonts w:ascii="Arial" w:hAnsi="Arial" w:hint="eastAsia"/>
                <w:sz w:val="22"/>
                <w:rtl/>
              </w:rPr>
            </w:rPrChange>
          </w:rPr>
          <w:t>המדינה</w:t>
        </w:r>
        <w:r w:rsidRPr="00C23F4B">
          <w:rPr>
            <w:rFonts w:ascii="Arial" w:hAnsi="Arial" w:hint="cs"/>
            <w:sz w:val="22"/>
            <w:rtl/>
          </w:rPr>
          <w:t xml:space="preserve">. </w:t>
        </w:r>
      </w:ins>
    </w:p>
    <w:p w14:paraId="08DA5E6D" w14:textId="2DC762C7" w:rsidR="00DD71E5" w:rsidRPr="009A47B0" w:rsidRDefault="00DD71E5">
      <w:pPr>
        <w:pStyle w:val="11"/>
        <w:tabs>
          <w:tab w:val="left" w:pos="523"/>
        </w:tabs>
        <w:spacing w:before="0" w:after="240" w:line="360" w:lineRule="auto"/>
        <w:ind w:left="523" w:firstLine="0"/>
        <w:rPr>
          <w:ins w:id="3542" w:author="אביה שקורי" w:date="2021-12-02T14:26:00Z"/>
          <w:rFonts w:ascii="Arial" w:hAnsi="Arial"/>
          <w:sz w:val="22"/>
        </w:rPr>
        <w:pPrChange w:id="3543" w:author="Shimon" w:date="2022-01-02T13:01:00Z">
          <w:pPr>
            <w:pStyle w:val="11"/>
            <w:numPr>
              <w:ilvl w:val="1"/>
              <w:numId w:val="47"/>
            </w:numPr>
            <w:tabs>
              <w:tab w:val="left" w:pos="1160"/>
              <w:tab w:val="num" w:pos="1359"/>
            </w:tabs>
            <w:spacing w:before="0" w:after="240" w:line="360" w:lineRule="auto"/>
            <w:ind w:left="1160" w:right="792" w:hanging="630"/>
          </w:pPr>
        </w:pPrChange>
      </w:pPr>
      <w:ins w:id="3544" w:author="Shimon" w:date="2022-01-02T13:00:00Z">
        <w:r w:rsidRPr="00A35B76">
          <w:rPr>
            <w:i/>
            <w:iCs/>
            <w:rtl/>
          </w:rPr>
          <w:t xml:space="preserve">* </w:t>
        </w:r>
        <w:r w:rsidRPr="00345EDE">
          <w:rPr>
            <w:i/>
            <w:iCs/>
            <w:rtl/>
          </w:rPr>
          <w:tab/>
          <w:t xml:space="preserve"> </w:t>
        </w:r>
        <w:r>
          <w:rPr>
            <w:rFonts w:hint="cs"/>
            <w:i/>
            <w:iCs/>
            <w:rtl/>
          </w:rPr>
          <w:t>מכתב ההנחיות של סגן הנציב אהרונוב אל הממונה גב' חנה שוורץ הנושא תאריך 21.8.2012 ושנשלח אלי</w:t>
        </w:r>
      </w:ins>
      <w:r w:rsidR="00390800">
        <w:rPr>
          <w:rFonts w:hint="cs"/>
          <w:i/>
          <w:iCs/>
          <w:rtl/>
        </w:rPr>
        <w:t>ה</w:t>
      </w:r>
      <w:ins w:id="3545" w:author="Shimon" w:date="2022-01-02T13:00:00Z">
        <w:r>
          <w:rPr>
            <w:rFonts w:hint="cs"/>
            <w:i/>
            <w:iCs/>
            <w:rtl/>
          </w:rPr>
          <w:t xml:space="preserve"> בפקס רק ביום 3.12.2012 בשעה 15.04 כמודפס בראש המסמך, מצ"ב  כנספח</w:t>
        </w:r>
      </w:ins>
      <w:ins w:id="3546" w:author="Shimon" w:date="2022-01-02T13:01:00Z">
        <w:r w:rsidRPr="00DD71E5">
          <w:rPr>
            <w:i/>
            <w:iCs/>
            <w:highlight w:val="yellow"/>
            <w:rtl/>
            <w:rPrChange w:id="3547" w:author="Shimon" w:date="2022-01-02T13:03:00Z">
              <w:rPr>
                <w:i/>
                <w:iCs/>
                <w:rtl/>
              </w:rPr>
            </w:rPrChange>
          </w:rPr>
          <w:t>......</w:t>
        </w:r>
      </w:ins>
      <w:ins w:id="3548" w:author="Shimon" w:date="2022-01-02T13:00:00Z">
        <w:r>
          <w:rPr>
            <w:rFonts w:hint="cs"/>
            <w:i/>
            <w:iCs/>
            <w:rtl/>
          </w:rPr>
          <w:t xml:space="preserve">    </w:t>
        </w:r>
      </w:ins>
    </w:p>
    <w:p w14:paraId="123F20EA" w14:textId="736F63D0" w:rsidR="00936F2C" w:rsidRDefault="00B25FFE">
      <w:pPr>
        <w:pStyle w:val="11"/>
        <w:numPr>
          <w:ilvl w:val="1"/>
          <w:numId w:val="14"/>
        </w:numPr>
        <w:tabs>
          <w:tab w:val="left" w:pos="523"/>
        </w:tabs>
        <w:spacing w:before="0" w:after="240" w:line="360" w:lineRule="auto"/>
        <w:ind w:left="523" w:hanging="630"/>
        <w:rPr>
          <w:rFonts w:ascii="Arial" w:hAnsi="Arial"/>
          <w:sz w:val="22"/>
        </w:rPr>
        <w:pPrChange w:id="3549" w:author="Shimon" w:date="2022-01-04T10:49:00Z">
          <w:pPr>
            <w:pStyle w:val="11"/>
            <w:tabs>
              <w:tab w:val="left" w:pos="1160"/>
            </w:tabs>
            <w:spacing w:before="0" w:after="240" w:line="360" w:lineRule="auto"/>
            <w:ind w:firstLine="0"/>
          </w:pPr>
        </w:pPrChange>
      </w:pPr>
      <w:r>
        <w:rPr>
          <w:rFonts w:ascii="Arial" w:hAnsi="Arial" w:hint="cs"/>
          <w:sz w:val="22"/>
          <w:rtl/>
        </w:rPr>
        <w:t xml:space="preserve"> </w:t>
      </w:r>
      <w:ins w:id="3550" w:author="אביה שקורי" w:date="2021-12-08T12:28:00Z">
        <w:r w:rsidR="00456768" w:rsidRPr="00FC0C54">
          <w:rPr>
            <w:rFonts w:ascii="Arial" w:hAnsi="Arial" w:hint="cs"/>
            <w:sz w:val="22"/>
            <w:rtl/>
          </w:rPr>
          <w:t>,</w:t>
        </w:r>
      </w:ins>
      <w:r>
        <w:rPr>
          <w:rFonts w:ascii="Arial" w:hAnsi="Arial" w:hint="cs"/>
          <w:sz w:val="22"/>
          <w:rtl/>
        </w:rPr>
        <w:t xml:space="preserve"> </w:t>
      </w:r>
      <w:ins w:id="3551" w:author="Shimon" w:date="2022-01-03T12:01:00Z">
        <w:r w:rsidR="00F15ABF">
          <w:rPr>
            <w:rFonts w:ascii="Arial" w:hAnsi="Arial" w:hint="cs"/>
            <w:sz w:val="22"/>
            <w:rtl/>
          </w:rPr>
          <w:t xml:space="preserve">התובע פנה מיד, </w:t>
        </w:r>
      </w:ins>
      <w:ins w:id="3552" w:author="אביה שקורי" w:date="2021-12-08T12:29:00Z">
        <w:r w:rsidR="00456768" w:rsidRPr="00FC0C54">
          <w:rPr>
            <w:rFonts w:ascii="Arial" w:hAnsi="Arial" w:hint="cs"/>
            <w:sz w:val="22"/>
            <w:rtl/>
          </w:rPr>
          <w:t>כפי ש</w:t>
        </w:r>
      </w:ins>
      <w:ins w:id="3553" w:author="Shimon" w:date="2022-01-02T22:59:00Z">
        <w:r w:rsidR="00C763F9">
          <w:rPr>
            <w:rFonts w:ascii="Arial" w:hAnsi="Arial" w:hint="cs"/>
            <w:sz w:val="22"/>
            <w:rtl/>
          </w:rPr>
          <w:t xml:space="preserve">הממונה </w:t>
        </w:r>
      </w:ins>
      <w:ins w:id="3554" w:author="אביה שקורי" w:date="2021-12-08T12:29:00Z">
        <w:r w:rsidR="00456768" w:rsidRPr="00FC0C54">
          <w:rPr>
            <w:rFonts w:ascii="Arial" w:hAnsi="Arial" w:hint="cs"/>
            <w:sz w:val="22"/>
            <w:rtl/>
          </w:rPr>
          <w:t>הנחתה אותו</w:t>
        </w:r>
      </w:ins>
      <w:ins w:id="3555" w:author="Shimon" w:date="2022-01-04T10:49:00Z">
        <w:r w:rsidR="00311146">
          <w:rPr>
            <w:rFonts w:ascii="Arial" w:hAnsi="Arial" w:hint="cs"/>
            <w:sz w:val="22"/>
            <w:rtl/>
          </w:rPr>
          <w:t>,</w:t>
        </w:r>
      </w:ins>
      <w:ins w:id="3556" w:author="אביה שקורי" w:date="2021-12-08T12:29:00Z">
        <w:r w:rsidR="00456768" w:rsidRPr="00FC0C54">
          <w:rPr>
            <w:rFonts w:ascii="Arial" w:hAnsi="Arial" w:hint="cs"/>
            <w:sz w:val="22"/>
            <w:rtl/>
          </w:rPr>
          <w:t xml:space="preserve"> </w:t>
        </w:r>
        <w:del w:id="3557" w:author="Shimon" w:date="2022-01-02T22:59:00Z">
          <w:r w:rsidR="00456768" w:rsidRPr="00FC0C54" w:rsidDel="00C763F9">
            <w:rPr>
              <w:rFonts w:ascii="Arial" w:hAnsi="Arial" w:hint="cs"/>
              <w:sz w:val="22"/>
              <w:rtl/>
            </w:rPr>
            <w:delText xml:space="preserve"> </w:delText>
          </w:r>
        </w:del>
        <w:del w:id="3558" w:author="Shimon" w:date="2021-12-30T23:43:00Z">
          <w:r w:rsidR="00456768" w:rsidRPr="00FC0C54" w:rsidDel="00D02C4E">
            <w:rPr>
              <w:rFonts w:ascii="Arial" w:hAnsi="Arial" w:hint="cs"/>
              <w:sz w:val="22"/>
              <w:rtl/>
            </w:rPr>
            <w:delText>במ</w:delText>
          </w:r>
        </w:del>
      </w:ins>
      <w:ins w:id="3559" w:author="אביה שקורי" w:date="2021-12-08T13:25:00Z">
        <w:del w:id="3560" w:author="Shimon" w:date="2021-12-30T23:43:00Z">
          <w:r w:rsidR="00587F6E" w:rsidRPr="00FC0C54" w:rsidDel="00D02C4E">
            <w:rPr>
              <w:rFonts w:ascii="Arial" w:hAnsi="Arial" w:hint="cs"/>
              <w:sz w:val="22"/>
              <w:rtl/>
            </w:rPr>
            <w:delText>י</w:delText>
          </w:r>
        </w:del>
      </w:ins>
      <w:ins w:id="3561" w:author="אביה שקורי" w:date="2021-12-08T12:29:00Z">
        <w:del w:id="3562" w:author="Shimon" w:date="2021-12-30T23:43:00Z">
          <w:r w:rsidR="00456768" w:rsidRPr="00FC0C54" w:rsidDel="00D02C4E">
            <w:rPr>
              <w:rFonts w:ascii="Arial" w:hAnsi="Arial" w:hint="cs"/>
              <w:sz w:val="22"/>
              <w:rtl/>
            </w:rPr>
            <w:delText xml:space="preserve">נהל </w:delText>
          </w:r>
        </w:del>
      </w:ins>
      <w:ins w:id="3563" w:author="אביה שקורי" w:date="2021-12-08T13:23:00Z">
        <w:del w:id="3564" w:author="Shimon" w:date="2021-12-30T23:43:00Z">
          <w:r w:rsidR="00587F6E" w:rsidRPr="00FC0C54" w:rsidDel="00D02C4E">
            <w:rPr>
              <w:rFonts w:ascii="Arial" w:hAnsi="Arial" w:hint="cs"/>
              <w:sz w:val="22"/>
              <w:rtl/>
            </w:rPr>
            <w:delText>הג</w:delText>
          </w:r>
        </w:del>
      </w:ins>
      <w:ins w:id="3565" w:author="אביה שקורי" w:date="2021-12-08T13:25:00Z">
        <w:del w:id="3566" w:author="Shimon" w:date="2021-12-30T23:43:00Z">
          <w:r w:rsidR="00587F6E" w:rsidRPr="00FC0C54" w:rsidDel="00D02C4E">
            <w:rPr>
              <w:rFonts w:ascii="Arial" w:hAnsi="Arial" w:hint="cs"/>
              <w:sz w:val="22"/>
              <w:rtl/>
            </w:rPr>
            <w:delText>י</w:delText>
          </w:r>
        </w:del>
      </w:ins>
      <w:ins w:id="3567" w:author="אביה שקורי" w:date="2021-12-08T13:23:00Z">
        <w:del w:id="3568" w:author="Shimon" w:date="2021-12-30T23:43:00Z">
          <w:r w:rsidR="00587F6E" w:rsidRPr="00FC0C54" w:rsidDel="00D02C4E">
            <w:rPr>
              <w:rFonts w:ascii="Arial" w:hAnsi="Arial" w:hint="cs"/>
              <w:sz w:val="22"/>
              <w:rtl/>
            </w:rPr>
            <w:delText>מלאות</w:delText>
          </w:r>
        </w:del>
      </w:ins>
      <w:del w:id="3569" w:author="Shimon" w:date="2022-01-03T12:02:00Z">
        <w:r w:rsidR="00D02C4E" w:rsidDel="00F15ABF">
          <w:rPr>
            <w:rFonts w:ascii="Arial" w:hAnsi="Arial" w:hint="cs"/>
            <w:sz w:val="22"/>
            <w:rtl/>
          </w:rPr>
          <w:delText xml:space="preserve">ע </w:delText>
        </w:r>
      </w:del>
      <w:ins w:id="3570" w:author="Shimon" w:date="2022-01-03T12:01:00Z">
        <w:r w:rsidR="00F15ABF">
          <w:rPr>
            <w:rFonts w:ascii="Arial" w:hAnsi="Arial" w:hint="cs"/>
            <w:sz w:val="22"/>
            <w:rtl/>
          </w:rPr>
          <w:t xml:space="preserve"> </w:t>
        </w:r>
      </w:ins>
      <w:del w:id="3571" w:author="Shimon" w:date="2022-01-03T12:02:00Z">
        <w:r w:rsidR="00D02C4E" w:rsidDel="00F15ABF">
          <w:rPr>
            <w:rFonts w:ascii="Arial" w:hAnsi="Arial" w:hint="cs"/>
            <w:sz w:val="22"/>
            <w:rtl/>
          </w:rPr>
          <w:delText>,</w:delText>
        </w:r>
      </w:del>
      <w:ins w:id="3572" w:author="Shimon" w:date="2021-12-30T23:42:00Z">
        <w:r w:rsidR="00D02C4E">
          <w:rPr>
            <w:rFonts w:ascii="Arial" w:hAnsi="Arial" w:hint="cs"/>
            <w:sz w:val="22"/>
            <w:rtl/>
          </w:rPr>
          <w:t xml:space="preserve">אל סגן הנציב </w:t>
        </w:r>
      </w:ins>
      <w:ins w:id="3573" w:author="Shimon" w:date="2022-01-03T12:03:00Z">
        <w:r w:rsidR="00F15ABF">
          <w:rPr>
            <w:rFonts w:ascii="Arial" w:hAnsi="Arial" w:hint="cs"/>
            <w:sz w:val="22"/>
            <w:rtl/>
          </w:rPr>
          <w:t xml:space="preserve">(טלפונית) </w:t>
        </w:r>
      </w:ins>
      <w:ins w:id="3574" w:author="Shimon" w:date="2021-12-30T23:42:00Z">
        <w:r w:rsidR="00D02C4E" w:rsidRPr="00FC0C54">
          <w:rPr>
            <w:rFonts w:ascii="Arial" w:hAnsi="Arial" w:hint="cs"/>
            <w:sz w:val="22"/>
            <w:rtl/>
          </w:rPr>
          <w:t>ושטח בפניו את עיקרי טענותיו</w:t>
        </w:r>
      </w:ins>
      <w:r w:rsidR="00D02C4E">
        <w:rPr>
          <w:rFonts w:ascii="Arial" w:hAnsi="Arial" w:hint="cs"/>
          <w:sz w:val="22"/>
          <w:rtl/>
        </w:rPr>
        <w:t>.</w:t>
      </w:r>
      <w:ins w:id="3575" w:author="Shimon" w:date="2021-12-30T23:42:00Z">
        <w:r w:rsidR="00D02C4E" w:rsidRPr="00FC0C54">
          <w:rPr>
            <w:rFonts w:ascii="Arial" w:hAnsi="Arial" w:hint="cs"/>
            <w:sz w:val="22"/>
            <w:rtl/>
          </w:rPr>
          <w:t xml:space="preserve"> </w:t>
        </w:r>
      </w:ins>
      <w:r>
        <w:rPr>
          <w:rFonts w:ascii="Arial" w:hAnsi="Arial" w:hint="cs"/>
          <w:sz w:val="22"/>
          <w:rtl/>
        </w:rPr>
        <w:t xml:space="preserve">בתגובה </w:t>
      </w:r>
      <w:ins w:id="3576" w:author="אביה שקורי" w:date="2021-12-08T11:02:00Z">
        <w:del w:id="3577" w:author="Shimon" w:date="2021-12-28T15:55:00Z">
          <w:r w:rsidR="00C02505" w:rsidRPr="00FC0C54" w:rsidDel="008D3980">
            <w:rPr>
              <w:rFonts w:ascii="Arial" w:hAnsi="Arial" w:hint="eastAsia"/>
              <w:sz w:val="22"/>
              <w:rtl/>
            </w:rPr>
            <w:delText>ה</w:delText>
          </w:r>
        </w:del>
        <w:del w:id="3578" w:author="Shimon" w:date="2021-12-30T22:34:00Z">
          <w:r w:rsidR="00C02505" w:rsidRPr="00FC0C54" w:rsidDel="00EA5F3E">
            <w:rPr>
              <w:rFonts w:ascii="Arial" w:hAnsi="Arial" w:hint="eastAsia"/>
              <w:sz w:val="22"/>
              <w:rtl/>
            </w:rPr>
            <w:delText>סגן</w:delText>
          </w:r>
          <w:r w:rsidR="00C02505" w:rsidRPr="00FC0C54" w:rsidDel="00EA5F3E">
            <w:rPr>
              <w:rFonts w:ascii="Arial" w:hAnsi="Arial"/>
              <w:sz w:val="22"/>
              <w:rtl/>
            </w:rPr>
            <w:delText xml:space="preserve"> </w:delText>
          </w:r>
        </w:del>
      </w:ins>
      <w:r>
        <w:rPr>
          <w:rFonts w:ascii="Arial" w:hAnsi="Arial" w:hint="cs"/>
          <w:sz w:val="22"/>
          <w:rtl/>
        </w:rPr>
        <w:t xml:space="preserve">ביקש </w:t>
      </w:r>
      <w:ins w:id="3579" w:author="Shimon" w:date="2021-12-30T22:34:00Z">
        <w:r w:rsidR="00EA5F3E" w:rsidRPr="00FC0C54">
          <w:rPr>
            <w:rFonts w:ascii="Arial" w:hAnsi="Arial" w:hint="eastAsia"/>
            <w:sz w:val="22"/>
            <w:rtl/>
          </w:rPr>
          <w:t>סגן</w:t>
        </w:r>
        <w:r w:rsidR="00EA5F3E" w:rsidRPr="00FC0C54">
          <w:rPr>
            <w:rFonts w:ascii="Arial" w:hAnsi="Arial"/>
            <w:sz w:val="22"/>
            <w:rtl/>
          </w:rPr>
          <w:t xml:space="preserve"> </w:t>
        </w:r>
        <w:r w:rsidR="00EA5F3E" w:rsidRPr="00FC0C54">
          <w:rPr>
            <w:rFonts w:ascii="Arial" w:hAnsi="Arial" w:hint="cs"/>
            <w:sz w:val="22"/>
            <w:rtl/>
          </w:rPr>
          <w:t xml:space="preserve">הנציב </w:t>
        </w:r>
      </w:ins>
      <w:ins w:id="3580" w:author="אביה שקורי" w:date="2021-12-08T11:02:00Z">
        <w:r w:rsidR="00C02505" w:rsidRPr="00FC0C54">
          <w:rPr>
            <w:rFonts w:ascii="Arial" w:hAnsi="Arial" w:hint="eastAsia"/>
            <w:sz w:val="22"/>
            <w:rtl/>
          </w:rPr>
          <w:t>מהתובע</w:t>
        </w:r>
        <w:r w:rsidR="00C02505" w:rsidRPr="00FC0C54">
          <w:rPr>
            <w:rFonts w:ascii="Arial" w:hAnsi="Arial"/>
            <w:sz w:val="22"/>
            <w:rtl/>
          </w:rPr>
          <w:t xml:space="preserve"> </w:t>
        </w:r>
        <w:r w:rsidR="00C02505" w:rsidRPr="00FC0C54">
          <w:rPr>
            <w:rFonts w:ascii="Arial" w:hAnsi="Arial" w:hint="eastAsia"/>
            <w:sz w:val="22"/>
            <w:rtl/>
          </w:rPr>
          <w:t>להעלות</w:t>
        </w:r>
        <w:r w:rsidR="00C02505" w:rsidRPr="00FC0C54">
          <w:rPr>
            <w:rFonts w:ascii="Arial" w:hAnsi="Arial"/>
            <w:sz w:val="22"/>
            <w:rtl/>
          </w:rPr>
          <w:t xml:space="preserve"> </w:t>
        </w:r>
        <w:r w:rsidR="00C02505" w:rsidRPr="00FC0C54">
          <w:rPr>
            <w:rFonts w:ascii="Arial" w:hAnsi="Arial" w:hint="eastAsia"/>
            <w:sz w:val="22"/>
            <w:rtl/>
          </w:rPr>
          <w:t>על</w:t>
        </w:r>
        <w:r w:rsidR="00C02505" w:rsidRPr="00FC0C54">
          <w:rPr>
            <w:rFonts w:ascii="Arial" w:hAnsi="Arial"/>
            <w:sz w:val="22"/>
            <w:rtl/>
          </w:rPr>
          <w:t xml:space="preserve"> </w:t>
        </w:r>
        <w:r w:rsidR="00C02505" w:rsidRPr="00FC0C54">
          <w:rPr>
            <w:rFonts w:ascii="Arial" w:hAnsi="Arial" w:hint="eastAsia"/>
            <w:sz w:val="22"/>
            <w:rtl/>
          </w:rPr>
          <w:t>הכתב</w:t>
        </w:r>
        <w:r w:rsidR="00C02505" w:rsidRPr="00FC0C54">
          <w:rPr>
            <w:rFonts w:ascii="Arial" w:hAnsi="Arial"/>
            <w:sz w:val="22"/>
            <w:rtl/>
          </w:rPr>
          <w:t xml:space="preserve"> </w:t>
        </w:r>
        <w:r w:rsidR="00C02505" w:rsidRPr="00FC0C54">
          <w:rPr>
            <w:rFonts w:ascii="Arial" w:hAnsi="Arial" w:hint="eastAsia"/>
            <w:sz w:val="22"/>
            <w:rtl/>
          </w:rPr>
          <w:t>את</w:t>
        </w:r>
        <w:r w:rsidR="00C02505" w:rsidRPr="00FC0C54">
          <w:rPr>
            <w:rFonts w:ascii="Arial" w:hAnsi="Arial"/>
            <w:sz w:val="22"/>
            <w:rtl/>
          </w:rPr>
          <w:t xml:space="preserve"> </w:t>
        </w:r>
        <w:r w:rsidR="00C02505" w:rsidRPr="00FC0C54">
          <w:rPr>
            <w:rFonts w:ascii="Arial" w:hAnsi="Arial" w:hint="eastAsia"/>
            <w:sz w:val="22"/>
            <w:rtl/>
          </w:rPr>
          <w:t>טענותיו</w:t>
        </w:r>
        <w:r w:rsidR="00C02505" w:rsidRPr="00FC0C54">
          <w:rPr>
            <w:rFonts w:ascii="Arial" w:hAnsi="Arial"/>
            <w:sz w:val="22"/>
            <w:rtl/>
          </w:rPr>
          <w:t xml:space="preserve">, </w:t>
        </w:r>
      </w:ins>
      <w:ins w:id="3581" w:author="Shimon" w:date="2021-12-29T13:00:00Z">
        <w:r w:rsidR="006C7789" w:rsidRPr="00FC0C54">
          <w:rPr>
            <w:rFonts w:ascii="Arial" w:hAnsi="Arial" w:hint="cs"/>
            <w:sz w:val="22"/>
            <w:rtl/>
          </w:rPr>
          <w:t xml:space="preserve">ולשלחם </w:t>
        </w:r>
        <w:r w:rsidR="006C7789" w:rsidRPr="00DD71E5">
          <w:rPr>
            <w:rFonts w:ascii="Arial" w:hAnsi="Arial" w:hint="eastAsia"/>
            <w:sz w:val="22"/>
            <w:u w:val="single"/>
            <w:rtl/>
            <w:rPrChange w:id="3582" w:author="Shimon" w:date="2022-01-02T13:03:00Z">
              <w:rPr>
                <w:rFonts w:ascii="Arial" w:hAnsi="Arial" w:hint="eastAsia"/>
                <w:sz w:val="22"/>
                <w:rtl/>
              </w:rPr>
            </w:rPrChange>
          </w:rPr>
          <w:t>אליו</w:t>
        </w:r>
        <w:r w:rsidR="006C7789" w:rsidRPr="00FC0C54">
          <w:rPr>
            <w:rFonts w:ascii="Arial" w:hAnsi="Arial" w:hint="cs"/>
            <w:sz w:val="22"/>
            <w:rtl/>
          </w:rPr>
          <w:t xml:space="preserve"> לברור</w:t>
        </w:r>
      </w:ins>
      <w:ins w:id="3583" w:author="Shimon" w:date="2021-12-30T22:34:00Z">
        <w:r w:rsidR="004644D4">
          <w:rPr>
            <w:rFonts w:ascii="Arial" w:hAnsi="Arial" w:hint="cs"/>
            <w:sz w:val="22"/>
            <w:rtl/>
          </w:rPr>
          <w:t xml:space="preserve"> </w:t>
        </w:r>
      </w:ins>
      <w:ins w:id="3584" w:author="Shimon" w:date="2021-12-30T22:35:00Z">
        <w:r w:rsidR="004644D4">
          <w:rPr>
            <w:rFonts w:ascii="Arial" w:hAnsi="Arial" w:hint="cs"/>
            <w:sz w:val="22"/>
            <w:rtl/>
          </w:rPr>
          <w:t>(ו</w:t>
        </w:r>
      </w:ins>
      <w:ins w:id="3585" w:author="Shimon" w:date="2021-12-30T22:34:00Z">
        <w:r w:rsidR="00EA5F3E">
          <w:rPr>
            <w:rFonts w:ascii="Arial" w:hAnsi="Arial" w:hint="cs"/>
            <w:sz w:val="22"/>
            <w:rtl/>
          </w:rPr>
          <w:t>לא</w:t>
        </w:r>
      </w:ins>
      <w:r w:rsidR="00390800">
        <w:rPr>
          <w:rFonts w:ascii="Arial" w:hAnsi="Arial" w:hint="cs"/>
          <w:sz w:val="22"/>
          <w:rtl/>
        </w:rPr>
        <w:t xml:space="preserve"> לערער</w:t>
      </w:r>
      <w:ins w:id="3586" w:author="Shimon" w:date="2021-12-30T22:34:00Z">
        <w:r w:rsidR="00EA5F3E">
          <w:rPr>
            <w:rFonts w:ascii="Arial" w:hAnsi="Arial" w:hint="cs"/>
            <w:sz w:val="22"/>
            <w:rtl/>
          </w:rPr>
          <w:t xml:space="preserve"> </w:t>
        </w:r>
      </w:ins>
      <w:r w:rsidR="00390800">
        <w:rPr>
          <w:rFonts w:ascii="Arial" w:hAnsi="Arial" w:hint="cs"/>
          <w:sz w:val="22"/>
          <w:rtl/>
        </w:rPr>
        <w:t>ב</w:t>
      </w:r>
      <w:ins w:id="3587" w:author="Shimon" w:date="2021-12-30T22:34:00Z">
        <w:r w:rsidR="00EA5F3E">
          <w:rPr>
            <w:rFonts w:ascii="Arial" w:hAnsi="Arial" w:hint="cs"/>
            <w:sz w:val="22"/>
            <w:rtl/>
          </w:rPr>
          <w:t>בית הדין</w:t>
        </w:r>
      </w:ins>
      <w:ins w:id="3588" w:author="Shimon" w:date="2021-12-30T22:35:00Z">
        <w:r w:rsidR="004644D4">
          <w:rPr>
            <w:rFonts w:ascii="Arial" w:hAnsi="Arial" w:hint="cs"/>
            <w:sz w:val="22"/>
            <w:rtl/>
          </w:rPr>
          <w:t>)</w:t>
        </w:r>
      </w:ins>
      <w:ins w:id="3589" w:author="Shimon" w:date="2021-12-30T22:34:00Z">
        <w:r w:rsidR="00EA5F3E">
          <w:rPr>
            <w:rFonts w:ascii="Arial" w:hAnsi="Arial" w:hint="cs"/>
            <w:sz w:val="22"/>
            <w:rtl/>
          </w:rPr>
          <w:t xml:space="preserve">, </w:t>
        </w:r>
      </w:ins>
      <w:ins w:id="3590" w:author="Shimon" w:date="2021-12-29T13:45:00Z">
        <w:r w:rsidR="00936F2C" w:rsidRPr="00FC0C54">
          <w:rPr>
            <w:rFonts w:ascii="Arial" w:hAnsi="Arial" w:hint="cs"/>
            <w:sz w:val="22"/>
            <w:rtl/>
          </w:rPr>
          <w:t xml:space="preserve"> ו</w:t>
        </w:r>
      </w:ins>
      <w:ins w:id="3591" w:author="אביה שקורי" w:date="2021-12-08T11:02:00Z">
        <w:r w:rsidR="00C02505" w:rsidRPr="00FC0C54">
          <w:rPr>
            <w:rFonts w:ascii="Arial" w:hAnsi="Arial" w:hint="eastAsia"/>
            <w:sz w:val="22"/>
            <w:rtl/>
          </w:rPr>
          <w:t>כך</w:t>
        </w:r>
        <w:r w:rsidR="00C02505" w:rsidRPr="00FC0C54">
          <w:rPr>
            <w:rFonts w:ascii="Arial" w:hAnsi="Arial"/>
            <w:sz w:val="22"/>
            <w:rtl/>
          </w:rPr>
          <w:t xml:space="preserve"> </w:t>
        </w:r>
        <w:r w:rsidR="00C02505" w:rsidRPr="00FC0C54">
          <w:rPr>
            <w:rFonts w:ascii="Arial" w:hAnsi="Arial" w:hint="eastAsia"/>
            <w:sz w:val="22"/>
            <w:rtl/>
          </w:rPr>
          <w:t>עשה</w:t>
        </w:r>
      </w:ins>
      <w:ins w:id="3592" w:author="Shimon" w:date="2021-12-29T13:45:00Z">
        <w:r w:rsidR="00936F2C" w:rsidRPr="00FC0C54">
          <w:rPr>
            <w:rFonts w:ascii="Arial" w:hAnsi="Arial" w:hint="cs"/>
            <w:sz w:val="22"/>
            <w:rtl/>
          </w:rPr>
          <w:t xml:space="preserve"> התובע</w:t>
        </w:r>
      </w:ins>
      <w:ins w:id="3593" w:author="Shimon" w:date="2021-12-30T22:35:00Z">
        <w:r w:rsidR="004644D4">
          <w:rPr>
            <w:rFonts w:ascii="Arial" w:hAnsi="Arial" w:hint="cs"/>
            <w:sz w:val="22"/>
            <w:rtl/>
          </w:rPr>
          <w:t xml:space="preserve"> במכתב מ</w:t>
        </w:r>
      </w:ins>
      <w:ins w:id="3594" w:author="Shimon" w:date="2021-12-30T23:44:00Z">
        <w:r w:rsidR="00D02C4E">
          <w:rPr>
            <w:rFonts w:ascii="Arial" w:hAnsi="Arial" w:hint="cs"/>
            <w:sz w:val="22"/>
            <w:rtl/>
          </w:rPr>
          <w:t>פו</w:t>
        </w:r>
      </w:ins>
      <w:ins w:id="3595" w:author="Shimon" w:date="2021-12-30T22:35:00Z">
        <w:r w:rsidR="004644D4">
          <w:rPr>
            <w:rFonts w:ascii="Arial" w:hAnsi="Arial" w:hint="cs"/>
            <w:sz w:val="22"/>
            <w:rtl/>
          </w:rPr>
          <w:t>רט מיום 8.1.2013.</w:t>
        </w:r>
      </w:ins>
    </w:p>
    <w:p w14:paraId="307A6CB5" w14:textId="27C2B058" w:rsidR="00DD3601" w:rsidRPr="00390800" w:rsidRDefault="00936F2C">
      <w:pPr>
        <w:pStyle w:val="11"/>
        <w:numPr>
          <w:ilvl w:val="1"/>
          <w:numId w:val="14"/>
        </w:numPr>
        <w:tabs>
          <w:tab w:val="clear" w:pos="574"/>
        </w:tabs>
        <w:spacing w:before="0" w:after="240" w:line="360" w:lineRule="auto"/>
        <w:ind w:left="-44" w:firstLine="0"/>
        <w:rPr>
          <w:rFonts w:ascii="Arial" w:hAnsi="Arial"/>
          <w:sz w:val="22"/>
        </w:rPr>
        <w:pPrChange w:id="3596" w:author="Shimon" w:date="2021-12-30T23:47:00Z">
          <w:pPr>
            <w:pStyle w:val="11"/>
            <w:tabs>
              <w:tab w:val="left" w:pos="1160"/>
            </w:tabs>
            <w:spacing w:before="0" w:after="240" w:line="360" w:lineRule="auto"/>
            <w:ind w:firstLine="0"/>
          </w:pPr>
        </w:pPrChange>
      </w:pPr>
      <w:ins w:id="3597" w:author="Shimon" w:date="2021-12-29T13:46:00Z">
        <w:r w:rsidRPr="00390800">
          <w:rPr>
            <w:rFonts w:ascii="Arial" w:hAnsi="Arial" w:hint="cs"/>
            <w:sz w:val="22"/>
            <w:rtl/>
          </w:rPr>
          <w:t xml:space="preserve">ההשתלשלות הנ"ל מתוארת  </w:t>
        </w:r>
      </w:ins>
      <w:ins w:id="3598" w:author="אביה שקורי" w:date="2021-12-08T11:02:00Z">
        <w:del w:id="3599" w:author="Shimon" w:date="2021-12-29T13:46:00Z">
          <w:r w:rsidR="00C02505" w:rsidRPr="00390800" w:rsidDel="00936F2C">
            <w:rPr>
              <w:rFonts w:ascii="Arial" w:hAnsi="Arial" w:hint="eastAsia"/>
              <w:sz w:val="22"/>
              <w:rtl/>
            </w:rPr>
            <w:delText>כת</w:delText>
          </w:r>
        </w:del>
        <w:del w:id="3600" w:author="Shimon" w:date="2021-12-29T13:47:00Z">
          <w:r w:rsidR="00C02505" w:rsidRPr="00390800" w:rsidDel="00936F2C">
            <w:rPr>
              <w:rFonts w:ascii="Arial" w:hAnsi="Arial" w:hint="eastAsia"/>
              <w:sz w:val="22"/>
              <w:rtl/>
            </w:rPr>
            <w:delText>ב</w:delText>
          </w:r>
        </w:del>
        <w:r w:rsidR="00C02505" w:rsidRPr="00390800">
          <w:rPr>
            <w:rFonts w:ascii="Arial" w:hAnsi="Arial"/>
            <w:sz w:val="22"/>
            <w:rtl/>
          </w:rPr>
          <w:t xml:space="preserve"> </w:t>
        </w:r>
        <w:r w:rsidR="00C02505" w:rsidRPr="00390800">
          <w:rPr>
            <w:rFonts w:ascii="Arial" w:hAnsi="Arial" w:hint="eastAsia"/>
            <w:sz w:val="22"/>
            <w:rtl/>
          </w:rPr>
          <w:t>ב</w:t>
        </w:r>
      </w:ins>
      <w:ins w:id="3601" w:author="אביה שקורי" w:date="2021-12-08T11:03:00Z">
        <w:r w:rsidR="00C02505" w:rsidRPr="00390800">
          <w:rPr>
            <w:rFonts w:ascii="Arial" w:hAnsi="Arial" w:hint="eastAsia"/>
            <w:sz w:val="22"/>
            <w:rtl/>
          </w:rPr>
          <w:t>פירוש</w:t>
        </w:r>
        <w:r w:rsidR="00C02505" w:rsidRPr="00390800">
          <w:rPr>
            <w:rFonts w:ascii="Arial" w:hAnsi="Arial"/>
            <w:sz w:val="22"/>
            <w:rtl/>
          </w:rPr>
          <w:t xml:space="preserve"> </w:t>
        </w:r>
      </w:ins>
      <w:r w:rsidR="00FC0C54" w:rsidRPr="00390800">
        <w:rPr>
          <w:rFonts w:ascii="Arial" w:hAnsi="Arial" w:hint="cs"/>
          <w:sz w:val="22"/>
          <w:rtl/>
        </w:rPr>
        <w:t>-</w:t>
      </w:r>
      <w:ins w:id="3602" w:author="Shimon" w:date="2021-12-29T14:42:00Z">
        <w:r w:rsidR="00FC0C54" w:rsidRPr="00390800">
          <w:rPr>
            <w:rFonts w:ascii="Arial" w:hAnsi="Arial" w:hint="cs"/>
            <w:sz w:val="22"/>
            <w:rtl/>
          </w:rPr>
          <w:t>ו</w:t>
        </w:r>
      </w:ins>
      <w:ins w:id="3603" w:author="Shimon" w:date="2021-12-29T13:46:00Z">
        <w:r w:rsidR="00FC0C54" w:rsidRPr="00390800">
          <w:rPr>
            <w:rFonts w:ascii="Arial" w:hAnsi="Arial" w:hint="cs"/>
            <w:sz w:val="22"/>
            <w:rtl/>
          </w:rPr>
          <w:t>בזמן אמת</w:t>
        </w:r>
      </w:ins>
      <w:ins w:id="3604" w:author="Shimon" w:date="2021-12-29T14:42:00Z">
        <w:r w:rsidR="00FC0C54" w:rsidRPr="00390800">
          <w:rPr>
            <w:rFonts w:ascii="Arial" w:hAnsi="Arial" w:hint="cs"/>
            <w:sz w:val="22"/>
            <w:rtl/>
          </w:rPr>
          <w:t xml:space="preserve">- </w:t>
        </w:r>
      </w:ins>
      <w:ins w:id="3605" w:author="אביה שקורי" w:date="2021-12-08T11:03:00Z">
        <w:r w:rsidR="00C02505" w:rsidRPr="00390800">
          <w:rPr>
            <w:rFonts w:ascii="Arial" w:hAnsi="Arial" w:hint="eastAsia"/>
            <w:sz w:val="22"/>
            <w:rtl/>
          </w:rPr>
          <w:t>ב</w:t>
        </w:r>
      </w:ins>
      <w:ins w:id="3606" w:author="Shimon" w:date="2021-12-29T13:47:00Z">
        <w:r w:rsidRPr="00390800">
          <w:rPr>
            <w:rFonts w:ascii="Arial" w:hAnsi="Arial" w:hint="cs"/>
            <w:sz w:val="22"/>
            <w:rtl/>
          </w:rPr>
          <w:t>פתיח ל</w:t>
        </w:r>
      </w:ins>
      <w:ins w:id="3607" w:author="אביה שקורי" w:date="2021-12-08T11:03:00Z">
        <w:r w:rsidR="00C02505" w:rsidRPr="00390800">
          <w:rPr>
            <w:rFonts w:ascii="Arial" w:hAnsi="Arial" w:hint="eastAsia"/>
            <w:sz w:val="22"/>
            <w:rtl/>
          </w:rPr>
          <w:t>מכת</w:t>
        </w:r>
      </w:ins>
      <w:r w:rsidR="006C7789" w:rsidRPr="00390800">
        <w:rPr>
          <w:rFonts w:ascii="Arial" w:hAnsi="Arial" w:hint="cs"/>
          <w:sz w:val="22"/>
          <w:rtl/>
        </w:rPr>
        <w:t>ב</w:t>
      </w:r>
      <w:ins w:id="3608" w:author="Shimon" w:date="2021-12-29T13:47:00Z">
        <w:r w:rsidRPr="00390800">
          <w:rPr>
            <w:rFonts w:ascii="Arial" w:hAnsi="Arial" w:hint="cs"/>
            <w:sz w:val="22"/>
            <w:rtl/>
          </w:rPr>
          <w:t xml:space="preserve"> </w:t>
        </w:r>
      </w:ins>
      <w:ins w:id="3609" w:author="Shimon" w:date="2022-01-02T23:00:00Z">
        <w:r w:rsidR="00C763F9" w:rsidRPr="00390800">
          <w:rPr>
            <w:rFonts w:ascii="Arial" w:hAnsi="Arial" w:hint="cs"/>
            <w:sz w:val="22"/>
            <w:rtl/>
          </w:rPr>
          <w:t xml:space="preserve">התובע </w:t>
        </w:r>
      </w:ins>
      <w:ins w:id="3610" w:author="Shimon" w:date="2021-12-30T22:36:00Z">
        <w:r w:rsidR="004644D4" w:rsidRPr="00390800">
          <w:rPr>
            <w:rFonts w:ascii="Arial" w:hAnsi="Arial" w:hint="cs"/>
            <w:sz w:val="22"/>
            <w:rtl/>
          </w:rPr>
          <w:t xml:space="preserve">לסגן הנציב </w:t>
        </w:r>
      </w:ins>
      <w:ins w:id="3611" w:author="Shimon" w:date="2022-01-03T12:03:00Z">
        <w:r w:rsidR="00F15ABF" w:rsidRPr="00390800">
          <w:rPr>
            <w:rFonts w:ascii="Arial" w:hAnsi="Arial" w:hint="cs"/>
            <w:sz w:val="22"/>
            <w:rtl/>
          </w:rPr>
          <w:t>הנ"ל</w:t>
        </w:r>
      </w:ins>
      <w:del w:id="3612" w:author="Shimon" w:date="2021-12-30T22:36:00Z">
        <w:r w:rsidR="00FC0C54" w:rsidRPr="00390800" w:rsidDel="004644D4">
          <w:rPr>
            <w:rFonts w:ascii="Arial" w:hAnsi="Arial" w:hint="cs"/>
            <w:sz w:val="22"/>
            <w:rtl/>
          </w:rPr>
          <w:delText xml:space="preserve"> </w:delText>
        </w:r>
      </w:del>
      <w:ins w:id="3613" w:author="אביה שקורי" w:date="2021-12-08T11:03:00Z">
        <w:del w:id="3614" w:author="Shimon" w:date="2021-12-30T22:36:00Z">
          <w:r w:rsidR="00FC0C54" w:rsidRPr="00390800" w:rsidDel="004644D4">
            <w:rPr>
              <w:rFonts w:ascii="Arial" w:hAnsi="Arial" w:hint="cs"/>
              <w:sz w:val="22"/>
              <w:rtl/>
            </w:rPr>
            <w:delText xml:space="preserve"> </w:delText>
          </w:r>
        </w:del>
      </w:ins>
      <w:r w:rsidR="00FC0C54" w:rsidRPr="00390800">
        <w:rPr>
          <w:rFonts w:ascii="Arial" w:hAnsi="Arial" w:hint="cs"/>
          <w:sz w:val="22"/>
          <w:rtl/>
        </w:rPr>
        <w:t xml:space="preserve"> </w:t>
      </w:r>
      <w:ins w:id="3615" w:author="Shimon" w:date="2021-12-29T14:44:00Z">
        <w:r w:rsidR="00FC0C54" w:rsidRPr="00390800">
          <w:rPr>
            <w:rFonts w:ascii="Arial" w:hAnsi="Arial" w:hint="cs"/>
            <w:sz w:val="22"/>
            <w:rtl/>
          </w:rPr>
          <w:t>כמצוטט להלן:</w:t>
        </w:r>
      </w:ins>
      <w:ins w:id="3616" w:author="Shimon" w:date="2021-12-30T23:45:00Z">
        <w:r w:rsidR="00D02C4E" w:rsidRPr="00390800">
          <w:rPr>
            <w:rFonts w:ascii="Arial" w:hAnsi="Arial" w:hint="cs"/>
            <w:sz w:val="22"/>
            <w:rtl/>
          </w:rPr>
          <w:t xml:space="preserve"> </w:t>
        </w:r>
      </w:ins>
    </w:p>
    <w:p w14:paraId="5BED1B80" w14:textId="38915244" w:rsidR="00936F2C" w:rsidRPr="00936F2C" w:rsidRDefault="00E429B0" w:rsidP="00FC0C54">
      <w:pPr>
        <w:pStyle w:val="11"/>
        <w:spacing w:after="240" w:line="360" w:lineRule="auto"/>
        <w:ind w:left="1515" w:right="709" w:hanging="142"/>
        <w:rPr>
          <w:ins w:id="3617" w:author="Shimon" w:date="2021-12-29T13:49:00Z"/>
          <w:rFonts w:ascii="Arial" w:hAnsi="Arial"/>
          <w:i/>
          <w:iCs/>
          <w:sz w:val="22"/>
          <w:rtl/>
        </w:rPr>
      </w:pPr>
      <w:ins w:id="3618" w:author="אביה שקורי" w:date="2021-12-09T11:13:00Z">
        <w:r w:rsidRPr="00E429B0">
          <w:rPr>
            <w:rFonts w:ascii="Arial" w:hAnsi="Arial"/>
            <w:sz w:val="22"/>
            <w:rtl/>
            <w:rPrChange w:id="3619" w:author="אביה שקורי" w:date="2021-12-09T11:13:00Z">
              <w:rPr>
                <w:rFonts w:ascii="Arial" w:hAnsi="Arial"/>
                <w:i/>
                <w:iCs/>
                <w:sz w:val="22"/>
                <w:rtl/>
              </w:rPr>
            </w:rPrChange>
          </w:rPr>
          <w:t>"</w:t>
        </w:r>
      </w:ins>
      <w:ins w:id="3620" w:author="Shimon" w:date="2021-12-29T13:49:00Z">
        <w:r w:rsidR="00936F2C" w:rsidRPr="00936F2C">
          <w:rPr>
            <w:rtl/>
          </w:rPr>
          <w:t xml:space="preserve"> </w:t>
        </w:r>
        <w:r w:rsidR="00936F2C" w:rsidRPr="00936F2C">
          <w:rPr>
            <w:rFonts w:ascii="Arial" w:hAnsi="Arial"/>
            <w:i/>
            <w:iCs/>
            <w:sz w:val="22"/>
            <w:rtl/>
          </w:rPr>
          <w:t xml:space="preserve">בימים אלו קבלתי ממינהל הגימלאות תלוש ראשון (לחודש דצמבר 2012) המפרט את הסכום שמינהל הגימלאות שילם לי כגימלה חודשית והופתעתי מהנתונים. </w:t>
        </w:r>
      </w:ins>
    </w:p>
    <w:p w14:paraId="3244F5FC" w14:textId="6B528489" w:rsidR="00936F2C" w:rsidRPr="007F104F" w:rsidRDefault="007F104F" w:rsidP="00FC0C54">
      <w:pPr>
        <w:pStyle w:val="11"/>
        <w:tabs>
          <w:tab w:val="left" w:pos="1160"/>
        </w:tabs>
        <w:spacing w:after="240" w:line="360" w:lineRule="auto"/>
        <w:ind w:left="1515" w:right="709" w:hanging="142"/>
        <w:rPr>
          <w:ins w:id="3621" w:author="Shimon" w:date="2021-12-29T13:49:00Z"/>
          <w:rFonts w:ascii="Arial" w:hAnsi="Arial"/>
          <w:b/>
          <w:bCs/>
          <w:i/>
          <w:iCs/>
          <w:sz w:val="22"/>
          <w:rtl/>
          <w:rPrChange w:id="3622" w:author="Shimon" w:date="2021-12-29T13:52:00Z">
            <w:rPr>
              <w:ins w:id="3623" w:author="Shimon" w:date="2021-12-29T13:49:00Z"/>
              <w:rFonts w:ascii="Arial" w:hAnsi="Arial"/>
              <w:i/>
              <w:iCs/>
              <w:sz w:val="22"/>
              <w:rtl/>
            </w:rPr>
          </w:rPrChange>
        </w:rPr>
      </w:pPr>
      <w:ins w:id="3624" w:author="Shimon" w:date="2021-12-29T13:56:00Z">
        <w:r>
          <w:rPr>
            <w:rFonts w:ascii="Arial" w:hAnsi="Arial" w:hint="cs"/>
            <w:b/>
            <w:bCs/>
            <w:i/>
            <w:iCs/>
            <w:sz w:val="22"/>
            <w:rtl/>
          </w:rPr>
          <w:t xml:space="preserve">  </w:t>
        </w:r>
      </w:ins>
      <w:ins w:id="3625" w:author="Shimon" w:date="2021-12-29T13:49:00Z">
        <w:r w:rsidR="00936F2C" w:rsidRPr="007F104F">
          <w:rPr>
            <w:rFonts w:ascii="Arial" w:hAnsi="Arial"/>
            <w:b/>
            <w:bCs/>
            <w:i/>
            <w:iCs/>
            <w:sz w:val="22"/>
            <w:rtl/>
            <w:rPrChange w:id="3626" w:author="Shimon" w:date="2021-12-29T13:52:00Z">
              <w:rPr>
                <w:rFonts w:ascii="Arial" w:hAnsi="Arial"/>
                <w:i/>
                <w:iCs/>
                <w:sz w:val="22"/>
                <w:rtl/>
              </w:rPr>
            </w:rPrChange>
          </w:rPr>
          <w:t>ממינהל הגימלאות נמסר לי כי הסכומים חושבו ע"פ הנחיותיך</w:t>
        </w:r>
        <w:r w:rsidR="00936F2C" w:rsidRPr="00936F2C">
          <w:rPr>
            <w:rFonts w:ascii="Arial" w:hAnsi="Arial"/>
            <w:i/>
            <w:iCs/>
            <w:sz w:val="22"/>
            <w:rtl/>
          </w:rPr>
          <w:t xml:space="preserve"> במכתב שבסימוכין (העתק מכתבך המצ"ב, הועבר אלי בימים אלו לבקשתי ממינהל  הגמלאות</w:t>
        </w:r>
        <w:r w:rsidR="00936F2C" w:rsidRPr="007F104F">
          <w:rPr>
            <w:rFonts w:ascii="Arial" w:hAnsi="Arial"/>
            <w:b/>
            <w:bCs/>
            <w:i/>
            <w:iCs/>
            <w:sz w:val="22"/>
            <w:rtl/>
            <w:rPrChange w:id="3627" w:author="Shimon" w:date="2021-12-29T13:52:00Z">
              <w:rPr>
                <w:rFonts w:ascii="Arial" w:hAnsi="Arial"/>
                <w:i/>
                <w:iCs/>
                <w:sz w:val="22"/>
                <w:rtl/>
              </w:rPr>
            </w:rPrChange>
          </w:rPr>
          <w:t>) והובהר לי כי עלי להפנות אליך את הערותי לנוסחת חישוב הגימלה שבמכתב.</w:t>
        </w:r>
      </w:ins>
    </w:p>
    <w:p w14:paraId="7EC086ED" w14:textId="1B9C2FFD" w:rsidR="00E429B0" w:rsidRDefault="00E429B0">
      <w:pPr>
        <w:pStyle w:val="11"/>
        <w:tabs>
          <w:tab w:val="left" w:pos="1160"/>
        </w:tabs>
        <w:spacing w:before="0" w:after="240" w:line="360" w:lineRule="auto"/>
        <w:ind w:left="1515" w:right="709" w:firstLine="0"/>
        <w:rPr>
          <w:ins w:id="3628" w:author="Shimon" w:date="2021-12-29T13:39:00Z"/>
          <w:rFonts w:ascii="Arial" w:hAnsi="Arial"/>
          <w:sz w:val="22"/>
          <w:rtl/>
        </w:rPr>
        <w:pPrChange w:id="3629" w:author="Shimon" w:date="2021-12-29T13:55:00Z">
          <w:pPr>
            <w:pStyle w:val="11"/>
            <w:tabs>
              <w:tab w:val="left" w:pos="1160"/>
            </w:tabs>
            <w:spacing w:before="0" w:after="240" w:line="360" w:lineRule="auto"/>
            <w:ind w:left="1515" w:right="284" w:firstLine="0"/>
          </w:pPr>
        </w:pPrChange>
      </w:pPr>
      <w:ins w:id="3630" w:author="אביה שקורי" w:date="2021-12-09T11:13:00Z">
        <w:r w:rsidRPr="007F104F">
          <w:rPr>
            <w:rFonts w:ascii="Arial" w:hAnsi="Arial"/>
            <w:b/>
            <w:bCs/>
            <w:i/>
            <w:iCs/>
            <w:sz w:val="22"/>
            <w:rtl/>
            <w:rPrChange w:id="3631" w:author="Shimon" w:date="2021-12-29T13:53:00Z">
              <w:rPr>
                <w:rFonts w:ascii="Arial" w:hAnsi="Arial"/>
                <w:i/>
                <w:iCs/>
                <w:sz w:val="22"/>
                <w:rtl/>
              </w:rPr>
            </w:rPrChange>
          </w:rPr>
          <w:t>בהמ</w:t>
        </w:r>
        <w:r w:rsidRPr="007F104F">
          <w:rPr>
            <w:rFonts w:ascii="Arial" w:hAnsi="Arial" w:hint="eastAsia"/>
            <w:b/>
            <w:bCs/>
            <w:i/>
            <w:iCs/>
            <w:sz w:val="22"/>
            <w:rtl/>
            <w:rPrChange w:id="3632" w:author="Shimon" w:date="2021-12-29T13:53:00Z">
              <w:rPr>
                <w:rFonts w:ascii="Arial" w:hAnsi="Arial" w:hint="eastAsia"/>
                <w:i/>
                <w:iCs/>
                <w:sz w:val="22"/>
                <w:rtl/>
              </w:rPr>
            </w:rPrChange>
          </w:rPr>
          <w:t>שך</w:t>
        </w:r>
        <w:r w:rsidRPr="007F104F">
          <w:rPr>
            <w:rFonts w:ascii="Arial" w:hAnsi="Arial"/>
            <w:b/>
            <w:bCs/>
            <w:i/>
            <w:iCs/>
            <w:sz w:val="22"/>
            <w:rtl/>
            <w:rPrChange w:id="3633" w:author="Shimon" w:date="2021-12-29T13:53:00Z">
              <w:rPr>
                <w:rFonts w:ascii="Arial" w:hAnsi="Arial"/>
                <w:i/>
                <w:iCs/>
                <w:sz w:val="22"/>
                <w:rtl/>
              </w:rPr>
            </w:rPrChange>
          </w:rPr>
          <w:t xml:space="preserve"> </w:t>
        </w:r>
        <w:r w:rsidRPr="007F104F">
          <w:rPr>
            <w:rFonts w:ascii="Arial" w:hAnsi="Arial" w:hint="eastAsia"/>
            <w:b/>
            <w:bCs/>
            <w:i/>
            <w:iCs/>
            <w:sz w:val="22"/>
            <w:rtl/>
            <w:rPrChange w:id="3634" w:author="Shimon" w:date="2021-12-29T13:53:00Z">
              <w:rPr>
                <w:rFonts w:ascii="Arial" w:hAnsi="Arial" w:hint="eastAsia"/>
                <w:i/>
                <w:iCs/>
                <w:sz w:val="22"/>
                <w:rtl/>
              </w:rPr>
            </w:rPrChange>
          </w:rPr>
          <w:t>לשיחתנו</w:t>
        </w:r>
        <w:r w:rsidRPr="007F104F">
          <w:rPr>
            <w:rFonts w:ascii="Arial" w:hAnsi="Arial"/>
            <w:b/>
            <w:bCs/>
            <w:i/>
            <w:iCs/>
            <w:sz w:val="22"/>
            <w:rtl/>
            <w:rPrChange w:id="3635" w:author="Shimon" w:date="2021-12-29T13:53:00Z">
              <w:rPr>
                <w:rFonts w:ascii="Arial" w:hAnsi="Arial"/>
                <w:i/>
                <w:iCs/>
                <w:sz w:val="22"/>
                <w:rtl/>
              </w:rPr>
            </w:rPrChange>
          </w:rPr>
          <w:t xml:space="preserve"> </w:t>
        </w:r>
        <w:r w:rsidRPr="007F104F">
          <w:rPr>
            <w:rFonts w:ascii="Arial" w:hAnsi="Arial" w:hint="eastAsia"/>
            <w:b/>
            <w:bCs/>
            <w:i/>
            <w:iCs/>
            <w:sz w:val="22"/>
            <w:rtl/>
            <w:rPrChange w:id="3636" w:author="Shimon" w:date="2021-12-29T13:53:00Z">
              <w:rPr>
                <w:rFonts w:ascii="Arial" w:hAnsi="Arial" w:hint="eastAsia"/>
                <w:i/>
                <w:iCs/>
                <w:sz w:val="22"/>
                <w:rtl/>
              </w:rPr>
            </w:rPrChange>
          </w:rPr>
          <w:t>הטלפונית</w:t>
        </w:r>
        <w:r w:rsidRPr="007F104F">
          <w:rPr>
            <w:rFonts w:ascii="Arial" w:hAnsi="Arial"/>
            <w:b/>
            <w:bCs/>
            <w:i/>
            <w:iCs/>
            <w:sz w:val="22"/>
            <w:rtl/>
            <w:rPrChange w:id="3637" w:author="Shimon" w:date="2021-12-29T13:53:00Z">
              <w:rPr>
                <w:rFonts w:ascii="Arial" w:hAnsi="Arial"/>
                <w:i/>
                <w:iCs/>
                <w:sz w:val="22"/>
                <w:rtl/>
              </w:rPr>
            </w:rPrChange>
          </w:rPr>
          <w:t xml:space="preserve"> </w:t>
        </w:r>
        <w:r w:rsidRPr="007F104F">
          <w:rPr>
            <w:rFonts w:ascii="Arial" w:hAnsi="Arial" w:hint="eastAsia"/>
            <w:b/>
            <w:bCs/>
            <w:i/>
            <w:iCs/>
            <w:sz w:val="22"/>
            <w:rtl/>
            <w:rPrChange w:id="3638" w:author="Shimon" w:date="2021-12-29T13:53:00Z">
              <w:rPr>
                <w:rFonts w:ascii="Arial" w:hAnsi="Arial" w:hint="eastAsia"/>
                <w:i/>
                <w:iCs/>
                <w:sz w:val="22"/>
                <w:rtl/>
              </w:rPr>
            </w:rPrChange>
          </w:rPr>
          <w:t>בעניין</w:t>
        </w:r>
        <w:r w:rsidRPr="007F104F">
          <w:rPr>
            <w:rFonts w:ascii="Arial" w:hAnsi="Arial"/>
            <w:b/>
            <w:bCs/>
            <w:i/>
            <w:iCs/>
            <w:sz w:val="22"/>
            <w:rtl/>
            <w:rPrChange w:id="3639" w:author="Shimon" w:date="2021-12-29T13:53:00Z">
              <w:rPr>
                <w:rFonts w:ascii="Arial" w:hAnsi="Arial"/>
                <w:i/>
                <w:iCs/>
                <w:sz w:val="22"/>
                <w:rtl/>
              </w:rPr>
            </w:rPrChange>
          </w:rPr>
          <w:t xml:space="preserve"> </w:t>
        </w:r>
      </w:ins>
      <w:r w:rsidR="00DD3601" w:rsidRPr="007F104F">
        <w:rPr>
          <w:rFonts w:ascii="Arial" w:hAnsi="Arial" w:hint="eastAsia"/>
          <w:b/>
          <w:bCs/>
          <w:i/>
          <w:iCs/>
          <w:sz w:val="22"/>
          <w:rtl/>
          <w:rPrChange w:id="3640" w:author="Shimon" w:date="2021-12-29T13:53:00Z">
            <w:rPr>
              <w:rFonts w:ascii="Arial" w:hAnsi="Arial" w:hint="eastAsia"/>
              <w:i/>
              <w:iCs/>
              <w:sz w:val="22"/>
              <w:rtl/>
            </w:rPr>
          </w:rPrChange>
        </w:rPr>
        <w:t>ו</w:t>
      </w:r>
      <w:ins w:id="3641" w:author="אביה שקורי" w:date="2021-12-09T11:13:00Z">
        <w:r w:rsidRPr="007F104F">
          <w:rPr>
            <w:rFonts w:ascii="Arial" w:hAnsi="Arial" w:hint="eastAsia"/>
            <w:b/>
            <w:bCs/>
            <w:i/>
            <w:iCs/>
            <w:sz w:val="22"/>
            <w:rtl/>
            <w:rPrChange w:id="3642" w:author="Shimon" w:date="2021-12-29T13:53:00Z">
              <w:rPr>
                <w:rFonts w:ascii="Arial" w:hAnsi="Arial" w:hint="eastAsia"/>
                <w:i/>
                <w:iCs/>
                <w:sz w:val="22"/>
                <w:rtl/>
              </w:rPr>
            </w:rPrChange>
          </w:rPr>
          <w:t>בקשתך</w:t>
        </w:r>
        <w:r w:rsidRPr="00E429B0">
          <w:rPr>
            <w:rFonts w:ascii="Arial" w:hAnsi="Arial"/>
            <w:i/>
            <w:iCs/>
            <w:sz w:val="22"/>
            <w:rtl/>
          </w:rPr>
          <w:t xml:space="preserve">, (ובלי </w:t>
        </w:r>
        <w:r w:rsidRPr="00E429B0">
          <w:rPr>
            <w:rFonts w:ascii="Arial" w:hAnsi="Arial" w:hint="eastAsia"/>
            <w:i/>
            <w:iCs/>
            <w:sz w:val="22"/>
            <w:rtl/>
          </w:rPr>
          <w:t>קשר</w:t>
        </w:r>
        <w:r w:rsidRPr="00E429B0">
          <w:rPr>
            <w:rFonts w:ascii="Arial" w:hAnsi="Arial"/>
            <w:i/>
            <w:iCs/>
            <w:sz w:val="22"/>
            <w:rtl/>
          </w:rPr>
          <w:t xml:space="preserve"> </w:t>
        </w:r>
        <w:r w:rsidRPr="00E429B0">
          <w:rPr>
            <w:rFonts w:ascii="Arial" w:hAnsi="Arial" w:hint="eastAsia"/>
            <w:i/>
            <w:iCs/>
            <w:sz w:val="22"/>
            <w:rtl/>
          </w:rPr>
          <w:t>לטענותי</w:t>
        </w:r>
        <w:r w:rsidRPr="009E7865">
          <w:rPr>
            <w:rFonts w:ascii="Arial" w:hAnsi="Arial"/>
            <w:i/>
            <w:iCs/>
            <w:sz w:val="22"/>
            <w:rtl/>
          </w:rPr>
          <w:t xml:space="preserve"> על הפסקת עבודתי והוצאתי לגמלאות), אני מפרט להלן את הערותי</w:t>
        </w:r>
        <w:r w:rsidRPr="009E7865">
          <w:rPr>
            <w:rFonts w:ascii="Arial" w:hAnsi="Arial" w:hint="eastAsia"/>
            <w:i/>
            <w:iCs/>
            <w:sz w:val="22"/>
            <w:rtl/>
          </w:rPr>
          <w:t>י</w:t>
        </w:r>
        <w:r w:rsidRPr="009E7865">
          <w:rPr>
            <w:rFonts w:ascii="Arial" w:hAnsi="Arial"/>
            <w:i/>
            <w:iCs/>
            <w:sz w:val="22"/>
            <w:rtl/>
          </w:rPr>
          <w:t xml:space="preserve"> לדרך חישוב הגמלה במכתבך</w:t>
        </w:r>
      </w:ins>
      <w:r w:rsidR="00893E16">
        <w:rPr>
          <w:rFonts w:ascii="Arial" w:hAnsi="Arial" w:hint="cs"/>
          <w:i/>
          <w:iCs/>
          <w:sz w:val="22"/>
          <w:rtl/>
        </w:rPr>
        <w:t xml:space="preserve"> שבסימוכין</w:t>
      </w:r>
      <w:ins w:id="3643" w:author="Shimon" w:date="2021-12-29T13:54:00Z">
        <w:r w:rsidR="007F104F">
          <w:rPr>
            <w:rFonts w:ascii="Arial" w:hAnsi="Arial" w:hint="cs"/>
            <w:i/>
            <w:iCs/>
            <w:sz w:val="22"/>
            <w:rtl/>
          </w:rPr>
          <w:t>"</w:t>
        </w:r>
      </w:ins>
      <w:r w:rsidR="00893E16">
        <w:rPr>
          <w:rFonts w:ascii="Arial" w:hAnsi="Arial" w:hint="cs"/>
          <w:sz w:val="22"/>
          <w:rtl/>
        </w:rPr>
        <w:t>.</w:t>
      </w:r>
      <w:ins w:id="3644" w:author="Shimon" w:date="2021-12-30T23:47:00Z">
        <w:r w:rsidR="00D02C4E">
          <w:rPr>
            <w:rFonts w:ascii="Arial" w:hAnsi="Arial" w:hint="cs"/>
            <w:sz w:val="22"/>
            <w:rtl/>
          </w:rPr>
          <w:t xml:space="preserve">                                </w:t>
        </w:r>
      </w:ins>
      <w:ins w:id="3645" w:author="Shimon" w:date="2021-12-29T13:55:00Z">
        <w:r w:rsidR="007F104F">
          <w:rPr>
            <w:rFonts w:ascii="Arial" w:hAnsi="Arial" w:hint="cs"/>
            <w:sz w:val="22"/>
            <w:rtl/>
          </w:rPr>
          <w:t>(</w:t>
        </w:r>
        <w:r w:rsidR="007F104F" w:rsidRPr="00FC0C54">
          <w:rPr>
            <w:rFonts w:ascii="Arial" w:hAnsi="Arial" w:hint="cs"/>
            <w:sz w:val="22"/>
            <w:rtl/>
          </w:rPr>
          <w:t>ההדגשות</w:t>
        </w:r>
        <w:r w:rsidR="007F104F">
          <w:rPr>
            <w:rFonts w:ascii="Arial" w:hAnsi="Arial" w:hint="cs"/>
            <w:sz w:val="22"/>
            <w:rtl/>
          </w:rPr>
          <w:t xml:space="preserve"> אינן במכתב המקורי)</w:t>
        </w:r>
      </w:ins>
    </w:p>
    <w:p w14:paraId="15951F6C" w14:textId="32E793A6" w:rsidR="00202B04" w:rsidRDefault="00202B04">
      <w:pPr>
        <w:pStyle w:val="11"/>
        <w:spacing w:before="0" w:after="120" w:line="360" w:lineRule="auto"/>
        <w:ind w:left="523" w:right="360" w:firstLine="0"/>
        <w:rPr>
          <w:rFonts w:ascii="Arial" w:hAnsi="Arial"/>
          <w:sz w:val="22"/>
          <w:rtl/>
        </w:rPr>
        <w:pPrChange w:id="3646" w:author="Shimon" w:date="2022-01-04T10:51:00Z">
          <w:pPr>
            <w:pStyle w:val="11"/>
            <w:numPr>
              <w:numId w:val="38"/>
            </w:numPr>
            <w:tabs>
              <w:tab w:val="num" w:pos="1069"/>
              <w:tab w:val="num" w:pos="1440"/>
            </w:tabs>
            <w:spacing w:before="0" w:after="120" w:line="360" w:lineRule="auto"/>
            <w:ind w:left="380" w:right="360" w:hanging="357"/>
          </w:pPr>
        </w:pPrChange>
      </w:pPr>
      <w:ins w:id="3647" w:author="Shimon" w:date="2021-12-29T13:39:00Z">
        <w:r w:rsidRPr="00202B04">
          <w:rPr>
            <w:rFonts w:asciiTheme="minorHAnsi" w:eastAsiaTheme="minorHAnsi" w:hAnsiTheme="minorHAnsi" w:hint="cs"/>
            <w:rtl/>
            <w:lang w:eastAsia="en-US"/>
          </w:rPr>
          <w:t>נדגיש</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כי</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הממונה</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במינהל</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הגימלאות</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גב</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שוורץ,</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היתה</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מכותבת</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למכתב</w:t>
        </w:r>
      </w:ins>
      <w:ins w:id="3648" w:author="Shimon" w:date="2021-12-29T13:40:00Z">
        <w:r w:rsidR="00936F2C">
          <w:rPr>
            <w:rFonts w:asciiTheme="minorHAnsi" w:eastAsiaTheme="minorHAnsi" w:hAnsiTheme="minorHAnsi" w:hint="cs"/>
            <w:rtl/>
            <w:lang w:eastAsia="en-US"/>
          </w:rPr>
          <w:t xml:space="preserve"> </w:t>
        </w:r>
      </w:ins>
      <w:ins w:id="3649" w:author="Shimon" w:date="2021-12-30T23:47:00Z">
        <w:r w:rsidR="00D02C4E">
          <w:rPr>
            <w:rFonts w:asciiTheme="minorHAnsi" w:eastAsiaTheme="minorHAnsi" w:hAnsiTheme="minorHAnsi" w:hint="cs"/>
            <w:rtl/>
            <w:lang w:eastAsia="en-US"/>
          </w:rPr>
          <w:t xml:space="preserve">זה של </w:t>
        </w:r>
      </w:ins>
      <w:ins w:id="3650" w:author="Shimon" w:date="2021-12-29T13:39:00Z">
        <w:r w:rsidRPr="00202B04">
          <w:rPr>
            <w:rFonts w:asciiTheme="minorHAnsi" w:eastAsiaTheme="minorHAnsi" w:hAnsiTheme="minorHAnsi" w:hint="cs"/>
            <w:rtl/>
            <w:lang w:eastAsia="en-US"/>
          </w:rPr>
          <w:t>ה</w:t>
        </w:r>
      </w:ins>
      <w:ins w:id="3651" w:author="Shimon" w:date="2021-12-30T23:48:00Z">
        <w:r w:rsidR="00D02C4E">
          <w:rPr>
            <w:rFonts w:asciiTheme="minorHAnsi" w:eastAsiaTheme="minorHAnsi" w:hAnsiTheme="minorHAnsi" w:hint="cs"/>
            <w:rtl/>
            <w:lang w:eastAsia="en-US"/>
          </w:rPr>
          <w:t>תןבע</w:t>
        </w:r>
      </w:ins>
      <w:ins w:id="3652" w:author="Shimon" w:date="2021-12-29T13:40:00Z">
        <w:r w:rsidR="00936F2C">
          <w:rPr>
            <w:rFonts w:asciiTheme="minorHAnsi" w:eastAsiaTheme="minorHAnsi" w:hAnsiTheme="minorHAnsi" w:hint="cs"/>
            <w:rtl/>
            <w:lang w:eastAsia="en-US"/>
          </w:rPr>
          <w:t xml:space="preserve"> לאהרונוב</w:t>
        </w:r>
      </w:ins>
      <w:ins w:id="3653" w:author="Shimon" w:date="2021-12-29T13:39:00Z">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w:t>
        </w:r>
        <w:r w:rsidRPr="00202B04">
          <w:rPr>
            <w:rFonts w:asciiTheme="minorHAnsi" w:eastAsiaTheme="minorHAnsi" w:hAnsiTheme="minorHAnsi" w:hint="eastAsia"/>
            <w:rtl/>
            <w:lang w:eastAsia="en-US"/>
            <w:rPrChange w:id="3654" w:author="Ofir Tal" w:date="2021-02-21T09:28:00Z">
              <w:rPr>
                <w:rFonts w:hint="eastAsia"/>
                <w:highlight w:val="green"/>
                <w:rtl/>
              </w:rPr>
            </w:rPrChange>
          </w:rPr>
          <w:t>ר</w:t>
        </w:r>
        <w:r w:rsidRPr="00202B04">
          <w:rPr>
            <w:rFonts w:asciiTheme="minorHAnsi" w:eastAsiaTheme="minorHAnsi" w:hAnsiTheme="minorHAnsi"/>
            <w:rtl/>
            <w:lang w:eastAsia="en-US"/>
            <w:rPrChange w:id="3655" w:author="Ofir Tal" w:date="2021-02-21T09:28:00Z">
              <w:rPr>
                <w:highlight w:val="green"/>
                <w:rtl/>
              </w:rPr>
            </w:rPrChange>
          </w:rPr>
          <w:t xml:space="preserve">' </w:t>
        </w:r>
        <w:r w:rsidRPr="00202B04">
          <w:rPr>
            <w:rFonts w:asciiTheme="minorHAnsi" w:eastAsiaTheme="minorHAnsi" w:hAnsiTheme="minorHAnsi" w:hint="eastAsia"/>
            <w:rtl/>
            <w:lang w:eastAsia="en-US"/>
            <w:rPrChange w:id="3656" w:author="Ofir Tal" w:date="2021-02-21T09:28:00Z">
              <w:rPr>
                <w:rFonts w:hint="eastAsia"/>
                <w:highlight w:val="green"/>
                <w:rtl/>
              </w:rPr>
            </w:rPrChange>
          </w:rPr>
          <w:t>בתחתית</w:t>
        </w:r>
        <w:r w:rsidRPr="00202B04">
          <w:rPr>
            <w:rFonts w:asciiTheme="minorHAnsi" w:eastAsiaTheme="minorHAnsi" w:hAnsiTheme="minorHAnsi"/>
            <w:rtl/>
            <w:lang w:eastAsia="en-US"/>
            <w:rPrChange w:id="3657" w:author="Ofir Tal" w:date="2021-02-21T09:28:00Z">
              <w:rPr>
                <w:highlight w:val="green"/>
                <w:rtl/>
              </w:rPr>
            </w:rPrChange>
          </w:rPr>
          <w:t xml:space="preserve"> </w:t>
        </w:r>
        <w:r w:rsidRPr="00202B04">
          <w:rPr>
            <w:rFonts w:asciiTheme="minorHAnsi" w:eastAsiaTheme="minorHAnsi" w:hAnsiTheme="minorHAnsi" w:hint="eastAsia"/>
            <w:rtl/>
            <w:lang w:eastAsia="en-US"/>
            <w:rPrChange w:id="3658" w:author="Ofir Tal" w:date="2021-02-21T09:28:00Z">
              <w:rPr>
                <w:rFonts w:hint="eastAsia"/>
                <w:highlight w:val="green"/>
                <w:rtl/>
              </w:rPr>
            </w:rPrChange>
          </w:rPr>
          <w:t>המכתב</w:t>
        </w:r>
        <w:r w:rsidRPr="00202B04">
          <w:rPr>
            <w:rFonts w:asciiTheme="minorHAnsi" w:eastAsiaTheme="minorHAnsi" w:hAnsiTheme="minorHAnsi"/>
            <w:rtl/>
            <w:lang w:eastAsia="en-US"/>
            <w:rPrChange w:id="3659" w:author="Ofir Tal" w:date="2021-02-21T09:28:00Z">
              <w:rPr>
                <w:highlight w:val="green"/>
                <w:rtl/>
              </w:rPr>
            </w:rPrChange>
          </w:rPr>
          <w:t>)</w:t>
        </w:r>
        <w:r w:rsidRPr="00202B04">
          <w:rPr>
            <w:rFonts w:asciiTheme="minorHAnsi" w:eastAsiaTheme="minorHAnsi" w:hAnsiTheme="minorHAnsi" w:hint="cs"/>
            <w:rtl/>
            <w:lang w:eastAsia="en-US"/>
          </w:rPr>
          <w:t xml:space="preserve"> ו</w:t>
        </w:r>
      </w:ins>
      <w:ins w:id="3660" w:author="Shimon" w:date="2021-12-30T23:48:00Z">
        <w:r w:rsidR="00D02C4E">
          <w:rPr>
            <w:rFonts w:asciiTheme="minorHAnsi" w:eastAsiaTheme="minorHAnsi" w:hAnsiTheme="minorHAnsi" w:hint="cs"/>
            <w:rtl/>
            <w:lang w:eastAsia="en-US"/>
          </w:rPr>
          <w:t xml:space="preserve">היא </w:t>
        </w:r>
      </w:ins>
      <w:ins w:id="3661" w:author="Shimon" w:date="2021-12-29T13:39:00Z">
        <w:r w:rsidRPr="00202B04">
          <w:rPr>
            <w:rFonts w:asciiTheme="minorHAnsi" w:eastAsiaTheme="minorHAnsi" w:hAnsiTheme="minorHAnsi" w:hint="cs"/>
            <w:rtl/>
            <w:lang w:eastAsia="en-US"/>
          </w:rPr>
          <w:t>לא</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סתרה</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את הכתוב בו</w:t>
        </w:r>
        <w:r w:rsidRPr="00202B04">
          <w:rPr>
            <w:rFonts w:asciiTheme="minorHAnsi" w:eastAsiaTheme="minorHAnsi" w:hAnsiTheme="minorHAnsi"/>
            <w:rtl/>
            <w:lang w:eastAsia="en-US"/>
          </w:rPr>
          <w:t xml:space="preserve"> </w:t>
        </w:r>
        <w:r w:rsidRPr="00202B04">
          <w:rPr>
            <w:rFonts w:asciiTheme="minorHAnsi" w:eastAsiaTheme="minorHAnsi" w:hAnsiTheme="minorHAnsi" w:hint="cs"/>
            <w:rtl/>
            <w:lang w:eastAsia="en-US"/>
          </w:rPr>
          <w:t>מעולם</w:t>
        </w:r>
        <w:r w:rsidRPr="00202B04">
          <w:rPr>
            <w:rFonts w:asciiTheme="minorHAnsi" w:eastAsiaTheme="minorHAnsi" w:hAnsiTheme="minorHAnsi"/>
            <w:rtl/>
            <w:lang w:eastAsia="en-US"/>
          </w:rPr>
          <w:t>.</w:t>
        </w:r>
      </w:ins>
    </w:p>
    <w:p w14:paraId="1E424428" w14:textId="77777777" w:rsidR="00390800" w:rsidDel="00D43997" w:rsidRDefault="00390800" w:rsidP="00390800">
      <w:pPr>
        <w:spacing w:after="200" w:line="360" w:lineRule="auto"/>
        <w:ind w:left="523"/>
        <w:jc w:val="both"/>
        <w:rPr>
          <w:del w:id="3662" w:author="Shimon" w:date="2021-12-29T13:56:00Z"/>
          <w:rFonts w:ascii="Arial" w:hAnsi="Arial"/>
          <w:sz w:val="22"/>
          <w:rtl/>
        </w:rPr>
      </w:pPr>
    </w:p>
    <w:p w14:paraId="2F7BFB86" w14:textId="2B6780C9" w:rsidR="0048216F" w:rsidRDefault="00311146">
      <w:pPr>
        <w:pStyle w:val="11"/>
        <w:spacing w:before="0" w:after="120" w:line="360" w:lineRule="auto"/>
        <w:ind w:left="380" w:right="360" w:firstLine="0"/>
        <w:rPr>
          <w:rStyle w:val="emailstyle17"/>
          <w:rFonts w:ascii="Times New Roman" w:hAnsi="Times New Roman" w:cs="David"/>
          <w:color w:val="auto"/>
          <w:sz w:val="24"/>
          <w:rtl/>
        </w:rPr>
        <w:pPrChange w:id="3663" w:author="Shimon" w:date="2022-01-04T10:51:00Z">
          <w:pPr>
            <w:pStyle w:val="11"/>
            <w:numPr>
              <w:numId w:val="38"/>
            </w:numPr>
            <w:tabs>
              <w:tab w:val="num" w:pos="1069"/>
              <w:tab w:val="num" w:pos="1440"/>
            </w:tabs>
            <w:spacing w:before="0" w:after="120" w:line="360" w:lineRule="auto"/>
            <w:ind w:left="380" w:right="360" w:hanging="357"/>
          </w:pPr>
        </w:pPrChange>
      </w:pPr>
      <w:ins w:id="3664" w:author="Shimon" w:date="2022-01-04T10:52:00Z">
        <w:r>
          <w:rPr>
            <w:rStyle w:val="emailstyle17"/>
            <w:rFonts w:ascii="Times New Roman" w:hAnsi="Times New Roman" w:cs="David" w:hint="cs"/>
            <w:color w:val="auto"/>
            <w:sz w:val="24"/>
            <w:rtl/>
          </w:rPr>
          <w:t xml:space="preserve">בגוף </w:t>
        </w:r>
      </w:ins>
      <w:r w:rsidR="00390800">
        <w:rPr>
          <w:rStyle w:val="emailstyle17"/>
          <w:rFonts w:ascii="Times New Roman" w:hAnsi="Times New Roman" w:cs="David" w:hint="cs"/>
          <w:color w:val="auto"/>
          <w:sz w:val="24"/>
          <w:rtl/>
        </w:rPr>
        <w:t>ה</w:t>
      </w:r>
      <w:ins w:id="3665" w:author="Shimon" w:date="2022-01-04T10:52:00Z">
        <w:r>
          <w:rPr>
            <w:rStyle w:val="emailstyle17"/>
            <w:rFonts w:ascii="Times New Roman" w:hAnsi="Times New Roman" w:cs="David" w:hint="cs"/>
            <w:color w:val="auto"/>
            <w:sz w:val="24"/>
            <w:rtl/>
          </w:rPr>
          <w:t>מכתב המפורט</w:t>
        </w:r>
      </w:ins>
      <w:r>
        <w:rPr>
          <w:rStyle w:val="emailstyle17"/>
          <w:rFonts w:ascii="Times New Roman" w:hAnsi="Times New Roman" w:cs="David" w:hint="cs"/>
          <w:color w:val="auto"/>
          <w:sz w:val="24"/>
          <w:rtl/>
        </w:rPr>
        <w:t xml:space="preserve"> </w:t>
      </w:r>
      <w:ins w:id="3666" w:author="Shimon" w:date="2022-01-04T10:52:00Z">
        <w:r>
          <w:rPr>
            <w:rStyle w:val="emailstyle17"/>
            <w:rFonts w:ascii="Times New Roman" w:hAnsi="Times New Roman" w:cs="David" w:hint="cs"/>
            <w:color w:val="auto"/>
            <w:sz w:val="24"/>
            <w:rtl/>
          </w:rPr>
          <w:t>והממוסמך, מוכיח התובע כי שיעורי הגימלה ונוסחת חישובה בהנחיות אהרונוב  אינם משקפים את זכויותיו ע"פ החוזה, גורמים לו עוול קשה, וגוזלים ממנו</w:t>
        </w:r>
      </w:ins>
      <w:r>
        <w:rPr>
          <w:rStyle w:val="emailstyle17"/>
          <w:rFonts w:ascii="Times New Roman" w:hAnsi="Times New Roman" w:cs="David" w:hint="cs"/>
          <w:color w:val="auto"/>
          <w:sz w:val="24"/>
          <w:rtl/>
        </w:rPr>
        <w:t>,</w:t>
      </w:r>
      <w:ins w:id="3667" w:author="Shimon" w:date="2022-01-04T10:52:00Z">
        <w:r>
          <w:rPr>
            <w:rStyle w:val="emailstyle17"/>
            <w:rFonts w:ascii="Times New Roman" w:hAnsi="Times New Roman" w:cs="David" w:hint="cs"/>
            <w:color w:val="auto"/>
            <w:sz w:val="24"/>
            <w:rtl/>
          </w:rPr>
          <w:t xml:space="preserve"> מדי חודש</w:t>
        </w:r>
      </w:ins>
      <w:ins w:id="3668" w:author="Shimon" w:date="2022-01-04T10:53:00Z">
        <w:r>
          <w:rPr>
            <w:rStyle w:val="emailstyle17"/>
            <w:rFonts w:ascii="Times New Roman" w:hAnsi="Times New Roman" w:cs="David" w:hint="cs"/>
            <w:color w:val="auto"/>
            <w:sz w:val="24"/>
            <w:rtl/>
          </w:rPr>
          <w:t>,</w:t>
        </w:r>
      </w:ins>
      <w:ins w:id="3669" w:author="Shimon" w:date="2022-01-04T10:52:00Z">
        <w:r>
          <w:rPr>
            <w:rStyle w:val="emailstyle17"/>
            <w:rFonts w:ascii="Times New Roman" w:hAnsi="Times New Roman" w:cs="David" w:hint="cs"/>
            <w:color w:val="auto"/>
            <w:sz w:val="24"/>
            <w:rtl/>
          </w:rPr>
          <w:t xml:space="preserve"> זכויות פנסיה שלמימונם נוכו ממשכורתו ע"פ חוק, מדי חודש בחודשו במשך שנים ארוכות, סכומים משמעותיים ביותר.    </w:t>
        </w:r>
      </w:ins>
    </w:p>
    <w:p w14:paraId="172632EA" w14:textId="203BA22B" w:rsidR="0048216F" w:rsidRPr="00DB4732" w:rsidRDefault="0048216F">
      <w:pPr>
        <w:pStyle w:val="11"/>
        <w:spacing w:before="0" w:after="120" w:line="360" w:lineRule="auto"/>
        <w:ind w:left="380" w:right="360" w:firstLine="0"/>
        <w:rPr>
          <w:rStyle w:val="emailstyle17"/>
          <w:rFonts w:ascii="Times New Roman" w:hAnsi="Times New Roman" w:cs="David"/>
          <w:b/>
          <w:bCs/>
          <w:color w:val="auto"/>
          <w:szCs w:val="28"/>
          <w:u w:val="single"/>
        </w:rPr>
        <w:pPrChange w:id="3670" w:author="Shimon" w:date="2022-01-02T23:12:00Z">
          <w:pPr>
            <w:pStyle w:val="11"/>
            <w:numPr>
              <w:numId w:val="38"/>
            </w:numPr>
            <w:tabs>
              <w:tab w:val="num" w:pos="1069"/>
              <w:tab w:val="num" w:pos="1440"/>
            </w:tabs>
            <w:spacing w:before="0" w:after="120" w:line="360" w:lineRule="auto"/>
            <w:ind w:left="380" w:right="360" w:hanging="357"/>
          </w:pPr>
        </w:pPrChange>
      </w:pPr>
      <w:r>
        <w:rPr>
          <w:rStyle w:val="emailstyle17"/>
          <w:rFonts w:ascii="Times New Roman" w:hAnsi="Times New Roman" w:cs="David" w:hint="cs"/>
          <w:color w:val="auto"/>
          <w:sz w:val="24"/>
          <w:rtl/>
        </w:rPr>
        <w:t>ה</w:t>
      </w:r>
      <w:ins w:id="3671" w:author="Shimon" w:date="2021-12-29T15:41:00Z">
        <w:r>
          <w:rPr>
            <w:rFonts w:ascii="David" w:hAnsi="David" w:hint="cs"/>
            <w:sz w:val="22"/>
            <w:rtl/>
          </w:rPr>
          <w:t xml:space="preserve">תובע מסר את המכתב </w:t>
        </w:r>
      </w:ins>
      <w:ins w:id="3672" w:author="Shimon" w:date="2021-12-29T18:07:00Z">
        <w:r>
          <w:rPr>
            <w:rFonts w:ascii="David" w:hAnsi="David" w:hint="cs"/>
            <w:sz w:val="22"/>
            <w:rtl/>
          </w:rPr>
          <w:t>ב</w:t>
        </w:r>
      </w:ins>
      <w:ins w:id="3673" w:author="Shimon" w:date="2021-12-29T15:41:00Z">
        <w:r>
          <w:rPr>
            <w:rFonts w:ascii="David" w:hAnsi="David" w:hint="cs"/>
            <w:sz w:val="22"/>
            <w:rtl/>
          </w:rPr>
          <w:t>יד למר אהרונ</w:t>
        </w:r>
      </w:ins>
      <w:ins w:id="3674" w:author="Shimon" w:date="2021-12-30T13:26:00Z">
        <w:r>
          <w:rPr>
            <w:rFonts w:ascii="David" w:hAnsi="David" w:hint="cs"/>
            <w:sz w:val="22"/>
            <w:rtl/>
          </w:rPr>
          <w:t xml:space="preserve">וב במשרדו והוא </w:t>
        </w:r>
      </w:ins>
      <w:ins w:id="3675" w:author="Shimon" w:date="2021-12-29T15:41:00Z">
        <w:r>
          <w:rPr>
            <w:rFonts w:ascii="David" w:hAnsi="David" w:hint="cs"/>
            <w:sz w:val="22"/>
            <w:rtl/>
          </w:rPr>
          <w:t xml:space="preserve">הבטיח </w:t>
        </w:r>
      </w:ins>
      <w:ins w:id="3676" w:author="Shimon" w:date="2021-12-29T15:42:00Z">
        <w:r>
          <w:rPr>
            <w:rFonts w:ascii="David" w:hAnsi="David" w:hint="cs"/>
            <w:sz w:val="22"/>
            <w:rtl/>
          </w:rPr>
          <w:t xml:space="preserve">חגיגית </w:t>
        </w:r>
      </w:ins>
      <w:ins w:id="3677" w:author="Shimon" w:date="2021-12-29T15:41:00Z">
        <w:r>
          <w:rPr>
            <w:rFonts w:ascii="David" w:hAnsi="David" w:hint="cs"/>
            <w:sz w:val="22"/>
            <w:rtl/>
          </w:rPr>
          <w:t>ל</w:t>
        </w:r>
      </w:ins>
      <w:ins w:id="3678" w:author="Shimon" w:date="2021-12-29T15:43:00Z">
        <w:r>
          <w:rPr>
            <w:rFonts w:ascii="David" w:hAnsi="David" w:hint="cs"/>
            <w:sz w:val="22"/>
            <w:rtl/>
          </w:rPr>
          <w:t>תת תשובה מהירה</w:t>
        </w:r>
      </w:ins>
      <w:ins w:id="3679" w:author="Shimon" w:date="2021-12-30T13:26:00Z">
        <w:r>
          <w:rPr>
            <w:rFonts w:ascii="David" w:hAnsi="David" w:hint="cs"/>
            <w:sz w:val="22"/>
            <w:rtl/>
          </w:rPr>
          <w:t>.</w:t>
        </w:r>
      </w:ins>
      <w:ins w:id="3680" w:author="Shimon" w:date="2021-12-29T18:11:00Z">
        <w:r>
          <w:rPr>
            <w:rFonts w:ascii="David" w:hAnsi="David" w:hint="cs"/>
            <w:sz w:val="22"/>
            <w:rtl/>
          </w:rPr>
          <w:t xml:space="preserve"> ל</w:t>
        </w:r>
      </w:ins>
      <w:ins w:id="3681" w:author="Shimon" w:date="2021-12-29T15:43:00Z">
        <w:r>
          <w:rPr>
            <w:rFonts w:ascii="David" w:hAnsi="David" w:hint="cs"/>
            <w:sz w:val="22"/>
            <w:rtl/>
          </w:rPr>
          <w:t>אחר ימים ספורים</w:t>
        </w:r>
      </w:ins>
      <w:ins w:id="3682" w:author="Shimon" w:date="2021-12-29T15:44:00Z">
        <w:r>
          <w:rPr>
            <w:rFonts w:ascii="David" w:hAnsi="David" w:hint="cs"/>
            <w:sz w:val="22"/>
            <w:rtl/>
          </w:rPr>
          <w:t xml:space="preserve">, </w:t>
        </w:r>
      </w:ins>
      <w:ins w:id="3683" w:author="Shimon" w:date="2021-12-29T15:43:00Z">
        <w:r>
          <w:rPr>
            <w:rFonts w:ascii="David" w:hAnsi="David" w:hint="cs"/>
            <w:sz w:val="22"/>
            <w:rtl/>
          </w:rPr>
          <w:t>שלח התובע</w:t>
        </w:r>
      </w:ins>
      <w:ins w:id="3684" w:author="Shimon" w:date="2021-12-29T15:44:00Z">
        <w:r>
          <w:rPr>
            <w:rFonts w:ascii="David" w:hAnsi="David" w:hint="cs"/>
            <w:sz w:val="22"/>
            <w:rtl/>
          </w:rPr>
          <w:t xml:space="preserve"> </w:t>
        </w:r>
      </w:ins>
      <w:ins w:id="3685" w:author="Shimon" w:date="2021-12-29T15:43:00Z">
        <w:r>
          <w:rPr>
            <w:rFonts w:ascii="David" w:hAnsi="David" w:hint="cs"/>
            <w:sz w:val="22"/>
            <w:rtl/>
          </w:rPr>
          <w:t>לעובדת יחידתו</w:t>
        </w:r>
      </w:ins>
      <w:ins w:id="3686" w:author="Shimon" w:date="2021-12-29T15:45:00Z">
        <w:r>
          <w:rPr>
            <w:rFonts w:ascii="David" w:hAnsi="David" w:hint="cs"/>
            <w:sz w:val="22"/>
            <w:rtl/>
          </w:rPr>
          <w:t xml:space="preserve"> (גב' טובה בניטה)</w:t>
        </w:r>
      </w:ins>
      <w:ins w:id="3687" w:author="Shimon" w:date="2022-01-02T23:11:00Z">
        <w:r w:rsidR="00DD6C77">
          <w:rPr>
            <w:rFonts w:ascii="David" w:hAnsi="David" w:hint="cs"/>
            <w:sz w:val="22"/>
            <w:rtl/>
          </w:rPr>
          <w:t>, ולבקשתה,</w:t>
        </w:r>
      </w:ins>
      <w:ins w:id="3688" w:author="Shimon" w:date="2021-12-29T15:45:00Z">
        <w:r>
          <w:rPr>
            <w:rFonts w:ascii="David" w:hAnsi="David" w:hint="cs"/>
            <w:sz w:val="22"/>
            <w:rtl/>
          </w:rPr>
          <w:t xml:space="preserve"> </w:t>
        </w:r>
      </w:ins>
      <w:ins w:id="3689" w:author="Shimon" w:date="2021-12-29T15:43:00Z">
        <w:r>
          <w:rPr>
            <w:rFonts w:ascii="David" w:hAnsi="David" w:hint="cs"/>
            <w:sz w:val="22"/>
            <w:rtl/>
          </w:rPr>
          <w:t>מסמכים נוספים</w:t>
        </w:r>
      </w:ins>
      <w:ins w:id="3690" w:author="Shimon" w:date="2021-12-29T15:50:00Z">
        <w:r>
          <w:rPr>
            <w:rFonts w:ascii="David" w:hAnsi="David" w:hint="cs"/>
            <w:sz w:val="22"/>
            <w:rtl/>
          </w:rPr>
          <w:t xml:space="preserve"> שנתבקשו </w:t>
        </w:r>
      </w:ins>
      <w:ins w:id="3691" w:author="Shimon" w:date="2021-12-29T15:45:00Z">
        <w:r>
          <w:rPr>
            <w:rFonts w:ascii="David" w:hAnsi="David" w:hint="cs"/>
            <w:sz w:val="22"/>
            <w:rtl/>
          </w:rPr>
          <w:t>המ</w:t>
        </w:r>
      </w:ins>
      <w:ins w:id="3692" w:author="Shimon" w:date="2021-12-29T15:50:00Z">
        <w:r>
          <w:rPr>
            <w:rFonts w:ascii="David" w:hAnsi="David" w:hint="cs"/>
            <w:sz w:val="22"/>
            <w:rtl/>
          </w:rPr>
          <w:t>ח</w:t>
        </w:r>
      </w:ins>
      <w:ins w:id="3693" w:author="Shimon" w:date="2021-12-29T15:45:00Z">
        <w:r>
          <w:rPr>
            <w:rFonts w:ascii="David" w:hAnsi="David" w:hint="cs"/>
            <w:sz w:val="22"/>
            <w:rtl/>
          </w:rPr>
          <w:t>זקים את טיעוני התובע.</w:t>
        </w:r>
      </w:ins>
      <w:ins w:id="3694" w:author="Shimon" w:date="2022-01-02T23:12:00Z">
        <w:r w:rsidR="00DD6C77">
          <w:rPr>
            <w:rFonts w:ascii="David" w:hAnsi="David" w:hint="cs"/>
            <w:sz w:val="22"/>
            <w:rtl/>
          </w:rPr>
          <w:t xml:space="preserve"> </w:t>
        </w:r>
      </w:ins>
      <w:r w:rsidRPr="00DB4732">
        <w:rPr>
          <w:rStyle w:val="emailstyle17"/>
          <w:rFonts w:ascii="Times New Roman" w:hAnsi="Times New Roman" w:cs="David" w:hint="cs"/>
          <w:color w:val="auto"/>
          <w:sz w:val="24"/>
          <w:rtl/>
        </w:rPr>
        <w:t xml:space="preserve"> </w:t>
      </w:r>
    </w:p>
    <w:p w14:paraId="5F42E9E3" w14:textId="3CC47004" w:rsidR="00142C89" w:rsidRDefault="009465ED">
      <w:pPr>
        <w:pStyle w:val="11"/>
        <w:tabs>
          <w:tab w:val="left" w:pos="523"/>
        </w:tabs>
        <w:spacing w:before="0" w:after="240" w:line="360" w:lineRule="auto"/>
        <w:ind w:left="523" w:right="284" w:firstLine="0"/>
        <w:rPr>
          <w:rFonts w:ascii="Arial" w:hAnsi="Arial"/>
          <w:sz w:val="22"/>
          <w:rtl/>
        </w:rPr>
        <w:pPrChange w:id="3695" w:author="Shimon" w:date="2021-12-30T23:51:00Z">
          <w:pPr>
            <w:pStyle w:val="11"/>
            <w:tabs>
              <w:tab w:val="left" w:pos="523"/>
            </w:tabs>
            <w:spacing w:before="0" w:after="240" w:line="360" w:lineRule="auto"/>
            <w:ind w:left="523" w:firstLine="0"/>
          </w:pPr>
        </w:pPrChange>
      </w:pPr>
      <w:ins w:id="3696" w:author="אביה שקורי" w:date="2021-12-08T16:36:00Z">
        <w:r w:rsidRPr="00A35B76">
          <w:rPr>
            <w:i/>
            <w:iCs/>
            <w:rtl/>
          </w:rPr>
          <w:t xml:space="preserve">* </w:t>
        </w:r>
      </w:ins>
      <w:ins w:id="3697" w:author="אביה שקורי" w:date="2021-12-08T16:41:00Z">
        <w:r w:rsidRPr="00B568AE">
          <w:rPr>
            <w:i/>
            <w:iCs/>
            <w:rtl/>
            <w:rPrChange w:id="3698" w:author="אופיר טל" w:date="2021-12-14T13:51:00Z">
              <w:rPr>
                <w:i/>
                <w:iCs/>
                <w:highlight w:val="yellow"/>
                <w:rtl/>
              </w:rPr>
            </w:rPrChange>
          </w:rPr>
          <w:tab/>
          <w:t xml:space="preserve">   </w:t>
        </w:r>
      </w:ins>
      <w:ins w:id="3699" w:author="Shimon" w:date="2021-12-30T23:50:00Z">
        <w:r w:rsidR="007F4E8D">
          <w:rPr>
            <w:rFonts w:hint="cs"/>
            <w:i/>
            <w:iCs/>
            <w:rtl/>
          </w:rPr>
          <w:t>מכתב</w:t>
        </w:r>
        <w:r w:rsidR="00D02C4E">
          <w:rPr>
            <w:rFonts w:ascii="Arial" w:hAnsi="Arial" w:hint="cs"/>
            <w:sz w:val="22"/>
            <w:rtl/>
          </w:rPr>
          <w:t xml:space="preserve"> </w:t>
        </w:r>
      </w:ins>
      <w:ins w:id="3700" w:author="אביה שקורי" w:date="2021-12-08T12:30:00Z">
        <w:r w:rsidRPr="00B568AE">
          <w:rPr>
            <w:rFonts w:hint="eastAsia"/>
            <w:i/>
            <w:iCs/>
            <w:rtl/>
            <w:rPrChange w:id="3701" w:author="אופיר טל" w:date="2021-12-14T13:51:00Z">
              <w:rPr>
                <w:rFonts w:ascii="Arial" w:hAnsi="Arial" w:hint="eastAsia"/>
                <w:sz w:val="22"/>
                <w:highlight w:val="yellow"/>
                <w:rtl/>
              </w:rPr>
            </w:rPrChange>
          </w:rPr>
          <w:t>המערער</w:t>
        </w:r>
        <w:r w:rsidRPr="00B568AE">
          <w:rPr>
            <w:i/>
            <w:iCs/>
            <w:rtl/>
            <w:rPrChange w:id="3702" w:author="אופיר טל" w:date="2021-12-14T13:51:00Z">
              <w:rPr>
                <w:rFonts w:ascii="Arial" w:hAnsi="Arial"/>
                <w:sz w:val="22"/>
                <w:highlight w:val="yellow"/>
                <w:rtl/>
              </w:rPr>
            </w:rPrChange>
          </w:rPr>
          <w:t xml:space="preserve"> </w:t>
        </w:r>
        <w:del w:id="3703" w:author="Shimon" w:date="2021-12-30T23:51:00Z">
          <w:r w:rsidRPr="00B568AE" w:rsidDel="007F4E8D">
            <w:rPr>
              <w:rFonts w:hint="eastAsia"/>
              <w:i/>
              <w:iCs/>
              <w:rtl/>
              <w:rPrChange w:id="3704" w:author="אופיר טל" w:date="2021-12-14T13:51:00Z">
                <w:rPr>
                  <w:rFonts w:ascii="Arial" w:hAnsi="Arial" w:hint="eastAsia"/>
                  <w:sz w:val="22"/>
                  <w:highlight w:val="yellow"/>
                  <w:rtl/>
                </w:rPr>
              </w:rPrChange>
            </w:rPr>
            <w:delText>ב</w:delText>
          </w:r>
        </w:del>
      </w:ins>
      <w:ins w:id="3705" w:author="Shimon" w:date="2021-12-30T23:51:00Z">
        <w:r w:rsidR="007F4E8D">
          <w:rPr>
            <w:rFonts w:hint="cs"/>
            <w:i/>
            <w:iCs/>
            <w:rtl/>
          </w:rPr>
          <w:t>מ</w:t>
        </w:r>
      </w:ins>
      <w:ins w:id="3706" w:author="אביה שקורי" w:date="2021-12-08T12:30:00Z">
        <w:r w:rsidRPr="00B568AE">
          <w:rPr>
            <w:rFonts w:hint="eastAsia"/>
            <w:i/>
            <w:iCs/>
            <w:rtl/>
            <w:rPrChange w:id="3707" w:author="אופיר טל" w:date="2021-12-14T13:51:00Z">
              <w:rPr>
                <w:rFonts w:ascii="Arial" w:hAnsi="Arial" w:hint="eastAsia"/>
                <w:sz w:val="22"/>
                <w:highlight w:val="yellow"/>
                <w:rtl/>
              </w:rPr>
            </w:rPrChange>
          </w:rPr>
          <w:t>יום</w:t>
        </w:r>
        <w:r w:rsidRPr="00B568AE">
          <w:rPr>
            <w:i/>
            <w:iCs/>
            <w:rtl/>
            <w:rPrChange w:id="3708" w:author="אופיר טל" w:date="2021-12-14T13:51:00Z">
              <w:rPr>
                <w:rFonts w:ascii="Arial" w:hAnsi="Arial"/>
                <w:sz w:val="22"/>
                <w:highlight w:val="yellow"/>
                <w:rtl/>
              </w:rPr>
            </w:rPrChange>
          </w:rPr>
          <w:t xml:space="preserve"> 8.1.2013</w:t>
        </w:r>
      </w:ins>
      <w:ins w:id="3709" w:author="אביה שקורי" w:date="2021-12-08T16:38:00Z">
        <w:r w:rsidRPr="00A35B76">
          <w:rPr>
            <w:i/>
            <w:iCs/>
            <w:rtl/>
          </w:rPr>
          <w:t>,</w:t>
        </w:r>
      </w:ins>
      <w:ins w:id="3710" w:author="אביה שקורי" w:date="2021-12-08T12:30:00Z">
        <w:r w:rsidRPr="00B568AE">
          <w:rPr>
            <w:i/>
            <w:iCs/>
            <w:rtl/>
            <w:rPrChange w:id="3711" w:author="אופיר טל" w:date="2021-12-14T13:51:00Z">
              <w:rPr>
                <w:rFonts w:ascii="Arial" w:hAnsi="Arial"/>
                <w:sz w:val="22"/>
                <w:highlight w:val="yellow"/>
                <w:rtl/>
              </w:rPr>
            </w:rPrChange>
          </w:rPr>
          <w:t xml:space="preserve"> </w:t>
        </w:r>
      </w:ins>
      <w:ins w:id="3712" w:author="Shimon" w:date="2021-12-29T15:04:00Z">
        <w:r w:rsidR="006A79C4">
          <w:rPr>
            <w:rFonts w:hint="cs"/>
            <w:i/>
            <w:iCs/>
            <w:rtl/>
          </w:rPr>
          <w:t>על נספחיו</w:t>
        </w:r>
      </w:ins>
      <w:ins w:id="3713" w:author="Shimon" w:date="2021-12-30T23:49:00Z">
        <w:r w:rsidR="00D02C4E">
          <w:rPr>
            <w:rFonts w:hint="cs"/>
            <w:i/>
            <w:iCs/>
            <w:rtl/>
          </w:rPr>
          <w:t>,</w:t>
        </w:r>
      </w:ins>
      <w:ins w:id="3714" w:author="Shimon" w:date="2021-12-29T15:04:00Z">
        <w:r w:rsidR="006A79C4">
          <w:rPr>
            <w:rFonts w:hint="cs"/>
            <w:i/>
            <w:iCs/>
            <w:rtl/>
          </w:rPr>
          <w:t xml:space="preserve"> </w:t>
        </w:r>
      </w:ins>
      <w:ins w:id="3715" w:author="אביה שקורי" w:date="2021-12-08T16:38:00Z">
        <w:r w:rsidRPr="00A35B76">
          <w:rPr>
            <w:rFonts w:hint="eastAsia"/>
            <w:i/>
            <w:iCs/>
            <w:rtl/>
          </w:rPr>
          <w:t>מסומן</w:t>
        </w:r>
        <w:r w:rsidRPr="00B568AE">
          <w:rPr>
            <w:i/>
            <w:iCs/>
            <w:rtl/>
          </w:rPr>
          <w:t xml:space="preserve"> </w:t>
        </w:r>
        <w:r w:rsidRPr="00B568AE">
          <w:rPr>
            <w:rFonts w:hint="eastAsia"/>
            <w:i/>
            <w:iCs/>
            <w:u w:val="single"/>
            <w:rtl/>
            <w:rPrChange w:id="3716" w:author="אופיר טל" w:date="2021-12-14T13:51:00Z">
              <w:rPr>
                <w:rFonts w:hint="eastAsia"/>
                <w:i/>
                <w:iCs/>
                <w:rtl/>
              </w:rPr>
            </w:rPrChange>
          </w:rPr>
          <w:t>כנספח</w:t>
        </w:r>
      </w:ins>
      <w:ins w:id="3717" w:author="אביה שקורי" w:date="2021-12-08T16:37:00Z">
        <w:r w:rsidRPr="00B568AE">
          <w:rPr>
            <w:i/>
            <w:iCs/>
            <w:u w:val="single"/>
            <w:rtl/>
            <w:rPrChange w:id="3718" w:author="אופיר טל" w:date="2021-12-14T13:51:00Z">
              <w:rPr>
                <w:i/>
                <w:iCs/>
                <w:rtl/>
              </w:rPr>
            </w:rPrChange>
          </w:rPr>
          <w:t xml:space="preserve"> 12</w:t>
        </w:r>
      </w:ins>
      <w:ins w:id="3719" w:author="Shimon" w:date="2021-12-29T15:45:00Z">
        <w:r w:rsidR="00E214B9">
          <w:rPr>
            <w:rFonts w:ascii="Arial" w:hAnsi="Arial" w:hint="cs"/>
            <w:sz w:val="22"/>
            <w:rtl/>
          </w:rPr>
          <w:t xml:space="preserve"> ותכתוב</w:t>
        </w:r>
      </w:ins>
      <w:ins w:id="3720" w:author="Shimon" w:date="2021-12-29T15:51:00Z">
        <w:r w:rsidR="00E214B9">
          <w:rPr>
            <w:rFonts w:ascii="Arial" w:hAnsi="Arial" w:hint="cs"/>
            <w:sz w:val="22"/>
            <w:rtl/>
          </w:rPr>
          <w:t>ו</w:t>
        </w:r>
      </w:ins>
      <w:ins w:id="3721" w:author="Shimon" w:date="2021-12-29T15:45:00Z">
        <w:r w:rsidR="00E214B9">
          <w:rPr>
            <w:rFonts w:ascii="Arial" w:hAnsi="Arial" w:hint="cs"/>
            <w:sz w:val="22"/>
            <w:rtl/>
          </w:rPr>
          <w:t>ת אימייל נוספים מ</w:t>
        </w:r>
      </w:ins>
      <w:ins w:id="3722" w:author="Shimon" w:date="2021-12-29T15:51:00Z">
        <w:r w:rsidR="00E214B9">
          <w:rPr>
            <w:rFonts w:ascii="Arial" w:hAnsi="Arial" w:hint="cs"/>
            <w:sz w:val="22"/>
            <w:rtl/>
          </w:rPr>
          <w:t xml:space="preserve">יום </w:t>
        </w:r>
      </w:ins>
      <w:ins w:id="3723" w:author="Shimon" w:date="2021-12-29T15:50:00Z">
        <w:r w:rsidR="00E214B9">
          <w:rPr>
            <w:rFonts w:ascii="Arial" w:hAnsi="Arial" w:hint="cs"/>
            <w:sz w:val="22"/>
            <w:rtl/>
          </w:rPr>
          <w:t>17.1.2013 ומ</w:t>
        </w:r>
      </w:ins>
      <w:ins w:id="3724" w:author="Shimon" w:date="2021-12-29T15:51:00Z">
        <w:r w:rsidR="00E214B9">
          <w:rPr>
            <w:rFonts w:ascii="Arial" w:hAnsi="Arial" w:hint="cs"/>
            <w:sz w:val="22"/>
            <w:rtl/>
          </w:rPr>
          <w:t>-</w:t>
        </w:r>
      </w:ins>
      <w:ins w:id="3725" w:author="Shimon" w:date="2021-12-29T15:50:00Z">
        <w:r w:rsidR="00E214B9">
          <w:rPr>
            <w:rFonts w:ascii="Arial" w:hAnsi="Arial" w:hint="cs"/>
            <w:sz w:val="22"/>
            <w:rtl/>
          </w:rPr>
          <w:t>23.1.2013</w:t>
        </w:r>
      </w:ins>
      <w:ins w:id="3726" w:author="Shimon" w:date="2021-12-29T15:52:00Z">
        <w:r w:rsidR="00E214B9">
          <w:rPr>
            <w:rFonts w:ascii="Arial" w:hAnsi="Arial" w:hint="cs"/>
            <w:sz w:val="22"/>
            <w:rtl/>
          </w:rPr>
          <w:t xml:space="preserve"> (</w:t>
        </w:r>
      </w:ins>
      <w:ins w:id="3727" w:author="Shimon" w:date="2021-12-30T23:51:00Z">
        <w:r w:rsidR="007F4E8D">
          <w:rPr>
            <w:rFonts w:ascii="Arial" w:hAnsi="Arial" w:hint="cs"/>
            <w:sz w:val="22"/>
            <w:rtl/>
          </w:rPr>
          <w:t>מסומן כנספח</w:t>
        </w:r>
        <w:r w:rsidR="007F4E8D" w:rsidRPr="000828A5">
          <w:rPr>
            <w:rFonts w:ascii="Arial" w:hAnsi="Arial"/>
            <w:sz w:val="22"/>
            <w:highlight w:val="yellow"/>
            <w:rtl/>
            <w:rPrChange w:id="3728" w:author="Shimon" w:date="2022-01-02T13:04:00Z">
              <w:rPr>
                <w:rFonts w:ascii="Arial" w:hAnsi="Arial"/>
                <w:sz w:val="22"/>
                <w:rtl/>
              </w:rPr>
            </w:rPrChange>
          </w:rPr>
          <w:t>....</w:t>
        </w:r>
      </w:ins>
      <w:ins w:id="3729" w:author="Shimon" w:date="2021-12-29T15:52:00Z">
        <w:r w:rsidR="00E214B9">
          <w:rPr>
            <w:rFonts w:ascii="Arial" w:hAnsi="Arial" w:hint="cs"/>
            <w:sz w:val="22"/>
            <w:rtl/>
          </w:rPr>
          <w:t>)</w:t>
        </w:r>
      </w:ins>
    </w:p>
    <w:p w14:paraId="65E4CF3B" w14:textId="18CBB040" w:rsidR="009465ED" w:rsidRDefault="00142C89">
      <w:pPr>
        <w:pStyle w:val="11"/>
        <w:tabs>
          <w:tab w:val="left" w:pos="523"/>
        </w:tabs>
        <w:spacing w:before="0" w:after="240" w:line="360" w:lineRule="auto"/>
        <w:ind w:left="523" w:right="284" w:firstLine="0"/>
        <w:rPr>
          <w:ins w:id="3730" w:author="Shimon" w:date="2021-12-30T22:13:00Z"/>
          <w:rFonts w:ascii="Arial" w:hAnsi="Arial"/>
          <w:sz w:val="22"/>
          <w:rtl/>
        </w:rPr>
        <w:pPrChange w:id="3731" w:author="Shimon" w:date="2022-01-04T11:11:00Z">
          <w:pPr>
            <w:pStyle w:val="11"/>
            <w:tabs>
              <w:tab w:val="left" w:pos="1160"/>
            </w:tabs>
            <w:spacing w:before="0" w:after="240" w:line="360" w:lineRule="auto"/>
            <w:ind w:firstLine="0"/>
          </w:pPr>
        </w:pPrChange>
      </w:pPr>
      <w:r>
        <w:rPr>
          <w:rFonts w:ascii="Arial" w:hAnsi="Arial" w:hint="cs"/>
          <w:sz w:val="22"/>
          <w:rtl/>
        </w:rPr>
        <w:t xml:space="preserve"> </w:t>
      </w:r>
      <w:ins w:id="3732" w:author="אופיר טל" w:date="2021-12-14T13:51:00Z">
        <w:r w:rsidRPr="000828A5">
          <w:rPr>
            <w:rFonts w:ascii="Arial" w:hAnsi="Arial" w:hint="eastAsia"/>
            <w:b/>
            <w:bCs/>
            <w:sz w:val="22"/>
            <w:rtl/>
            <w:rPrChange w:id="3733" w:author="Shimon" w:date="2022-01-02T13:05:00Z">
              <w:rPr>
                <w:rFonts w:ascii="Arial" w:hAnsi="Arial" w:hint="eastAsia"/>
                <w:sz w:val="22"/>
                <w:rtl/>
              </w:rPr>
            </w:rPrChange>
          </w:rPr>
          <w:t>ייאמר</w:t>
        </w:r>
        <w:r w:rsidRPr="000828A5">
          <w:rPr>
            <w:rFonts w:ascii="Arial" w:hAnsi="Arial"/>
            <w:b/>
            <w:bCs/>
            <w:sz w:val="22"/>
            <w:rtl/>
            <w:rPrChange w:id="3734" w:author="Shimon" w:date="2022-01-02T13:05:00Z">
              <w:rPr>
                <w:rFonts w:ascii="Arial" w:hAnsi="Arial"/>
                <w:sz w:val="22"/>
                <w:rtl/>
              </w:rPr>
            </w:rPrChange>
          </w:rPr>
          <w:t xml:space="preserve"> </w:t>
        </w:r>
        <w:r w:rsidRPr="000828A5">
          <w:rPr>
            <w:rFonts w:ascii="Arial" w:hAnsi="Arial" w:hint="eastAsia"/>
            <w:b/>
            <w:bCs/>
            <w:sz w:val="22"/>
            <w:rtl/>
            <w:rPrChange w:id="3735" w:author="Shimon" w:date="2022-01-02T13:05:00Z">
              <w:rPr>
                <w:rFonts w:ascii="Arial" w:hAnsi="Arial" w:hint="eastAsia"/>
                <w:sz w:val="22"/>
                <w:rtl/>
              </w:rPr>
            </w:rPrChange>
          </w:rPr>
          <w:t>כבר</w:t>
        </w:r>
        <w:r w:rsidRPr="000828A5">
          <w:rPr>
            <w:rFonts w:ascii="Arial" w:hAnsi="Arial"/>
            <w:b/>
            <w:bCs/>
            <w:sz w:val="22"/>
            <w:rtl/>
            <w:rPrChange w:id="3736" w:author="Shimon" w:date="2022-01-02T13:05:00Z">
              <w:rPr>
                <w:rFonts w:ascii="Arial" w:hAnsi="Arial"/>
                <w:sz w:val="22"/>
                <w:rtl/>
              </w:rPr>
            </w:rPrChange>
          </w:rPr>
          <w:t xml:space="preserve"> </w:t>
        </w:r>
        <w:r w:rsidRPr="000828A5">
          <w:rPr>
            <w:rFonts w:ascii="Arial" w:hAnsi="Arial" w:hint="eastAsia"/>
            <w:b/>
            <w:bCs/>
            <w:sz w:val="22"/>
            <w:rtl/>
            <w:rPrChange w:id="3737" w:author="Shimon" w:date="2022-01-02T13:05:00Z">
              <w:rPr>
                <w:rFonts w:ascii="Arial" w:hAnsi="Arial" w:hint="eastAsia"/>
                <w:sz w:val="22"/>
                <w:rtl/>
              </w:rPr>
            </w:rPrChange>
          </w:rPr>
          <w:t>עתה</w:t>
        </w:r>
        <w:r>
          <w:rPr>
            <w:rFonts w:ascii="Arial" w:hAnsi="Arial" w:hint="cs"/>
            <w:sz w:val="22"/>
            <w:rtl/>
          </w:rPr>
          <w:t xml:space="preserve"> כי </w:t>
        </w:r>
      </w:ins>
      <w:ins w:id="3738" w:author="Shimon" w:date="2022-01-02T12:14:00Z">
        <w:r w:rsidR="0089692F">
          <w:rPr>
            <w:rFonts w:ascii="Arial" w:hAnsi="Arial" w:hint="cs"/>
            <w:sz w:val="22"/>
            <w:rtl/>
          </w:rPr>
          <w:t xml:space="preserve">גם </w:t>
        </w:r>
      </w:ins>
      <w:ins w:id="3739" w:author="אופיר טל" w:date="2021-12-14T13:51:00Z">
        <w:r>
          <w:rPr>
            <w:rFonts w:ascii="Arial" w:hAnsi="Arial" w:hint="cs"/>
            <w:sz w:val="22"/>
            <w:rtl/>
          </w:rPr>
          <w:t>הפניי</w:t>
        </w:r>
      </w:ins>
      <w:ins w:id="3740" w:author="Shimon" w:date="2021-12-26T15:21:00Z">
        <w:r>
          <w:rPr>
            <w:rFonts w:ascii="Arial" w:hAnsi="Arial" w:hint="cs"/>
            <w:sz w:val="22"/>
            <w:rtl/>
          </w:rPr>
          <w:t>ת</w:t>
        </w:r>
      </w:ins>
      <w:ins w:id="3741" w:author="אופיר טל" w:date="2021-12-14T13:51:00Z">
        <w:del w:id="3742" w:author="Shimon" w:date="2021-12-26T15:21:00Z">
          <w:r w:rsidDel="00142C89">
            <w:rPr>
              <w:rFonts w:ascii="Arial" w:hAnsi="Arial" w:hint="cs"/>
              <w:sz w:val="22"/>
              <w:rtl/>
            </w:rPr>
            <w:delText>ה</w:delText>
          </w:r>
        </w:del>
        <w:r>
          <w:rPr>
            <w:rFonts w:ascii="Arial" w:hAnsi="Arial" w:hint="cs"/>
            <w:sz w:val="22"/>
            <w:rtl/>
          </w:rPr>
          <w:t xml:space="preserve"> </w:t>
        </w:r>
      </w:ins>
      <w:ins w:id="3743" w:author="Shimon" w:date="2021-12-26T15:22:00Z">
        <w:r>
          <w:rPr>
            <w:rFonts w:ascii="Arial" w:hAnsi="Arial" w:hint="cs"/>
            <w:sz w:val="22"/>
            <w:rtl/>
          </w:rPr>
          <w:t xml:space="preserve">הממונה </w:t>
        </w:r>
      </w:ins>
      <w:ins w:id="3744" w:author="Shimon" w:date="2022-01-02T12:14:00Z">
        <w:r w:rsidR="0089692F">
          <w:rPr>
            <w:rFonts w:ascii="Arial" w:hAnsi="Arial" w:hint="cs"/>
            <w:sz w:val="22"/>
            <w:rtl/>
          </w:rPr>
          <w:t xml:space="preserve">את התובע </w:t>
        </w:r>
      </w:ins>
      <w:ins w:id="3745" w:author="Shimon" w:date="2021-12-30T13:27:00Z">
        <w:r w:rsidR="00FC537C">
          <w:rPr>
            <w:rFonts w:ascii="Arial" w:hAnsi="Arial" w:hint="cs"/>
            <w:sz w:val="22"/>
            <w:rtl/>
          </w:rPr>
          <w:t xml:space="preserve">לנציבות, </w:t>
        </w:r>
      </w:ins>
      <w:ins w:id="3746" w:author="Shimon" w:date="2021-12-19T00:27:00Z">
        <w:r>
          <w:rPr>
            <w:rFonts w:ascii="Arial" w:hAnsi="Arial" w:hint="cs"/>
            <w:sz w:val="22"/>
            <w:rtl/>
          </w:rPr>
          <w:t>ו</w:t>
        </w:r>
      </w:ins>
      <w:ins w:id="3747" w:author="Shimon" w:date="2022-01-02T12:14:00Z">
        <w:r w:rsidR="0089692F">
          <w:rPr>
            <w:rFonts w:ascii="Arial" w:hAnsi="Arial" w:hint="cs"/>
            <w:sz w:val="22"/>
            <w:rtl/>
          </w:rPr>
          <w:t xml:space="preserve">גם </w:t>
        </w:r>
      </w:ins>
      <w:ins w:id="3748" w:author="Shimon" w:date="2021-12-26T15:22:00Z">
        <w:r>
          <w:rPr>
            <w:rFonts w:ascii="Arial" w:hAnsi="Arial" w:hint="cs"/>
            <w:sz w:val="22"/>
            <w:rtl/>
          </w:rPr>
          <w:t>בקשת סגן הנציב</w:t>
        </w:r>
      </w:ins>
      <w:ins w:id="3749" w:author="Shimon" w:date="2021-12-19T00:27:00Z">
        <w:r>
          <w:rPr>
            <w:rFonts w:ascii="Arial" w:hAnsi="Arial" w:hint="cs"/>
            <w:sz w:val="22"/>
            <w:rtl/>
          </w:rPr>
          <w:t xml:space="preserve"> </w:t>
        </w:r>
      </w:ins>
      <w:ins w:id="3750" w:author="Shimon" w:date="2021-12-26T15:22:00Z">
        <w:r>
          <w:rPr>
            <w:rFonts w:ascii="Arial" w:hAnsi="Arial" w:hint="cs"/>
            <w:sz w:val="22"/>
            <w:rtl/>
          </w:rPr>
          <w:t xml:space="preserve">שהתובע יפרט את טיעוניו במכתב אליו </w:t>
        </w:r>
      </w:ins>
      <w:ins w:id="3751" w:author="Shimon" w:date="2021-12-26T15:23:00Z">
        <w:r>
          <w:rPr>
            <w:rFonts w:ascii="Arial" w:hAnsi="Arial" w:hint="cs"/>
            <w:sz w:val="22"/>
            <w:rtl/>
          </w:rPr>
          <w:t>(ולא אל הממונה</w:t>
        </w:r>
      </w:ins>
      <w:ins w:id="3752" w:author="Shimon" w:date="2021-12-28T15:56:00Z">
        <w:r w:rsidR="008D3980">
          <w:rPr>
            <w:rFonts w:ascii="Arial" w:hAnsi="Arial" w:hint="cs"/>
            <w:sz w:val="22"/>
            <w:rtl/>
          </w:rPr>
          <w:t xml:space="preserve"> ולא כעירעור גמלאות לבית הדין</w:t>
        </w:r>
      </w:ins>
      <w:ins w:id="3753" w:author="Shimon" w:date="2021-12-26T15:24:00Z">
        <w:r>
          <w:rPr>
            <w:rFonts w:ascii="Arial" w:hAnsi="Arial" w:hint="cs"/>
            <w:sz w:val="22"/>
            <w:rtl/>
          </w:rPr>
          <w:t xml:space="preserve">) </w:t>
        </w:r>
      </w:ins>
      <w:ins w:id="3754" w:author="אופיר טל" w:date="2021-12-14T13:51:00Z">
        <w:r>
          <w:rPr>
            <w:rFonts w:ascii="Arial" w:hAnsi="Arial" w:hint="cs"/>
            <w:sz w:val="22"/>
            <w:rtl/>
          </w:rPr>
          <w:t>מוכיחה מעל לכל ספק</w:t>
        </w:r>
      </w:ins>
      <w:ins w:id="3755" w:author="Shimon" w:date="2021-12-29T14:03:00Z">
        <w:r w:rsidR="0072401A" w:rsidRPr="0072401A">
          <w:rPr>
            <w:rFonts w:ascii="Arial" w:hAnsi="Arial" w:hint="cs"/>
            <w:sz w:val="22"/>
            <w:rtl/>
          </w:rPr>
          <w:t xml:space="preserve"> </w:t>
        </w:r>
      </w:ins>
      <w:ins w:id="3756" w:author="אופיר טל" w:date="2021-12-14T13:51:00Z">
        <w:del w:id="3757" w:author="Shimon" w:date="2022-01-02T13:05:00Z">
          <w:r w:rsidDel="000828A5">
            <w:rPr>
              <w:rFonts w:ascii="Arial" w:hAnsi="Arial" w:hint="cs"/>
              <w:sz w:val="22"/>
              <w:rtl/>
            </w:rPr>
            <w:lastRenderedPageBreak/>
            <w:delText xml:space="preserve"> </w:delText>
          </w:r>
        </w:del>
      </w:ins>
      <w:ins w:id="3758" w:author="Shimon" w:date="2022-01-03T12:04:00Z">
        <w:r w:rsidR="00F15ABF">
          <w:rPr>
            <w:rFonts w:ascii="Arial" w:hAnsi="Arial" w:hint="cs"/>
            <w:sz w:val="22"/>
            <w:rtl/>
          </w:rPr>
          <w:t xml:space="preserve">וכי </w:t>
        </w:r>
      </w:ins>
      <w:ins w:id="3759" w:author="אופיר טל" w:date="2021-12-14T13:51:00Z">
        <w:r w:rsidRPr="000828A5">
          <w:rPr>
            <w:rFonts w:ascii="Arial" w:hAnsi="Arial" w:hint="eastAsia"/>
            <w:b/>
            <w:bCs/>
            <w:sz w:val="22"/>
            <w:rtl/>
            <w:rPrChange w:id="3760" w:author="Shimon" w:date="2022-01-02T13:06:00Z">
              <w:rPr>
                <w:rFonts w:ascii="Arial" w:hAnsi="Arial" w:hint="eastAsia"/>
                <w:sz w:val="22"/>
                <w:rtl/>
              </w:rPr>
            </w:rPrChange>
          </w:rPr>
          <w:t>הסמכות</w:t>
        </w:r>
      </w:ins>
      <w:ins w:id="3761" w:author="Shimon" w:date="2022-01-02T12:53:00Z">
        <w:r w:rsidR="008C3C98" w:rsidRPr="000828A5">
          <w:rPr>
            <w:rFonts w:ascii="Arial" w:hAnsi="Arial"/>
            <w:b/>
            <w:bCs/>
            <w:sz w:val="22"/>
            <w:rtl/>
            <w:rPrChange w:id="3762" w:author="Shimon" w:date="2022-01-02T13:06:00Z">
              <w:rPr>
                <w:rFonts w:ascii="Arial" w:hAnsi="Arial"/>
                <w:sz w:val="22"/>
                <w:rtl/>
              </w:rPr>
            </w:rPrChange>
          </w:rPr>
          <w:t xml:space="preserve"> בעינייני הגימל</w:t>
        </w:r>
      </w:ins>
      <w:ins w:id="3763" w:author="Shimon" w:date="2022-01-02T13:06:00Z">
        <w:r w:rsidR="000828A5" w:rsidRPr="000828A5">
          <w:rPr>
            <w:rFonts w:ascii="Arial" w:hAnsi="Arial" w:hint="eastAsia"/>
            <w:b/>
            <w:bCs/>
            <w:sz w:val="22"/>
            <w:rtl/>
            <w:rPrChange w:id="3764" w:author="Shimon" w:date="2022-01-02T13:06:00Z">
              <w:rPr>
                <w:rFonts w:ascii="Arial" w:hAnsi="Arial" w:hint="eastAsia"/>
                <w:sz w:val="22"/>
                <w:rtl/>
              </w:rPr>
            </w:rPrChange>
          </w:rPr>
          <w:t>ה</w:t>
        </w:r>
      </w:ins>
      <w:ins w:id="3765" w:author="אופיר טל" w:date="2021-12-14T13:51:00Z">
        <w:r w:rsidRPr="000828A5">
          <w:rPr>
            <w:rFonts w:ascii="Arial" w:hAnsi="Arial"/>
            <w:b/>
            <w:bCs/>
            <w:sz w:val="22"/>
            <w:rtl/>
            <w:rPrChange w:id="3766" w:author="Shimon" w:date="2022-01-02T13:06:00Z">
              <w:rPr>
                <w:rFonts w:ascii="Arial" w:hAnsi="Arial"/>
                <w:sz w:val="22"/>
                <w:rtl/>
              </w:rPr>
            </w:rPrChange>
          </w:rPr>
          <w:t xml:space="preserve"> היתה </w:t>
        </w:r>
      </w:ins>
      <w:ins w:id="3767" w:author="Shimon" w:date="2022-01-02T12:53:00Z">
        <w:r w:rsidR="008C3C98" w:rsidRPr="000828A5">
          <w:rPr>
            <w:rFonts w:ascii="Arial" w:hAnsi="Arial" w:hint="eastAsia"/>
            <w:b/>
            <w:bCs/>
            <w:sz w:val="22"/>
            <w:rtl/>
            <w:rPrChange w:id="3768" w:author="Shimon" w:date="2022-01-02T13:06:00Z">
              <w:rPr>
                <w:rFonts w:ascii="Arial" w:hAnsi="Arial" w:hint="eastAsia"/>
                <w:sz w:val="22"/>
                <w:rtl/>
              </w:rPr>
            </w:rPrChange>
          </w:rPr>
          <w:t>כולה</w:t>
        </w:r>
        <w:r w:rsidR="008C3C98" w:rsidRPr="000828A5">
          <w:rPr>
            <w:rFonts w:ascii="Arial" w:hAnsi="Arial"/>
            <w:b/>
            <w:bCs/>
            <w:sz w:val="22"/>
            <w:rtl/>
            <w:rPrChange w:id="3769" w:author="Shimon" w:date="2022-01-02T13:06:00Z">
              <w:rPr>
                <w:rFonts w:ascii="Arial" w:hAnsi="Arial"/>
                <w:sz w:val="22"/>
                <w:rtl/>
              </w:rPr>
            </w:rPrChange>
          </w:rPr>
          <w:t xml:space="preserve"> </w:t>
        </w:r>
      </w:ins>
      <w:ins w:id="3770" w:author="אופיר טל" w:date="2021-12-14T13:52:00Z">
        <w:r w:rsidRPr="000828A5">
          <w:rPr>
            <w:rFonts w:ascii="Arial" w:hAnsi="Arial" w:hint="eastAsia"/>
            <w:b/>
            <w:bCs/>
            <w:sz w:val="22"/>
            <w:rtl/>
            <w:rPrChange w:id="3771" w:author="Shimon" w:date="2022-01-02T13:06:00Z">
              <w:rPr>
                <w:rFonts w:ascii="Arial" w:hAnsi="Arial" w:hint="eastAsia"/>
                <w:sz w:val="22"/>
                <w:rtl/>
              </w:rPr>
            </w:rPrChange>
          </w:rPr>
          <w:t>בידי</w:t>
        </w:r>
        <w:r w:rsidRPr="000828A5">
          <w:rPr>
            <w:rFonts w:ascii="Arial" w:hAnsi="Arial"/>
            <w:b/>
            <w:bCs/>
            <w:sz w:val="22"/>
            <w:rtl/>
            <w:rPrChange w:id="3772" w:author="Shimon" w:date="2022-01-02T13:06:00Z">
              <w:rPr>
                <w:rFonts w:ascii="Arial" w:hAnsi="Arial"/>
                <w:sz w:val="22"/>
                <w:rtl/>
              </w:rPr>
            </w:rPrChange>
          </w:rPr>
          <w:t xml:space="preserve"> </w:t>
        </w:r>
        <w:r w:rsidRPr="000828A5">
          <w:rPr>
            <w:rFonts w:ascii="Arial" w:hAnsi="Arial" w:hint="eastAsia"/>
            <w:b/>
            <w:bCs/>
            <w:sz w:val="22"/>
            <w:rtl/>
            <w:rPrChange w:id="3773" w:author="Shimon" w:date="2022-01-02T13:06:00Z">
              <w:rPr>
                <w:rFonts w:ascii="Arial" w:hAnsi="Arial" w:hint="eastAsia"/>
                <w:sz w:val="22"/>
                <w:rtl/>
              </w:rPr>
            </w:rPrChange>
          </w:rPr>
          <w:t>הנציבות</w:t>
        </w:r>
        <w:r w:rsidRPr="000828A5">
          <w:rPr>
            <w:rFonts w:ascii="Arial" w:hAnsi="Arial"/>
            <w:b/>
            <w:bCs/>
            <w:sz w:val="22"/>
            <w:rtl/>
            <w:rPrChange w:id="3774" w:author="Shimon" w:date="2022-01-02T13:06:00Z">
              <w:rPr>
                <w:rFonts w:ascii="Arial" w:hAnsi="Arial"/>
                <w:sz w:val="22"/>
                <w:rtl/>
              </w:rPr>
            </w:rPrChange>
          </w:rPr>
          <w:t xml:space="preserve"> </w:t>
        </w:r>
        <w:r w:rsidRPr="000828A5">
          <w:rPr>
            <w:rFonts w:ascii="Arial" w:hAnsi="Arial" w:hint="eastAsia"/>
            <w:b/>
            <w:bCs/>
            <w:sz w:val="22"/>
            <w:rtl/>
            <w:rPrChange w:id="3775" w:author="Shimon" w:date="2022-01-02T13:06:00Z">
              <w:rPr>
                <w:rFonts w:ascii="Arial" w:hAnsi="Arial" w:hint="eastAsia"/>
                <w:sz w:val="22"/>
                <w:rtl/>
              </w:rPr>
            </w:rPrChange>
          </w:rPr>
          <w:t>ולא</w:t>
        </w:r>
        <w:r w:rsidRPr="000828A5">
          <w:rPr>
            <w:rFonts w:ascii="Arial" w:hAnsi="Arial"/>
            <w:b/>
            <w:bCs/>
            <w:sz w:val="22"/>
            <w:rtl/>
            <w:rPrChange w:id="3776" w:author="Shimon" w:date="2022-01-02T13:06:00Z">
              <w:rPr>
                <w:rFonts w:ascii="Arial" w:hAnsi="Arial"/>
                <w:sz w:val="22"/>
                <w:rtl/>
              </w:rPr>
            </w:rPrChange>
          </w:rPr>
          <w:t xml:space="preserve"> </w:t>
        </w:r>
        <w:r w:rsidRPr="000828A5">
          <w:rPr>
            <w:rFonts w:ascii="Arial" w:hAnsi="Arial" w:hint="eastAsia"/>
            <w:b/>
            <w:bCs/>
            <w:sz w:val="22"/>
            <w:rtl/>
            <w:rPrChange w:id="3777" w:author="Shimon" w:date="2022-01-02T13:06:00Z">
              <w:rPr>
                <w:rFonts w:ascii="Arial" w:hAnsi="Arial" w:hint="eastAsia"/>
                <w:sz w:val="22"/>
                <w:rtl/>
              </w:rPr>
            </w:rPrChange>
          </w:rPr>
          <w:t>בידי</w:t>
        </w:r>
        <w:r w:rsidRPr="000828A5">
          <w:rPr>
            <w:rFonts w:ascii="Arial" w:hAnsi="Arial"/>
            <w:b/>
            <w:bCs/>
            <w:sz w:val="22"/>
            <w:rtl/>
            <w:rPrChange w:id="3778" w:author="Shimon" w:date="2022-01-02T13:06:00Z">
              <w:rPr>
                <w:rFonts w:ascii="Arial" w:hAnsi="Arial"/>
                <w:sz w:val="22"/>
                <w:rtl/>
              </w:rPr>
            </w:rPrChange>
          </w:rPr>
          <w:t xml:space="preserve"> </w:t>
        </w:r>
        <w:r w:rsidRPr="000828A5">
          <w:rPr>
            <w:rFonts w:ascii="Arial" w:hAnsi="Arial" w:hint="eastAsia"/>
            <w:b/>
            <w:bCs/>
            <w:sz w:val="22"/>
            <w:rtl/>
            <w:rPrChange w:id="3779" w:author="Shimon" w:date="2022-01-02T13:06:00Z">
              <w:rPr>
                <w:rFonts w:ascii="Arial" w:hAnsi="Arial" w:hint="eastAsia"/>
                <w:sz w:val="22"/>
                <w:rtl/>
              </w:rPr>
            </w:rPrChange>
          </w:rPr>
          <w:t>הממונה</w:t>
        </w:r>
        <w:r w:rsidRPr="000828A5">
          <w:rPr>
            <w:rFonts w:ascii="Arial" w:hAnsi="Arial"/>
            <w:b/>
            <w:bCs/>
            <w:sz w:val="22"/>
            <w:rtl/>
            <w:rPrChange w:id="3780" w:author="Shimon" w:date="2022-01-02T13:06:00Z">
              <w:rPr>
                <w:rFonts w:ascii="Arial" w:hAnsi="Arial"/>
                <w:sz w:val="22"/>
                <w:rtl/>
              </w:rPr>
            </w:rPrChange>
          </w:rPr>
          <w:t xml:space="preserve"> </w:t>
        </w:r>
        <w:r w:rsidRPr="000828A5">
          <w:rPr>
            <w:rFonts w:ascii="Arial" w:hAnsi="Arial" w:hint="eastAsia"/>
            <w:b/>
            <w:bCs/>
            <w:sz w:val="22"/>
            <w:rtl/>
            <w:rPrChange w:id="3781" w:author="Shimon" w:date="2022-01-02T13:06:00Z">
              <w:rPr>
                <w:rFonts w:ascii="Arial" w:hAnsi="Arial" w:hint="eastAsia"/>
                <w:sz w:val="22"/>
                <w:rtl/>
              </w:rPr>
            </w:rPrChange>
          </w:rPr>
          <w:t>על</w:t>
        </w:r>
        <w:r w:rsidRPr="000828A5">
          <w:rPr>
            <w:rFonts w:ascii="Arial" w:hAnsi="Arial"/>
            <w:b/>
            <w:bCs/>
            <w:sz w:val="22"/>
            <w:rtl/>
            <w:rPrChange w:id="3782" w:author="Shimon" w:date="2022-01-02T13:06:00Z">
              <w:rPr>
                <w:rFonts w:ascii="Arial" w:hAnsi="Arial"/>
                <w:sz w:val="22"/>
                <w:rtl/>
              </w:rPr>
            </w:rPrChange>
          </w:rPr>
          <w:t xml:space="preserve"> </w:t>
        </w:r>
        <w:r w:rsidRPr="000828A5">
          <w:rPr>
            <w:rFonts w:ascii="Arial" w:hAnsi="Arial" w:hint="eastAsia"/>
            <w:b/>
            <w:bCs/>
            <w:sz w:val="22"/>
            <w:rtl/>
            <w:rPrChange w:id="3783" w:author="Shimon" w:date="2022-01-02T13:06:00Z">
              <w:rPr>
                <w:rFonts w:ascii="Arial" w:hAnsi="Arial" w:hint="eastAsia"/>
                <w:sz w:val="22"/>
                <w:rtl/>
              </w:rPr>
            </w:rPrChange>
          </w:rPr>
          <w:t>הגימלאות</w:t>
        </w:r>
      </w:ins>
      <w:r w:rsidR="00ED3043">
        <w:rPr>
          <w:rFonts w:ascii="Arial" w:hAnsi="Arial" w:hint="cs"/>
          <w:sz w:val="22"/>
          <w:rtl/>
        </w:rPr>
        <w:t xml:space="preserve">. </w:t>
      </w:r>
      <w:ins w:id="3784" w:author="Shimon" w:date="2022-01-04T11:00:00Z">
        <w:r w:rsidR="00ED3043">
          <w:rPr>
            <w:rFonts w:ascii="Arial" w:hAnsi="Arial" w:hint="cs"/>
            <w:sz w:val="22"/>
            <w:rtl/>
          </w:rPr>
          <w:t xml:space="preserve">עובדה זו גם תואמת לעובדה </w:t>
        </w:r>
      </w:ins>
      <w:ins w:id="3785" w:author="Shimon" w:date="2022-01-04T11:03:00Z">
        <w:r w:rsidR="00ED3043">
          <w:rPr>
            <w:rFonts w:ascii="Arial" w:hAnsi="Arial" w:hint="cs"/>
            <w:sz w:val="22"/>
            <w:rtl/>
          </w:rPr>
          <w:t xml:space="preserve">שהנתבעים נתנו לתובע להבין </w:t>
        </w:r>
      </w:ins>
      <w:ins w:id="3786" w:author="Shimon" w:date="2022-01-04T11:00:00Z">
        <w:r w:rsidR="00ED3043">
          <w:rPr>
            <w:rFonts w:ascii="Arial" w:hAnsi="Arial" w:hint="cs"/>
            <w:sz w:val="22"/>
            <w:rtl/>
          </w:rPr>
          <w:t>ש</w:t>
        </w:r>
      </w:ins>
      <w:ins w:id="3787" w:author="Shimon" w:date="2022-01-04T11:05:00Z">
        <w:r w:rsidR="00ED3043">
          <w:rPr>
            <w:rFonts w:ascii="Arial" w:hAnsi="Arial" w:hint="cs"/>
            <w:sz w:val="22"/>
            <w:rtl/>
          </w:rPr>
          <w:t>אינו צריך ל</w:t>
        </w:r>
      </w:ins>
      <w:ins w:id="3788" w:author="Shimon" w:date="2022-01-04T11:10:00Z">
        <w:r w:rsidR="001C59F0">
          <w:rPr>
            <w:rFonts w:ascii="Arial" w:hAnsi="Arial" w:hint="cs"/>
            <w:sz w:val="22"/>
            <w:rtl/>
          </w:rPr>
          <w:t>ערער על ענין הגימלה ב</w:t>
        </w:r>
      </w:ins>
      <w:ins w:id="3789" w:author="Shimon" w:date="2022-01-04T11:05:00Z">
        <w:r w:rsidR="00ED3043">
          <w:rPr>
            <w:rFonts w:ascii="Arial" w:hAnsi="Arial" w:hint="cs"/>
            <w:sz w:val="22"/>
            <w:rtl/>
          </w:rPr>
          <w:t xml:space="preserve">ביה"ד </w:t>
        </w:r>
      </w:ins>
      <w:ins w:id="3790" w:author="Shimon" w:date="2022-01-04T11:10:00Z">
        <w:r w:rsidR="001C59F0">
          <w:rPr>
            <w:rFonts w:ascii="Arial" w:hAnsi="Arial" w:hint="cs"/>
            <w:sz w:val="22"/>
            <w:rtl/>
          </w:rPr>
          <w:t>(כי חוזהו לא כפוף לחוק הגימלאות)</w:t>
        </w:r>
      </w:ins>
      <w:ins w:id="3791" w:author="Shimon" w:date="2022-01-04T11:11:00Z">
        <w:r w:rsidR="001C59F0">
          <w:rPr>
            <w:rFonts w:ascii="Arial" w:hAnsi="Arial" w:hint="cs"/>
            <w:sz w:val="22"/>
            <w:rtl/>
          </w:rPr>
          <w:t>.</w:t>
        </w:r>
      </w:ins>
      <w:ins w:id="3792" w:author="Shimon" w:date="2022-01-04T11:04:00Z">
        <w:r w:rsidR="00ED3043">
          <w:rPr>
            <w:rFonts w:ascii="Arial" w:hAnsi="Arial" w:hint="cs"/>
            <w:sz w:val="22"/>
            <w:rtl/>
          </w:rPr>
          <w:t xml:space="preserve"> </w:t>
        </w:r>
      </w:ins>
      <w:ins w:id="3793" w:author="אופיר טל" w:date="2021-12-14T13:52:00Z">
        <w:r>
          <w:rPr>
            <w:rFonts w:ascii="Arial" w:hAnsi="Arial" w:hint="cs"/>
            <w:sz w:val="22"/>
            <w:rtl/>
          </w:rPr>
          <w:t xml:space="preserve">ולכן התביעה בעניין גובה הגימלה היא </w:t>
        </w:r>
        <w:r w:rsidR="006A79C4">
          <w:rPr>
            <w:rFonts w:ascii="Arial" w:hAnsi="Arial" w:hint="cs"/>
            <w:sz w:val="22"/>
            <w:rtl/>
          </w:rPr>
          <w:t>בראש ובראשונה</w:t>
        </w:r>
      </w:ins>
      <w:r w:rsidR="006A79C4">
        <w:rPr>
          <w:rFonts w:ascii="Arial" w:hAnsi="Arial" w:hint="cs"/>
          <w:sz w:val="22"/>
          <w:rtl/>
        </w:rPr>
        <w:t xml:space="preserve"> </w:t>
      </w:r>
      <w:ins w:id="3794" w:author="אופיר טל" w:date="2021-12-14T13:52:00Z">
        <w:r>
          <w:rPr>
            <w:rFonts w:ascii="Arial" w:hAnsi="Arial" w:hint="cs"/>
            <w:sz w:val="22"/>
            <w:rtl/>
          </w:rPr>
          <w:t>נגד החלטת הנציבות.</w:t>
        </w:r>
      </w:ins>
      <w:ins w:id="3795" w:author="Shimon" w:date="2022-01-04T10:56:00Z">
        <w:r w:rsidR="00311146" w:rsidRPr="00311146">
          <w:rPr>
            <w:rFonts w:ascii="Arial" w:hAnsi="Arial" w:hint="cs"/>
            <w:sz w:val="22"/>
            <w:rtl/>
          </w:rPr>
          <w:t xml:space="preserve"> </w:t>
        </w:r>
      </w:ins>
    </w:p>
    <w:p w14:paraId="5E055E6A" w14:textId="62B6FDD7" w:rsidR="008C3C98" w:rsidRPr="009E4DAE" w:rsidRDefault="008C3C98">
      <w:pPr>
        <w:pStyle w:val="11"/>
        <w:numPr>
          <w:ilvl w:val="0"/>
          <w:numId w:val="38"/>
        </w:numPr>
        <w:tabs>
          <w:tab w:val="clear" w:pos="1440"/>
        </w:tabs>
        <w:spacing w:before="0" w:after="240" w:line="360" w:lineRule="auto"/>
        <w:ind w:left="381" w:hanging="283"/>
        <w:rPr>
          <w:ins w:id="3796" w:author="Shimon [2]" w:date="2019-08-15T12:03:00Z"/>
          <w:rStyle w:val="emailstyle17"/>
          <w:rFonts w:ascii="Times New Roman" w:hAnsi="Times New Roman" w:cs="David"/>
          <w:b/>
          <w:bCs/>
          <w:color w:val="auto"/>
          <w:szCs w:val="28"/>
          <w:u w:val="single"/>
        </w:rPr>
        <w:pPrChange w:id="3797" w:author="Shimon" w:date="2022-01-03T12:07:00Z">
          <w:pPr>
            <w:pStyle w:val="11"/>
            <w:numPr>
              <w:numId w:val="38"/>
            </w:numPr>
            <w:tabs>
              <w:tab w:val="num" w:pos="1069"/>
              <w:tab w:val="num" w:pos="1440"/>
            </w:tabs>
            <w:spacing w:before="0" w:after="240" w:line="360" w:lineRule="auto"/>
            <w:ind w:left="381" w:right="360" w:hanging="283"/>
          </w:pPr>
        </w:pPrChange>
      </w:pPr>
      <w:ins w:id="3798" w:author="Shimon [2]" w:date="2019-08-15T12:03:00Z">
        <w:r w:rsidRPr="009E4DAE">
          <w:rPr>
            <w:rStyle w:val="emailstyle17"/>
            <w:rFonts w:ascii="Times New Roman" w:hAnsi="Times New Roman" w:cs="David"/>
            <w:color w:val="auto"/>
            <w:sz w:val="24"/>
            <w:rtl/>
          </w:rPr>
          <w:t xml:space="preserve"> </w:t>
        </w:r>
      </w:ins>
      <w:ins w:id="3799" w:author="Shimon" w:date="2022-01-04T00:46:00Z">
        <w:r w:rsidR="009E4DAE" w:rsidRPr="009E4DAE">
          <w:rPr>
            <w:rStyle w:val="emailstyle17"/>
            <w:rFonts w:ascii="Times New Roman" w:hAnsi="Times New Roman" w:cs="David" w:hint="eastAsia"/>
            <w:color w:val="auto"/>
            <w:sz w:val="24"/>
            <w:rtl/>
          </w:rPr>
          <w:t>לאחר</w:t>
        </w:r>
        <w:r w:rsidR="009E4DAE" w:rsidRPr="009E4DAE">
          <w:rPr>
            <w:rStyle w:val="emailstyle17"/>
            <w:rFonts w:ascii="Times New Roman" w:hAnsi="Times New Roman" w:cs="David"/>
            <w:color w:val="auto"/>
            <w:sz w:val="24"/>
            <w:rtl/>
          </w:rPr>
          <w:t xml:space="preserve"> כחודשיים של המתנה מורטת עצבים ונסיונות חוזרים ונשנים בטלפון ובמיילים, לקבל תגובה ממר אהרונוב, קיבל התובע תשובה בחתימת מר ציון לוי, מנהל האגף הבכיר לפרישה וגימלאות בנציבות שרות המדינה, הטוען כי </w:t>
        </w:r>
        <w:r w:rsidR="009E4DAE" w:rsidRPr="009E4DAE">
          <w:rPr>
            <w:rStyle w:val="emailstyle17"/>
            <w:rFonts w:ascii="Times New Roman" w:hAnsi="Times New Roman" w:cs="David"/>
            <w:b/>
            <w:bCs/>
            <w:color w:val="auto"/>
            <w:sz w:val="24"/>
            <w:rtl/>
          </w:rPr>
          <w:t xml:space="preserve">"לאחר </w:t>
        </w:r>
        <w:r w:rsidR="009E4DAE" w:rsidRPr="009E4DAE">
          <w:rPr>
            <w:rStyle w:val="emailstyle17"/>
            <w:rFonts w:ascii="Times New Roman" w:hAnsi="Times New Roman" w:cs="David" w:hint="eastAsia"/>
            <w:b/>
            <w:bCs/>
            <w:color w:val="auto"/>
            <w:sz w:val="24"/>
            <w:rtl/>
          </w:rPr>
          <w:t>בדיקה</w:t>
        </w:r>
        <w:r w:rsidR="009E4DAE" w:rsidRPr="009E4DAE">
          <w:rPr>
            <w:rStyle w:val="emailstyle17"/>
            <w:rFonts w:ascii="Times New Roman" w:hAnsi="Times New Roman" w:cs="David"/>
            <w:b/>
            <w:bCs/>
            <w:color w:val="auto"/>
            <w:sz w:val="24"/>
            <w:rtl/>
          </w:rPr>
          <w:t xml:space="preserve"> </w:t>
        </w:r>
        <w:r w:rsidR="009E4DAE" w:rsidRPr="009E4DAE">
          <w:rPr>
            <w:rStyle w:val="emailstyle17"/>
            <w:rFonts w:ascii="Times New Roman" w:hAnsi="Times New Roman" w:cs="David" w:hint="eastAsia"/>
            <w:b/>
            <w:bCs/>
            <w:color w:val="auto"/>
            <w:sz w:val="24"/>
            <w:rtl/>
          </w:rPr>
          <w:t>מעמיקה</w:t>
        </w:r>
        <w:r w:rsidR="009E4DAE" w:rsidRPr="009E4DAE">
          <w:rPr>
            <w:rStyle w:val="emailstyle17"/>
            <w:rFonts w:ascii="Times New Roman" w:hAnsi="Times New Roman" w:cs="David"/>
            <w:b/>
            <w:bCs/>
            <w:color w:val="auto"/>
            <w:sz w:val="24"/>
            <w:rtl/>
          </w:rPr>
          <w:t>"</w:t>
        </w:r>
        <w:r w:rsidR="009E4DAE" w:rsidRPr="009E4DAE">
          <w:rPr>
            <w:rStyle w:val="emailstyle17"/>
            <w:rFonts w:ascii="Times New Roman" w:hAnsi="Times New Roman" w:cs="David"/>
            <w:color w:val="auto"/>
            <w:sz w:val="24"/>
            <w:rtl/>
          </w:rPr>
          <w:t xml:space="preserve"> של טענות התובע, ההנחיה (של אהרונוב) לפיה גימלת התובע לתקופת כתב המינוי תהיה לפי דרגה +44 (במקום +46) נובעת מכך שהתובע לא חתם בשנת 1995 על הנספח לחוזה (ר' לעיל פיסקא </w:t>
        </w:r>
        <w:r w:rsidR="009E4DAE" w:rsidRPr="009E4DAE">
          <w:rPr>
            <w:rStyle w:val="emailstyle17"/>
            <w:rFonts w:ascii="Times New Roman" w:hAnsi="Times New Roman" w:cs="David"/>
            <w:color w:val="auto"/>
            <w:sz w:val="24"/>
            <w:highlight w:val="yellow"/>
            <w:rtl/>
          </w:rPr>
          <w:t>18</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ולכן</w:t>
        </w:r>
        <w:r w:rsidR="009E4DAE" w:rsidRPr="009E4DAE">
          <w:rPr>
            <w:rStyle w:val="emailstyle17"/>
            <w:rFonts w:ascii="Times New Roman" w:hAnsi="Times New Roman" w:cs="David"/>
            <w:color w:val="auto"/>
            <w:sz w:val="24"/>
            <w:rtl/>
          </w:rPr>
          <w:t xml:space="preserve"> "לא </w:t>
        </w:r>
        <w:r w:rsidR="009E4DAE" w:rsidRPr="009E4DAE">
          <w:rPr>
            <w:rStyle w:val="emailstyle17"/>
            <w:rFonts w:ascii="Times New Roman" w:hAnsi="Times New Roman" w:cs="David" w:hint="eastAsia"/>
            <w:color w:val="auto"/>
            <w:sz w:val="24"/>
            <w:rtl/>
          </w:rPr>
          <w:t>ניתן</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היה</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להעבירך</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ל</w:t>
        </w:r>
        <w:r w:rsidR="009E4DAE" w:rsidRPr="009E4DAE">
          <w:rPr>
            <w:rStyle w:val="emailstyle17"/>
            <w:rFonts w:ascii="Times New Roman" w:hAnsi="Times New Roman" w:cs="David"/>
            <w:color w:val="auto"/>
            <w:sz w:val="24"/>
            <w:rtl/>
          </w:rPr>
          <w:t xml:space="preserve">"מודל </w:t>
        </w:r>
        <w:r w:rsidR="009E4DAE" w:rsidRPr="009E4DAE">
          <w:rPr>
            <w:rStyle w:val="emailstyle17"/>
            <w:rFonts w:ascii="Times New Roman" w:hAnsi="Times New Roman" w:cs="David" w:hint="eastAsia"/>
            <w:color w:val="auto"/>
            <w:sz w:val="24"/>
            <w:rtl/>
          </w:rPr>
          <w:t>של</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חוזה</w:t>
        </w:r>
        <w:r w:rsidR="009E4DAE" w:rsidRPr="009E4DAE">
          <w:rPr>
            <w:rStyle w:val="emailstyle17"/>
            <w:rFonts w:ascii="Times New Roman" w:hAnsi="Times New Roman" w:cs="David"/>
            <w:color w:val="auto"/>
            <w:sz w:val="24"/>
            <w:rtl/>
          </w:rPr>
          <w:t xml:space="preserve"> </w:t>
        </w:r>
        <w:r w:rsidR="009E4DAE" w:rsidRPr="009E4DAE">
          <w:rPr>
            <w:rStyle w:val="emailstyle17"/>
            <w:rFonts w:ascii="Times New Roman" w:hAnsi="Times New Roman" w:cs="David" w:hint="eastAsia"/>
            <w:color w:val="auto"/>
            <w:sz w:val="24"/>
            <w:rtl/>
          </w:rPr>
          <w:t>בכירים</w:t>
        </w:r>
        <w:r w:rsidR="009E4DAE" w:rsidRPr="009E4DAE">
          <w:rPr>
            <w:rStyle w:val="emailstyle17"/>
            <w:rFonts w:ascii="Times New Roman" w:hAnsi="Times New Roman" w:cs="David"/>
            <w:color w:val="auto"/>
            <w:sz w:val="24"/>
            <w:rtl/>
          </w:rPr>
          <w:t>"</w:t>
        </w:r>
        <w:r w:rsidR="009E4DAE" w:rsidRPr="009E4DAE">
          <w:rPr>
            <w:rStyle w:val="emailstyle17"/>
            <w:rFonts w:ascii="Times New Roman" w:hAnsi="Times New Roman" w:cs="David"/>
            <w:color w:val="auto"/>
            <w:szCs w:val="28"/>
            <w:rtl/>
          </w:rPr>
          <w:t>.</w:t>
        </w:r>
      </w:ins>
      <w:ins w:id="3800" w:author="Shimon [2]" w:date="2019-08-15T12:03:00Z">
        <w:r w:rsidRPr="009E4DAE">
          <w:rPr>
            <w:rStyle w:val="emailstyle17"/>
            <w:rFonts w:ascii="Times New Roman" w:hAnsi="Times New Roman" w:cs="David"/>
            <w:color w:val="auto"/>
            <w:sz w:val="24"/>
            <w:rtl/>
          </w:rPr>
          <w:t xml:space="preserve"> </w:t>
        </w:r>
      </w:ins>
    </w:p>
    <w:p w14:paraId="17E7E985" w14:textId="5935582C" w:rsidR="009E4DAE" w:rsidRPr="00F35DFA" w:rsidRDefault="005F1260" w:rsidP="009E4DAE">
      <w:pPr>
        <w:pStyle w:val="11"/>
        <w:numPr>
          <w:ilvl w:val="0"/>
          <w:numId w:val="38"/>
        </w:numPr>
        <w:tabs>
          <w:tab w:val="clear" w:pos="1440"/>
        </w:tabs>
        <w:spacing w:before="0" w:after="240" w:line="360" w:lineRule="auto"/>
        <w:ind w:left="381"/>
        <w:rPr>
          <w:ins w:id="3801" w:author="Shimon [2]" w:date="2019-08-15T12:03:00Z"/>
          <w:rStyle w:val="emailstyle17"/>
          <w:rFonts w:ascii="Times New Roman" w:hAnsi="Times New Roman" w:cs="David"/>
          <w:b/>
          <w:bCs/>
          <w:color w:val="auto"/>
          <w:szCs w:val="28"/>
          <w:u w:val="single"/>
          <w:rtl/>
        </w:rPr>
      </w:pPr>
      <w:ins w:id="3802" w:author="Shimon" w:date="2022-01-04T00:49:00Z">
        <w:r>
          <w:rPr>
            <w:rStyle w:val="emailstyle17"/>
            <w:rFonts w:ascii="Times New Roman" w:hAnsi="Times New Roman" w:cs="David" w:hint="cs"/>
            <w:color w:val="auto"/>
            <w:sz w:val="24"/>
            <w:rtl/>
          </w:rPr>
          <w:t>כך, במשיכת קולמוס, כ-7 חודשים</w:t>
        </w:r>
        <w:r w:rsidRPr="0003141A">
          <w:rPr>
            <w:rStyle w:val="emailstyle17"/>
            <w:rFonts w:ascii="Times New Roman" w:hAnsi="Times New Roman" w:cs="David" w:hint="cs"/>
            <w:b/>
            <w:bCs/>
            <w:color w:val="auto"/>
            <w:sz w:val="24"/>
            <w:u w:val="single"/>
            <w:rtl/>
          </w:rPr>
          <w:t xml:space="preserve"> אחרי</w:t>
        </w:r>
        <w:r>
          <w:rPr>
            <w:rStyle w:val="emailstyle17"/>
            <w:rFonts w:ascii="Times New Roman" w:hAnsi="Times New Roman" w:cs="David" w:hint="cs"/>
            <w:color w:val="auto"/>
            <w:sz w:val="24"/>
            <w:rtl/>
          </w:rPr>
          <w:t xml:space="preserve"> הפסקת העבודה ואחרי יותר מ-22 שנה של עבודה בחוזה בכירים, כותב מר צ. לוי שכל מה שכתוב בחוזה לא רלוונטי כי "לא נענית בזמנו לחתום על הנספח ל"חוזה בכירים אישי כפי שנתבקשת".</w:t>
        </w:r>
        <w:r>
          <w:rPr>
            <w:rStyle w:val="emailstyle17"/>
            <w:rFonts w:ascii="Times New Roman" w:hAnsi="Times New Roman" w:cs="David" w:hint="cs"/>
            <w:b/>
            <w:bCs/>
            <w:color w:val="auto"/>
            <w:szCs w:val="28"/>
            <w:u w:val="single"/>
            <w:rtl/>
          </w:rPr>
          <w:t xml:space="preserve"> </w:t>
        </w:r>
        <w:r w:rsidRPr="00F35DFA">
          <w:rPr>
            <w:rStyle w:val="emailstyle17"/>
            <w:rFonts w:ascii="Times New Roman" w:hAnsi="Times New Roman" w:cs="David" w:hint="eastAsia"/>
            <w:color w:val="auto"/>
            <w:sz w:val="24"/>
            <w:rtl/>
          </w:rPr>
          <w:t>ובמילים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אחרות</w:t>
        </w:r>
        <w:r>
          <w:rPr>
            <w:rStyle w:val="emailstyle17"/>
            <w:rFonts w:ascii="Times New Roman" w:hAnsi="Times New Roman" w:cs="David" w:hint="cs"/>
            <w:color w:val="auto"/>
            <w:sz w:val="24"/>
            <w:rtl/>
          </w:rPr>
          <w:t xml:space="preserve">: </w:t>
        </w:r>
      </w:ins>
      <w:ins w:id="3803" w:author="Shimon" w:date="2022-01-04T11:13:00Z">
        <w:r w:rsidR="001C59F0">
          <w:rPr>
            <w:rStyle w:val="emailstyle17"/>
            <w:rFonts w:ascii="Times New Roman" w:hAnsi="Times New Roman" w:cs="David" w:hint="cs"/>
            <w:b/>
            <w:bCs/>
            <w:color w:val="auto"/>
            <w:sz w:val="24"/>
            <w:rtl/>
          </w:rPr>
          <w:t>מר לוי מסכים ש</w:t>
        </w:r>
      </w:ins>
      <w:ins w:id="3804" w:author="Shimon" w:date="2022-01-04T00:49:00Z">
        <w:r w:rsidRPr="00F35DFA">
          <w:rPr>
            <w:rStyle w:val="emailstyle17"/>
            <w:rFonts w:ascii="Times New Roman" w:hAnsi="Times New Roman" w:cs="David" w:hint="eastAsia"/>
            <w:b/>
            <w:bCs/>
            <w:color w:val="auto"/>
            <w:sz w:val="24"/>
            <w:rtl/>
          </w:rPr>
          <w:t>אילו</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התובע</w:t>
        </w:r>
        <w:r w:rsidRPr="00F35DFA">
          <w:rPr>
            <w:rStyle w:val="emailstyle17"/>
            <w:rFonts w:ascii="Times New Roman" w:hAnsi="Times New Roman" w:cs="David"/>
            <w:b/>
            <w:bCs/>
            <w:color w:val="auto"/>
            <w:sz w:val="24"/>
            <w:rtl/>
          </w:rPr>
          <w:t xml:space="preserve"> היה </w:t>
        </w:r>
        <w:r w:rsidRPr="00F35DFA">
          <w:rPr>
            <w:rStyle w:val="emailstyle17"/>
            <w:rFonts w:ascii="Times New Roman" w:hAnsi="Times New Roman" w:cs="David" w:hint="eastAsia"/>
            <w:b/>
            <w:bCs/>
            <w:color w:val="auto"/>
            <w:sz w:val="24"/>
            <w:rtl/>
          </w:rPr>
          <w:t>חותם</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על</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הנספח</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hint="eastAsia"/>
            <w:b/>
            <w:bCs/>
            <w:color w:val="auto"/>
            <w:sz w:val="24"/>
            <w:rtl/>
          </w:rPr>
          <w:t>הוא</w:t>
        </w:r>
        <w:r w:rsidRPr="00F35DFA">
          <w:rPr>
            <w:rStyle w:val="emailstyle17"/>
            <w:rFonts w:ascii="Times New Roman" w:hAnsi="Times New Roman" w:cs="David"/>
            <w:b/>
            <w:bCs/>
            <w:color w:val="auto"/>
            <w:sz w:val="24"/>
            <w:rtl/>
          </w:rPr>
          <w:t xml:space="preserve"> היה </w:t>
        </w:r>
        <w:r w:rsidRPr="00F35DFA">
          <w:rPr>
            <w:rStyle w:val="emailstyle17"/>
            <w:rFonts w:ascii="Times New Roman" w:hAnsi="Times New Roman" w:cs="David" w:hint="eastAsia"/>
            <w:b/>
            <w:bCs/>
            <w:color w:val="auto"/>
            <w:sz w:val="24"/>
            <w:rtl/>
          </w:rPr>
          <w:t>זכאי</w:t>
        </w:r>
        <w:r w:rsidRPr="00F35DFA">
          <w:rPr>
            <w:rStyle w:val="emailstyle17"/>
            <w:rFonts w:ascii="Times New Roman" w:hAnsi="Times New Roman" w:cs="David"/>
            <w:b/>
            <w:bCs/>
            <w:color w:val="auto"/>
            <w:sz w:val="24"/>
            <w:rtl/>
          </w:rPr>
          <w:t xml:space="preserve"> לפנסיה לפי +46.</w:t>
        </w:r>
        <w:r>
          <w:rPr>
            <w:rStyle w:val="emailstyle17"/>
            <w:rFonts w:ascii="Times New Roman" w:hAnsi="Times New Roman" w:cs="David" w:hint="cs"/>
            <w:b/>
            <w:bCs/>
            <w:color w:val="auto"/>
            <w:szCs w:val="28"/>
            <w:u w:val="single"/>
            <w:rtl/>
          </w:rPr>
          <w:t xml:space="preserve"> </w:t>
        </w:r>
        <w:r>
          <w:rPr>
            <w:rStyle w:val="emailstyle17"/>
            <w:rFonts w:ascii="Times New Roman" w:hAnsi="Times New Roman" w:cs="David" w:hint="cs"/>
            <w:color w:val="auto"/>
            <w:sz w:val="24"/>
            <w:rtl/>
          </w:rPr>
          <w:t>(נשמע כמין נקמה מאוחרת של הנציבות על סרובו של התובע -כחמש עשרה שנה לפני פרישתו-</w:t>
        </w:r>
        <w:r w:rsidRPr="00EC1996">
          <w:rPr>
            <w:rStyle w:val="emailstyle17"/>
            <w:rFonts w:ascii="Times New Roman" w:hAnsi="Times New Roman" w:cs="David" w:hint="cs"/>
            <w:color w:val="auto"/>
            <w:szCs w:val="28"/>
            <w:rtl/>
          </w:rPr>
          <w:t xml:space="preserve"> </w:t>
        </w:r>
        <w:r w:rsidRPr="00404297">
          <w:rPr>
            <w:rStyle w:val="emailstyle17"/>
            <w:rFonts w:ascii="Times New Roman" w:hAnsi="Times New Roman" w:cs="David" w:hint="cs"/>
            <w:color w:val="auto"/>
            <w:sz w:val="24"/>
            <w:rtl/>
          </w:rPr>
          <w:t>לחתום על</w:t>
        </w:r>
        <w:r>
          <w:rPr>
            <w:rStyle w:val="emailstyle17"/>
            <w:rFonts w:ascii="Times New Roman" w:hAnsi="Times New Roman" w:cs="David" w:hint="cs"/>
            <w:color w:val="auto"/>
            <w:sz w:val="24"/>
            <w:rtl/>
          </w:rPr>
          <w:t xml:space="preserve"> הנספח)</w:t>
        </w:r>
        <w:r>
          <w:rPr>
            <w:rStyle w:val="emailstyle17"/>
            <w:rFonts w:ascii="Times New Roman" w:hAnsi="Times New Roman" w:cs="David" w:hint="cs"/>
            <w:color w:val="auto"/>
            <w:szCs w:val="28"/>
            <w:rtl/>
          </w:rPr>
          <w:t>.</w:t>
        </w:r>
      </w:ins>
    </w:p>
    <w:p w14:paraId="7D9501E8" w14:textId="0823EB3F" w:rsidR="005F1260" w:rsidRPr="0062335D" w:rsidRDefault="005F1260">
      <w:pPr>
        <w:pStyle w:val="11"/>
        <w:numPr>
          <w:ilvl w:val="0"/>
          <w:numId w:val="38"/>
        </w:numPr>
        <w:tabs>
          <w:tab w:val="clear" w:pos="1440"/>
        </w:tabs>
        <w:spacing w:before="0" w:after="120" w:line="360" w:lineRule="auto"/>
        <w:ind w:left="381"/>
        <w:rPr>
          <w:ins w:id="3805" w:author="Shimon" w:date="2022-01-04T00:51:00Z"/>
          <w:rStyle w:val="emailstyle17"/>
          <w:rFonts w:ascii="Times New Roman" w:hAnsi="Times New Roman" w:cs="David"/>
          <w:b/>
          <w:bCs/>
          <w:color w:val="auto"/>
          <w:sz w:val="24"/>
          <w:u w:val="single"/>
        </w:rPr>
        <w:pPrChange w:id="3806" w:author="Shimon" w:date="2022-01-04T11:16:00Z">
          <w:pPr>
            <w:pStyle w:val="11"/>
            <w:numPr>
              <w:numId w:val="38"/>
            </w:numPr>
            <w:tabs>
              <w:tab w:val="left" w:pos="239"/>
              <w:tab w:val="num" w:pos="1069"/>
              <w:tab w:val="num" w:pos="1440"/>
            </w:tabs>
            <w:spacing w:before="0" w:after="240" w:line="360" w:lineRule="auto"/>
            <w:ind w:left="381" w:right="360" w:hanging="283"/>
          </w:pPr>
        </w:pPrChange>
      </w:pPr>
      <w:ins w:id="3807" w:author="Shimon" w:date="2022-01-04T00:51:00Z">
        <w:r w:rsidRPr="005F1260">
          <w:rPr>
            <w:rStyle w:val="emailstyle17"/>
            <w:rFonts w:ascii="Times New Roman" w:hAnsi="Times New Roman" w:cs="David" w:hint="eastAsia"/>
            <w:color w:val="auto"/>
            <w:sz w:val="24"/>
            <w:rtl/>
            <w:rPrChange w:id="3808" w:author="Shimon" w:date="2022-01-04T00:52:00Z">
              <w:rPr>
                <w:rStyle w:val="emailstyle17"/>
                <w:rFonts w:ascii="Times New Roman" w:hAnsi="Times New Roman" w:cs="David" w:hint="eastAsia"/>
                <w:b/>
                <w:bCs/>
                <w:color w:val="auto"/>
                <w:sz w:val="24"/>
                <w:rtl/>
              </w:rPr>
            </w:rPrChange>
          </w:rPr>
          <w:t>מר</w:t>
        </w:r>
        <w:r w:rsidRPr="005F1260">
          <w:rPr>
            <w:rStyle w:val="emailstyle17"/>
            <w:rFonts w:ascii="Times New Roman" w:hAnsi="Times New Roman" w:cs="David"/>
            <w:color w:val="auto"/>
            <w:sz w:val="24"/>
            <w:rtl/>
            <w:rPrChange w:id="3809"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0" w:author="Shimon" w:date="2022-01-04T00:52:00Z">
              <w:rPr>
                <w:rStyle w:val="emailstyle17"/>
                <w:rFonts w:ascii="Times New Roman" w:hAnsi="Times New Roman" w:cs="David" w:hint="eastAsia"/>
                <w:b/>
                <w:bCs/>
                <w:color w:val="auto"/>
                <w:sz w:val="24"/>
                <w:rtl/>
              </w:rPr>
            </w:rPrChange>
          </w:rPr>
          <w:t>צ</w:t>
        </w:r>
        <w:r w:rsidRPr="005F1260">
          <w:rPr>
            <w:rStyle w:val="emailstyle17"/>
            <w:rFonts w:ascii="Times New Roman" w:hAnsi="Times New Roman" w:cs="David"/>
            <w:color w:val="auto"/>
            <w:sz w:val="24"/>
            <w:rtl/>
            <w:rPrChange w:id="3811"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2" w:author="Shimon" w:date="2022-01-04T00:52:00Z">
              <w:rPr>
                <w:rStyle w:val="emailstyle17"/>
                <w:rFonts w:ascii="Times New Roman" w:hAnsi="Times New Roman" w:cs="David" w:hint="eastAsia"/>
                <w:b/>
                <w:bCs/>
                <w:color w:val="auto"/>
                <w:sz w:val="24"/>
                <w:rtl/>
              </w:rPr>
            </w:rPrChange>
          </w:rPr>
          <w:t>לוי</w:t>
        </w:r>
        <w:r w:rsidRPr="005F1260">
          <w:rPr>
            <w:rStyle w:val="emailstyle17"/>
            <w:rFonts w:ascii="Times New Roman" w:hAnsi="Times New Roman" w:cs="David"/>
            <w:color w:val="auto"/>
            <w:sz w:val="24"/>
            <w:rtl/>
            <w:rPrChange w:id="3813"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4" w:author="Shimon" w:date="2022-01-04T00:52:00Z">
              <w:rPr>
                <w:rStyle w:val="emailstyle17"/>
                <w:rFonts w:ascii="Times New Roman" w:hAnsi="Times New Roman" w:cs="David" w:hint="eastAsia"/>
                <w:b/>
                <w:bCs/>
                <w:color w:val="auto"/>
                <w:sz w:val="24"/>
                <w:rtl/>
              </w:rPr>
            </w:rPrChange>
          </w:rPr>
          <w:t>התעלם</w:t>
        </w:r>
        <w:r w:rsidRPr="005F1260">
          <w:rPr>
            <w:rStyle w:val="emailstyle17"/>
            <w:rFonts w:ascii="Times New Roman" w:hAnsi="Times New Roman" w:cs="David"/>
            <w:color w:val="auto"/>
            <w:sz w:val="24"/>
            <w:rtl/>
            <w:rPrChange w:id="3815"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6" w:author="Shimon" w:date="2022-01-04T00:52:00Z">
              <w:rPr>
                <w:rStyle w:val="emailstyle17"/>
                <w:rFonts w:ascii="Times New Roman" w:hAnsi="Times New Roman" w:cs="David" w:hint="eastAsia"/>
                <w:b/>
                <w:bCs/>
                <w:color w:val="auto"/>
                <w:sz w:val="24"/>
                <w:rtl/>
              </w:rPr>
            </w:rPrChange>
          </w:rPr>
          <w:t>לחלוטין</w:t>
        </w:r>
        <w:r w:rsidRPr="005F1260">
          <w:rPr>
            <w:rStyle w:val="emailstyle17"/>
            <w:rFonts w:ascii="Times New Roman" w:hAnsi="Times New Roman" w:cs="David"/>
            <w:color w:val="auto"/>
            <w:sz w:val="24"/>
            <w:rtl/>
            <w:rPrChange w:id="3817"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18" w:author="Shimon" w:date="2022-01-04T00:52:00Z">
              <w:rPr>
                <w:rStyle w:val="emailstyle17"/>
                <w:rFonts w:ascii="Times New Roman" w:hAnsi="Times New Roman" w:cs="David" w:hint="eastAsia"/>
                <w:b/>
                <w:bCs/>
                <w:color w:val="auto"/>
                <w:sz w:val="24"/>
                <w:rtl/>
              </w:rPr>
            </w:rPrChange>
          </w:rPr>
          <w:t>מהעובדה</w:t>
        </w:r>
        <w:r w:rsidRPr="005F1260">
          <w:rPr>
            <w:rStyle w:val="emailstyle17"/>
            <w:rFonts w:ascii="Times New Roman" w:hAnsi="Times New Roman" w:cs="David"/>
            <w:color w:val="auto"/>
            <w:sz w:val="24"/>
            <w:rtl/>
            <w:rPrChange w:id="3819" w:author="Shimon" w:date="2022-01-04T00:52:00Z">
              <w:rPr>
                <w:rStyle w:val="emailstyle17"/>
                <w:rFonts w:ascii="Times New Roman" w:hAnsi="Times New Roman" w:cs="David"/>
                <w:b/>
                <w:bCs/>
                <w:color w:val="auto"/>
                <w:sz w:val="24"/>
                <w:rtl/>
              </w:rPr>
            </w:rPrChange>
          </w:rPr>
          <w:t xml:space="preserve"> </w:t>
        </w:r>
        <w:r w:rsidRPr="005F1260">
          <w:rPr>
            <w:rStyle w:val="emailstyle17"/>
            <w:rFonts w:ascii="Times New Roman" w:hAnsi="Times New Roman" w:cs="David" w:hint="eastAsia"/>
            <w:color w:val="auto"/>
            <w:sz w:val="24"/>
            <w:rtl/>
            <w:rPrChange w:id="3820" w:author="Shimon" w:date="2022-01-04T00:52:00Z">
              <w:rPr>
                <w:rStyle w:val="emailstyle17"/>
                <w:rFonts w:ascii="Times New Roman" w:hAnsi="Times New Roman" w:cs="David" w:hint="eastAsia"/>
                <w:b/>
                <w:bCs/>
                <w:color w:val="auto"/>
                <w:sz w:val="24"/>
                <w:rtl/>
              </w:rPr>
            </w:rPrChange>
          </w:rPr>
          <w:t>שהתובע</w:t>
        </w:r>
        <w:r w:rsidRPr="005F1260">
          <w:rPr>
            <w:rStyle w:val="emailstyle17"/>
            <w:rFonts w:ascii="Times New Roman" w:hAnsi="Times New Roman" w:cs="David"/>
            <w:color w:val="auto"/>
            <w:sz w:val="24"/>
            <w:rtl/>
            <w:rPrChange w:id="3821" w:author="Shimon" w:date="2022-01-04T00:52:00Z">
              <w:rPr>
                <w:rStyle w:val="emailstyle17"/>
                <w:rFonts w:ascii="Times New Roman" w:hAnsi="Times New Roman" w:cs="David"/>
                <w:b/>
                <w:bCs/>
                <w:color w:val="auto"/>
                <w:sz w:val="24"/>
                <w:rtl/>
              </w:rPr>
            </w:rPrChange>
          </w:rPr>
          <w:t xml:space="preserve">, בטיעוניו במכתב לאהרונוב, הסתמך לא רק על מה שנאמר בחוזה אלא גם על </w:t>
        </w:r>
        <w:r w:rsidRPr="0062335D">
          <w:rPr>
            <w:rStyle w:val="emailstyle17"/>
            <w:rFonts w:ascii="Times New Roman" w:hAnsi="Times New Roman" w:cs="David" w:hint="cs"/>
            <w:b/>
            <w:bCs/>
            <w:color w:val="auto"/>
            <w:sz w:val="24"/>
            <w:rtl/>
          </w:rPr>
          <w:t>האמור מפורשות בכל אחד מתלושי השכר שלו</w:t>
        </w:r>
      </w:ins>
      <w:ins w:id="3822" w:author="Shimon" w:date="2022-01-04T11:14:00Z">
        <w:r w:rsidR="001C59F0">
          <w:rPr>
            <w:rStyle w:val="emailstyle17"/>
            <w:rFonts w:ascii="Times New Roman" w:hAnsi="Times New Roman" w:cs="David" w:hint="cs"/>
            <w:b/>
            <w:bCs/>
            <w:color w:val="auto"/>
            <w:sz w:val="24"/>
            <w:rtl/>
          </w:rPr>
          <w:t>:</w:t>
        </w:r>
      </w:ins>
      <w:ins w:id="3823" w:author="Shimon" w:date="2022-01-04T00:51:00Z">
        <w:r w:rsidRPr="0062335D">
          <w:rPr>
            <w:rStyle w:val="emailstyle17"/>
            <w:rFonts w:ascii="Times New Roman" w:hAnsi="Times New Roman" w:cs="David" w:hint="cs"/>
            <w:b/>
            <w:bCs/>
            <w:color w:val="auto"/>
            <w:sz w:val="24"/>
            <w:rtl/>
          </w:rPr>
          <w:t xml:space="preserve"> </w:t>
        </w:r>
        <w:r w:rsidRPr="0062335D">
          <w:rPr>
            <w:rStyle w:val="emailstyle17"/>
            <w:rFonts w:ascii="Times New Roman" w:hAnsi="Times New Roman" w:cs="David" w:hint="cs"/>
            <w:color w:val="auto"/>
            <w:sz w:val="24"/>
            <w:rtl/>
          </w:rPr>
          <w:t xml:space="preserve">לצד הכותרת </w:t>
        </w:r>
        <w:r w:rsidRPr="0062335D">
          <w:rPr>
            <w:rStyle w:val="emailstyle17"/>
            <w:rFonts w:ascii="Times New Roman" w:hAnsi="Times New Roman" w:cs="David"/>
            <w:b/>
            <w:bCs/>
            <w:color w:val="auto"/>
            <w:sz w:val="24"/>
            <w:rtl/>
          </w:rPr>
          <w:t>"</w:t>
        </w:r>
        <w:r w:rsidRPr="0062335D">
          <w:rPr>
            <w:rStyle w:val="emailstyle17"/>
            <w:rFonts w:ascii="Times New Roman" w:hAnsi="Times New Roman" w:cs="David" w:hint="eastAsia"/>
            <w:b/>
            <w:bCs/>
            <w:color w:val="auto"/>
            <w:sz w:val="24"/>
            <w:rtl/>
          </w:rPr>
          <w:t>ברוטו</w:t>
        </w:r>
        <w:r w:rsidRPr="0062335D">
          <w:rPr>
            <w:rStyle w:val="emailstyle17"/>
            <w:rFonts w:ascii="Times New Roman" w:hAnsi="Times New Roman" w:cs="David"/>
            <w:b/>
            <w:bCs/>
            <w:color w:val="auto"/>
            <w:sz w:val="24"/>
            <w:rtl/>
          </w:rPr>
          <w:t xml:space="preserve"> כתב מינוי"</w:t>
        </w:r>
        <w:r w:rsidRPr="0062335D">
          <w:rPr>
            <w:rStyle w:val="emailstyle17"/>
            <w:rFonts w:ascii="Times New Roman" w:hAnsi="Times New Roman" w:cs="David" w:hint="cs"/>
            <w:b/>
            <w:bCs/>
            <w:color w:val="auto"/>
            <w:sz w:val="24"/>
            <w:rtl/>
          </w:rPr>
          <w:t xml:space="preserve"> </w:t>
        </w:r>
      </w:ins>
      <w:ins w:id="3824" w:author="Shimon" w:date="2022-01-04T11:15:00Z">
        <w:r w:rsidR="001C59F0">
          <w:rPr>
            <w:rStyle w:val="emailstyle17"/>
            <w:rFonts w:ascii="Times New Roman" w:hAnsi="Times New Roman" w:cs="David" w:hint="cs"/>
            <w:b/>
            <w:bCs/>
            <w:color w:val="auto"/>
            <w:sz w:val="24"/>
            <w:rtl/>
          </w:rPr>
          <w:t>הופיע כל חודש ה</w:t>
        </w:r>
      </w:ins>
      <w:ins w:id="3825" w:author="Shimon" w:date="2022-01-04T00:51:00Z">
        <w:r w:rsidRPr="0062335D">
          <w:rPr>
            <w:rStyle w:val="emailstyle17"/>
            <w:rFonts w:ascii="Times New Roman" w:hAnsi="Times New Roman" w:cs="David" w:hint="eastAsia"/>
            <w:b/>
            <w:bCs/>
            <w:color w:val="auto"/>
            <w:sz w:val="24"/>
            <w:rtl/>
          </w:rPr>
          <w:t>סכום</w:t>
        </w:r>
        <w:r w:rsidRPr="0062335D">
          <w:rPr>
            <w:rStyle w:val="emailstyle17"/>
            <w:rFonts w:ascii="Times New Roman" w:hAnsi="Times New Roman" w:cs="David"/>
            <w:b/>
            <w:bCs/>
            <w:color w:val="auto"/>
            <w:sz w:val="24"/>
            <w:rtl/>
          </w:rPr>
          <w:t xml:space="preserve"> </w:t>
        </w:r>
      </w:ins>
      <w:ins w:id="3826" w:author="Shimon" w:date="2022-01-04T11:16:00Z">
        <w:r w:rsidR="001C59F0">
          <w:rPr>
            <w:rStyle w:val="emailstyle17"/>
            <w:rFonts w:ascii="Times New Roman" w:hAnsi="Times New Roman" w:cs="David" w:hint="cs"/>
            <w:b/>
            <w:bCs/>
            <w:color w:val="auto"/>
            <w:sz w:val="24"/>
            <w:rtl/>
          </w:rPr>
          <w:t xml:space="preserve">המעודכן </w:t>
        </w:r>
      </w:ins>
      <w:ins w:id="3827" w:author="Shimon" w:date="2022-01-04T11:15:00Z">
        <w:r w:rsidR="001C59F0">
          <w:rPr>
            <w:rStyle w:val="emailstyle17"/>
            <w:rFonts w:ascii="Times New Roman" w:hAnsi="Times New Roman" w:cs="David" w:hint="cs"/>
            <w:b/>
            <w:bCs/>
            <w:color w:val="auto"/>
            <w:sz w:val="24"/>
            <w:rtl/>
          </w:rPr>
          <w:t xml:space="preserve">בש"ח של </w:t>
        </w:r>
      </w:ins>
      <w:ins w:id="3828" w:author="Shimon" w:date="2022-01-04T00:51:00Z">
        <w:r w:rsidRPr="0062335D">
          <w:rPr>
            <w:rStyle w:val="emailstyle17"/>
            <w:rFonts w:ascii="Times New Roman" w:hAnsi="Times New Roman" w:cs="David" w:hint="eastAsia"/>
            <w:b/>
            <w:bCs/>
            <w:color w:val="auto"/>
            <w:sz w:val="24"/>
            <w:rtl/>
          </w:rPr>
          <w:t>משכורת</w:t>
        </w:r>
        <w:r w:rsidRPr="0062335D">
          <w:rPr>
            <w:rStyle w:val="emailstyle17"/>
            <w:rFonts w:ascii="Times New Roman" w:hAnsi="Times New Roman" w:cs="David"/>
            <w:b/>
            <w:bCs/>
            <w:color w:val="auto"/>
            <w:sz w:val="24"/>
            <w:rtl/>
          </w:rPr>
          <w:t xml:space="preserve"> </w:t>
        </w:r>
        <w:r w:rsidRPr="0062335D">
          <w:rPr>
            <w:rStyle w:val="emailstyle17"/>
            <w:rFonts w:ascii="Times New Roman" w:hAnsi="Times New Roman" w:cs="David" w:hint="eastAsia"/>
            <w:b/>
            <w:bCs/>
            <w:color w:val="auto"/>
            <w:sz w:val="24"/>
            <w:rtl/>
          </w:rPr>
          <w:t>בדרגה</w:t>
        </w:r>
        <w:r w:rsidRPr="0062335D">
          <w:rPr>
            <w:rStyle w:val="emailstyle17"/>
            <w:rFonts w:ascii="Times New Roman" w:hAnsi="Times New Roman" w:cs="David"/>
            <w:b/>
            <w:bCs/>
            <w:color w:val="auto"/>
            <w:sz w:val="24"/>
            <w:rtl/>
          </w:rPr>
          <w:t xml:space="preserve"> +46 בשיא הותק</w:t>
        </w:r>
      </w:ins>
      <w:ins w:id="3829" w:author="Shimon" w:date="2022-01-04T11:16:00Z">
        <w:r w:rsidR="001C59F0">
          <w:rPr>
            <w:rStyle w:val="emailstyle17"/>
            <w:rFonts w:ascii="Times New Roman" w:hAnsi="Times New Roman" w:cs="David" w:hint="cs"/>
            <w:b/>
            <w:bCs/>
            <w:color w:val="auto"/>
            <w:sz w:val="24"/>
            <w:rtl/>
          </w:rPr>
          <w:t>.</w:t>
        </w:r>
      </w:ins>
      <w:ins w:id="3830" w:author="Shimon" w:date="2022-01-04T11:17:00Z">
        <w:r w:rsidR="001C59F0">
          <w:rPr>
            <w:rStyle w:val="emailstyle17"/>
            <w:rFonts w:ascii="Times New Roman" w:hAnsi="Times New Roman" w:cs="David" w:hint="cs"/>
            <w:b/>
            <w:bCs/>
            <w:color w:val="auto"/>
            <w:sz w:val="24"/>
            <w:rtl/>
          </w:rPr>
          <w:t xml:space="preserve"> </w:t>
        </w:r>
      </w:ins>
      <w:ins w:id="3831" w:author="Shimon" w:date="2022-01-04T00:51:00Z">
        <w:r w:rsidR="00D1050C">
          <w:rPr>
            <w:rStyle w:val="emailstyle17"/>
            <w:rFonts w:ascii="Times New Roman" w:hAnsi="Times New Roman" w:cs="David" w:hint="cs"/>
            <w:color w:val="auto"/>
            <w:sz w:val="24"/>
            <w:rtl/>
          </w:rPr>
          <w:t>(</w:t>
        </w:r>
      </w:ins>
      <w:ins w:id="3832" w:author="Shimon" w:date="2022-01-04T01:11:00Z">
        <w:r w:rsidR="00D1050C">
          <w:rPr>
            <w:rStyle w:val="emailstyle17"/>
            <w:rFonts w:ascii="Times New Roman" w:hAnsi="Times New Roman" w:cs="David" w:hint="cs"/>
            <w:color w:val="auto"/>
            <w:sz w:val="24"/>
            <w:rtl/>
          </w:rPr>
          <w:t xml:space="preserve">ר' </w:t>
        </w:r>
      </w:ins>
      <w:ins w:id="3833" w:author="Shimon" w:date="2022-01-04T00:51:00Z">
        <w:r w:rsidRPr="0062335D">
          <w:rPr>
            <w:rStyle w:val="emailstyle17"/>
            <w:rFonts w:ascii="Times New Roman" w:hAnsi="Times New Roman" w:cs="David" w:hint="eastAsia"/>
            <w:color w:val="auto"/>
            <w:sz w:val="24"/>
            <w:rtl/>
          </w:rPr>
          <w:t>טור</w:t>
        </w:r>
        <w:r w:rsidR="00D1050C">
          <w:rPr>
            <w:rStyle w:val="emailstyle17"/>
            <w:rFonts w:ascii="Times New Roman" w:hAnsi="Times New Roman" w:cs="David"/>
            <w:color w:val="auto"/>
            <w:sz w:val="24"/>
            <w:rtl/>
          </w:rPr>
          <w:t xml:space="preserve"> "נתוני עזר"</w:t>
        </w:r>
      </w:ins>
      <w:ins w:id="3834" w:author="Shimon" w:date="2022-01-04T01:11:00Z">
        <w:r w:rsidR="00D1050C">
          <w:rPr>
            <w:rStyle w:val="emailstyle17"/>
            <w:rFonts w:ascii="Times New Roman" w:hAnsi="Times New Roman" w:cs="David" w:hint="cs"/>
            <w:color w:val="auto"/>
            <w:sz w:val="24"/>
            <w:rtl/>
          </w:rPr>
          <w:t xml:space="preserve"> בתלוש, </w:t>
        </w:r>
      </w:ins>
      <w:ins w:id="3835" w:author="Shimon" w:date="2022-01-04T00:51:00Z">
        <w:r w:rsidRPr="0062335D">
          <w:rPr>
            <w:rStyle w:val="emailstyle17"/>
            <w:rFonts w:ascii="Times New Roman" w:hAnsi="Times New Roman" w:cs="David"/>
            <w:color w:val="auto"/>
            <w:sz w:val="24"/>
            <w:rtl/>
          </w:rPr>
          <w:t xml:space="preserve">בו </w:t>
        </w:r>
        <w:r w:rsidRPr="0062335D">
          <w:rPr>
            <w:rStyle w:val="emailstyle17"/>
            <w:rFonts w:ascii="Times New Roman" w:hAnsi="Times New Roman" w:cs="David" w:hint="eastAsia"/>
            <w:color w:val="auto"/>
            <w:sz w:val="24"/>
            <w:rtl/>
          </w:rPr>
          <w:t>מפורטים</w:t>
        </w:r>
        <w:r w:rsidRPr="0062335D">
          <w:rPr>
            <w:rStyle w:val="emailstyle17"/>
            <w:rFonts w:ascii="Times New Roman" w:hAnsi="Times New Roman" w:cs="David"/>
            <w:color w:val="auto"/>
            <w:sz w:val="24"/>
            <w:rtl/>
          </w:rPr>
          <w:t xml:space="preserve"> </w:t>
        </w:r>
        <w:r w:rsidRPr="0062335D">
          <w:rPr>
            <w:rStyle w:val="emailstyle17"/>
            <w:rFonts w:ascii="Times New Roman" w:hAnsi="Times New Roman" w:cs="David" w:hint="eastAsia"/>
            <w:color w:val="auto"/>
            <w:sz w:val="24"/>
            <w:rtl/>
          </w:rPr>
          <w:t>בין</w:t>
        </w:r>
        <w:r w:rsidRPr="0062335D">
          <w:rPr>
            <w:rStyle w:val="emailstyle17"/>
            <w:rFonts w:ascii="Times New Roman" w:hAnsi="Times New Roman" w:cs="David"/>
            <w:color w:val="auto"/>
            <w:sz w:val="24"/>
            <w:rtl/>
          </w:rPr>
          <w:t xml:space="preserve"> </w:t>
        </w:r>
        <w:r w:rsidRPr="0062335D">
          <w:rPr>
            <w:rStyle w:val="emailstyle17"/>
            <w:rFonts w:ascii="Times New Roman" w:hAnsi="Times New Roman" w:cs="David" w:hint="eastAsia"/>
            <w:color w:val="auto"/>
            <w:sz w:val="24"/>
            <w:rtl/>
          </w:rPr>
          <w:t>השאר</w:t>
        </w:r>
        <w:r w:rsidRPr="0062335D">
          <w:rPr>
            <w:rStyle w:val="emailstyle17"/>
            <w:rFonts w:ascii="Times New Roman" w:hAnsi="Times New Roman" w:cs="David" w:hint="cs"/>
            <w:color w:val="auto"/>
            <w:sz w:val="24"/>
            <w:rtl/>
          </w:rPr>
          <w:t xml:space="preserve"> סכומי</w:t>
        </w:r>
        <w:r w:rsidRPr="0062335D">
          <w:rPr>
            <w:rStyle w:val="emailstyle17"/>
            <w:rFonts w:ascii="Times New Roman" w:hAnsi="Times New Roman" w:cs="David"/>
            <w:color w:val="auto"/>
            <w:sz w:val="24"/>
            <w:rtl/>
          </w:rPr>
          <w:t xml:space="preserve"> ה"משכורות הקובעות" לפנסיה)</w:t>
        </w:r>
        <w:r>
          <w:rPr>
            <w:rStyle w:val="emailstyle17"/>
            <w:rFonts w:ascii="Times New Roman" w:hAnsi="Times New Roman" w:cs="David" w:hint="cs"/>
            <w:b/>
            <w:bCs/>
            <w:color w:val="auto"/>
            <w:szCs w:val="28"/>
            <w:rtl/>
          </w:rPr>
          <w:t>.</w:t>
        </w:r>
      </w:ins>
    </w:p>
    <w:p w14:paraId="7533D47F" w14:textId="1EA17CAA" w:rsidR="005F1260" w:rsidRPr="005F1260" w:rsidRDefault="001C59F0">
      <w:pPr>
        <w:pStyle w:val="11"/>
        <w:numPr>
          <w:ilvl w:val="0"/>
          <w:numId w:val="38"/>
        </w:numPr>
        <w:tabs>
          <w:tab w:val="clear" w:pos="1440"/>
        </w:tabs>
        <w:spacing w:before="0" w:after="120" w:line="360" w:lineRule="auto"/>
        <w:ind w:left="381"/>
        <w:rPr>
          <w:ins w:id="3836" w:author="Shimon" w:date="2022-01-04T00:54:00Z"/>
          <w:rStyle w:val="emailstyle17"/>
          <w:rFonts w:ascii="Times New Roman" w:hAnsi="Times New Roman" w:cs="David"/>
          <w:color w:val="auto"/>
          <w:sz w:val="24"/>
          <w:u w:val="single"/>
          <w:rtl/>
          <w:rPrChange w:id="3837" w:author="Shimon" w:date="2022-01-04T00:52:00Z">
            <w:rPr>
              <w:ins w:id="3838" w:author="Shimon" w:date="2022-01-04T00:54:00Z"/>
              <w:rStyle w:val="emailstyle17"/>
              <w:rFonts w:ascii="Times New Roman" w:hAnsi="Times New Roman" w:cs="David"/>
              <w:color w:val="auto"/>
              <w:sz w:val="24"/>
              <w:rtl/>
            </w:rPr>
          </w:rPrChange>
        </w:rPr>
        <w:pPrChange w:id="3839" w:author="Shimon" w:date="2022-01-04T11:17:00Z">
          <w:pPr>
            <w:pStyle w:val="11"/>
            <w:numPr>
              <w:numId w:val="38"/>
            </w:numPr>
            <w:tabs>
              <w:tab w:val="num" w:pos="1440"/>
            </w:tabs>
            <w:spacing w:before="0" w:after="120" w:line="360" w:lineRule="auto"/>
            <w:ind w:left="381" w:right="360" w:hanging="360"/>
          </w:pPr>
        </w:pPrChange>
      </w:pPr>
      <w:ins w:id="3840" w:author="Shimon" w:date="2022-01-04T11:17:00Z">
        <w:r>
          <w:rPr>
            <w:rStyle w:val="emailstyle17"/>
            <w:rFonts w:ascii="Times New Roman" w:hAnsi="Times New Roman" w:cs="David" w:hint="cs"/>
            <w:color w:val="auto"/>
            <w:sz w:val="24"/>
            <w:rtl/>
          </w:rPr>
          <w:t>ואכן,</w:t>
        </w:r>
      </w:ins>
      <w:ins w:id="3841" w:author="Shimon" w:date="2022-01-04T00:54:00Z">
        <w:r w:rsidR="005F1260" w:rsidRPr="005F1260">
          <w:rPr>
            <w:rStyle w:val="emailstyle17"/>
            <w:rFonts w:ascii="Times New Roman" w:hAnsi="Times New Roman" w:cs="David"/>
            <w:color w:val="auto"/>
            <w:sz w:val="24"/>
            <w:rtl/>
            <w:rPrChange w:id="3842" w:author="Shimon" w:date="2022-01-04T00:52:00Z">
              <w:rPr>
                <w:rStyle w:val="emailstyle17"/>
                <w:rFonts w:ascii="Times New Roman" w:hAnsi="Times New Roman" w:cs="David"/>
                <w:b/>
                <w:bCs/>
                <w:color w:val="auto"/>
                <w:sz w:val="24"/>
                <w:rtl/>
              </w:rPr>
            </w:rPrChange>
          </w:rPr>
          <w:t xml:space="preserve"> מר לוי אישר במכתבו את טענת התובע </w:t>
        </w:r>
      </w:ins>
      <w:ins w:id="3843" w:author="Shimon" w:date="2022-01-04T01:12:00Z">
        <w:r w:rsidR="00D1050C">
          <w:rPr>
            <w:rStyle w:val="emailstyle17"/>
            <w:rFonts w:ascii="Times New Roman" w:hAnsi="Times New Roman" w:cs="David" w:hint="cs"/>
            <w:color w:val="auto"/>
            <w:sz w:val="24"/>
            <w:rtl/>
          </w:rPr>
          <w:t xml:space="preserve">כי </w:t>
        </w:r>
        <w:r w:rsidR="00D1050C" w:rsidRPr="00800F50">
          <w:rPr>
            <w:rStyle w:val="emailstyle17"/>
            <w:rFonts w:ascii="Times New Roman" w:hAnsi="Times New Roman" w:cs="David" w:hint="eastAsia"/>
            <w:color w:val="auto"/>
            <w:sz w:val="24"/>
            <w:rtl/>
          </w:rPr>
          <w:t>מידי</w:t>
        </w:r>
        <w:r w:rsidR="00D1050C" w:rsidRPr="00800F50">
          <w:rPr>
            <w:rStyle w:val="emailstyle17"/>
            <w:rFonts w:ascii="Times New Roman" w:hAnsi="Times New Roman" w:cs="David"/>
            <w:color w:val="auto"/>
            <w:sz w:val="24"/>
            <w:rtl/>
          </w:rPr>
          <w:t xml:space="preserve"> </w:t>
        </w:r>
        <w:r w:rsidR="00D1050C" w:rsidRPr="00800F50">
          <w:rPr>
            <w:rStyle w:val="emailstyle17"/>
            <w:rFonts w:ascii="Times New Roman" w:hAnsi="Times New Roman" w:cs="David" w:hint="eastAsia"/>
            <w:color w:val="auto"/>
            <w:sz w:val="24"/>
            <w:rtl/>
          </w:rPr>
          <w:t>חודש</w:t>
        </w:r>
        <w:r w:rsidR="00D1050C" w:rsidRPr="00800F50">
          <w:rPr>
            <w:rStyle w:val="emailstyle17"/>
            <w:rFonts w:ascii="Times New Roman" w:hAnsi="Times New Roman" w:cs="David"/>
            <w:color w:val="auto"/>
            <w:sz w:val="24"/>
            <w:rtl/>
          </w:rPr>
          <w:t xml:space="preserve"> </w:t>
        </w:r>
        <w:r w:rsidR="00D1050C" w:rsidRPr="00800F50">
          <w:rPr>
            <w:rStyle w:val="emailstyle17"/>
            <w:rFonts w:ascii="Times New Roman" w:hAnsi="Times New Roman" w:cs="David" w:hint="eastAsia"/>
            <w:color w:val="auto"/>
            <w:sz w:val="24"/>
            <w:rtl/>
          </w:rPr>
          <w:t>בחודשו</w:t>
        </w:r>
        <w:r w:rsidR="00D1050C">
          <w:rPr>
            <w:rStyle w:val="emailstyle17"/>
            <w:rFonts w:ascii="Times New Roman" w:hAnsi="Times New Roman" w:cs="David" w:hint="cs"/>
            <w:color w:val="auto"/>
            <w:sz w:val="24"/>
            <w:rtl/>
          </w:rPr>
          <w:t>,</w:t>
        </w:r>
        <w:r w:rsidR="00D1050C" w:rsidRPr="00800F50">
          <w:rPr>
            <w:rStyle w:val="emailstyle17"/>
            <w:rFonts w:ascii="Times New Roman" w:hAnsi="Times New Roman" w:cs="David"/>
            <w:color w:val="auto"/>
            <w:sz w:val="24"/>
            <w:rtl/>
          </w:rPr>
          <w:t xml:space="preserve"> לאורך שנים ארוכות מאד</w:t>
        </w:r>
        <w:r w:rsidR="00D1050C">
          <w:rPr>
            <w:rStyle w:val="emailstyle17"/>
            <w:rFonts w:ascii="Times New Roman" w:hAnsi="Times New Roman" w:cs="David" w:hint="cs"/>
            <w:color w:val="auto"/>
            <w:sz w:val="24"/>
            <w:rtl/>
          </w:rPr>
          <w:t>,</w:t>
        </w:r>
        <w:r w:rsidR="00D1050C" w:rsidRPr="005F1260">
          <w:rPr>
            <w:rStyle w:val="emailstyle17"/>
            <w:rFonts w:ascii="Times New Roman" w:hAnsi="Times New Roman" w:cs="David"/>
            <w:color w:val="auto"/>
            <w:sz w:val="24"/>
            <w:rtl/>
          </w:rPr>
          <w:t xml:space="preserve"> </w:t>
        </w:r>
      </w:ins>
      <w:ins w:id="3844" w:author="Shimon" w:date="2022-01-04T00:54:00Z">
        <w:r w:rsidR="005F1260" w:rsidRPr="005F1260">
          <w:rPr>
            <w:rStyle w:val="emailstyle17"/>
            <w:rFonts w:ascii="Times New Roman" w:hAnsi="Times New Roman" w:cs="David" w:hint="eastAsia"/>
            <w:color w:val="auto"/>
            <w:sz w:val="24"/>
            <w:rtl/>
            <w:rPrChange w:id="3845" w:author="Shimon" w:date="2022-01-04T00:52:00Z">
              <w:rPr>
                <w:rStyle w:val="emailstyle17"/>
                <w:rFonts w:ascii="Times New Roman" w:hAnsi="Times New Roman" w:cs="David" w:hint="eastAsia"/>
                <w:b/>
                <w:bCs/>
                <w:color w:val="auto"/>
                <w:sz w:val="24"/>
                <w:rtl/>
              </w:rPr>
            </w:rPrChange>
          </w:rPr>
          <w:t>ניכתה</w:t>
        </w:r>
        <w:r w:rsidR="005F1260" w:rsidRPr="005F1260">
          <w:rPr>
            <w:rStyle w:val="emailstyle17"/>
            <w:rFonts w:ascii="Times New Roman" w:hAnsi="Times New Roman" w:cs="David"/>
            <w:color w:val="auto"/>
            <w:sz w:val="24"/>
            <w:rtl/>
            <w:rPrChange w:id="3846" w:author="Shimon" w:date="2022-01-04T00:52:00Z">
              <w:rPr>
                <w:rStyle w:val="emailstyle17"/>
                <w:rFonts w:ascii="Times New Roman" w:hAnsi="Times New Roman" w:cs="David"/>
                <w:b/>
                <w:bCs/>
                <w:color w:val="auto"/>
                <w:sz w:val="24"/>
                <w:rtl/>
              </w:rPr>
            </w:rPrChange>
          </w:rPr>
          <w:t xml:space="preserve"> </w:t>
        </w:r>
      </w:ins>
      <w:ins w:id="3847" w:author="Shimon" w:date="2022-01-04T01:12:00Z">
        <w:r w:rsidR="00D1050C" w:rsidRPr="0061053F">
          <w:rPr>
            <w:rStyle w:val="emailstyle17"/>
            <w:rFonts w:ascii="Times New Roman" w:hAnsi="Times New Roman" w:cs="David" w:hint="eastAsia"/>
            <w:color w:val="auto"/>
            <w:sz w:val="24"/>
            <w:rtl/>
          </w:rPr>
          <w:t>המדינה</w:t>
        </w:r>
      </w:ins>
      <w:ins w:id="3848" w:author="Shimon" w:date="2022-01-04T01:13:00Z">
        <w:r w:rsidR="00D1050C">
          <w:rPr>
            <w:rStyle w:val="emailstyle17"/>
            <w:rFonts w:ascii="Times New Roman" w:hAnsi="Times New Roman" w:cs="David" w:hint="cs"/>
            <w:color w:val="auto"/>
            <w:sz w:val="24"/>
            <w:rtl/>
          </w:rPr>
          <w:t xml:space="preserve">, ביוזמתה, </w:t>
        </w:r>
      </w:ins>
      <w:ins w:id="3849" w:author="Shimon" w:date="2022-01-04T00:54:00Z">
        <w:r w:rsidR="005F1260" w:rsidRPr="005F1260">
          <w:rPr>
            <w:rStyle w:val="emailstyle17"/>
            <w:rFonts w:ascii="Times New Roman" w:hAnsi="Times New Roman" w:cs="David"/>
            <w:color w:val="auto"/>
            <w:sz w:val="24"/>
            <w:rtl/>
            <w:rPrChange w:id="3850" w:author="Shimon" w:date="2022-01-04T00:52:00Z">
              <w:rPr>
                <w:rStyle w:val="emailstyle17"/>
                <w:rFonts w:ascii="Times New Roman" w:hAnsi="Times New Roman" w:cs="David"/>
                <w:b/>
                <w:bCs/>
                <w:color w:val="auto"/>
                <w:sz w:val="24"/>
                <w:rtl/>
              </w:rPr>
            </w:rPrChange>
          </w:rPr>
          <w:t>משכרו של התו</w:t>
        </w:r>
        <w:r w:rsidR="005F1260" w:rsidRPr="005F1260">
          <w:rPr>
            <w:rStyle w:val="emailstyle17"/>
            <w:rFonts w:ascii="Times New Roman" w:hAnsi="Times New Roman" w:cs="David" w:hint="eastAsia"/>
            <w:color w:val="auto"/>
            <w:sz w:val="24"/>
            <w:rtl/>
            <w:rPrChange w:id="3851" w:author="Shimon" w:date="2022-01-04T00:52:00Z">
              <w:rPr>
                <w:rStyle w:val="emailstyle17"/>
                <w:rFonts w:ascii="Times New Roman" w:hAnsi="Times New Roman" w:cs="David" w:hint="eastAsia"/>
                <w:b/>
                <w:bCs/>
                <w:color w:val="auto"/>
                <w:sz w:val="24"/>
                <w:rtl/>
              </w:rPr>
            </w:rPrChange>
          </w:rPr>
          <w:t>בע</w:t>
        </w:r>
        <w:r w:rsidR="005F1260" w:rsidRPr="005F1260">
          <w:rPr>
            <w:rStyle w:val="emailstyle17"/>
            <w:rFonts w:ascii="Times New Roman" w:hAnsi="Times New Roman" w:cs="David"/>
            <w:color w:val="auto"/>
            <w:sz w:val="24"/>
            <w:rtl/>
            <w:rPrChange w:id="3852"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53" w:author="Shimon" w:date="2022-01-04T00:52:00Z">
              <w:rPr>
                <w:rStyle w:val="emailstyle17"/>
                <w:rFonts w:ascii="Times New Roman" w:hAnsi="Times New Roman" w:cs="David" w:hint="eastAsia"/>
                <w:b/>
                <w:bCs/>
                <w:color w:val="auto"/>
                <w:sz w:val="24"/>
                <w:rtl/>
              </w:rPr>
            </w:rPrChange>
          </w:rPr>
          <w:t>את</w:t>
        </w:r>
        <w:r w:rsidR="005F1260" w:rsidRPr="005F1260">
          <w:rPr>
            <w:rStyle w:val="emailstyle17"/>
            <w:rFonts w:ascii="Times New Roman" w:hAnsi="Times New Roman" w:cs="David"/>
            <w:color w:val="auto"/>
            <w:sz w:val="24"/>
            <w:rtl/>
            <w:rPrChange w:id="3854"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55" w:author="Shimon" w:date="2022-01-04T00:52:00Z">
              <w:rPr>
                <w:rStyle w:val="emailstyle17"/>
                <w:rFonts w:ascii="Times New Roman" w:hAnsi="Times New Roman" w:cs="David" w:hint="eastAsia"/>
                <w:b/>
                <w:bCs/>
                <w:color w:val="auto"/>
                <w:sz w:val="24"/>
                <w:rtl/>
              </w:rPr>
            </w:rPrChange>
          </w:rPr>
          <w:t>חלקו</w:t>
        </w:r>
        <w:r w:rsidR="005F1260" w:rsidRPr="005F1260">
          <w:rPr>
            <w:rStyle w:val="emailstyle17"/>
            <w:rFonts w:ascii="Times New Roman" w:hAnsi="Times New Roman" w:cs="David"/>
            <w:color w:val="auto"/>
            <w:sz w:val="24"/>
            <w:rtl/>
            <w:rPrChange w:id="3856" w:author="Shimon" w:date="2022-01-04T00:52:00Z">
              <w:rPr>
                <w:rStyle w:val="emailstyle17"/>
                <w:rFonts w:ascii="Times New Roman" w:hAnsi="Times New Roman" w:cs="David"/>
                <w:b/>
                <w:bCs/>
                <w:color w:val="auto"/>
                <w:sz w:val="24"/>
                <w:rtl/>
              </w:rPr>
            </w:rPrChange>
          </w:rPr>
          <w:t xml:space="preserve"> במימון הפנסיה לתקופת כתב המינוי לפי </w:t>
        </w:r>
        <w:r w:rsidR="005F1260" w:rsidRPr="005F1260">
          <w:rPr>
            <w:rStyle w:val="emailstyle17"/>
            <w:rFonts w:ascii="Times New Roman" w:hAnsi="Times New Roman" w:cs="David" w:hint="eastAsia"/>
            <w:color w:val="auto"/>
            <w:sz w:val="24"/>
            <w:rtl/>
            <w:rPrChange w:id="3857" w:author="Shimon" w:date="2022-01-04T00:52:00Z">
              <w:rPr>
                <w:rStyle w:val="emailstyle17"/>
                <w:rFonts w:ascii="Times New Roman" w:hAnsi="Times New Roman" w:cs="David" w:hint="eastAsia"/>
                <w:b/>
                <w:bCs/>
                <w:color w:val="auto"/>
                <w:sz w:val="24"/>
                <w:rtl/>
              </w:rPr>
            </w:rPrChange>
          </w:rPr>
          <w:t>משכורת</w:t>
        </w:r>
        <w:r w:rsidR="005F1260" w:rsidRPr="005F1260">
          <w:rPr>
            <w:rStyle w:val="emailstyle17"/>
            <w:rFonts w:ascii="Times New Roman" w:hAnsi="Times New Roman" w:cs="David"/>
            <w:color w:val="auto"/>
            <w:sz w:val="24"/>
            <w:rtl/>
            <w:rPrChange w:id="3858"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59" w:author="Shimon" w:date="2022-01-04T00:52:00Z">
              <w:rPr>
                <w:rStyle w:val="emailstyle17"/>
                <w:rFonts w:ascii="Times New Roman" w:hAnsi="Times New Roman" w:cs="David" w:hint="eastAsia"/>
                <w:b/>
                <w:bCs/>
                <w:color w:val="auto"/>
                <w:sz w:val="24"/>
                <w:rtl/>
              </w:rPr>
            </w:rPrChange>
          </w:rPr>
          <w:t>בדרגה</w:t>
        </w:r>
        <w:r w:rsidR="005F1260" w:rsidRPr="005F1260">
          <w:rPr>
            <w:rStyle w:val="emailstyle17"/>
            <w:rFonts w:ascii="Times New Roman" w:hAnsi="Times New Roman" w:cs="David"/>
            <w:color w:val="auto"/>
            <w:sz w:val="24"/>
            <w:rtl/>
            <w:rPrChange w:id="3860" w:author="Shimon" w:date="2022-01-04T00:52:00Z">
              <w:rPr>
                <w:rStyle w:val="emailstyle17"/>
                <w:rFonts w:ascii="Times New Roman" w:hAnsi="Times New Roman" w:cs="David"/>
                <w:b/>
                <w:bCs/>
                <w:color w:val="auto"/>
                <w:sz w:val="24"/>
                <w:rtl/>
              </w:rPr>
            </w:rPrChange>
          </w:rPr>
          <w:t xml:space="preserve"> +46 (ולא 44) אך </w:t>
        </w:r>
        <w:r w:rsidR="005F1260">
          <w:rPr>
            <w:rStyle w:val="emailstyle17"/>
            <w:rFonts w:ascii="Times New Roman" w:hAnsi="Times New Roman" w:cs="David" w:hint="cs"/>
            <w:color w:val="auto"/>
            <w:sz w:val="24"/>
            <w:rtl/>
          </w:rPr>
          <w:t>לשיטת</w:t>
        </w:r>
      </w:ins>
      <w:ins w:id="3861" w:author="Shimon" w:date="2022-01-04T01:13:00Z">
        <w:r w:rsidR="00D1050C">
          <w:rPr>
            <w:rStyle w:val="emailstyle17"/>
            <w:rFonts w:ascii="Times New Roman" w:hAnsi="Times New Roman" w:cs="David" w:hint="cs"/>
            <w:color w:val="auto"/>
            <w:sz w:val="24"/>
            <w:rtl/>
          </w:rPr>
          <w:t xml:space="preserve"> מר לוי </w:t>
        </w:r>
      </w:ins>
      <w:ins w:id="3862" w:author="Shimon" w:date="2022-01-04T00:54:00Z">
        <w:r w:rsidR="005F1260" w:rsidRPr="005F1260">
          <w:rPr>
            <w:rStyle w:val="emailstyle17"/>
            <w:rFonts w:ascii="Times New Roman" w:hAnsi="Times New Roman" w:cs="David" w:hint="eastAsia"/>
            <w:color w:val="auto"/>
            <w:sz w:val="24"/>
            <w:rtl/>
            <w:rPrChange w:id="3863" w:author="Shimon" w:date="2022-01-04T00:52:00Z">
              <w:rPr>
                <w:rStyle w:val="emailstyle17"/>
                <w:rFonts w:ascii="Times New Roman" w:hAnsi="Times New Roman" w:cs="David" w:hint="eastAsia"/>
                <w:b/>
                <w:bCs/>
                <w:color w:val="auto"/>
                <w:sz w:val="24"/>
                <w:rtl/>
              </w:rPr>
            </w:rPrChange>
          </w:rPr>
          <w:t>מ</w:t>
        </w:r>
        <w:r w:rsidR="005F1260" w:rsidRPr="005F1260">
          <w:rPr>
            <w:rStyle w:val="emailstyle17"/>
            <w:rFonts w:ascii="Times New Roman" w:hAnsi="Times New Roman" w:cs="David"/>
            <w:color w:val="auto"/>
            <w:sz w:val="24"/>
            <w:rtl/>
            <w:rPrChange w:id="3864" w:author="Shimon" w:date="2022-01-04T00:52:00Z">
              <w:rPr>
                <w:rStyle w:val="emailstyle17"/>
                <w:rFonts w:ascii="Times New Roman" w:hAnsi="Times New Roman" w:cs="David"/>
                <w:b/>
                <w:bCs/>
                <w:color w:val="auto"/>
                <w:sz w:val="24"/>
                <w:rtl/>
              </w:rPr>
            </w:rPrChange>
          </w:rPr>
          <w:t xml:space="preserve">דובר ב..."טעות" </w:t>
        </w:r>
        <w:r w:rsidR="005F1260" w:rsidRPr="005F1260">
          <w:rPr>
            <w:rStyle w:val="emailstyle17"/>
            <w:rFonts w:ascii="Times New Roman" w:hAnsi="Times New Roman" w:cs="David" w:hint="eastAsia"/>
            <w:color w:val="auto"/>
            <w:sz w:val="24"/>
            <w:rtl/>
            <w:rPrChange w:id="3865" w:author="Shimon" w:date="2022-01-04T00:52:00Z">
              <w:rPr>
                <w:rStyle w:val="emailstyle17"/>
                <w:rFonts w:ascii="Times New Roman" w:hAnsi="Times New Roman" w:cs="David" w:hint="eastAsia"/>
                <w:b/>
                <w:bCs/>
                <w:color w:val="auto"/>
                <w:sz w:val="24"/>
                <w:rtl/>
              </w:rPr>
            </w:rPrChange>
          </w:rPr>
          <w:t>של</w:t>
        </w:r>
        <w:r w:rsidR="005F1260" w:rsidRPr="005F1260">
          <w:rPr>
            <w:rStyle w:val="emailstyle17"/>
            <w:rFonts w:ascii="Times New Roman" w:hAnsi="Times New Roman" w:cs="David"/>
            <w:color w:val="auto"/>
            <w:sz w:val="24"/>
            <w:rtl/>
            <w:rPrChange w:id="3866"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67" w:author="Shimon" w:date="2022-01-04T00:52:00Z">
              <w:rPr>
                <w:rStyle w:val="emailstyle17"/>
                <w:rFonts w:ascii="Times New Roman" w:hAnsi="Times New Roman" w:cs="David" w:hint="eastAsia"/>
                <w:b/>
                <w:bCs/>
                <w:color w:val="auto"/>
                <w:sz w:val="24"/>
                <w:rtl/>
              </w:rPr>
            </w:rPrChange>
          </w:rPr>
          <w:t>המדינה</w:t>
        </w:r>
      </w:ins>
      <w:ins w:id="3868" w:author="Shimon" w:date="2022-01-04T01:13:00Z">
        <w:r w:rsidR="00D1050C">
          <w:rPr>
            <w:rStyle w:val="emailstyle17"/>
            <w:rFonts w:ascii="Times New Roman" w:hAnsi="Times New Roman" w:cs="David" w:hint="cs"/>
            <w:color w:val="auto"/>
            <w:sz w:val="24"/>
            <w:rtl/>
          </w:rPr>
          <w:t xml:space="preserve">, </w:t>
        </w:r>
      </w:ins>
      <w:ins w:id="3869" w:author="Shimon" w:date="2022-01-04T00:55:00Z">
        <w:r w:rsidR="005F1260">
          <w:rPr>
            <w:rStyle w:val="emailstyle17"/>
            <w:rFonts w:ascii="Times New Roman" w:hAnsi="Times New Roman" w:cs="David" w:hint="cs"/>
            <w:color w:val="auto"/>
            <w:sz w:val="24"/>
            <w:rtl/>
          </w:rPr>
          <w:t xml:space="preserve">שאינה מחייבת את המדינה, </w:t>
        </w:r>
      </w:ins>
      <w:ins w:id="3870" w:author="Shimon" w:date="2022-01-04T00:54:00Z">
        <w:r w:rsidR="005F1260" w:rsidRPr="005F1260">
          <w:rPr>
            <w:rStyle w:val="emailstyle17"/>
            <w:rFonts w:ascii="Times New Roman" w:hAnsi="Times New Roman" w:cs="David" w:hint="eastAsia"/>
            <w:color w:val="auto"/>
            <w:sz w:val="24"/>
            <w:rtl/>
            <w:rPrChange w:id="3871" w:author="Shimon" w:date="2022-01-04T00:52:00Z">
              <w:rPr>
                <w:rStyle w:val="emailstyle17"/>
                <w:rFonts w:ascii="Times New Roman" w:hAnsi="Times New Roman" w:cs="David" w:hint="eastAsia"/>
                <w:b/>
                <w:bCs/>
                <w:color w:val="auto"/>
                <w:sz w:val="24"/>
                <w:rtl/>
              </w:rPr>
            </w:rPrChange>
          </w:rPr>
          <w:t>וכי</w:t>
        </w:r>
        <w:r w:rsidR="005F1260" w:rsidRPr="005F1260">
          <w:rPr>
            <w:rStyle w:val="emailstyle17"/>
            <w:rFonts w:ascii="Times New Roman" w:hAnsi="Times New Roman" w:cs="David"/>
            <w:color w:val="auto"/>
            <w:sz w:val="24"/>
            <w:rtl/>
            <w:rPrChange w:id="3872" w:author="Shimon" w:date="2022-01-04T00:52:00Z">
              <w:rPr>
                <w:rStyle w:val="emailstyle17"/>
                <w:rFonts w:ascii="Times New Roman" w:hAnsi="Times New Roman" w:cs="David"/>
                <w:b/>
                <w:bCs/>
                <w:color w:val="auto"/>
                <w:sz w:val="24"/>
                <w:rtl/>
              </w:rPr>
            </w:rPrChange>
          </w:rPr>
          <w:t xml:space="preserve"> "הסכום </w:t>
        </w:r>
        <w:r w:rsidR="005F1260" w:rsidRPr="005F1260">
          <w:rPr>
            <w:rStyle w:val="emailstyle17"/>
            <w:rFonts w:ascii="Times New Roman" w:hAnsi="Times New Roman" w:cs="David" w:hint="eastAsia"/>
            <w:color w:val="auto"/>
            <w:sz w:val="24"/>
            <w:rtl/>
            <w:rPrChange w:id="3873" w:author="Shimon" w:date="2022-01-04T00:52:00Z">
              <w:rPr>
                <w:rStyle w:val="emailstyle17"/>
                <w:rFonts w:ascii="Times New Roman" w:hAnsi="Times New Roman" w:cs="David" w:hint="eastAsia"/>
                <w:b/>
                <w:bCs/>
                <w:color w:val="auto"/>
                <w:sz w:val="24"/>
                <w:rtl/>
              </w:rPr>
            </w:rPrChange>
          </w:rPr>
          <w:t>שנוכה</w:t>
        </w:r>
        <w:r w:rsidR="005F1260" w:rsidRPr="005F1260">
          <w:rPr>
            <w:rStyle w:val="emailstyle17"/>
            <w:rFonts w:ascii="Times New Roman" w:hAnsi="Times New Roman" w:cs="David"/>
            <w:color w:val="auto"/>
            <w:sz w:val="24"/>
            <w:rtl/>
            <w:rPrChange w:id="3874"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75" w:author="Shimon" w:date="2022-01-04T00:52:00Z">
              <w:rPr>
                <w:rStyle w:val="emailstyle17"/>
                <w:rFonts w:ascii="Times New Roman" w:hAnsi="Times New Roman" w:cs="David" w:hint="eastAsia"/>
                <w:b/>
                <w:bCs/>
                <w:color w:val="auto"/>
                <w:sz w:val="24"/>
                <w:rtl/>
              </w:rPr>
            </w:rPrChange>
          </w:rPr>
          <w:t>בטעות</w:t>
        </w:r>
        <w:r w:rsidR="005F1260" w:rsidRPr="005F1260">
          <w:rPr>
            <w:rStyle w:val="emailstyle17"/>
            <w:rFonts w:ascii="Times New Roman" w:hAnsi="Times New Roman" w:cs="David"/>
            <w:color w:val="auto"/>
            <w:sz w:val="24"/>
            <w:rtl/>
            <w:rPrChange w:id="3876"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77" w:author="Shimon" w:date="2022-01-04T00:52:00Z">
              <w:rPr>
                <w:rStyle w:val="emailstyle17"/>
                <w:rFonts w:ascii="Times New Roman" w:hAnsi="Times New Roman" w:cs="David" w:hint="eastAsia"/>
                <w:b/>
                <w:bCs/>
                <w:color w:val="auto"/>
                <w:sz w:val="24"/>
                <w:rtl/>
              </w:rPr>
            </w:rPrChange>
          </w:rPr>
          <w:t>יוחזר</w:t>
        </w:r>
        <w:r w:rsidR="005F1260" w:rsidRPr="005F1260">
          <w:rPr>
            <w:rStyle w:val="emailstyle17"/>
            <w:rFonts w:ascii="Times New Roman" w:hAnsi="Times New Roman" w:cs="David"/>
            <w:color w:val="auto"/>
            <w:sz w:val="24"/>
            <w:rtl/>
            <w:rPrChange w:id="3878" w:author="Shimon" w:date="2022-01-04T00:52:00Z">
              <w:rPr>
                <w:rStyle w:val="emailstyle17"/>
                <w:rFonts w:ascii="Times New Roman" w:hAnsi="Times New Roman" w:cs="David"/>
                <w:b/>
                <w:bCs/>
                <w:color w:val="auto"/>
                <w:sz w:val="24"/>
                <w:rtl/>
              </w:rPr>
            </w:rPrChange>
          </w:rPr>
          <w:t xml:space="preserve"> </w:t>
        </w:r>
        <w:r w:rsidR="005F1260" w:rsidRPr="005F1260">
          <w:rPr>
            <w:rStyle w:val="emailstyle17"/>
            <w:rFonts w:ascii="Times New Roman" w:hAnsi="Times New Roman" w:cs="David" w:hint="eastAsia"/>
            <w:color w:val="auto"/>
            <w:sz w:val="24"/>
            <w:rtl/>
            <w:rPrChange w:id="3879" w:author="Shimon" w:date="2022-01-04T00:52:00Z">
              <w:rPr>
                <w:rStyle w:val="emailstyle17"/>
                <w:rFonts w:ascii="Times New Roman" w:hAnsi="Times New Roman" w:cs="David" w:hint="eastAsia"/>
                <w:b/>
                <w:bCs/>
                <w:color w:val="auto"/>
                <w:sz w:val="24"/>
                <w:rtl/>
              </w:rPr>
            </w:rPrChange>
          </w:rPr>
          <w:t>לך</w:t>
        </w:r>
        <w:r w:rsidR="005F1260" w:rsidRPr="005F1260">
          <w:rPr>
            <w:rStyle w:val="emailstyle17"/>
            <w:rFonts w:ascii="Times New Roman" w:hAnsi="Times New Roman" w:cs="David"/>
            <w:color w:val="auto"/>
            <w:sz w:val="24"/>
            <w:rtl/>
            <w:rPrChange w:id="3880" w:author="Shimon" w:date="2022-01-04T00:52:00Z">
              <w:rPr>
                <w:rStyle w:val="emailstyle17"/>
                <w:rFonts w:ascii="Times New Roman" w:hAnsi="Times New Roman" w:cs="David"/>
                <w:b/>
                <w:bCs/>
                <w:color w:val="auto"/>
                <w:sz w:val="24"/>
                <w:rtl/>
              </w:rPr>
            </w:rPrChange>
          </w:rPr>
          <w:t>...</w:t>
        </w:r>
        <w:r w:rsidR="005F1260" w:rsidRPr="005F1260">
          <w:rPr>
            <w:rStyle w:val="emailstyle17"/>
            <w:rFonts w:ascii="Times New Roman" w:hAnsi="Times New Roman" w:cs="David"/>
            <w:color w:val="auto"/>
            <w:sz w:val="24"/>
            <w:rtl/>
          </w:rPr>
          <w:t>".</w:t>
        </w:r>
        <w:r w:rsidR="005F1260" w:rsidRPr="005F1260">
          <w:rPr>
            <w:rStyle w:val="emailstyle17"/>
            <w:rFonts w:ascii="Times New Roman" w:hAnsi="Times New Roman" w:cs="David"/>
            <w:color w:val="auto"/>
            <w:sz w:val="24"/>
            <w:u w:val="single"/>
            <w:rtl/>
            <w:rPrChange w:id="3881" w:author="Shimon" w:date="2022-01-04T00:52:00Z">
              <w:rPr>
                <w:rStyle w:val="emailstyle17"/>
                <w:rFonts w:ascii="Times New Roman" w:hAnsi="Times New Roman" w:cs="David"/>
                <w:b/>
                <w:bCs/>
                <w:color w:val="auto"/>
                <w:sz w:val="24"/>
                <w:u w:val="single"/>
                <w:rtl/>
              </w:rPr>
            </w:rPrChange>
          </w:rPr>
          <w:t xml:space="preserve"> </w:t>
        </w:r>
      </w:ins>
    </w:p>
    <w:p w14:paraId="158F0146" w14:textId="69DA587A" w:rsidR="001D1668" w:rsidRDefault="005F1260" w:rsidP="0069718D">
      <w:pPr>
        <w:pStyle w:val="11"/>
        <w:tabs>
          <w:tab w:val="left" w:pos="239"/>
        </w:tabs>
        <w:spacing w:before="0" w:after="240" w:line="360" w:lineRule="auto"/>
        <w:ind w:left="381" w:right="360" w:firstLine="0"/>
        <w:rPr>
          <w:rStyle w:val="emailstyle17"/>
          <w:rFonts w:ascii="Times New Roman" w:hAnsi="Times New Roman" w:cs="David"/>
          <w:b/>
          <w:bCs/>
          <w:color w:val="auto"/>
          <w:sz w:val="24"/>
          <w:u w:val="single"/>
          <w:rtl/>
        </w:rPr>
      </w:pPr>
      <w:ins w:id="3882" w:author="Shimon" w:date="2022-01-04T00:55:00Z">
        <w:r>
          <w:rPr>
            <w:rStyle w:val="emailstyle17"/>
            <w:rFonts w:ascii="Times New Roman" w:hAnsi="Times New Roman" w:cs="David" w:hint="cs"/>
            <w:color w:val="auto"/>
            <w:sz w:val="24"/>
            <w:rtl/>
          </w:rPr>
          <w:t>לא מיותר לציין שבפועל, עד עצם היום הזה, לא הוחזרה לתובע ולו אגורה אחת מאחר וכל המערכת מבינה שהטענה המופרכת של מר לוי שהסכומים נוכו ב"טעות"</w:t>
        </w:r>
      </w:ins>
      <w:ins w:id="3883" w:author="Shimon" w:date="2022-01-04T01:14:00Z">
        <w:r w:rsidR="00D1050C">
          <w:rPr>
            <w:rStyle w:val="emailstyle17"/>
            <w:rFonts w:ascii="Times New Roman" w:hAnsi="Times New Roman" w:cs="David" w:hint="cs"/>
            <w:color w:val="auto"/>
            <w:sz w:val="24"/>
            <w:rtl/>
          </w:rPr>
          <w:t xml:space="preserve"> כביכול</w:t>
        </w:r>
      </w:ins>
      <w:ins w:id="3884" w:author="Shimon" w:date="2022-01-04T00:55:00Z">
        <w:r>
          <w:rPr>
            <w:rStyle w:val="emailstyle17"/>
            <w:rFonts w:ascii="Times New Roman" w:hAnsi="Times New Roman" w:cs="David" w:hint="cs"/>
            <w:color w:val="auto"/>
            <w:sz w:val="24"/>
            <w:rtl/>
          </w:rPr>
          <w:t>, מאשימה למעשה את כל החשבים הכלליים, חשבי המשרדים, מנהלי מחלקת משכורת, חשבי השכר ומומחי חב' מלל (המחשבים</w:t>
        </w:r>
      </w:ins>
      <w:ins w:id="3885" w:author="Shimon" w:date="2022-01-04T00:56:00Z">
        <w:r>
          <w:rPr>
            <w:rStyle w:val="emailstyle17"/>
            <w:rFonts w:ascii="Times New Roman" w:hAnsi="Times New Roman" w:cs="David" w:hint="cs"/>
            <w:color w:val="auto"/>
            <w:sz w:val="24"/>
            <w:rtl/>
          </w:rPr>
          <w:t xml:space="preserve"> ומכינים את תלושי</w:t>
        </w:r>
      </w:ins>
      <w:ins w:id="3886" w:author="Shimon" w:date="2022-01-04T00:55:00Z">
        <w:r>
          <w:rPr>
            <w:rStyle w:val="emailstyle17"/>
            <w:rFonts w:ascii="Times New Roman" w:hAnsi="Times New Roman" w:cs="David" w:hint="cs"/>
            <w:color w:val="auto"/>
            <w:sz w:val="24"/>
            <w:rtl/>
          </w:rPr>
          <w:t xml:space="preserve"> השכר לפי תנאי החוזה כפי שמעבירה אליהם נציבות שרות המדינה), לדורותיהם, בהאשמה חסרת שחר כאילו כולם טעו, כל חודש וחודש, חוץ ממר צ. לוי</w:t>
        </w:r>
      </w:ins>
      <w:ins w:id="3887" w:author="Shimon [2]" w:date="2019-08-18T13:52:00Z">
        <w:r w:rsidR="008C3C98">
          <w:rPr>
            <w:rStyle w:val="emailstyle17"/>
            <w:rFonts w:ascii="Times New Roman" w:hAnsi="Times New Roman" w:cs="David" w:hint="cs"/>
            <w:color w:val="auto"/>
            <w:sz w:val="24"/>
            <w:rtl/>
          </w:rPr>
          <w:t xml:space="preserve"> </w:t>
        </w:r>
      </w:ins>
    </w:p>
    <w:p w14:paraId="597BA15A" w14:textId="327EA95B" w:rsidR="009E4DAE" w:rsidRPr="00FA238B" w:rsidRDefault="009E4DAE" w:rsidP="002E5E84">
      <w:pPr>
        <w:pStyle w:val="11"/>
        <w:tabs>
          <w:tab w:val="left" w:pos="239"/>
        </w:tabs>
        <w:spacing w:before="0" w:after="240" w:line="360" w:lineRule="auto"/>
        <w:ind w:left="381" w:right="360" w:firstLine="0"/>
        <w:rPr>
          <w:ins w:id="3888" w:author="Shimon" w:date="2022-01-04T00:43:00Z"/>
          <w:rStyle w:val="emailstyle17"/>
          <w:rFonts w:ascii="Times New Roman" w:hAnsi="Times New Roman" w:cs="David"/>
          <w:color w:val="auto"/>
          <w:sz w:val="24"/>
        </w:rPr>
      </w:pPr>
      <w:ins w:id="3889" w:author="Shimon" w:date="2022-01-04T00:43:00Z">
        <w:r>
          <w:rPr>
            <w:rStyle w:val="emailstyle17"/>
            <w:rFonts w:ascii="Times New Roman" w:hAnsi="Times New Roman" w:cs="David" w:hint="cs"/>
            <w:color w:val="auto"/>
            <w:sz w:val="24"/>
            <w:rtl/>
          </w:rPr>
          <w:t xml:space="preserve">מר לוי </w:t>
        </w:r>
      </w:ins>
      <w:ins w:id="3890" w:author="Shimon" w:date="2022-01-04T00:57:00Z">
        <w:r w:rsidR="005F1260">
          <w:rPr>
            <w:rStyle w:val="emailstyle17"/>
            <w:rFonts w:ascii="Times New Roman" w:hAnsi="Times New Roman" w:cs="David" w:hint="cs"/>
            <w:color w:val="auto"/>
            <w:sz w:val="24"/>
            <w:rtl/>
          </w:rPr>
          <w:t xml:space="preserve">גם </w:t>
        </w:r>
      </w:ins>
      <w:ins w:id="3891" w:author="Shimon" w:date="2022-01-04T00:43:00Z">
        <w:r>
          <w:rPr>
            <w:rStyle w:val="emailstyle17"/>
            <w:rFonts w:ascii="Times New Roman" w:hAnsi="Times New Roman" w:cs="David" w:hint="cs"/>
            <w:color w:val="auto"/>
            <w:sz w:val="24"/>
            <w:rtl/>
          </w:rPr>
          <w:t>לא דחה את טיעוני המערער ש</w:t>
        </w:r>
        <w:r w:rsidRPr="00F35DFA">
          <w:rPr>
            <w:rStyle w:val="emailstyle17"/>
            <w:rFonts w:ascii="Times New Roman" w:hAnsi="Times New Roman" w:cs="David" w:hint="eastAsia"/>
            <w:color w:val="auto"/>
            <w:sz w:val="24"/>
            <w:rtl/>
          </w:rPr>
          <w:t>הנחיות</w:t>
        </w:r>
        <w:r>
          <w:rPr>
            <w:rStyle w:val="emailstyle17"/>
            <w:rFonts w:ascii="Times New Roman" w:hAnsi="Times New Roman" w:cs="David" w:hint="cs"/>
            <w:color w:val="auto"/>
            <w:sz w:val="24"/>
            <w:rtl/>
          </w:rPr>
          <w:t xml:space="preserve"> </w:t>
        </w:r>
        <w:r w:rsidRPr="00F35DFA">
          <w:rPr>
            <w:rStyle w:val="emailstyle17"/>
            <w:rFonts w:ascii="Times New Roman" w:hAnsi="Times New Roman" w:cs="David"/>
            <w:color w:val="auto"/>
            <w:sz w:val="24"/>
            <w:rtl/>
          </w:rPr>
          <w:t xml:space="preserve">אהרונוב </w:t>
        </w:r>
        <w:r>
          <w:rPr>
            <w:rStyle w:val="emailstyle17"/>
            <w:rFonts w:ascii="Times New Roman" w:hAnsi="Times New Roman" w:cs="David" w:hint="cs"/>
            <w:color w:val="auto"/>
            <w:sz w:val="24"/>
            <w:rtl/>
          </w:rPr>
          <w:t xml:space="preserve">והנוסחה לחישוב הגימלה של התובע לתקופת כתב החוזה </w:t>
        </w:r>
        <w:r w:rsidRPr="00F35DFA">
          <w:rPr>
            <w:rStyle w:val="emailstyle17"/>
            <w:rFonts w:ascii="Times New Roman" w:hAnsi="Times New Roman" w:cs="David" w:hint="eastAsia"/>
            <w:color w:val="auto"/>
            <w:sz w:val="24"/>
            <w:rtl/>
          </w:rPr>
          <w:t>אינם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תואמים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לחוזה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ושבעטיה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התובע</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מקבל</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פנסיה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מוקטנת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גם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בגין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תקופת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העבודה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בחוזה</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וגם</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בגין</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תקופת</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כתב</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המינוי</w:t>
        </w:r>
        <w:r w:rsidRPr="00F35DFA">
          <w:rPr>
            <w:rStyle w:val="emailstyle17"/>
            <w:rFonts w:ascii="Times New Roman" w:hAnsi="Times New Roman" w:cs="David"/>
            <w:b/>
            <w:bCs/>
            <w:color w:val="auto"/>
            <w:sz w:val="24"/>
            <w:rtl/>
          </w:rPr>
          <w:t xml:space="preserve"> </w:t>
        </w:r>
        <w:r w:rsidRPr="00F35DFA">
          <w:rPr>
            <w:rStyle w:val="emailstyle17"/>
            <w:rFonts w:ascii="Times New Roman" w:hAnsi="Times New Roman" w:cs="David"/>
            <w:color w:val="auto"/>
            <w:sz w:val="24"/>
            <w:rtl/>
          </w:rPr>
          <w:t xml:space="preserve">(ר' </w:t>
        </w:r>
        <w:r w:rsidRPr="00F35DFA">
          <w:rPr>
            <w:rStyle w:val="emailstyle17"/>
            <w:rFonts w:ascii="Times New Roman" w:hAnsi="Times New Roman" w:cs="David" w:hint="eastAsia"/>
            <w:color w:val="auto"/>
            <w:sz w:val="24"/>
            <w:rtl/>
          </w:rPr>
          <w:t>פיסקאות</w:t>
        </w:r>
        <w:r w:rsidRPr="00F35DFA">
          <w:rPr>
            <w:rStyle w:val="emailstyle17"/>
            <w:rFonts w:ascii="Times New Roman" w:hAnsi="Times New Roman" w:cs="David"/>
            <w:color w:val="auto"/>
            <w:sz w:val="24"/>
            <w:rtl/>
          </w:rPr>
          <w:t xml:space="preserve"> </w:t>
        </w:r>
        <w:r w:rsidRPr="00392678">
          <w:rPr>
            <w:rStyle w:val="emailstyle17"/>
            <w:rFonts w:ascii="Times New Roman" w:hAnsi="Times New Roman" w:cs="David" w:hint="cs"/>
            <w:color w:val="auto"/>
            <w:sz w:val="24"/>
            <w:highlight w:val="yellow"/>
            <w:rtl/>
          </w:rPr>
          <w:t>......</w:t>
        </w:r>
        <w:r w:rsidRPr="00F35DFA">
          <w:rPr>
            <w:rStyle w:val="emailstyle17"/>
            <w:rFonts w:ascii="Times New Roman" w:hAnsi="Times New Roman" w:cs="David"/>
            <w:color w:val="auto"/>
            <w:sz w:val="24"/>
            <w:rtl/>
          </w:rPr>
          <w:t xml:space="preserve"> </w:t>
        </w:r>
        <w:r w:rsidRPr="00F35DFA">
          <w:rPr>
            <w:rStyle w:val="emailstyle17"/>
            <w:rFonts w:ascii="Times New Roman" w:hAnsi="Times New Roman" w:cs="David" w:hint="eastAsia"/>
            <w:color w:val="auto"/>
            <w:sz w:val="24"/>
            <w:rtl/>
          </w:rPr>
          <w:t>לעיל</w:t>
        </w:r>
        <w:r w:rsidRPr="00F35DFA">
          <w:rPr>
            <w:rStyle w:val="emailstyle17"/>
            <w:rFonts w:ascii="Times New Roman" w:hAnsi="Times New Roman" w:cs="David"/>
            <w:color w:val="auto"/>
            <w:sz w:val="24"/>
            <w:rtl/>
          </w:rPr>
          <w:t>)</w:t>
        </w:r>
      </w:ins>
      <w:ins w:id="3892" w:author="Shimon" w:date="2022-01-04T01:17:00Z">
        <w:r w:rsidR="00D1050C">
          <w:rPr>
            <w:rStyle w:val="emailstyle17"/>
            <w:rFonts w:ascii="Times New Roman" w:hAnsi="Times New Roman" w:cs="David" w:hint="cs"/>
            <w:color w:val="auto"/>
            <w:sz w:val="24"/>
            <w:rtl/>
          </w:rPr>
          <w:t xml:space="preserve"> אבל </w:t>
        </w:r>
      </w:ins>
      <w:ins w:id="3893" w:author="Shimon" w:date="2022-01-04T00:43:00Z">
        <w:r w:rsidRPr="00FA238B">
          <w:rPr>
            <w:rStyle w:val="emailstyle17"/>
            <w:rFonts w:ascii="Times New Roman" w:hAnsi="Times New Roman" w:cs="David" w:hint="cs"/>
            <w:color w:val="auto"/>
            <w:sz w:val="24"/>
            <w:rtl/>
          </w:rPr>
          <w:t>מציין כי</w:t>
        </w:r>
        <w:r w:rsidRPr="00FA238B">
          <w:rPr>
            <w:rStyle w:val="emailstyle17"/>
            <w:rFonts w:ascii="Times New Roman" w:hAnsi="Times New Roman" w:cs="David"/>
            <w:color w:val="auto"/>
            <w:sz w:val="24"/>
            <w:rtl/>
          </w:rPr>
          <w:t xml:space="preserve"> </w:t>
        </w:r>
        <w:r w:rsidRPr="001E490E">
          <w:rPr>
            <w:rStyle w:val="emailstyle17"/>
            <w:rFonts w:ascii="Times New Roman" w:hAnsi="Times New Roman" w:cs="David"/>
            <w:b/>
            <w:bCs/>
            <w:color w:val="auto"/>
            <w:sz w:val="24"/>
            <w:rtl/>
          </w:rPr>
          <w:t xml:space="preserve">"אנו </w:t>
        </w:r>
        <w:r w:rsidRPr="001E490E">
          <w:rPr>
            <w:rStyle w:val="emailstyle17"/>
            <w:rFonts w:ascii="Times New Roman" w:hAnsi="Times New Roman" w:cs="David" w:hint="eastAsia"/>
            <w:b/>
            <w:bCs/>
            <w:color w:val="auto"/>
            <w:sz w:val="24"/>
            <w:rtl/>
          </w:rPr>
          <w:t>מבצעים</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בשלב</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זה</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חשיבה</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rtl/>
          </w:rPr>
          <w:t>ובדיקה</w:t>
        </w:r>
        <w:r w:rsidRPr="001E490E">
          <w:rPr>
            <w:rStyle w:val="emailstyle17"/>
            <w:rFonts w:ascii="Times New Roman" w:hAnsi="Times New Roman" w:cs="David"/>
            <w:b/>
            <w:bCs/>
            <w:color w:val="auto"/>
            <w:sz w:val="24"/>
            <w:rtl/>
          </w:rPr>
          <w:t xml:space="preserve"> </w:t>
        </w:r>
        <w:r w:rsidRPr="001E490E">
          <w:rPr>
            <w:rStyle w:val="emailstyle17"/>
            <w:rFonts w:ascii="Times New Roman" w:hAnsi="Times New Roman" w:cs="David" w:hint="eastAsia"/>
            <w:b/>
            <w:bCs/>
            <w:color w:val="auto"/>
            <w:sz w:val="24"/>
            <w:u w:val="single"/>
            <w:rtl/>
          </w:rPr>
          <w:t>ולאחר</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סיום</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בדקתינו</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נשוב</w:t>
        </w:r>
        <w:r w:rsidRPr="001E490E">
          <w:rPr>
            <w:rStyle w:val="emailstyle17"/>
            <w:rFonts w:ascii="Times New Roman" w:hAnsi="Times New Roman" w:cs="David"/>
            <w:b/>
            <w:bCs/>
            <w:color w:val="auto"/>
            <w:sz w:val="24"/>
            <w:u w:val="single"/>
            <w:rtl/>
          </w:rPr>
          <w:t xml:space="preserve"> </w:t>
        </w:r>
        <w:r w:rsidRPr="001E490E">
          <w:rPr>
            <w:rStyle w:val="emailstyle17"/>
            <w:rFonts w:ascii="Times New Roman" w:hAnsi="Times New Roman" w:cs="David" w:hint="eastAsia"/>
            <w:b/>
            <w:bCs/>
            <w:color w:val="auto"/>
            <w:sz w:val="24"/>
            <w:u w:val="single"/>
            <w:rtl/>
          </w:rPr>
          <w:t>ונשיבך</w:t>
        </w:r>
        <w:r w:rsidRPr="001E490E">
          <w:rPr>
            <w:rStyle w:val="emailstyle17"/>
            <w:rFonts w:ascii="Times New Roman" w:hAnsi="Times New Roman" w:cs="David"/>
            <w:b/>
            <w:bCs/>
            <w:color w:val="auto"/>
            <w:sz w:val="24"/>
            <w:rtl/>
          </w:rPr>
          <w:t>"</w:t>
        </w:r>
        <w:r w:rsidRPr="00FA238B">
          <w:rPr>
            <w:rStyle w:val="emailstyle17"/>
            <w:rFonts w:ascii="Times New Roman" w:hAnsi="Times New Roman" w:cs="David" w:hint="cs"/>
            <w:color w:val="auto"/>
            <w:sz w:val="24"/>
            <w:rtl/>
          </w:rPr>
          <w:t xml:space="preserve"> (ההדגשה לא במקור)</w:t>
        </w:r>
      </w:ins>
      <w:ins w:id="3894" w:author="Shimon" w:date="2022-01-04T01:17:00Z">
        <w:r w:rsidR="00D1050C">
          <w:rPr>
            <w:rStyle w:val="emailstyle17"/>
            <w:rFonts w:ascii="Times New Roman" w:hAnsi="Times New Roman" w:cs="David" w:hint="cs"/>
            <w:color w:val="auto"/>
            <w:sz w:val="24"/>
            <w:rtl/>
          </w:rPr>
          <w:t xml:space="preserve"> </w:t>
        </w:r>
      </w:ins>
      <w:ins w:id="3895" w:author="Shimon" w:date="2022-01-04T01:19:00Z">
        <w:r w:rsidR="00D1050C">
          <w:rPr>
            <w:rStyle w:val="emailstyle17"/>
            <w:rFonts w:ascii="Times New Roman" w:hAnsi="Times New Roman" w:cs="David" w:hint="cs"/>
            <w:color w:val="auto"/>
            <w:sz w:val="24"/>
            <w:rtl/>
          </w:rPr>
          <w:t xml:space="preserve"> </w:t>
        </w:r>
      </w:ins>
    </w:p>
    <w:p w14:paraId="63291D72" w14:textId="41B931BE" w:rsidR="009E4DAE" w:rsidRPr="009E4DAE" w:rsidRDefault="009E4DAE">
      <w:pPr>
        <w:pStyle w:val="11"/>
        <w:spacing w:after="240" w:line="360" w:lineRule="auto"/>
        <w:ind w:left="381" w:right="426" w:firstLine="0"/>
        <w:rPr>
          <w:ins w:id="3896" w:author="Shimon" w:date="2022-01-04T00:40:00Z"/>
          <w:rFonts w:ascii="Arial" w:hAnsi="Arial"/>
          <w:sz w:val="22"/>
          <w:rtl/>
        </w:rPr>
        <w:pPrChange w:id="3897" w:author="Shimon" w:date="2022-01-04T00:58:00Z">
          <w:pPr>
            <w:pStyle w:val="11"/>
            <w:spacing w:after="240" w:line="360" w:lineRule="auto"/>
            <w:ind w:left="381" w:right="426"/>
          </w:pPr>
        </w:pPrChange>
      </w:pPr>
      <w:ins w:id="3898" w:author="Shimon" w:date="2022-01-04T00:40:00Z">
        <w:r w:rsidRPr="009E4DAE">
          <w:rPr>
            <w:rFonts w:ascii="Arial" w:hAnsi="Arial"/>
            <w:sz w:val="22"/>
            <w:rtl/>
          </w:rPr>
          <w:t>התובע ניסה שוב ושוב לשוחח עם מר ציון לוי ו/או עם מר אהרונוב ולברר מדוע צריך פתאום, אחרי הפרישה, "לבדוק" את מה שהיה ברור לכל המערכת ולמ</w:t>
        </w:r>
        <w:r w:rsidR="005F1260">
          <w:rPr>
            <w:rFonts w:ascii="Arial" w:hAnsi="Arial"/>
            <w:sz w:val="22"/>
            <w:rtl/>
          </w:rPr>
          <w:t xml:space="preserve">צער, כמה זמן תערך ה"בדיקה", אך </w:t>
        </w:r>
      </w:ins>
      <w:ins w:id="3899" w:author="Shimon" w:date="2022-01-04T00:57:00Z">
        <w:r w:rsidR="005F1260">
          <w:rPr>
            <w:rFonts w:ascii="Arial" w:hAnsi="Arial" w:hint="cs"/>
            <w:sz w:val="22"/>
            <w:rtl/>
          </w:rPr>
          <w:t xml:space="preserve">הם </w:t>
        </w:r>
        <w:r w:rsidR="005F1260">
          <w:rPr>
            <w:rFonts w:ascii="Arial" w:hAnsi="Arial" w:hint="cs"/>
            <w:sz w:val="22"/>
            <w:rtl/>
          </w:rPr>
          <w:lastRenderedPageBreak/>
          <w:t xml:space="preserve">סרבו לדבר עם התובע. </w:t>
        </w:r>
      </w:ins>
      <w:ins w:id="3900" w:author="Shimon" w:date="2022-01-04T00:40:00Z">
        <w:r w:rsidRPr="009E4DAE">
          <w:rPr>
            <w:rFonts w:ascii="Arial" w:hAnsi="Arial"/>
            <w:sz w:val="22"/>
            <w:rtl/>
          </w:rPr>
          <w:t xml:space="preserve">באמצעות המזכירות נאמר לו שאם יש לו השגות כלשהן, עליו להעלות את השגותיו וטיעוניו על  הכתב וכך הוא אכן עשה. </w:t>
        </w:r>
      </w:ins>
    </w:p>
    <w:p w14:paraId="52AAF97D" w14:textId="513BE7E0" w:rsidR="009E4DAE" w:rsidRDefault="009E4DAE">
      <w:pPr>
        <w:pStyle w:val="11"/>
        <w:spacing w:before="0" w:after="240" w:line="360" w:lineRule="auto"/>
        <w:ind w:left="381" w:right="426" w:firstLine="0"/>
        <w:rPr>
          <w:ins w:id="3901" w:author="Shimon" w:date="2022-01-04T00:41:00Z"/>
          <w:rFonts w:ascii="Arial" w:hAnsi="Arial"/>
          <w:sz w:val="22"/>
          <w:rtl/>
        </w:rPr>
        <w:pPrChange w:id="3902" w:author="Shimon" w:date="2022-01-04T00:41:00Z">
          <w:pPr>
            <w:tabs>
              <w:tab w:val="left" w:pos="674"/>
            </w:tabs>
            <w:spacing w:after="240" w:line="360" w:lineRule="auto"/>
            <w:ind w:left="674"/>
            <w:jc w:val="both"/>
          </w:pPr>
        </w:pPrChange>
      </w:pPr>
      <w:ins w:id="3903" w:author="Shimon" w:date="2022-01-04T00:41:00Z">
        <w:r w:rsidRPr="0069718D">
          <w:rPr>
            <w:rFonts w:ascii="Arial" w:hAnsi="Arial"/>
            <w:sz w:val="22"/>
            <w:rtl/>
          </w:rPr>
          <w:t>*</w:t>
        </w:r>
        <w:r>
          <w:rPr>
            <w:rFonts w:ascii="Arial" w:hAnsi="Arial"/>
            <w:sz w:val="22"/>
            <w:rtl/>
          </w:rPr>
          <w:t xml:space="preserve"> </w:t>
        </w:r>
      </w:ins>
      <w:ins w:id="3904" w:author="Shimon" w:date="2022-01-04T00:40:00Z">
        <w:r w:rsidRPr="009E4DAE">
          <w:rPr>
            <w:rFonts w:ascii="Arial" w:hAnsi="Arial"/>
            <w:sz w:val="22"/>
            <w:rtl/>
          </w:rPr>
          <w:t xml:space="preserve">תשובת צ. לוי מ-13.2.13 (למכתב התובע </w:t>
        </w:r>
      </w:ins>
      <w:ins w:id="3905" w:author="Shimon" w:date="2022-01-04T06:13:00Z">
        <w:r w:rsidR="008E1CDA">
          <w:rPr>
            <w:rFonts w:ascii="Arial" w:hAnsi="Arial" w:hint="cs"/>
            <w:sz w:val="22"/>
            <w:rtl/>
          </w:rPr>
          <w:t xml:space="preserve">מ-8.1.2013 </w:t>
        </w:r>
      </w:ins>
      <w:ins w:id="3906" w:author="Shimon" w:date="2022-01-04T00:40:00Z">
        <w:r w:rsidRPr="009E4DAE">
          <w:rPr>
            <w:rFonts w:ascii="Arial" w:hAnsi="Arial"/>
            <w:sz w:val="22"/>
            <w:rtl/>
          </w:rPr>
          <w:t>לאהרונוב) ותגובת התובע מ-20.3.13, על נספחיו</w:t>
        </w:r>
      </w:ins>
      <w:ins w:id="3907" w:author="Shimon" w:date="2022-01-04T00:58:00Z">
        <w:r w:rsidR="005F1260">
          <w:rPr>
            <w:rFonts w:ascii="Arial" w:hAnsi="Arial" w:hint="cs"/>
            <w:sz w:val="22"/>
            <w:rtl/>
          </w:rPr>
          <w:t>,</w:t>
        </w:r>
      </w:ins>
      <w:ins w:id="3908" w:author="Shimon" w:date="2022-01-04T00:41:00Z">
        <w:r>
          <w:rPr>
            <w:rFonts w:ascii="Arial" w:hAnsi="Arial" w:hint="cs"/>
            <w:sz w:val="22"/>
            <w:rtl/>
          </w:rPr>
          <w:t xml:space="preserve"> מצ</w:t>
        </w:r>
      </w:ins>
      <w:ins w:id="3909" w:author="Shimon" w:date="2022-01-04T00:42:00Z">
        <w:r>
          <w:rPr>
            <w:rFonts w:ascii="Arial" w:hAnsi="Arial" w:hint="cs"/>
            <w:sz w:val="22"/>
            <w:rtl/>
          </w:rPr>
          <w:t xml:space="preserve">"ב כנספחים </w:t>
        </w:r>
        <w:r w:rsidRPr="009E4DAE">
          <w:rPr>
            <w:rFonts w:ascii="Arial" w:hAnsi="Arial"/>
            <w:sz w:val="22"/>
            <w:highlight w:val="yellow"/>
            <w:rtl/>
            <w:rPrChange w:id="3910" w:author="Shimon" w:date="2022-01-04T00:42:00Z">
              <w:rPr>
                <w:rFonts w:ascii="Arial" w:hAnsi="Arial"/>
                <w:sz w:val="22"/>
                <w:rtl/>
              </w:rPr>
            </w:rPrChange>
          </w:rPr>
          <w:t>....</w:t>
        </w:r>
      </w:ins>
      <w:ins w:id="3911" w:author="Shimon" w:date="2022-01-04T00:40:00Z">
        <w:r w:rsidRPr="009E4DAE">
          <w:rPr>
            <w:rFonts w:ascii="Arial" w:hAnsi="Arial"/>
            <w:sz w:val="22"/>
            <w:highlight w:val="yellow"/>
            <w:rtl/>
            <w:rPrChange w:id="3912" w:author="Shimon" w:date="2022-01-04T00:42:00Z">
              <w:rPr>
                <w:rFonts w:ascii="Arial" w:hAnsi="Arial"/>
                <w:sz w:val="22"/>
                <w:rtl/>
              </w:rPr>
            </w:rPrChange>
          </w:rPr>
          <w:t>.</w:t>
        </w:r>
      </w:ins>
    </w:p>
    <w:p w14:paraId="73105486" w14:textId="22373125" w:rsidR="001A2329" w:rsidRDefault="001A2329">
      <w:pPr>
        <w:pStyle w:val="11"/>
        <w:spacing w:before="0" w:after="240" w:line="360" w:lineRule="auto"/>
        <w:ind w:left="381" w:right="426" w:firstLine="0"/>
        <w:rPr>
          <w:ins w:id="3913" w:author="Shimon" w:date="2022-01-04T00:34:00Z"/>
          <w:rFonts w:ascii="Arial" w:hAnsi="Arial"/>
          <w:sz w:val="22"/>
          <w:rtl/>
        </w:rPr>
        <w:pPrChange w:id="3914" w:author="Shimon" w:date="2022-01-04T01:19:00Z">
          <w:pPr>
            <w:tabs>
              <w:tab w:val="left" w:pos="674"/>
            </w:tabs>
            <w:spacing w:after="240" w:line="360" w:lineRule="auto"/>
            <w:ind w:left="674"/>
            <w:jc w:val="both"/>
          </w:pPr>
        </w:pPrChange>
      </w:pPr>
      <w:ins w:id="3915" w:author="Shimon" w:date="2022-01-04T00:34:00Z">
        <w:r>
          <w:rPr>
            <w:rFonts w:ascii="Arial" w:hAnsi="Arial" w:hint="cs"/>
            <w:sz w:val="22"/>
            <w:rtl/>
          </w:rPr>
          <w:t>למרות ההבטחות שקיבל התובע (באמצעות המזכירות, בשמם מר לוי ומר אהרונוב) ל</w:t>
        </w:r>
      </w:ins>
      <w:ins w:id="3916" w:author="Shimon" w:date="2022-01-04T01:19:00Z">
        <w:r w:rsidR="00335403">
          <w:rPr>
            <w:rFonts w:ascii="Arial" w:hAnsi="Arial" w:hint="cs"/>
            <w:sz w:val="22"/>
            <w:rtl/>
          </w:rPr>
          <w:t>מתן</w:t>
        </w:r>
      </w:ins>
      <w:ins w:id="3917" w:author="Shimon" w:date="2022-01-04T00:34:00Z">
        <w:r>
          <w:rPr>
            <w:rFonts w:ascii="Arial" w:hAnsi="Arial" w:hint="cs"/>
            <w:sz w:val="22"/>
            <w:rtl/>
          </w:rPr>
          <w:t xml:space="preserve"> תשובה עיניינית ומהירה, (לתגובת התובע מ-20.3.2013 הנ"ל) נתקל התובע בסחבת בלתי נסבלת, זלזול בתובע, התחמקות שיטתית והתנהלות בלתי תקינה בעליל. המסרים הקבועים היו שעל התובע להמתין לבדיקות הנערכות בעיניינו בנציבות, מול האוצר וכד'.  במפורש נאמר לו, שוב ושוב, שלא ימהר לפנות לבית הדין לפני תום הברורים.</w:t>
        </w:r>
      </w:ins>
    </w:p>
    <w:p w14:paraId="72410BB6" w14:textId="266C1F9B" w:rsidR="00506D9C" w:rsidRDefault="00506D9C" w:rsidP="0069718D">
      <w:pPr>
        <w:pStyle w:val="11"/>
        <w:tabs>
          <w:tab w:val="num" w:pos="530"/>
        </w:tabs>
        <w:spacing w:before="0" w:after="240" w:line="360" w:lineRule="auto"/>
        <w:ind w:left="381" w:right="426" w:firstLine="0"/>
        <w:rPr>
          <w:rFonts w:ascii="Arial" w:hAnsi="Arial"/>
          <w:sz w:val="22"/>
          <w:rtl/>
        </w:rPr>
      </w:pPr>
      <w:ins w:id="3918" w:author="Shimon" w:date="2022-01-03T13:23:00Z">
        <w:r>
          <w:rPr>
            <w:rFonts w:ascii="Arial" w:hAnsi="Arial" w:hint="cs"/>
            <w:sz w:val="22"/>
            <w:rtl/>
          </w:rPr>
          <w:t>לצורך ההמחש</w:t>
        </w:r>
      </w:ins>
      <w:ins w:id="3919" w:author="Shimon" w:date="2022-01-03T13:28:00Z">
        <w:r>
          <w:rPr>
            <w:rFonts w:ascii="Arial" w:hAnsi="Arial" w:hint="cs"/>
            <w:sz w:val="22"/>
            <w:rtl/>
          </w:rPr>
          <w:t>ה נצרף בשלב זה כנספחים מעט מ</w:t>
        </w:r>
      </w:ins>
      <w:ins w:id="3920" w:author="Shimon" w:date="2022-01-04T00:09:00Z">
        <w:r w:rsidR="00437A2C">
          <w:rPr>
            <w:rFonts w:ascii="Arial" w:hAnsi="Arial" w:hint="cs"/>
            <w:sz w:val="22"/>
            <w:rtl/>
          </w:rPr>
          <w:t xml:space="preserve">התכתבויות התובע עם אהרונוב </w:t>
        </w:r>
      </w:ins>
      <w:ins w:id="3921" w:author="Shimon" w:date="2022-01-04T00:35:00Z">
        <w:r w:rsidR="001A2329">
          <w:rPr>
            <w:rFonts w:ascii="Arial" w:hAnsi="Arial" w:hint="cs"/>
            <w:sz w:val="22"/>
            <w:rtl/>
          </w:rPr>
          <w:t xml:space="preserve">בו </w:t>
        </w:r>
      </w:ins>
      <w:ins w:id="3922" w:author="Shimon" w:date="2022-01-04T00:18:00Z">
        <w:r w:rsidR="009229B9">
          <w:rPr>
            <w:rFonts w:ascii="Arial" w:hAnsi="Arial" w:hint="cs"/>
            <w:sz w:val="22"/>
            <w:rtl/>
          </w:rPr>
          <w:t>ה</w:t>
        </w:r>
      </w:ins>
      <w:ins w:id="3923" w:author="Shimon" w:date="2022-01-04T00:35:00Z">
        <w:r w:rsidR="001A2329">
          <w:rPr>
            <w:rFonts w:ascii="Arial" w:hAnsi="Arial" w:hint="cs"/>
            <w:sz w:val="22"/>
            <w:rtl/>
          </w:rPr>
          <w:t xml:space="preserve">וא </w:t>
        </w:r>
      </w:ins>
      <w:ins w:id="3924" w:author="Shimon" w:date="2022-01-04T00:19:00Z">
        <w:r w:rsidR="009229B9">
          <w:rPr>
            <w:rFonts w:ascii="Arial" w:hAnsi="Arial" w:hint="cs"/>
            <w:sz w:val="22"/>
            <w:rtl/>
          </w:rPr>
          <w:t>קובל ע</w:t>
        </w:r>
      </w:ins>
      <w:ins w:id="3925" w:author="Shimon" w:date="2022-01-04T00:22:00Z">
        <w:r w:rsidR="001A2329">
          <w:rPr>
            <w:rFonts w:ascii="Arial" w:hAnsi="Arial" w:hint="cs"/>
            <w:sz w:val="22"/>
            <w:rtl/>
          </w:rPr>
          <w:t>ל חוסר התיחסו</w:t>
        </w:r>
      </w:ins>
      <w:ins w:id="3926" w:author="Shimon" w:date="2022-01-04T00:35:00Z">
        <w:r w:rsidR="001A2329">
          <w:rPr>
            <w:rFonts w:ascii="Arial" w:hAnsi="Arial" w:hint="cs"/>
            <w:sz w:val="22"/>
            <w:rtl/>
          </w:rPr>
          <w:t>ת,</w:t>
        </w:r>
      </w:ins>
      <w:ins w:id="3927" w:author="Shimon" w:date="2022-01-04T00:21:00Z">
        <w:r w:rsidR="009229B9">
          <w:rPr>
            <w:rFonts w:ascii="Arial" w:hAnsi="Arial" w:hint="cs"/>
            <w:sz w:val="22"/>
            <w:rtl/>
          </w:rPr>
          <w:t xml:space="preserve"> </w:t>
        </w:r>
      </w:ins>
      <w:ins w:id="3928" w:author="Shimon" w:date="2022-01-04T00:19:00Z">
        <w:r w:rsidR="009229B9">
          <w:rPr>
            <w:rFonts w:ascii="Arial" w:hAnsi="Arial" w:hint="cs"/>
            <w:sz w:val="22"/>
            <w:rtl/>
          </w:rPr>
          <w:t>ה</w:t>
        </w:r>
      </w:ins>
      <w:ins w:id="3929" w:author="Shimon" w:date="2022-01-04T00:21:00Z">
        <w:r w:rsidR="009229B9">
          <w:rPr>
            <w:rFonts w:ascii="Arial" w:hAnsi="Arial" w:hint="cs"/>
            <w:sz w:val="22"/>
            <w:rtl/>
          </w:rPr>
          <w:t>ה</w:t>
        </w:r>
      </w:ins>
      <w:ins w:id="3930" w:author="Shimon" w:date="2022-01-04T00:19:00Z">
        <w:r w:rsidR="009229B9">
          <w:rPr>
            <w:rFonts w:ascii="Arial" w:hAnsi="Arial" w:hint="cs"/>
            <w:sz w:val="22"/>
            <w:rtl/>
          </w:rPr>
          <w:t>תעלמות</w:t>
        </w:r>
      </w:ins>
      <w:ins w:id="3931" w:author="Shimon" w:date="2022-01-04T00:21:00Z">
        <w:r w:rsidR="009229B9">
          <w:rPr>
            <w:rFonts w:ascii="Arial" w:hAnsi="Arial" w:hint="cs"/>
            <w:sz w:val="22"/>
            <w:rtl/>
          </w:rPr>
          <w:t xml:space="preserve"> מטיעוניו ו</w:t>
        </w:r>
      </w:ins>
      <w:ins w:id="3932" w:author="Shimon" w:date="2022-01-04T00:19:00Z">
        <w:r w:rsidR="009229B9">
          <w:rPr>
            <w:rFonts w:ascii="Arial" w:hAnsi="Arial" w:hint="cs"/>
            <w:sz w:val="22"/>
            <w:rtl/>
          </w:rPr>
          <w:t>התעמרות</w:t>
        </w:r>
      </w:ins>
      <w:ins w:id="3933" w:author="Shimon" w:date="2022-01-04T00:21:00Z">
        <w:r w:rsidR="009229B9">
          <w:rPr>
            <w:rFonts w:ascii="Arial" w:hAnsi="Arial" w:hint="cs"/>
            <w:sz w:val="22"/>
            <w:rtl/>
          </w:rPr>
          <w:t xml:space="preserve"> מתמשכת</w:t>
        </w:r>
      </w:ins>
      <w:ins w:id="3934" w:author="Shimon" w:date="2022-01-04T00:22:00Z">
        <w:r w:rsidR="001A2329">
          <w:rPr>
            <w:rFonts w:ascii="Arial" w:hAnsi="Arial" w:hint="cs"/>
            <w:sz w:val="22"/>
            <w:rtl/>
          </w:rPr>
          <w:t xml:space="preserve"> ו</w:t>
        </w:r>
      </w:ins>
      <w:ins w:id="3935" w:author="Shimon" w:date="2022-01-04T00:35:00Z">
        <w:r w:rsidR="001A2329">
          <w:rPr>
            <w:rFonts w:ascii="Arial" w:hAnsi="Arial" w:hint="cs"/>
            <w:sz w:val="22"/>
            <w:rtl/>
          </w:rPr>
          <w:t xml:space="preserve">בקשות </w:t>
        </w:r>
        <w:r w:rsidR="007201FA">
          <w:rPr>
            <w:rFonts w:ascii="Arial" w:hAnsi="Arial" w:hint="cs"/>
            <w:sz w:val="22"/>
            <w:rtl/>
          </w:rPr>
          <w:t>חוזרות ונישנות ל</w:t>
        </w:r>
      </w:ins>
      <w:ins w:id="3936" w:author="Shimon" w:date="2022-01-04T00:59:00Z">
        <w:r w:rsidR="007201FA">
          <w:rPr>
            <w:rFonts w:ascii="Arial" w:hAnsi="Arial" w:hint="cs"/>
            <w:sz w:val="22"/>
            <w:rtl/>
          </w:rPr>
          <w:t>ק</w:t>
        </w:r>
      </w:ins>
      <w:ins w:id="3937" w:author="Shimon" w:date="2022-01-04T00:35:00Z">
        <w:r w:rsidR="001A2329">
          <w:rPr>
            <w:rFonts w:ascii="Arial" w:hAnsi="Arial" w:hint="cs"/>
            <w:sz w:val="22"/>
            <w:rtl/>
          </w:rPr>
          <w:t xml:space="preserve">בלת </w:t>
        </w:r>
      </w:ins>
      <w:ins w:id="3938" w:author="Shimon" w:date="2022-01-04T00:23:00Z">
        <w:r w:rsidR="009229B9">
          <w:rPr>
            <w:rFonts w:ascii="Arial" w:hAnsi="Arial" w:hint="cs"/>
            <w:sz w:val="22"/>
            <w:rtl/>
          </w:rPr>
          <w:t xml:space="preserve">תשובות ענייניות </w:t>
        </w:r>
      </w:ins>
      <w:ins w:id="3939" w:author="Shimon" w:date="2022-01-04T00:59:00Z">
        <w:r w:rsidR="007201FA">
          <w:rPr>
            <w:rFonts w:ascii="Arial" w:hAnsi="Arial" w:hint="cs"/>
            <w:sz w:val="22"/>
            <w:rtl/>
          </w:rPr>
          <w:t xml:space="preserve">כמובטח, </w:t>
        </w:r>
      </w:ins>
      <w:ins w:id="3940" w:author="Shimon" w:date="2022-01-04T00:23:00Z">
        <w:r w:rsidR="009229B9">
          <w:rPr>
            <w:rFonts w:ascii="Arial" w:hAnsi="Arial" w:hint="cs"/>
            <w:sz w:val="22"/>
            <w:rtl/>
          </w:rPr>
          <w:t>ולמצער להפגש לבחינה משותפת</w:t>
        </w:r>
      </w:ins>
      <w:ins w:id="3941" w:author="Shimon" w:date="2022-01-04T00:36:00Z">
        <w:r w:rsidR="001A2329">
          <w:rPr>
            <w:rFonts w:ascii="Arial" w:hAnsi="Arial" w:hint="cs"/>
            <w:sz w:val="22"/>
            <w:rtl/>
          </w:rPr>
          <w:t xml:space="preserve"> </w:t>
        </w:r>
      </w:ins>
      <w:ins w:id="3942" w:author="Shimon" w:date="2022-01-04T00:23:00Z">
        <w:r w:rsidR="009229B9">
          <w:rPr>
            <w:rFonts w:ascii="Arial" w:hAnsi="Arial" w:hint="cs"/>
            <w:sz w:val="22"/>
            <w:rtl/>
          </w:rPr>
          <w:t>של טיעוני</w:t>
        </w:r>
      </w:ins>
      <w:ins w:id="3943" w:author="Shimon" w:date="2022-01-04T00:24:00Z">
        <w:r w:rsidR="009229B9">
          <w:rPr>
            <w:rFonts w:ascii="Arial" w:hAnsi="Arial" w:hint="cs"/>
            <w:sz w:val="22"/>
            <w:rtl/>
          </w:rPr>
          <w:t>ו</w:t>
        </w:r>
      </w:ins>
      <w:r>
        <w:rPr>
          <w:rFonts w:ascii="Arial" w:hAnsi="Arial" w:hint="cs"/>
          <w:sz w:val="22"/>
          <w:rtl/>
        </w:rPr>
        <w:t>.</w:t>
      </w:r>
    </w:p>
    <w:p w14:paraId="4C823AAA" w14:textId="665ACC55" w:rsidR="00506D9C" w:rsidRDefault="00506D9C" w:rsidP="00335403">
      <w:pPr>
        <w:pStyle w:val="11"/>
        <w:tabs>
          <w:tab w:val="num" w:pos="530"/>
        </w:tabs>
        <w:spacing w:before="0" w:after="240" w:line="360" w:lineRule="auto"/>
        <w:ind w:left="381" w:right="426" w:firstLine="0"/>
        <w:rPr>
          <w:ins w:id="3944" w:author="Shimon" w:date="2022-01-04T00:37:00Z"/>
          <w:rFonts w:ascii="Arial" w:hAnsi="Arial"/>
          <w:sz w:val="22"/>
          <w:rtl/>
        </w:rPr>
      </w:pPr>
      <w:ins w:id="3945" w:author="Shimon" w:date="2022-01-04T00:02:00Z">
        <w:r>
          <w:rPr>
            <w:rFonts w:ascii="Arial" w:hAnsi="Arial" w:hint="cs"/>
            <w:sz w:val="22"/>
            <w:rtl/>
          </w:rPr>
          <w:t xml:space="preserve"> רק בחודש אוגוסט 2014, לאחר כמעט שנה וחצי</w:t>
        </w:r>
      </w:ins>
      <w:r w:rsidR="00335403">
        <w:rPr>
          <w:rFonts w:ascii="Arial" w:hAnsi="Arial" w:hint="cs"/>
          <w:sz w:val="22"/>
          <w:rtl/>
        </w:rPr>
        <w:t>(</w:t>
      </w:r>
      <w:ins w:id="3946" w:author="Shimon" w:date="2022-01-04T01:21:00Z">
        <w:r w:rsidR="00335403">
          <w:rPr>
            <w:rFonts w:ascii="Arial" w:hAnsi="Arial" w:hint="cs"/>
            <w:sz w:val="22"/>
            <w:rtl/>
          </w:rPr>
          <w:t xml:space="preserve">!) </w:t>
        </w:r>
      </w:ins>
      <w:ins w:id="3947" w:author="Shimon" w:date="2022-01-04T00:02:00Z">
        <w:r>
          <w:rPr>
            <w:rFonts w:ascii="Arial" w:hAnsi="Arial" w:hint="cs"/>
            <w:sz w:val="22"/>
            <w:rtl/>
          </w:rPr>
          <w:t xml:space="preserve">של פניות ובקשות, קיבל התובע מכתב ממר לוי, </w:t>
        </w:r>
      </w:ins>
      <w:ins w:id="3948" w:author="Shimon" w:date="2022-01-04T00:59:00Z">
        <w:r w:rsidR="007201FA">
          <w:rPr>
            <w:rFonts w:ascii="Arial" w:hAnsi="Arial" w:hint="cs"/>
            <w:sz w:val="22"/>
            <w:rtl/>
          </w:rPr>
          <w:t>(</w:t>
        </w:r>
      </w:ins>
      <w:ins w:id="3949" w:author="Shimon" w:date="2022-01-04T00:02:00Z">
        <w:r>
          <w:rPr>
            <w:rFonts w:ascii="Arial" w:hAnsi="Arial" w:hint="cs"/>
            <w:sz w:val="22"/>
            <w:rtl/>
          </w:rPr>
          <w:t>הנושא תאריך 21.7.2014</w:t>
        </w:r>
      </w:ins>
      <w:ins w:id="3950" w:author="Shimon" w:date="2022-01-04T00:59:00Z">
        <w:r w:rsidR="007201FA">
          <w:rPr>
            <w:rFonts w:ascii="Arial" w:hAnsi="Arial" w:hint="cs"/>
            <w:sz w:val="22"/>
            <w:rtl/>
          </w:rPr>
          <w:t>)</w:t>
        </w:r>
      </w:ins>
      <w:ins w:id="3951" w:author="Shimon" w:date="2022-01-04T00:02:00Z">
        <w:r>
          <w:rPr>
            <w:rFonts w:ascii="Arial" w:hAnsi="Arial" w:hint="cs"/>
            <w:sz w:val="22"/>
            <w:rtl/>
          </w:rPr>
          <w:t>, שעיקרו</w:t>
        </w:r>
      </w:ins>
      <w:ins w:id="3952" w:author="Shimon" w:date="2022-01-04T00:03:00Z">
        <w:r>
          <w:rPr>
            <w:rFonts w:ascii="Arial" w:hAnsi="Arial" w:hint="cs"/>
            <w:sz w:val="22"/>
            <w:rtl/>
          </w:rPr>
          <w:t xml:space="preserve"> </w:t>
        </w:r>
      </w:ins>
      <w:ins w:id="3953" w:author="Shimon" w:date="2022-01-04T00:02:00Z">
        <w:r>
          <w:rPr>
            <w:rFonts w:ascii="Arial" w:hAnsi="Arial" w:hint="cs"/>
            <w:sz w:val="22"/>
            <w:rtl/>
          </w:rPr>
          <w:t xml:space="preserve">שוב התחמקות ממתן תשובות ענייניות </w:t>
        </w:r>
      </w:ins>
      <w:ins w:id="3954" w:author="Shimon" w:date="2022-01-04T00:03:00Z">
        <w:r>
          <w:rPr>
            <w:rFonts w:ascii="Arial" w:hAnsi="Arial" w:hint="cs"/>
            <w:sz w:val="22"/>
            <w:rtl/>
          </w:rPr>
          <w:t>ו</w:t>
        </w:r>
      </w:ins>
      <w:ins w:id="3955" w:author="Shimon" w:date="2022-01-04T00:02:00Z">
        <w:r>
          <w:rPr>
            <w:rFonts w:ascii="Arial" w:hAnsi="Arial" w:hint="cs"/>
            <w:sz w:val="22"/>
            <w:rtl/>
          </w:rPr>
          <w:t>חזרה על</w:t>
        </w:r>
      </w:ins>
      <w:ins w:id="3956" w:author="Shimon" w:date="2022-01-04T00:04:00Z">
        <w:r>
          <w:rPr>
            <w:rFonts w:ascii="Arial" w:hAnsi="Arial" w:hint="cs"/>
            <w:sz w:val="22"/>
            <w:rtl/>
          </w:rPr>
          <w:t xml:space="preserve"> המסר</w:t>
        </w:r>
      </w:ins>
      <w:ins w:id="3957" w:author="Shimon" w:date="2022-01-04T00:02:00Z">
        <w:r>
          <w:rPr>
            <w:rFonts w:ascii="Arial" w:hAnsi="Arial" w:hint="cs"/>
            <w:sz w:val="22"/>
            <w:rtl/>
          </w:rPr>
          <w:t>: בודקים. המתן.</w:t>
        </w:r>
      </w:ins>
      <w:ins w:id="3958" w:author="Shimon" w:date="2022-01-04T00:37:00Z">
        <w:r w:rsidR="001A2329">
          <w:rPr>
            <w:rFonts w:ascii="Arial" w:hAnsi="Arial" w:hint="cs"/>
            <w:sz w:val="22"/>
            <w:rtl/>
          </w:rPr>
          <w:t xml:space="preserve"> </w:t>
        </w:r>
      </w:ins>
    </w:p>
    <w:p w14:paraId="5D705ACE" w14:textId="51399E52" w:rsidR="00335403" w:rsidRDefault="00094F15">
      <w:pPr>
        <w:pStyle w:val="11"/>
        <w:spacing w:before="0" w:after="240" w:line="360" w:lineRule="auto"/>
        <w:ind w:left="98" w:right="426" w:hanging="142"/>
        <w:rPr>
          <w:ins w:id="3959" w:author="Shimon" w:date="2022-01-04T01:24:00Z"/>
          <w:rFonts w:ascii="Arial" w:hAnsi="Arial"/>
          <w:sz w:val="22"/>
          <w:rtl/>
        </w:rPr>
        <w:pPrChange w:id="3960" w:author="Shimon" w:date="2022-01-06T00:42:00Z">
          <w:pPr>
            <w:pStyle w:val="11"/>
            <w:tabs>
              <w:tab w:val="num" w:pos="530"/>
            </w:tabs>
            <w:spacing w:before="0" w:after="240" w:line="360" w:lineRule="auto"/>
            <w:ind w:left="381" w:right="426" w:firstLine="0"/>
          </w:pPr>
        </w:pPrChange>
      </w:pPr>
      <w:ins w:id="3961" w:author="Shimon" w:date="2022-01-06T00:04:00Z">
        <w:r w:rsidRPr="00094F15">
          <w:rPr>
            <w:rFonts w:ascii="Arial" w:hAnsi="Arial"/>
            <w:sz w:val="22"/>
            <w:rtl/>
          </w:rPr>
          <w:t>*</w:t>
        </w:r>
      </w:ins>
      <w:ins w:id="3962" w:author="Shimon" w:date="2022-01-06T00:42:00Z">
        <w:r>
          <w:rPr>
            <w:rFonts w:ascii="Arial" w:hAnsi="Arial" w:hint="cs"/>
            <w:sz w:val="22"/>
            <w:rtl/>
          </w:rPr>
          <w:t xml:space="preserve"> </w:t>
        </w:r>
      </w:ins>
      <w:ins w:id="3963" w:author="Shimon" w:date="2022-01-04T01:24:00Z">
        <w:r w:rsidR="00335403">
          <w:rPr>
            <w:rFonts w:ascii="Arial" w:hAnsi="Arial" w:hint="cs"/>
            <w:sz w:val="22"/>
            <w:rtl/>
          </w:rPr>
          <w:t xml:space="preserve">התכתבויות התובע באימיילים עם מר אהרונוב בין אפריל 2013 ליולי 2014 ומכתב מר צ. לוי מיום  </w:t>
        </w:r>
      </w:ins>
      <w:ins w:id="3964" w:author="Shimon" w:date="2022-01-06T00:42:00Z">
        <w:r>
          <w:rPr>
            <w:rFonts w:ascii="Arial" w:hAnsi="Arial" w:hint="cs"/>
            <w:sz w:val="22"/>
            <w:rtl/>
          </w:rPr>
          <w:t xml:space="preserve">   </w:t>
        </w:r>
      </w:ins>
      <w:ins w:id="3965" w:author="Shimon" w:date="2022-01-04T01:24:00Z">
        <w:r w:rsidR="00335403">
          <w:rPr>
            <w:rFonts w:ascii="Arial" w:hAnsi="Arial" w:hint="cs"/>
            <w:sz w:val="22"/>
            <w:rtl/>
          </w:rPr>
          <w:t>מצ"ב 21.7.2014 מצ"ב כנספחי</w:t>
        </w:r>
        <w:r w:rsidR="00335403" w:rsidRPr="00335403">
          <w:rPr>
            <w:rFonts w:ascii="Arial" w:hAnsi="Arial" w:hint="eastAsia"/>
            <w:sz w:val="22"/>
            <w:highlight w:val="yellow"/>
            <w:rtl/>
            <w:rPrChange w:id="3966" w:author="Shimon" w:date="2022-01-04T01:24:00Z">
              <w:rPr>
                <w:rFonts w:ascii="Arial" w:hAnsi="Arial" w:hint="eastAsia"/>
                <w:sz w:val="22"/>
                <w:rtl/>
              </w:rPr>
            </w:rPrChange>
          </w:rPr>
          <w:t>ם</w:t>
        </w:r>
        <w:r w:rsidR="00335403" w:rsidRPr="00335403">
          <w:rPr>
            <w:rFonts w:ascii="Arial" w:hAnsi="Arial"/>
            <w:sz w:val="22"/>
            <w:highlight w:val="yellow"/>
            <w:rtl/>
            <w:rPrChange w:id="3967" w:author="Shimon" w:date="2022-01-04T01:24:00Z">
              <w:rPr>
                <w:rFonts w:ascii="Arial" w:hAnsi="Arial"/>
                <w:sz w:val="22"/>
                <w:rtl/>
              </w:rPr>
            </w:rPrChange>
          </w:rPr>
          <w:t>........</w:t>
        </w:r>
      </w:ins>
    </w:p>
    <w:p w14:paraId="1695B41B" w14:textId="002AFA60" w:rsidR="001A2329" w:rsidRDefault="001A2329" w:rsidP="0069718D">
      <w:pPr>
        <w:pStyle w:val="11"/>
        <w:tabs>
          <w:tab w:val="num" w:pos="530"/>
        </w:tabs>
        <w:spacing w:before="0" w:after="240" w:line="360" w:lineRule="auto"/>
        <w:ind w:left="381" w:right="426" w:firstLine="0"/>
        <w:rPr>
          <w:rFonts w:ascii="Arial" w:hAnsi="Arial"/>
          <w:sz w:val="22"/>
          <w:rtl/>
        </w:rPr>
      </w:pPr>
      <w:ins w:id="3968" w:author="Shimon" w:date="2022-01-04T00:37:00Z">
        <w:r>
          <w:rPr>
            <w:rFonts w:ascii="Arial" w:hAnsi="Arial" w:hint="cs"/>
            <w:sz w:val="22"/>
            <w:rtl/>
          </w:rPr>
          <w:t xml:space="preserve">ביאושו פנה התובע </w:t>
        </w:r>
      </w:ins>
      <w:ins w:id="3969" w:author="Shimon" w:date="2022-01-04T01:07:00Z">
        <w:r w:rsidR="007201FA">
          <w:rPr>
            <w:rFonts w:ascii="Arial" w:hAnsi="Arial" w:hint="cs"/>
            <w:sz w:val="22"/>
            <w:rtl/>
          </w:rPr>
          <w:t xml:space="preserve">ביום 26.8.2014 </w:t>
        </w:r>
      </w:ins>
      <w:ins w:id="3970" w:author="Shimon" w:date="2022-01-04T00:37:00Z">
        <w:r>
          <w:rPr>
            <w:rFonts w:ascii="Arial" w:hAnsi="Arial" w:hint="cs"/>
            <w:sz w:val="22"/>
            <w:rtl/>
          </w:rPr>
          <w:t>לנציב שרות המדינה בבקשה ש</w:t>
        </w:r>
      </w:ins>
      <w:ins w:id="3971" w:author="Shimon" w:date="2022-01-04T00:38:00Z">
        <w:r>
          <w:rPr>
            <w:rFonts w:ascii="Arial" w:hAnsi="Arial" w:hint="cs"/>
            <w:sz w:val="22"/>
            <w:rtl/>
          </w:rPr>
          <w:t xml:space="preserve">יפעיל את סמכותו </w:t>
        </w:r>
      </w:ins>
      <w:ins w:id="3972" w:author="Shimon" w:date="2022-01-04T01:00:00Z">
        <w:r w:rsidR="007201FA">
          <w:rPr>
            <w:rFonts w:ascii="Arial" w:hAnsi="Arial" w:hint="cs"/>
            <w:sz w:val="22"/>
            <w:rtl/>
          </w:rPr>
          <w:t>ויורה ל</w:t>
        </w:r>
      </w:ins>
      <w:ins w:id="3973" w:author="Shimon" w:date="2022-01-04T01:01:00Z">
        <w:r w:rsidR="007201FA">
          <w:rPr>
            <w:rFonts w:ascii="Arial" w:hAnsi="Arial" w:hint="cs"/>
            <w:sz w:val="22"/>
            <w:rtl/>
          </w:rPr>
          <w:t>אהרונוב ל</w:t>
        </w:r>
      </w:ins>
      <w:ins w:id="3974" w:author="Shimon" w:date="2022-01-04T01:00:00Z">
        <w:r w:rsidR="007201FA">
          <w:rPr>
            <w:rFonts w:ascii="Arial" w:hAnsi="Arial" w:hint="cs"/>
            <w:sz w:val="22"/>
            <w:rtl/>
          </w:rPr>
          <w:t>תת לתובע מענה עינייני לטיעוניו</w:t>
        </w:r>
      </w:ins>
      <w:ins w:id="3975" w:author="Shimon" w:date="2022-01-04T01:01:00Z">
        <w:r w:rsidR="007201FA">
          <w:rPr>
            <w:rFonts w:ascii="Arial" w:hAnsi="Arial" w:hint="cs"/>
            <w:sz w:val="22"/>
            <w:rtl/>
          </w:rPr>
          <w:t xml:space="preserve">, </w:t>
        </w:r>
      </w:ins>
      <w:ins w:id="3976" w:author="Shimon" w:date="2022-01-04T01:21:00Z">
        <w:r w:rsidR="00335403">
          <w:rPr>
            <w:rFonts w:ascii="Arial" w:hAnsi="Arial" w:hint="cs"/>
            <w:sz w:val="22"/>
            <w:rtl/>
          </w:rPr>
          <w:t xml:space="preserve">אליו צרף </w:t>
        </w:r>
      </w:ins>
      <w:ins w:id="3977" w:author="Shimon" w:date="2022-01-04T01:22:00Z">
        <w:r w:rsidR="00335403">
          <w:rPr>
            <w:rFonts w:ascii="Arial" w:hAnsi="Arial" w:hint="cs"/>
            <w:sz w:val="22"/>
            <w:rtl/>
          </w:rPr>
          <w:t xml:space="preserve">גם </w:t>
        </w:r>
      </w:ins>
      <w:ins w:id="3978" w:author="Shimon" w:date="2022-01-04T01:21:00Z">
        <w:r w:rsidR="00335403">
          <w:rPr>
            <w:rFonts w:ascii="Arial" w:hAnsi="Arial" w:hint="cs"/>
            <w:sz w:val="22"/>
            <w:rtl/>
          </w:rPr>
          <w:t xml:space="preserve">העתק </w:t>
        </w:r>
      </w:ins>
      <w:ins w:id="3979" w:author="Shimon" w:date="2022-01-04T05:37:00Z">
        <w:r w:rsidR="00A11C76">
          <w:rPr>
            <w:rFonts w:ascii="Arial" w:hAnsi="Arial" w:hint="cs"/>
            <w:sz w:val="22"/>
            <w:rtl/>
          </w:rPr>
          <w:t>מכתב התובע אל אהרונוב מאותו יום (</w:t>
        </w:r>
      </w:ins>
      <w:ins w:id="3980" w:author="Shimon" w:date="2022-01-04T05:38:00Z">
        <w:r w:rsidR="00A11C76">
          <w:rPr>
            <w:rFonts w:ascii="Arial" w:hAnsi="Arial" w:hint="cs"/>
            <w:sz w:val="22"/>
            <w:rtl/>
          </w:rPr>
          <w:t xml:space="preserve">26.8.2014) </w:t>
        </w:r>
      </w:ins>
      <w:ins w:id="3981" w:author="Shimon" w:date="2022-01-04T01:22:00Z">
        <w:r w:rsidR="00335403">
          <w:rPr>
            <w:rFonts w:ascii="Arial" w:hAnsi="Arial" w:hint="cs"/>
            <w:sz w:val="22"/>
            <w:rtl/>
          </w:rPr>
          <w:t>וב</w:t>
        </w:r>
      </w:ins>
      <w:ins w:id="3982" w:author="Shimon" w:date="2022-01-04T05:44:00Z">
        <w:r w:rsidR="00A11C76">
          <w:rPr>
            <w:rFonts w:ascii="Arial" w:hAnsi="Arial" w:hint="cs"/>
            <w:sz w:val="22"/>
            <w:rtl/>
          </w:rPr>
          <w:t xml:space="preserve">ו מפרט </w:t>
        </w:r>
      </w:ins>
      <w:ins w:id="3983" w:author="Shimon" w:date="2022-01-04T01:22:00Z">
        <w:r w:rsidR="00335403">
          <w:rPr>
            <w:rFonts w:ascii="Arial" w:hAnsi="Arial" w:hint="cs"/>
            <w:sz w:val="22"/>
            <w:rtl/>
          </w:rPr>
          <w:t xml:space="preserve">התובע </w:t>
        </w:r>
      </w:ins>
      <w:ins w:id="3984" w:author="Shimon" w:date="2022-01-04T05:45:00Z">
        <w:r w:rsidR="0081413D">
          <w:rPr>
            <w:rFonts w:ascii="Arial" w:hAnsi="Arial" w:hint="cs"/>
            <w:sz w:val="22"/>
            <w:rtl/>
          </w:rPr>
          <w:t xml:space="preserve">דוגמאות לטיעונים מהם מתעלם </w:t>
        </w:r>
      </w:ins>
      <w:ins w:id="3985" w:author="Shimon" w:date="2022-01-04T01:22:00Z">
        <w:r w:rsidR="00335403">
          <w:rPr>
            <w:rFonts w:ascii="Arial" w:hAnsi="Arial" w:hint="cs"/>
            <w:sz w:val="22"/>
            <w:rtl/>
          </w:rPr>
          <w:t xml:space="preserve">מכתב לוי </w:t>
        </w:r>
      </w:ins>
      <w:ins w:id="3986" w:author="Shimon" w:date="2022-01-04T01:23:00Z">
        <w:r w:rsidR="00335403">
          <w:rPr>
            <w:rFonts w:ascii="Arial" w:hAnsi="Arial" w:hint="cs"/>
            <w:sz w:val="22"/>
            <w:rtl/>
          </w:rPr>
          <w:t>(</w:t>
        </w:r>
      </w:ins>
      <w:ins w:id="3987" w:author="Shimon" w:date="2022-01-04T01:22:00Z">
        <w:r w:rsidR="00335403">
          <w:rPr>
            <w:rFonts w:ascii="Arial" w:hAnsi="Arial" w:hint="cs"/>
            <w:sz w:val="22"/>
            <w:rtl/>
          </w:rPr>
          <w:t>מ</w:t>
        </w:r>
      </w:ins>
      <w:ins w:id="3988" w:author="Shimon" w:date="2022-01-04T01:23:00Z">
        <w:r w:rsidR="00335403">
          <w:rPr>
            <w:rFonts w:ascii="Arial" w:hAnsi="Arial" w:hint="cs"/>
            <w:sz w:val="22"/>
            <w:rtl/>
          </w:rPr>
          <w:t xml:space="preserve">יום </w:t>
        </w:r>
      </w:ins>
      <w:ins w:id="3989" w:author="Shimon" w:date="2022-01-04T01:22:00Z">
        <w:r w:rsidR="00335403">
          <w:rPr>
            <w:rFonts w:ascii="Arial" w:hAnsi="Arial" w:hint="cs"/>
            <w:sz w:val="22"/>
            <w:rtl/>
          </w:rPr>
          <w:t>21.7.14</w:t>
        </w:r>
      </w:ins>
      <w:ins w:id="3990" w:author="Shimon" w:date="2022-01-04T01:23:00Z">
        <w:r w:rsidR="00335403">
          <w:rPr>
            <w:rFonts w:ascii="Arial" w:hAnsi="Arial" w:hint="cs"/>
            <w:sz w:val="22"/>
            <w:rtl/>
          </w:rPr>
          <w:t>) הנ"ל</w:t>
        </w:r>
      </w:ins>
      <w:r w:rsidR="0003141A">
        <w:rPr>
          <w:rFonts w:ascii="Arial" w:hAnsi="Arial" w:hint="cs"/>
          <w:sz w:val="22"/>
          <w:rtl/>
        </w:rPr>
        <w:t>.</w:t>
      </w:r>
    </w:p>
    <w:p w14:paraId="53190FA7" w14:textId="77777777" w:rsidR="005B0589" w:rsidRDefault="0003141A" w:rsidP="002E5E84">
      <w:pPr>
        <w:pStyle w:val="11"/>
        <w:tabs>
          <w:tab w:val="num" w:pos="530"/>
        </w:tabs>
        <w:spacing w:before="0" w:after="240" w:line="360" w:lineRule="auto"/>
        <w:ind w:left="381" w:right="426" w:firstLine="0"/>
        <w:rPr>
          <w:ins w:id="3991" w:author="Shimon" w:date="2022-01-04T15:34:00Z"/>
          <w:rFonts w:ascii="Arial" w:hAnsi="Arial"/>
          <w:sz w:val="22"/>
          <w:rtl/>
        </w:rPr>
      </w:pPr>
      <w:ins w:id="3992" w:author="Shimon" w:date="2022-01-04T11:58:00Z">
        <w:r>
          <w:rPr>
            <w:rFonts w:ascii="Arial" w:hAnsi="Arial" w:hint="cs"/>
            <w:sz w:val="22"/>
            <w:rtl/>
          </w:rPr>
          <w:t>גם פניה זו לא הועילה</w:t>
        </w:r>
      </w:ins>
      <w:ins w:id="3993" w:author="Shimon" w:date="2022-01-04T12:00:00Z">
        <w:r w:rsidR="005D011A">
          <w:rPr>
            <w:rFonts w:ascii="Arial" w:hAnsi="Arial" w:hint="cs"/>
            <w:sz w:val="22"/>
            <w:rtl/>
          </w:rPr>
          <w:t xml:space="preserve">. </w:t>
        </w:r>
      </w:ins>
      <w:ins w:id="3994" w:author="Shimon" w:date="2022-01-04T15:28:00Z">
        <w:r w:rsidR="005B0589">
          <w:rPr>
            <w:rFonts w:ascii="Arial" w:hAnsi="Arial" w:hint="cs"/>
            <w:sz w:val="22"/>
            <w:rtl/>
          </w:rPr>
          <w:t xml:space="preserve">מהמסמכים וההתכתבויות המצ"ב </w:t>
        </w:r>
      </w:ins>
      <w:ins w:id="3995" w:author="Shimon" w:date="2022-01-04T15:29:00Z">
        <w:r w:rsidR="005B0589">
          <w:rPr>
            <w:rFonts w:ascii="Arial" w:hAnsi="Arial" w:hint="cs"/>
            <w:sz w:val="22"/>
            <w:rtl/>
          </w:rPr>
          <w:t>(</w:t>
        </w:r>
        <w:r w:rsidR="005B0589" w:rsidRPr="005B0589">
          <w:rPr>
            <w:rFonts w:ascii="Arial" w:hAnsi="Arial" w:hint="eastAsia"/>
            <w:sz w:val="22"/>
            <w:highlight w:val="yellow"/>
            <w:rtl/>
            <w:rPrChange w:id="3996" w:author="Shimon" w:date="2022-01-04T15:30:00Z">
              <w:rPr>
                <w:rFonts w:ascii="Arial" w:hAnsi="Arial" w:hint="eastAsia"/>
                <w:sz w:val="22"/>
                <w:rtl/>
              </w:rPr>
            </w:rPrChange>
          </w:rPr>
          <w:t>להכין</w:t>
        </w:r>
        <w:r w:rsidR="005B0589" w:rsidRPr="005B0589">
          <w:rPr>
            <w:rFonts w:ascii="Arial" w:hAnsi="Arial"/>
            <w:sz w:val="22"/>
            <w:highlight w:val="yellow"/>
            <w:rtl/>
            <w:rPrChange w:id="3997" w:author="Shimon" w:date="2022-01-04T15:30:00Z">
              <w:rPr>
                <w:rFonts w:ascii="Arial" w:hAnsi="Arial"/>
                <w:sz w:val="22"/>
                <w:rtl/>
              </w:rPr>
            </w:rPrChange>
          </w:rPr>
          <w:t xml:space="preserve"> רשימה </w:t>
        </w:r>
      </w:ins>
      <w:ins w:id="3998" w:author="Shimon" w:date="2022-01-04T15:30:00Z">
        <w:r w:rsidR="005B0589" w:rsidRPr="005B0589">
          <w:rPr>
            <w:rFonts w:ascii="Arial" w:hAnsi="Arial" w:hint="eastAsia"/>
            <w:sz w:val="22"/>
            <w:highlight w:val="yellow"/>
            <w:rtl/>
            <w:rPrChange w:id="3999" w:author="Shimon" w:date="2022-01-04T15:30:00Z">
              <w:rPr>
                <w:rFonts w:ascii="Arial" w:hAnsi="Arial" w:hint="eastAsia"/>
                <w:sz w:val="22"/>
                <w:rtl/>
              </w:rPr>
            </w:rPrChange>
          </w:rPr>
          <w:t>מסודרת</w:t>
        </w:r>
        <w:r w:rsidR="005B0589" w:rsidRPr="005B0589">
          <w:rPr>
            <w:rFonts w:ascii="Arial" w:hAnsi="Arial"/>
            <w:sz w:val="22"/>
            <w:highlight w:val="yellow"/>
            <w:rtl/>
            <w:rPrChange w:id="4000" w:author="Shimon" w:date="2022-01-04T15:30:00Z">
              <w:rPr>
                <w:rFonts w:ascii="Arial" w:hAnsi="Arial"/>
                <w:sz w:val="22"/>
                <w:rtl/>
              </w:rPr>
            </w:rPrChange>
          </w:rPr>
          <w:t>)</w:t>
        </w:r>
      </w:ins>
      <w:ins w:id="4001" w:author="Shimon" w:date="2022-01-04T15:28:00Z">
        <w:r w:rsidR="005B0589">
          <w:rPr>
            <w:rFonts w:ascii="Arial" w:hAnsi="Arial" w:hint="cs"/>
            <w:sz w:val="22"/>
            <w:rtl/>
          </w:rPr>
          <w:t>עולה תמונה של התחמקות ממענה ענייני</w:t>
        </w:r>
      </w:ins>
      <w:ins w:id="4002" w:author="Shimon" w:date="2022-01-04T15:30:00Z">
        <w:r w:rsidR="005B0589">
          <w:rPr>
            <w:rFonts w:ascii="Arial" w:hAnsi="Arial" w:hint="cs"/>
            <w:sz w:val="22"/>
            <w:rtl/>
          </w:rPr>
          <w:t xml:space="preserve"> </w:t>
        </w:r>
      </w:ins>
      <w:ins w:id="4003" w:author="Shimon" w:date="2022-01-04T15:31:00Z">
        <w:r w:rsidR="005B0589">
          <w:rPr>
            <w:rFonts w:ascii="Arial" w:hAnsi="Arial" w:hint="cs"/>
            <w:sz w:val="22"/>
            <w:rtl/>
          </w:rPr>
          <w:t>וגרירת רגלים</w:t>
        </w:r>
      </w:ins>
      <w:ins w:id="4004" w:author="Shimon" w:date="2022-01-04T15:32:00Z">
        <w:r w:rsidR="005B0589">
          <w:rPr>
            <w:rFonts w:ascii="Arial" w:hAnsi="Arial" w:hint="cs"/>
            <w:sz w:val="22"/>
            <w:rtl/>
          </w:rPr>
          <w:t>.</w:t>
        </w:r>
      </w:ins>
    </w:p>
    <w:p w14:paraId="7FCFEB64" w14:textId="77777777" w:rsidR="00180CAF" w:rsidRDefault="005B0589" w:rsidP="0069718D">
      <w:pPr>
        <w:spacing w:after="240" w:line="360" w:lineRule="auto"/>
        <w:ind w:left="381"/>
        <w:jc w:val="both"/>
        <w:rPr>
          <w:ins w:id="4005" w:author="Shimon" w:date="2022-01-06T01:32:00Z"/>
          <w:rFonts w:ascii="Arial" w:hAnsi="Arial"/>
          <w:sz w:val="22"/>
          <w:rtl/>
        </w:rPr>
      </w:pPr>
      <w:ins w:id="4006" w:author="Shimon" w:date="2022-01-04T15:34:00Z">
        <w:r>
          <w:rPr>
            <w:rFonts w:ascii="Arial" w:hAnsi="Arial" w:hint="cs"/>
            <w:sz w:val="22"/>
            <w:rtl/>
          </w:rPr>
          <w:t>כדי לא להלאות את</w:t>
        </w:r>
      </w:ins>
      <w:ins w:id="4007" w:author="Shimon" w:date="2022-01-06T01:23:00Z">
        <w:r w:rsidR="001146E2">
          <w:rPr>
            <w:rFonts w:ascii="Arial" w:hAnsi="Arial" w:hint="cs"/>
            <w:sz w:val="22"/>
            <w:rtl/>
          </w:rPr>
          <w:t xml:space="preserve"> </w:t>
        </w:r>
      </w:ins>
      <w:ins w:id="4008" w:author="Shimon" w:date="2022-01-04T15:34:00Z">
        <w:r>
          <w:rPr>
            <w:rFonts w:ascii="Arial" w:hAnsi="Arial" w:hint="cs"/>
            <w:sz w:val="22"/>
            <w:rtl/>
          </w:rPr>
          <w:t>ביה"ד עם כל ההתכתבויות,</w:t>
        </w:r>
      </w:ins>
      <w:ins w:id="4009" w:author="Shimon" w:date="2022-01-06T01:22:00Z">
        <w:r w:rsidR="001146E2">
          <w:rPr>
            <w:rFonts w:ascii="Arial" w:hAnsi="Arial" w:hint="cs"/>
            <w:sz w:val="22"/>
            <w:rtl/>
          </w:rPr>
          <w:t xml:space="preserve"> נ</w:t>
        </w:r>
      </w:ins>
      <w:ins w:id="4010" w:author="Shimon" w:date="2022-01-06T01:23:00Z">
        <w:r w:rsidR="001146E2">
          <w:rPr>
            <w:rFonts w:ascii="Arial" w:hAnsi="Arial" w:hint="cs"/>
            <w:sz w:val="22"/>
            <w:rtl/>
          </w:rPr>
          <w:t>סתפק ב</w:t>
        </w:r>
      </w:ins>
      <w:ins w:id="4011" w:author="Shimon" w:date="2022-01-06T01:22:00Z">
        <w:r w:rsidR="001146E2">
          <w:rPr>
            <w:rFonts w:ascii="Arial" w:hAnsi="Arial" w:hint="cs"/>
            <w:sz w:val="22"/>
            <w:rtl/>
          </w:rPr>
          <w:t xml:space="preserve">שלב זה </w:t>
        </w:r>
      </w:ins>
      <w:ins w:id="4012" w:author="Shimon" w:date="2022-01-06T01:24:00Z">
        <w:r w:rsidR="001146E2">
          <w:rPr>
            <w:rFonts w:ascii="Arial" w:hAnsi="Arial" w:hint="cs"/>
            <w:sz w:val="22"/>
            <w:rtl/>
          </w:rPr>
          <w:t xml:space="preserve">בצרוף </w:t>
        </w:r>
      </w:ins>
      <w:ins w:id="4013" w:author="Shimon" w:date="2022-01-06T01:23:00Z">
        <w:r w:rsidR="001146E2">
          <w:rPr>
            <w:rFonts w:ascii="Arial" w:hAnsi="Arial" w:hint="cs"/>
            <w:sz w:val="22"/>
            <w:rtl/>
          </w:rPr>
          <w:t>מכתב התובע מיום</w:t>
        </w:r>
      </w:ins>
      <w:ins w:id="4014" w:author="Shimon" w:date="2022-01-06T01:24:00Z">
        <w:r w:rsidR="001146E2">
          <w:rPr>
            <w:rFonts w:ascii="Arial" w:hAnsi="Arial" w:hint="cs"/>
            <w:sz w:val="22"/>
            <w:rtl/>
          </w:rPr>
          <w:t xml:space="preserve"> 15</w:t>
        </w:r>
        <w:r w:rsidR="00180CAF">
          <w:rPr>
            <w:rFonts w:ascii="Arial" w:hAnsi="Arial" w:hint="cs"/>
            <w:sz w:val="22"/>
            <w:rtl/>
          </w:rPr>
          <w:t xml:space="preserve">.3.2017 </w:t>
        </w:r>
      </w:ins>
      <w:ins w:id="4015" w:author="Shimon" w:date="2022-01-06T01:31:00Z">
        <w:r w:rsidR="00180CAF">
          <w:rPr>
            <w:rFonts w:ascii="Arial" w:hAnsi="Arial" w:hint="cs"/>
            <w:sz w:val="22"/>
            <w:rtl/>
          </w:rPr>
          <w:t xml:space="preserve">המסומן </w:t>
        </w:r>
        <w:r w:rsidR="00180CAF" w:rsidRPr="00180CAF">
          <w:rPr>
            <w:rFonts w:ascii="Arial" w:hAnsi="Arial" w:hint="eastAsia"/>
            <w:sz w:val="22"/>
            <w:highlight w:val="yellow"/>
            <w:rtl/>
            <w:rPrChange w:id="4016" w:author="Shimon" w:date="2022-01-06T01:31:00Z">
              <w:rPr>
                <w:rFonts w:ascii="Arial" w:hAnsi="Arial" w:hint="eastAsia"/>
                <w:sz w:val="22"/>
                <w:rtl/>
              </w:rPr>
            </w:rPrChange>
          </w:rPr>
          <w:t>כנספח</w:t>
        </w:r>
        <w:r w:rsidR="00180CAF" w:rsidRPr="00180CAF">
          <w:rPr>
            <w:rFonts w:ascii="Arial" w:hAnsi="Arial"/>
            <w:sz w:val="22"/>
            <w:highlight w:val="yellow"/>
            <w:rtl/>
            <w:rPrChange w:id="4017" w:author="Shimon" w:date="2022-01-06T01:31:00Z">
              <w:rPr>
                <w:rFonts w:ascii="Arial" w:hAnsi="Arial"/>
                <w:sz w:val="22"/>
                <w:rtl/>
              </w:rPr>
            </w:rPrChange>
          </w:rPr>
          <w:t xml:space="preserve"> ....</w:t>
        </w:r>
        <w:r w:rsidR="00180CAF">
          <w:rPr>
            <w:rFonts w:ascii="Arial" w:hAnsi="Arial" w:hint="cs"/>
            <w:sz w:val="22"/>
            <w:rtl/>
          </w:rPr>
          <w:t xml:space="preserve">, </w:t>
        </w:r>
      </w:ins>
      <w:ins w:id="4018" w:author="Shimon" w:date="2022-01-06T01:26:00Z">
        <w:r w:rsidR="00180CAF">
          <w:rPr>
            <w:rFonts w:ascii="Arial" w:hAnsi="Arial" w:hint="cs"/>
            <w:sz w:val="22"/>
            <w:rtl/>
          </w:rPr>
          <w:t>שבו מ</w:t>
        </w:r>
      </w:ins>
      <w:ins w:id="4019" w:author="Shimon" w:date="2022-01-06T01:27:00Z">
        <w:r w:rsidR="00180CAF">
          <w:rPr>
            <w:rFonts w:ascii="Arial" w:hAnsi="Arial" w:hint="cs"/>
            <w:sz w:val="22"/>
            <w:rtl/>
          </w:rPr>
          <w:t xml:space="preserve">תיחס התובע </w:t>
        </w:r>
      </w:ins>
      <w:ins w:id="4020" w:author="Shimon" w:date="2022-01-06T01:31:00Z">
        <w:r w:rsidR="00180CAF">
          <w:rPr>
            <w:rFonts w:ascii="Arial" w:hAnsi="Arial" w:hint="cs"/>
            <w:sz w:val="22"/>
            <w:rtl/>
          </w:rPr>
          <w:t xml:space="preserve">בפרוטרוט </w:t>
        </w:r>
      </w:ins>
      <w:ins w:id="4021" w:author="Shimon" w:date="2022-01-06T01:27:00Z">
        <w:r w:rsidR="00180CAF">
          <w:rPr>
            <w:rFonts w:ascii="Arial" w:hAnsi="Arial" w:hint="cs"/>
            <w:sz w:val="22"/>
            <w:rtl/>
          </w:rPr>
          <w:t xml:space="preserve">לתגובות </w:t>
        </w:r>
      </w:ins>
      <w:ins w:id="4022" w:author="Shimon" w:date="2022-01-06T01:28:00Z">
        <w:r w:rsidR="00180CAF">
          <w:rPr>
            <w:rFonts w:ascii="Arial" w:hAnsi="Arial" w:hint="cs"/>
            <w:sz w:val="22"/>
            <w:rtl/>
          </w:rPr>
          <w:t>החלקיות, המתחמקות ולעיתים השקריו</w:t>
        </w:r>
      </w:ins>
      <w:ins w:id="4023" w:author="Shimon" w:date="2022-01-06T01:29:00Z">
        <w:r w:rsidR="00180CAF">
          <w:rPr>
            <w:rFonts w:ascii="Arial" w:hAnsi="Arial" w:hint="cs"/>
            <w:sz w:val="22"/>
            <w:rtl/>
          </w:rPr>
          <w:t xml:space="preserve">ת של הנציבות </w:t>
        </w:r>
      </w:ins>
      <w:ins w:id="4024" w:author="Shimon" w:date="2022-01-06T01:27:00Z">
        <w:r w:rsidR="00180CAF">
          <w:rPr>
            <w:rFonts w:ascii="Arial" w:hAnsi="Arial" w:hint="cs"/>
            <w:sz w:val="22"/>
            <w:rtl/>
          </w:rPr>
          <w:t>לאורך השנים</w:t>
        </w:r>
      </w:ins>
      <w:ins w:id="4025" w:author="Shimon" w:date="2022-01-06T01:32:00Z">
        <w:r w:rsidR="00180CAF">
          <w:rPr>
            <w:rFonts w:ascii="Arial" w:hAnsi="Arial" w:hint="cs"/>
            <w:sz w:val="22"/>
            <w:rtl/>
          </w:rPr>
          <w:t>.</w:t>
        </w:r>
      </w:ins>
    </w:p>
    <w:p w14:paraId="65FA5D85" w14:textId="7AE8A164" w:rsidR="005B0589" w:rsidRPr="0094396C" w:rsidRDefault="00180CAF" w:rsidP="002E5E84">
      <w:pPr>
        <w:spacing w:after="240" w:line="360" w:lineRule="auto"/>
        <w:ind w:left="381"/>
        <w:jc w:val="both"/>
        <w:rPr>
          <w:ins w:id="4026" w:author="Shimon" w:date="2022-01-04T15:34:00Z"/>
        </w:rPr>
      </w:pPr>
      <w:ins w:id="4027" w:author="Shimon" w:date="2022-01-06T01:32:00Z">
        <w:r>
          <w:rPr>
            <w:rFonts w:ascii="Arial" w:hAnsi="Arial" w:hint="cs"/>
            <w:sz w:val="22"/>
            <w:rtl/>
          </w:rPr>
          <w:t xml:space="preserve">להשלמת התמונה </w:t>
        </w:r>
      </w:ins>
      <w:ins w:id="4028" w:author="Shimon" w:date="2022-01-06T01:33:00Z">
        <w:r>
          <w:rPr>
            <w:rFonts w:ascii="Arial" w:hAnsi="Arial" w:hint="cs"/>
            <w:sz w:val="22"/>
            <w:rtl/>
          </w:rPr>
          <w:t xml:space="preserve">נציג להלן גם </w:t>
        </w:r>
      </w:ins>
      <w:ins w:id="4029" w:author="Shimon" w:date="2022-01-04T15:34:00Z">
        <w:r w:rsidR="005B0589">
          <w:rPr>
            <w:rFonts w:ascii="Arial" w:hAnsi="Arial" w:hint="cs"/>
            <w:sz w:val="22"/>
            <w:rtl/>
          </w:rPr>
          <w:t xml:space="preserve">מדגם של ציטוטים מתגובות שקיבל התובע לנתבעות </w:t>
        </w:r>
        <w:r w:rsidR="005B0589" w:rsidRPr="00345EDE">
          <w:rPr>
            <w:rFonts w:ascii="Arial" w:hAnsi="Arial" w:hint="eastAsia"/>
            <w:b/>
            <w:bCs/>
            <w:sz w:val="22"/>
            <w:u w:val="single"/>
            <w:rtl/>
          </w:rPr>
          <w:t>שהגיעו</w:t>
        </w:r>
        <w:r w:rsidR="005B0589" w:rsidRPr="00345EDE">
          <w:rPr>
            <w:rFonts w:ascii="Arial" w:hAnsi="Arial"/>
            <w:b/>
            <w:bCs/>
            <w:sz w:val="22"/>
            <w:u w:val="single"/>
            <w:rtl/>
          </w:rPr>
          <w:t xml:space="preserve"> </w:t>
        </w:r>
        <w:r w:rsidR="005B0589" w:rsidRPr="00345EDE">
          <w:rPr>
            <w:rFonts w:ascii="Arial" w:hAnsi="Arial" w:hint="eastAsia"/>
            <w:b/>
            <w:bCs/>
            <w:sz w:val="22"/>
            <w:u w:val="single"/>
            <w:rtl/>
          </w:rPr>
          <w:t>כולן</w:t>
        </w:r>
        <w:r w:rsidR="005B0589" w:rsidRPr="00345EDE">
          <w:rPr>
            <w:rFonts w:ascii="Arial" w:hAnsi="Arial"/>
            <w:b/>
            <w:bCs/>
            <w:sz w:val="22"/>
            <w:u w:val="single"/>
            <w:rtl/>
          </w:rPr>
          <w:t xml:space="preserve"> </w:t>
        </w:r>
        <w:r w:rsidR="005B0589" w:rsidRPr="00345EDE">
          <w:rPr>
            <w:rFonts w:ascii="Arial" w:hAnsi="Arial" w:hint="eastAsia"/>
            <w:b/>
            <w:bCs/>
            <w:sz w:val="22"/>
            <w:u w:val="single"/>
            <w:rtl/>
          </w:rPr>
          <w:t>רק</w:t>
        </w:r>
        <w:r w:rsidR="005B0589" w:rsidRPr="00345EDE">
          <w:rPr>
            <w:rFonts w:ascii="Arial" w:hAnsi="Arial"/>
            <w:b/>
            <w:bCs/>
            <w:sz w:val="22"/>
            <w:u w:val="single"/>
            <w:rtl/>
          </w:rPr>
          <w:t xml:space="preserve"> </w:t>
        </w:r>
        <w:r w:rsidR="005B0589" w:rsidRPr="00345EDE">
          <w:rPr>
            <w:rFonts w:ascii="Arial" w:hAnsi="Arial" w:hint="eastAsia"/>
            <w:b/>
            <w:bCs/>
            <w:sz w:val="22"/>
            <w:u w:val="single"/>
            <w:rtl/>
          </w:rPr>
          <w:t>מהנציבות</w:t>
        </w:r>
        <w:r w:rsidR="005B0589">
          <w:rPr>
            <w:rFonts w:ascii="Arial" w:hAnsi="Arial" w:hint="cs"/>
            <w:sz w:val="22"/>
            <w:rtl/>
          </w:rPr>
          <w:t xml:space="preserve">,  ושעיקרן: </w:t>
        </w:r>
        <w:r w:rsidR="005B0589" w:rsidRPr="00C87532">
          <w:rPr>
            <w:rFonts w:ascii="Arial" w:hAnsi="Arial"/>
            <w:b/>
            <w:bCs/>
            <w:sz w:val="22"/>
            <w:rtl/>
            <w:rPrChange w:id="4030" w:author="Shimon" w:date="2022-01-06T00:05:00Z">
              <w:rPr>
                <w:rFonts w:ascii="Arial" w:hAnsi="Arial"/>
                <w:sz w:val="22"/>
                <w:rtl/>
              </w:rPr>
            </w:rPrChange>
          </w:rPr>
          <w:t xml:space="preserve">"בודקים" </w:t>
        </w:r>
        <w:r w:rsidR="005B0589" w:rsidRPr="00C87532">
          <w:rPr>
            <w:rFonts w:ascii="Arial" w:hAnsi="Arial" w:hint="eastAsia"/>
            <w:b/>
            <w:bCs/>
            <w:sz w:val="22"/>
            <w:rtl/>
          </w:rPr>
          <w:t>ו</w:t>
        </w:r>
        <w:r w:rsidR="005B0589" w:rsidRPr="00345EDE">
          <w:rPr>
            <w:rFonts w:ascii="Arial" w:hAnsi="Arial"/>
            <w:b/>
            <w:bCs/>
            <w:sz w:val="22"/>
            <w:rtl/>
          </w:rPr>
          <w:t xml:space="preserve">"תמתין" </w:t>
        </w:r>
      </w:ins>
      <w:ins w:id="4031" w:author="Shimon" w:date="2022-01-06T01:33:00Z">
        <w:r>
          <w:rPr>
            <w:rFonts w:ascii="Arial" w:hAnsi="Arial" w:hint="cs"/>
            <w:b/>
            <w:bCs/>
            <w:sz w:val="22"/>
            <w:rtl/>
          </w:rPr>
          <w:t xml:space="preserve">המשקפים את גרירת הרגליים </w:t>
        </w:r>
      </w:ins>
      <w:ins w:id="4032" w:author="Shimon" w:date="2022-01-06T01:34:00Z">
        <w:r>
          <w:rPr>
            <w:rFonts w:ascii="Arial" w:hAnsi="Arial" w:hint="cs"/>
            <w:b/>
            <w:bCs/>
            <w:sz w:val="22"/>
            <w:rtl/>
          </w:rPr>
          <w:t xml:space="preserve">המזלזלת </w:t>
        </w:r>
      </w:ins>
      <w:ins w:id="4033" w:author="Shimon" w:date="2022-01-06T01:33:00Z">
        <w:r>
          <w:rPr>
            <w:rFonts w:ascii="Arial" w:hAnsi="Arial" w:hint="cs"/>
            <w:b/>
            <w:bCs/>
            <w:sz w:val="22"/>
            <w:rtl/>
          </w:rPr>
          <w:t>ו</w:t>
        </w:r>
      </w:ins>
      <w:ins w:id="4034" w:author="Shimon" w:date="2022-01-06T01:34:00Z">
        <w:r>
          <w:rPr>
            <w:rFonts w:ascii="Arial" w:hAnsi="Arial" w:hint="cs"/>
            <w:b/>
            <w:bCs/>
            <w:sz w:val="22"/>
            <w:rtl/>
          </w:rPr>
          <w:t xml:space="preserve">גם </w:t>
        </w:r>
      </w:ins>
      <w:ins w:id="4035" w:author="Shimon" w:date="2022-01-06T01:33:00Z">
        <w:r>
          <w:rPr>
            <w:rFonts w:ascii="Arial" w:hAnsi="Arial" w:hint="cs"/>
            <w:b/>
            <w:bCs/>
            <w:sz w:val="22"/>
            <w:rtl/>
          </w:rPr>
          <w:t xml:space="preserve">את העובדה </w:t>
        </w:r>
      </w:ins>
      <w:ins w:id="4036" w:author="Shimon" w:date="2022-01-06T01:35:00Z">
        <w:r>
          <w:rPr>
            <w:rFonts w:ascii="Arial" w:hAnsi="Arial" w:hint="cs"/>
            <w:b/>
            <w:bCs/>
            <w:sz w:val="22"/>
            <w:rtl/>
          </w:rPr>
          <w:t>ש</w:t>
        </w:r>
      </w:ins>
      <w:ins w:id="4037" w:author="Shimon" w:date="2022-01-04T15:34:00Z">
        <w:r w:rsidR="005B0589" w:rsidRPr="00345EDE">
          <w:rPr>
            <w:rFonts w:ascii="Arial" w:hAnsi="Arial" w:hint="eastAsia"/>
            <w:b/>
            <w:bCs/>
            <w:sz w:val="22"/>
            <w:rtl/>
          </w:rPr>
          <w:t>הנציבות</w:t>
        </w:r>
        <w:r w:rsidR="005B0589" w:rsidRPr="00345EDE">
          <w:rPr>
            <w:rFonts w:ascii="Arial" w:hAnsi="Arial"/>
            <w:b/>
            <w:bCs/>
            <w:sz w:val="22"/>
            <w:rtl/>
          </w:rPr>
          <w:t xml:space="preserve"> </w:t>
        </w:r>
        <w:r w:rsidR="005B0589" w:rsidRPr="00345EDE">
          <w:rPr>
            <w:rFonts w:ascii="Arial" w:hAnsi="Arial" w:hint="eastAsia"/>
            <w:b/>
            <w:bCs/>
            <w:sz w:val="22"/>
            <w:rtl/>
          </w:rPr>
          <w:t>היא</w:t>
        </w:r>
        <w:r w:rsidR="005B0589" w:rsidRPr="00345EDE">
          <w:rPr>
            <w:rFonts w:ascii="Arial" w:hAnsi="Arial"/>
            <w:b/>
            <w:bCs/>
            <w:sz w:val="22"/>
            <w:rtl/>
          </w:rPr>
          <w:t xml:space="preserve"> </w:t>
        </w:r>
        <w:r w:rsidR="005B0589">
          <w:rPr>
            <w:rFonts w:ascii="Arial" w:hAnsi="Arial" w:hint="cs"/>
            <w:b/>
            <w:bCs/>
            <w:sz w:val="22"/>
            <w:rtl/>
          </w:rPr>
          <w:t>ה</w:t>
        </w:r>
        <w:r w:rsidR="005B0589" w:rsidRPr="00345EDE">
          <w:rPr>
            <w:rFonts w:ascii="Arial" w:hAnsi="Arial" w:hint="eastAsia"/>
            <w:b/>
            <w:bCs/>
            <w:sz w:val="22"/>
            <w:rtl/>
          </w:rPr>
          <w:t>אמורה</w:t>
        </w:r>
        <w:r w:rsidR="005B0589" w:rsidRPr="00345EDE">
          <w:rPr>
            <w:rFonts w:ascii="Arial" w:hAnsi="Arial"/>
            <w:b/>
            <w:bCs/>
            <w:sz w:val="22"/>
            <w:rtl/>
          </w:rPr>
          <w:t xml:space="preserve"> לקבל החלטה אם לתקן/לשנות את הנחיותיה </w:t>
        </w:r>
        <w:r w:rsidR="005B0589" w:rsidRPr="00345EDE">
          <w:rPr>
            <w:rFonts w:ascii="Arial" w:hAnsi="Arial" w:hint="eastAsia"/>
            <w:b/>
            <w:bCs/>
            <w:sz w:val="22"/>
            <w:rtl/>
          </w:rPr>
          <w:t>למינהל</w:t>
        </w:r>
        <w:r w:rsidR="005B0589" w:rsidRPr="00345EDE">
          <w:rPr>
            <w:rFonts w:ascii="Arial" w:hAnsi="Arial"/>
            <w:b/>
            <w:bCs/>
            <w:sz w:val="22"/>
            <w:rtl/>
          </w:rPr>
          <w:t xml:space="preserve"> </w:t>
        </w:r>
        <w:r w:rsidR="005B0589" w:rsidRPr="00345EDE">
          <w:rPr>
            <w:rFonts w:ascii="Arial" w:hAnsi="Arial" w:hint="eastAsia"/>
            <w:b/>
            <w:bCs/>
            <w:sz w:val="22"/>
            <w:rtl/>
          </w:rPr>
          <w:t>הגימלאות</w:t>
        </w:r>
      </w:ins>
      <w:ins w:id="4038" w:author="Shimon" w:date="2022-01-06T01:35:00Z">
        <w:r>
          <w:rPr>
            <w:rFonts w:ascii="Arial" w:hAnsi="Arial" w:hint="cs"/>
            <w:b/>
            <w:bCs/>
            <w:sz w:val="22"/>
            <w:rtl/>
          </w:rPr>
          <w:t xml:space="preserve">, </w:t>
        </w:r>
      </w:ins>
      <w:ins w:id="4039" w:author="Shimon" w:date="2022-01-04T15:34:00Z">
        <w:r w:rsidR="005B0589">
          <w:rPr>
            <w:rFonts w:ascii="Arial" w:hAnsi="Arial" w:hint="cs"/>
            <w:b/>
            <w:bCs/>
            <w:sz w:val="22"/>
            <w:rtl/>
          </w:rPr>
          <w:t xml:space="preserve"> </w:t>
        </w:r>
      </w:ins>
    </w:p>
    <w:p w14:paraId="50E2968D" w14:textId="57D88C0A" w:rsidR="005B0589" w:rsidRPr="0094396C" w:rsidRDefault="005B0589" w:rsidP="005B0589">
      <w:pPr>
        <w:numPr>
          <w:ilvl w:val="1"/>
          <w:numId w:val="67"/>
        </w:numPr>
        <w:tabs>
          <w:tab w:val="left" w:pos="1394"/>
        </w:tabs>
        <w:spacing w:after="240" w:line="360" w:lineRule="auto"/>
        <w:ind w:left="1394" w:hanging="720"/>
        <w:jc w:val="both"/>
        <w:rPr>
          <w:ins w:id="4040" w:author="Shimon" w:date="2022-01-04T15:34:00Z"/>
          <w:rFonts w:cs="David"/>
          <w:b/>
          <w:bCs/>
          <w:rtl/>
        </w:rPr>
      </w:pPr>
      <w:ins w:id="4041" w:author="Shimon" w:date="2022-01-04T15:34:00Z">
        <w:r w:rsidRPr="0094396C">
          <w:rPr>
            <w:rFonts w:cs="David"/>
            <w:rtl/>
          </w:rPr>
          <w:t xml:space="preserve">ביום </w:t>
        </w:r>
        <w:r w:rsidRPr="00345EDE">
          <w:rPr>
            <w:rFonts w:cs="David"/>
            <w:b/>
            <w:bCs/>
            <w:rtl/>
          </w:rPr>
          <w:t>13.2.13</w:t>
        </w:r>
        <w:r w:rsidRPr="0094396C">
          <w:rPr>
            <w:rFonts w:cs="David"/>
            <w:rtl/>
          </w:rPr>
          <w:t xml:space="preserve"> כתוב מר ציון לוי, מנהל אגף בכיר לגימלאות</w:t>
        </w:r>
        <w:r>
          <w:rPr>
            <w:rFonts w:cs="David" w:hint="cs"/>
            <w:rtl/>
          </w:rPr>
          <w:t xml:space="preserve"> </w:t>
        </w:r>
        <w:r w:rsidRPr="00345EDE">
          <w:rPr>
            <w:rFonts w:cs="David" w:hint="eastAsia"/>
            <w:b/>
            <w:bCs/>
            <w:rtl/>
          </w:rPr>
          <w:t>בנציבות</w:t>
        </w:r>
        <w:r w:rsidRPr="00345EDE">
          <w:rPr>
            <w:rFonts w:cs="David"/>
            <w:b/>
            <w:bCs/>
            <w:rtl/>
          </w:rPr>
          <w:t xml:space="preserve"> </w:t>
        </w:r>
        <w:r w:rsidRPr="00345EDE">
          <w:rPr>
            <w:rFonts w:cs="David" w:hint="eastAsia"/>
            <w:b/>
            <w:bCs/>
            <w:rtl/>
          </w:rPr>
          <w:t>שרות</w:t>
        </w:r>
        <w:r w:rsidRPr="00345EDE">
          <w:rPr>
            <w:rFonts w:cs="David"/>
            <w:b/>
            <w:bCs/>
            <w:rtl/>
          </w:rPr>
          <w:t xml:space="preserve"> </w:t>
        </w:r>
        <w:r w:rsidRPr="00345EDE">
          <w:rPr>
            <w:rFonts w:cs="David" w:hint="eastAsia"/>
            <w:b/>
            <w:bCs/>
            <w:rtl/>
          </w:rPr>
          <w:t>המדינה</w:t>
        </w:r>
        <w:r w:rsidRPr="0094396C">
          <w:rPr>
            <w:rFonts w:cs="David"/>
            <w:rtl/>
          </w:rPr>
          <w:t xml:space="preserve">: </w:t>
        </w:r>
        <w:r>
          <w:rPr>
            <w:rFonts w:cs="David" w:hint="cs"/>
            <w:rtl/>
          </w:rPr>
          <w:t xml:space="preserve">     "</w:t>
        </w:r>
        <w:r w:rsidRPr="0094396C">
          <w:rPr>
            <w:rFonts w:cs="David"/>
            <w:rtl/>
          </w:rPr>
          <w:t xml:space="preserve">מבצעים חשיבה ובדיקה. </w:t>
        </w:r>
        <w:r w:rsidRPr="0094396C">
          <w:rPr>
            <w:rFonts w:cs="David"/>
            <w:b/>
            <w:bCs/>
            <w:rtl/>
          </w:rPr>
          <w:t>לאחר סיומם נשוב ונשיבך</w:t>
        </w:r>
        <w:r>
          <w:rPr>
            <w:rFonts w:cs="David" w:hint="cs"/>
            <w:b/>
            <w:bCs/>
            <w:rtl/>
          </w:rPr>
          <w:t>"</w:t>
        </w:r>
        <w:r w:rsidRPr="0094396C">
          <w:rPr>
            <w:rFonts w:cs="David"/>
            <w:b/>
            <w:bCs/>
            <w:rtl/>
          </w:rPr>
          <w:t>.</w:t>
        </w:r>
      </w:ins>
      <w:ins w:id="4042" w:author="Shimon" w:date="2022-01-06T00:06:00Z">
        <w:r w:rsidR="00C87532">
          <w:rPr>
            <w:rFonts w:cs="David" w:hint="cs"/>
            <w:b/>
            <w:bCs/>
            <w:rtl/>
          </w:rPr>
          <w:t xml:space="preserve">  </w:t>
        </w:r>
        <w:r w:rsidR="00C87532" w:rsidRPr="00C87532">
          <w:rPr>
            <w:rFonts w:cs="David"/>
            <w:rtl/>
            <w:rPrChange w:id="4043" w:author="Shimon" w:date="2022-01-06T00:06:00Z">
              <w:rPr>
                <w:rFonts w:cs="David"/>
                <w:b/>
                <w:bCs/>
                <w:rtl/>
              </w:rPr>
            </w:rPrChange>
          </w:rPr>
          <w:t>(נספח</w:t>
        </w:r>
        <w:r w:rsidR="00C87532" w:rsidRPr="00C87532">
          <w:rPr>
            <w:rFonts w:cs="David"/>
            <w:highlight w:val="yellow"/>
            <w:rtl/>
            <w:rPrChange w:id="4044" w:author="Shimon" w:date="2022-01-06T00:06:00Z">
              <w:rPr>
                <w:rFonts w:cs="David"/>
                <w:b/>
                <w:bCs/>
                <w:rtl/>
              </w:rPr>
            </w:rPrChange>
          </w:rPr>
          <w:t>....</w:t>
        </w:r>
      </w:ins>
    </w:p>
    <w:p w14:paraId="600DA438" w14:textId="77777777" w:rsidR="008407A3" w:rsidRDefault="005B0589">
      <w:pPr>
        <w:numPr>
          <w:ilvl w:val="1"/>
          <w:numId w:val="67"/>
        </w:numPr>
        <w:tabs>
          <w:tab w:val="left" w:pos="1394"/>
        </w:tabs>
        <w:spacing w:after="240"/>
        <w:ind w:left="1395" w:hanging="720"/>
        <w:contextualSpacing/>
        <w:jc w:val="both"/>
        <w:rPr>
          <w:ins w:id="4045" w:author="Shimon" w:date="2022-01-06T01:36:00Z"/>
          <w:rFonts w:cs="David"/>
        </w:rPr>
        <w:pPrChange w:id="4046" w:author="Shimon" w:date="2022-01-06T01:37:00Z">
          <w:pPr>
            <w:numPr>
              <w:ilvl w:val="1"/>
              <w:numId w:val="67"/>
            </w:numPr>
            <w:tabs>
              <w:tab w:val="left" w:pos="1394"/>
            </w:tabs>
            <w:spacing w:after="240" w:line="360" w:lineRule="auto"/>
            <w:ind w:left="1394" w:hanging="720"/>
            <w:jc w:val="both"/>
          </w:pPr>
        </w:pPrChange>
      </w:pPr>
      <w:ins w:id="4047" w:author="Shimon" w:date="2022-01-04T15:34:00Z">
        <w:r w:rsidRPr="0094396C">
          <w:rPr>
            <w:rFonts w:cs="David"/>
            <w:rtl/>
          </w:rPr>
          <w:t xml:space="preserve">ביום </w:t>
        </w:r>
        <w:r w:rsidRPr="00345EDE">
          <w:rPr>
            <w:rFonts w:cs="David"/>
            <w:b/>
            <w:bCs/>
            <w:rtl/>
          </w:rPr>
          <w:t>21.5.13</w:t>
        </w:r>
        <w:r w:rsidRPr="0094396C">
          <w:rPr>
            <w:rFonts w:cs="David"/>
            <w:rtl/>
          </w:rPr>
          <w:t xml:space="preserve"> כותב מר מ. אהרונוב, </w:t>
        </w:r>
        <w:r w:rsidRPr="00345EDE">
          <w:rPr>
            <w:rFonts w:cs="David"/>
            <w:b/>
            <w:bCs/>
            <w:rtl/>
          </w:rPr>
          <w:t>סגן בכיר לנציב השרות</w:t>
        </w:r>
        <w:r w:rsidRPr="0094396C">
          <w:rPr>
            <w:rFonts w:cs="David"/>
            <w:rtl/>
          </w:rPr>
          <w:t>:</w:t>
        </w:r>
      </w:ins>
    </w:p>
    <w:p w14:paraId="1FB673E5" w14:textId="66581BF8" w:rsidR="005B0589" w:rsidRDefault="005B0589">
      <w:pPr>
        <w:tabs>
          <w:tab w:val="left" w:pos="1394"/>
        </w:tabs>
        <w:spacing w:after="240"/>
        <w:ind w:left="1395"/>
        <w:contextualSpacing/>
        <w:jc w:val="both"/>
        <w:rPr>
          <w:ins w:id="4048" w:author="Shimon" w:date="2022-01-06T01:37:00Z"/>
          <w:rFonts w:cs="David"/>
          <w:rtl/>
        </w:rPr>
        <w:pPrChange w:id="4049" w:author="Shimon" w:date="2022-01-06T01:37:00Z">
          <w:pPr>
            <w:numPr>
              <w:ilvl w:val="1"/>
              <w:numId w:val="67"/>
            </w:numPr>
            <w:tabs>
              <w:tab w:val="left" w:pos="1394"/>
            </w:tabs>
            <w:spacing w:after="240" w:line="360" w:lineRule="auto"/>
            <w:ind w:left="1394" w:hanging="720"/>
            <w:jc w:val="both"/>
          </w:pPr>
        </w:pPrChange>
      </w:pPr>
      <w:ins w:id="4050" w:author="Shimon" w:date="2022-01-04T15:34:00Z">
        <w:r w:rsidRPr="0094396C">
          <w:rPr>
            <w:rFonts w:cs="David"/>
            <w:rtl/>
          </w:rPr>
          <w:lastRenderedPageBreak/>
          <w:t>"</w:t>
        </w:r>
        <w:r w:rsidRPr="0094396C">
          <w:rPr>
            <w:rFonts w:cs="David"/>
            <w:i/>
            <w:iCs/>
            <w:rtl/>
          </w:rPr>
          <w:t xml:space="preserve">נושא חישוב הגמלה נבדק בימים אלה ע"י מר לוי, </w:t>
        </w:r>
        <w:r w:rsidRPr="0094396C">
          <w:rPr>
            <w:rFonts w:cs="David"/>
            <w:b/>
            <w:bCs/>
            <w:i/>
            <w:iCs/>
            <w:rtl/>
          </w:rPr>
          <w:t>שיודיעך דבר בהמשך</w:t>
        </w:r>
        <w:r w:rsidRPr="0094396C">
          <w:rPr>
            <w:rFonts w:cs="David"/>
            <w:rtl/>
          </w:rPr>
          <w:t xml:space="preserve">". </w:t>
        </w:r>
      </w:ins>
      <w:ins w:id="4051" w:author="Shimon" w:date="2022-01-06T00:06:00Z">
        <w:r w:rsidR="00C87532">
          <w:rPr>
            <w:rFonts w:cs="David" w:hint="cs"/>
            <w:rtl/>
          </w:rPr>
          <w:t>(נספח</w:t>
        </w:r>
        <w:r w:rsidR="00C87532" w:rsidRPr="00C87532">
          <w:rPr>
            <w:rFonts w:cs="David"/>
            <w:highlight w:val="yellow"/>
            <w:rtl/>
            <w:rPrChange w:id="4052" w:author="Shimon" w:date="2022-01-06T00:06:00Z">
              <w:rPr>
                <w:rFonts w:cs="David"/>
                <w:rtl/>
              </w:rPr>
            </w:rPrChange>
          </w:rPr>
          <w:t>....)</w:t>
        </w:r>
      </w:ins>
    </w:p>
    <w:p w14:paraId="3AD227DC" w14:textId="77777777" w:rsidR="008407A3" w:rsidRPr="0094396C" w:rsidRDefault="008407A3">
      <w:pPr>
        <w:tabs>
          <w:tab w:val="left" w:pos="1394"/>
        </w:tabs>
        <w:spacing w:after="240"/>
        <w:ind w:left="1395"/>
        <w:contextualSpacing/>
        <w:jc w:val="both"/>
        <w:rPr>
          <w:ins w:id="4053" w:author="Shimon" w:date="2022-01-04T15:34:00Z"/>
          <w:rFonts w:cs="David"/>
          <w:rtl/>
        </w:rPr>
        <w:pPrChange w:id="4054" w:author="Shimon" w:date="2022-01-06T01:37:00Z">
          <w:pPr>
            <w:numPr>
              <w:ilvl w:val="1"/>
              <w:numId w:val="67"/>
            </w:numPr>
            <w:tabs>
              <w:tab w:val="left" w:pos="1394"/>
            </w:tabs>
            <w:spacing w:after="240" w:line="360" w:lineRule="auto"/>
            <w:ind w:left="1394" w:hanging="720"/>
            <w:jc w:val="both"/>
          </w:pPr>
        </w:pPrChange>
      </w:pPr>
    </w:p>
    <w:p w14:paraId="2B4FE456" w14:textId="77777777" w:rsidR="008407A3" w:rsidRDefault="005B0589">
      <w:pPr>
        <w:numPr>
          <w:ilvl w:val="1"/>
          <w:numId w:val="67"/>
        </w:numPr>
        <w:tabs>
          <w:tab w:val="left" w:pos="1394"/>
        </w:tabs>
        <w:spacing w:after="240" w:line="360" w:lineRule="auto"/>
        <w:ind w:left="1395" w:hanging="720"/>
        <w:contextualSpacing/>
        <w:jc w:val="both"/>
        <w:rPr>
          <w:ins w:id="4055" w:author="Shimon" w:date="2022-01-06T01:37:00Z"/>
          <w:rFonts w:cs="David"/>
        </w:rPr>
        <w:pPrChange w:id="4056" w:author="Shimon" w:date="2022-01-06T01:38:00Z">
          <w:pPr>
            <w:numPr>
              <w:ilvl w:val="1"/>
              <w:numId w:val="67"/>
            </w:numPr>
            <w:tabs>
              <w:tab w:val="left" w:pos="1394"/>
            </w:tabs>
            <w:spacing w:after="240" w:line="360" w:lineRule="auto"/>
            <w:ind w:left="1394" w:hanging="720"/>
            <w:jc w:val="both"/>
          </w:pPr>
        </w:pPrChange>
      </w:pPr>
      <w:ins w:id="4057" w:author="Shimon" w:date="2022-01-04T15:34:00Z">
        <w:r w:rsidRPr="0094396C">
          <w:rPr>
            <w:rFonts w:cs="David"/>
            <w:rtl/>
          </w:rPr>
          <w:t xml:space="preserve">ביום </w:t>
        </w:r>
        <w:r w:rsidRPr="00345EDE">
          <w:rPr>
            <w:rFonts w:cs="David"/>
            <w:b/>
            <w:bCs/>
            <w:rtl/>
          </w:rPr>
          <w:t xml:space="preserve">22.5.13 </w:t>
        </w:r>
        <w:r w:rsidRPr="0094396C">
          <w:rPr>
            <w:rFonts w:cs="David"/>
            <w:rtl/>
          </w:rPr>
          <w:t xml:space="preserve">כותב אותו מ. אהרונוב: </w:t>
        </w:r>
      </w:ins>
    </w:p>
    <w:p w14:paraId="3588D569" w14:textId="32F780AC" w:rsidR="005B0589" w:rsidRDefault="005B0589">
      <w:pPr>
        <w:tabs>
          <w:tab w:val="left" w:pos="1394"/>
        </w:tabs>
        <w:spacing w:line="360" w:lineRule="auto"/>
        <w:ind w:left="1395"/>
        <w:contextualSpacing/>
        <w:jc w:val="both"/>
        <w:rPr>
          <w:ins w:id="4058" w:author="Shimon" w:date="2022-01-06T01:38:00Z"/>
          <w:rFonts w:cs="David"/>
          <w:rtl/>
        </w:rPr>
        <w:pPrChange w:id="4059" w:author="Shimon" w:date="2022-01-06T01:38:00Z">
          <w:pPr>
            <w:numPr>
              <w:ilvl w:val="1"/>
              <w:numId w:val="67"/>
            </w:numPr>
            <w:tabs>
              <w:tab w:val="left" w:pos="1394"/>
            </w:tabs>
            <w:spacing w:after="240" w:line="360" w:lineRule="auto"/>
            <w:ind w:left="1394" w:hanging="720"/>
            <w:jc w:val="both"/>
          </w:pPr>
        </w:pPrChange>
      </w:pPr>
      <w:ins w:id="4060" w:author="Shimon" w:date="2022-01-04T15:34:00Z">
        <w:r w:rsidRPr="0094396C">
          <w:rPr>
            <w:rFonts w:cs="David"/>
            <w:rtl/>
          </w:rPr>
          <w:t>"</w:t>
        </w:r>
        <w:r w:rsidRPr="0094396C">
          <w:rPr>
            <w:rFonts w:cs="David"/>
            <w:i/>
            <w:iCs/>
            <w:rtl/>
          </w:rPr>
          <w:t xml:space="preserve">הנושא הפנסיוני שלך נמצא בבדיקה עקרונית... </w:t>
        </w:r>
        <w:r w:rsidRPr="0094396C">
          <w:rPr>
            <w:rFonts w:cs="David"/>
            <w:b/>
            <w:bCs/>
            <w:i/>
            <w:iCs/>
            <w:rtl/>
          </w:rPr>
          <w:t>עד אשר תסתיים הבדיקה נידרש להמתין</w:t>
        </w:r>
        <w:r w:rsidRPr="0094396C">
          <w:rPr>
            <w:rFonts w:cs="David"/>
            <w:rtl/>
          </w:rPr>
          <w:t>".</w:t>
        </w:r>
      </w:ins>
      <w:ins w:id="4061" w:author="Shimon" w:date="2022-01-06T00:07:00Z">
        <w:r w:rsidR="00C87532">
          <w:rPr>
            <w:rFonts w:cs="David" w:hint="cs"/>
            <w:rtl/>
          </w:rPr>
          <w:t>(נספח</w:t>
        </w:r>
        <w:r w:rsidR="00C87532" w:rsidRPr="00345EDE">
          <w:rPr>
            <w:rFonts w:cs="David" w:hint="cs"/>
            <w:highlight w:val="yellow"/>
            <w:rtl/>
          </w:rPr>
          <w:t>....)</w:t>
        </w:r>
      </w:ins>
    </w:p>
    <w:p w14:paraId="6AC6BA6E" w14:textId="77777777" w:rsidR="008407A3" w:rsidRPr="0094396C" w:rsidRDefault="008407A3">
      <w:pPr>
        <w:tabs>
          <w:tab w:val="left" w:pos="1394"/>
        </w:tabs>
        <w:spacing w:line="360" w:lineRule="auto"/>
        <w:ind w:left="1395"/>
        <w:contextualSpacing/>
        <w:jc w:val="both"/>
        <w:rPr>
          <w:ins w:id="4062" w:author="Shimon" w:date="2022-01-04T15:34:00Z"/>
          <w:rFonts w:cs="David"/>
          <w:rtl/>
        </w:rPr>
        <w:pPrChange w:id="4063" w:author="Shimon" w:date="2022-01-06T01:38:00Z">
          <w:pPr>
            <w:numPr>
              <w:ilvl w:val="1"/>
              <w:numId w:val="67"/>
            </w:numPr>
            <w:tabs>
              <w:tab w:val="left" w:pos="1394"/>
            </w:tabs>
            <w:spacing w:after="240" w:line="360" w:lineRule="auto"/>
            <w:ind w:left="1394" w:hanging="720"/>
            <w:jc w:val="both"/>
          </w:pPr>
        </w:pPrChange>
      </w:pPr>
    </w:p>
    <w:p w14:paraId="64EAFD27" w14:textId="77777777" w:rsidR="008407A3" w:rsidRPr="008407A3" w:rsidRDefault="005B0589">
      <w:pPr>
        <w:numPr>
          <w:ilvl w:val="1"/>
          <w:numId w:val="67"/>
        </w:numPr>
        <w:tabs>
          <w:tab w:val="left" w:pos="1394"/>
        </w:tabs>
        <w:spacing w:after="240" w:line="360" w:lineRule="auto"/>
        <w:ind w:left="1395" w:hanging="720"/>
        <w:contextualSpacing/>
        <w:jc w:val="both"/>
        <w:rPr>
          <w:ins w:id="4064" w:author="Shimon" w:date="2022-01-06T01:38:00Z"/>
          <w:rFonts w:cs="David"/>
          <w:b/>
          <w:bCs/>
          <w:rtl/>
          <w:rPrChange w:id="4065" w:author="Shimon" w:date="2022-01-06T01:38:00Z">
            <w:rPr>
              <w:ins w:id="4066" w:author="Shimon" w:date="2022-01-06T01:38:00Z"/>
              <w:rFonts w:cs="David"/>
              <w:rtl/>
            </w:rPr>
          </w:rPrChange>
        </w:rPr>
        <w:pPrChange w:id="4067" w:author="Shimon" w:date="2022-01-06T01:39:00Z">
          <w:pPr>
            <w:numPr>
              <w:ilvl w:val="1"/>
              <w:numId w:val="67"/>
            </w:numPr>
            <w:tabs>
              <w:tab w:val="left" w:pos="1394"/>
            </w:tabs>
            <w:spacing w:after="240" w:line="360" w:lineRule="auto"/>
            <w:ind w:left="1394" w:hanging="720"/>
            <w:jc w:val="both"/>
          </w:pPr>
        </w:pPrChange>
      </w:pPr>
      <w:ins w:id="4068" w:author="Shimon" w:date="2022-01-04T15:34:00Z">
        <w:r w:rsidRPr="0094396C">
          <w:rPr>
            <w:rFonts w:cs="David"/>
            <w:rtl/>
          </w:rPr>
          <w:t xml:space="preserve">ביום </w:t>
        </w:r>
        <w:r w:rsidRPr="00345EDE">
          <w:rPr>
            <w:rFonts w:cs="David"/>
            <w:b/>
            <w:bCs/>
            <w:rtl/>
          </w:rPr>
          <w:t>21.7.14</w:t>
        </w:r>
        <w:r w:rsidRPr="0094396C">
          <w:rPr>
            <w:rFonts w:cs="David"/>
            <w:rtl/>
          </w:rPr>
          <w:t xml:space="preserve"> כותב מר ציון לוי</w:t>
        </w:r>
        <w:r>
          <w:rPr>
            <w:rFonts w:cs="David" w:hint="cs"/>
            <w:rtl/>
          </w:rPr>
          <w:t>,  מנש"מ:</w:t>
        </w:r>
        <w:r w:rsidRPr="0094396C">
          <w:rPr>
            <w:rFonts w:cs="David"/>
            <w:rtl/>
          </w:rPr>
          <w:t xml:space="preserve"> </w:t>
        </w:r>
      </w:ins>
    </w:p>
    <w:p w14:paraId="5D6FDFFB" w14:textId="25FEB04A" w:rsidR="005B0589" w:rsidRDefault="005B0589">
      <w:pPr>
        <w:tabs>
          <w:tab w:val="left" w:pos="1394"/>
        </w:tabs>
        <w:spacing w:after="240" w:line="360" w:lineRule="auto"/>
        <w:ind w:left="1395"/>
        <w:contextualSpacing/>
        <w:jc w:val="both"/>
        <w:rPr>
          <w:ins w:id="4069" w:author="Shimon" w:date="2022-01-06T01:39:00Z"/>
          <w:rFonts w:cs="David"/>
          <w:b/>
          <w:bCs/>
          <w:rtl/>
        </w:rPr>
        <w:pPrChange w:id="4070" w:author="Shimon" w:date="2022-01-06T01:39:00Z">
          <w:pPr>
            <w:numPr>
              <w:ilvl w:val="1"/>
              <w:numId w:val="67"/>
            </w:numPr>
            <w:tabs>
              <w:tab w:val="left" w:pos="1394"/>
            </w:tabs>
            <w:spacing w:after="240" w:line="360" w:lineRule="auto"/>
            <w:ind w:left="1394" w:hanging="720"/>
            <w:jc w:val="both"/>
          </w:pPr>
        </w:pPrChange>
      </w:pPr>
      <w:ins w:id="4071" w:author="Shimon" w:date="2022-01-04T15:34:00Z">
        <w:r w:rsidRPr="0094396C">
          <w:rPr>
            <w:rFonts w:cs="David"/>
            <w:rtl/>
          </w:rPr>
          <w:t>"</w:t>
        </w:r>
        <w:r w:rsidRPr="008407A3">
          <w:rPr>
            <w:rFonts w:cs="David"/>
            <w:b/>
            <w:bCs/>
            <w:i/>
            <w:iCs/>
            <w:rtl/>
            <w:rPrChange w:id="4072" w:author="Shimon" w:date="2022-01-06T01:39:00Z">
              <w:rPr>
                <w:rFonts w:cs="David"/>
                <w:i/>
                <w:iCs/>
                <w:rtl/>
              </w:rPr>
            </w:rPrChange>
          </w:rPr>
          <w:t>מבצעים חשיבה מחודשת</w:t>
        </w:r>
        <w:r w:rsidRPr="0094396C">
          <w:rPr>
            <w:rFonts w:cs="David"/>
            <w:i/>
            <w:iCs/>
            <w:rtl/>
          </w:rPr>
          <w:t>"..."</w:t>
        </w:r>
        <w:r w:rsidRPr="00345EDE">
          <w:rPr>
            <w:rFonts w:cs="David"/>
            <w:b/>
            <w:bCs/>
            <w:i/>
            <w:iCs/>
            <w:rtl/>
          </w:rPr>
          <w:t>שבסיומה נשוב ונודיעך</w:t>
        </w:r>
        <w:r w:rsidRPr="00345EDE">
          <w:rPr>
            <w:rFonts w:cs="David"/>
            <w:b/>
            <w:bCs/>
            <w:rtl/>
          </w:rPr>
          <w:t xml:space="preserve">". </w:t>
        </w:r>
      </w:ins>
      <w:ins w:id="4073" w:author="Shimon" w:date="2022-01-06T00:08:00Z">
        <w:r w:rsidR="00C87532">
          <w:rPr>
            <w:rFonts w:cs="David" w:hint="cs"/>
            <w:b/>
            <w:bCs/>
            <w:rtl/>
          </w:rPr>
          <w:t>(</w:t>
        </w:r>
      </w:ins>
      <w:ins w:id="4074" w:author="Shimon" w:date="2022-01-06T00:07:00Z">
        <w:r w:rsidR="00C87532">
          <w:rPr>
            <w:rFonts w:cs="David" w:hint="cs"/>
            <w:rtl/>
          </w:rPr>
          <w:t>נספח</w:t>
        </w:r>
        <w:r w:rsidR="00C87532" w:rsidRPr="00345EDE">
          <w:rPr>
            <w:rFonts w:cs="David" w:hint="cs"/>
            <w:highlight w:val="yellow"/>
            <w:rtl/>
          </w:rPr>
          <w:t>....)</w:t>
        </w:r>
      </w:ins>
    </w:p>
    <w:p w14:paraId="23C57DE1" w14:textId="77777777" w:rsidR="008407A3" w:rsidRPr="00345EDE" w:rsidRDefault="008407A3">
      <w:pPr>
        <w:tabs>
          <w:tab w:val="left" w:pos="1394"/>
        </w:tabs>
        <w:spacing w:line="360" w:lineRule="auto"/>
        <w:ind w:left="1395"/>
        <w:contextualSpacing/>
        <w:jc w:val="both"/>
        <w:rPr>
          <w:ins w:id="4075" w:author="Shimon" w:date="2022-01-04T15:34:00Z"/>
          <w:rFonts w:cs="David"/>
          <w:b/>
          <w:bCs/>
          <w:rtl/>
        </w:rPr>
        <w:pPrChange w:id="4076" w:author="Shimon" w:date="2022-01-06T01:39:00Z">
          <w:pPr>
            <w:numPr>
              <w:ilvl w:val="1"/>
              <w:numId w:val="67"/>
            </w:numPr>
            <w:tabs>
              <w:tab w:val="left" w:pos="1394"/>
            </w:tabs>
            <w:spacing w:after="240" w:line="360" w:lineRule="auto"/>
            <w:ind w:left="1394" w:hanging="720"/>
            <w:jc w:val="both"/>
          </w:pPr>
        </w:pPrChange>
      </w:pPr>
    </w:p>
    <w:p w14:paraId="27F07AEC" w14:textId="5EB5D108" w:rsidR="005B0589" w:rsidRDefault="005B0589" w:rsidP="000F3EDC">
      <w:pPr>
        <w:numPr>
          <w:ilvl w:val="1"/>
          <w:numId w:val="67"/>
        </w:numPr>
        <w:tabs>
          <w:tab w:val="left" w:pos="1394"/>
        </w:tabs>
        <w:spacing w:after="240" w:line="360" w:lineRule="auto"/>
        <w:ind w:left="1394" w:hanging="720"/>
        <w:contextualSpacing/>
        <w:jc w:val="both"/>
        <w:rPr>
          <w:rFonts w:cs="David"/>
          <w:highlight w:val="yellow"/>
        </w:rPr>
      </w:pPr>
      <w:ins w:id="4077" w:author="Shimon" w:date="2022-01-04T15:34:00Z">
        <w:r w:rsidRPr="0094396C">
          <w:rPr>
            <w:rFonts w:cs="David"/>
            <w:rtl/>
          </w:rPr>
          <w:t xml:space="preserve">ביום </w:t>
        </w:r>
        <w:r w:rsidRPr="00345EDE">
          <w:rPr>
            <w:rFonts w:cs="David"/>
            <w:b/>
            <w:bCs/>
            <w:rtl/>
          </w:rPr>
          <w:t>15.2.15</w:t>
        </w:r>
        <w:r>
          <w:rPr>
            <w:rFonts w:cs="David"/>
            <w:rtl/>
          </w:rPr>
          <w:t xml:space="preserve"> כותבת עו"ד עליזה אבן</w:t>
        </w:r>
        <w:r>
          <w:rPr>
            <w:rFonts w:cs="David" w:hint="cs"/>
            <w:rtl/>
          </w:rPr>
          <w:t>, מה</w:t>
        </w:r>
        <w:r w:rsidRPr="0094396C">
          <w:rPr>
            <w:rFonts w:cs="David"/>
            <w:rtl/>
          </w:rPr>
          <w:t>ל</w:t>
        </w:r>
        <w:r>
          <w:rPr>
            <w:rFonts w:cs="David" w:hint="cs"/>
            <w:rtl/>
          </w:rPr>
          <w:t>שכה ה</w:t>
        </w:r>
        <w:r w:rsidRPr="0094396C">
          <w:rPr>
            <w:rFonts w:cs="David"/>
            <w:rtl/>
          </w:rPr>
          <w:t xml:space="preserve">משפטית </w:t>
        </w:r>
        <w:r>
          <w:rPr>
            <w:rFonts w:cs="David" w:hint="cs"/>
            <w:rtl/>
          </w:rPr>
          <w:t xml:space="preserve">של </w:t>
        </w:r>
        <w:r w:rsidRPr="00345EDE">
          <w:rPr>
            <w:rFonts w:cs="David"/>
            <w:b/>
            <w:bCs/>
            <w:rtl/>
          </w:rPr>
          <w:t>נ</w:t>
        </w:r>
        <w:r w:rsidRPr="00345EDE">
          <w:rPr>
            <w:rFonts w:cs="David" w:hint="eastAsia"/>
            <w:b/>
            <w:bCs/>
            <w:rtl/>
          </w:rPr>
          <w:t>ציבות</w:t>
        </w:r>
        <w:r w:rsidRPr="00345EDE">
          <w:rPr>
            <w:rFonts w:cs="David"/>
            <w:b/>
            <w:bCs/>
            <w:rtl/>
          </w:rPr>
          <w:t xml:space="preserve"> </w:t>
        </w:r>
        <w:r w:rsidRPr="00345EDE">
          <w:rPr>
            <w:rFonts w:cs="David" w:hint="eastAsia"/>
            <w:b/>
            <w:bCs/>
            <w:rtl/>
          </w:rPr>
          <w:t>שרות</w:t>
        </w:r>
        <w:r w:rsidRPr="00345EDE">
          <w:rPr>
            <w:rFonts w:cs="David"/>
            <w:b/>
            <w:bCs/>
            <w:rtl/>
          </w:rPr>
          <w:t xml:space="preserve"> </w:t>
        </w:r>
        <w:r w:rsidRPr="00345EDE">
          <w:rPr>
            <w:rFonts w:cs="David" w:hint="eastAsia"/>
            <w:b/>
            <w:bCs/>
            <w:rtl/>
          </w:rPr>
          <w:t>המדינה</w:t>
        </w:r>
        <w:r w:rsidRPr="0094396C">
          <w:rPr>
            <w:rFonts w:cs="David"/>
            <w:rtl/>
          </w:rPr>
          <w:t>): "</w:t>
        </w:r>
        <w:r w:rsidRPr="008407A3">
          <w:rPr>
            <w:rFonts w:cs="David"/>
            <w:b/>
            <w:bCs/>
            <w:i/>
            <w:iCs/>
            <w:rtl/>
            <w:rPrChange w:id="4078" w:author="Shimon" w:date="2022-01-06T01:39:00Z">
              <w:rPr>
                <w:rFonts w:cs="David"/>
                <w:i/>
                <w:iCs/>
                <w:rtl/>
              </w:rPr>
            </w:rPrChange>
          </w:rPr>
          <w:t>פנייתך נמצאת בבדיקה</w:t>
        </w:r>
        <w:r w:rsidRPr="0094396C">
          <w:rPr>
            <w:rFonts w:cs="David"/>
            <w:i/>
            <w:iCs/>
            <w:rtl/>
          </w:rPr>
          <w:t xml:space="preserve"> ....</w:t>
        </w:r>
        <w:r w:rsidRPr="00345EDE">
          <w:rPr>
            <w:rFonts w:cs="David"/>
            <w:b/>
            <w:bCs/>
            <w:i/>
            <w:iCs/>
            <w:rtl/>
          </w:rPr>
          <w:t>עם תום הברור נודיעך</w:t>
        </w:r>
        <w:r w:rsidRPr="00345EDE">
          <w:rPr>
            <w:rFonts w:cs="David"/>
            <w:b/>
            <w:bCs/>
            <w:rtl/>
          </w:rPr>
          <w:t>".</w:t>
        </w:r>
      </w:ins>
      <w:ins w:id="4079" w:author="Shimon" w:date="2022-01-06T00:08:00Z">
        <w:r w:rsidR="00C87532">
          <w:rPr>
            <w:rFonts w:cs="David" w:hint="cs"/>
            <w:rtl/>
          </w:rPr>
          <w:t xml:space="preserve"> </w:t>
        </w:r>
        <w:r w:rsidR="00C87532" w:rsidRPr="00C87532">
          <w:rPr>
            <w:rFonts w:cs="David"/>
            <w:rtl/>
          </w:rPr>
          <w:t>(</w:t>
        </w:r>
        <w:r w:rsidR="00C87532" w:rsidRPr="00C87532">
          <w:rPr>
            <w:rFonts w:cs="David" w:hint="eastAsia"/>
            <w:rtl/>
            <w:rPrChange w:id="4080" w:author="Shimon" w:date="2022-01-06T00:08:00Z">
              <w:rPr>
                <w:rFonts w:cs="David" w:hint="eastAsia"/>
                <w:highlight w:val="yellow"/>
                <w:rtl/>
              </w:rPr>
            </w:rPrChange>
          </w:rPr>
          <w:t>נספח</w:t>
        </w:r>
        <w:r w:rsidR="00C87532">
          <w:rPr>
            <w:rFonts w:cs="David" w:hint="cs"/>
            <w:highlight w:val="yellow"/>
            <w:rtl/>
          </w:rPr>
          <w:t>...)</w:t>
        </w:r>
      </w:ins>
    </w:p>
    <w:p w14:paraId="4428E2A7" w14:textId="77777777" w:rsidR="000F3EDC" w:rsidRPr="00C87532" w:rsidRDefault="000F3EDC" w:rsidP="000F3EDC">
      <w:pPr>
        <w:tabs>
          <w:tab w:val="left" w:pos="1394"/>
        </w:tabs>
        <w:spacing w:line="360" w:lineRule="auto"/>
        <w:ind w:left="1395"/>
        <w:contextualSpacing/>
        <w:jc w:val="both"/>
        <w:rPr>
          <w:ins w:id="4081" w:author="Shimon" w:date="2022-01-04T15:36:00Z"/>
          <w:rFonts w:cs="David"/>
          <w:highlight w:val="yellow"/>
          <w:rPrChange w:id="4082" w:author="Shimon" w:date="2022-01-06T00:08:00Z">
            <w:rPr>
              <w:ins w:id="4083" w:author="Shimon" w:date="2022-01-04T15:36:00Z"/>
              <w:rFonts w:cs="David"/>
            </w:rPr>
          </w:rPrChange>
        </w:rPr>
      </w:pPr>
    </w:p>
    <w:p w14:paraId="241EDEBA" w14:textId="4BB28761" w:rsidR="00D576DB" w:rsidRDefault="00D576DB" w:rsidP="000F3EDC">
      <w:pPr>
        <w:numPr>
          <w:ilvl w:val="1"/>
          <w:numId w:val="67"/>
        </w:numPr>
        <w:tabs>
          <w:tab w:val="left" w:pos="1394"/>
        </w:tabs>
        <w:spacing w:after="240" w:line="360" w:lineRule="auto"/>
        <w:ind w:left="1394" w:hanging="720"/>
        <w:contextualSpacing/>
        <w:jc w:val="both"/>
        <w:rPr>
          <w:ins w:id="4084" w:author="Shimon" w:date="2022-01-06T00:45:00Z"/>
          <w:rFonts w:cs="David"/>
        </w:rPr>
      </w:pPr>
      <w:ins w:id="4085" w:author="Shimon" w:date="2022-01-04T15:36:00Z">
        <w:r>
          <w:rPr>
            <w:rFonts w:cs="David" w:hint="cs"/>
            <w:rtl/>
          </w:rPr>
          <w:t xml:space="preserve"> </w:t>
        </w:r>
        <w:r w:rsidRPr="0094396C">
          <w:rPr>
            <w:rFonts w:cs="David"/>
            <w:rtl/>
          </w:rPr>
          <w:t xml:space="preserve">ביום </w:t>
        </w:r>
        <w:r w:rsidRPr="00345EDE">
          <w:rPr>
            <w:rFonts w:cs="David"/>
            <w:b/>
            <w:bCs/>
            <w:rtl/>
          </w:rPr>
          <w:t>29.5.17</w:t>
        </w:r>
        <w:r w:rsidRPr="0094396C">
          <w:rPr>
            <w:rFonts w:cs="David"/>
            <w:rtl/>
          </w:rPr>
          <w:t xml:space="preserve"> עו"ד ר. דול, </w:t>
        </w:r>
        <w:r>
          <w:rPr>
            <w:rFonts w:cs="David" w:hint="cs"/>
            <w:b/>
            <w:bCs/>
            <w:rtl/>
          </w:rPr>
          <w:t>ה</w:t>
        </w:r>
        <w:r w:rsidRPr="00345EDE">
          <w:rPr>
            <w:rFonts w:cs="David"/>
            <w:b/>
            <w:bCs/>
            <w:rtl/>
          </w:rPr>
          <w:t>יוע</w:t>
        </w:r>
        <w:r>
          <w:rPr>
            <w:rFonts w:cs="David" w:hint="cs"/>
            <w:b/>
            <w:bCs/>
            <w:rtl/>
          </w:rPr>
          <w:t>ץ המשפטי של הנציבות</w:t>
        </w:r>
        <w:r w:rsidRPr="0094396C">
          <w:rPr>
            <w:rFonts w:cs="David"/>
            <w:rtl/>
          </w:rPr>
          <w:t xml:space="preserve"> </w:t>
        </w:r>
        <w:r>
          <w:rPr>
            <w:rFonts w:cs="David" w:hint="cs"/>
            <w:rtl/>
          </w:rPr>
          <w:t>(</w:t>
        </w:r>
        <w:r w:rsidRPr="0094396C">
          <w:rPr>
            <w:rFonts w:cs="David"/>
            <w:rtl/>
          </w:rPr>
          <w:t xml:space="preserve">אל נציב תלונות הציבור): </w:t>
        </w:r>
        <w:r>
          <w:rPr>
            <w:rFonts w:cs="David" w:hint="cs"/>
            <w:rtl/>
          </w:rPr>
          <w:t xml:space="preserve">               </w:t>
        </w:r>
        <w:r w:rsidRPr="0094396C">
          <w:rPr>
            <w:rFonts w:cs="David"/>
            <w:rtl/>
          </w:rPr>
          <w:t>"</w:t>
        </w:r>
        <w:r w:rsidRPr="00345EDE">
          <w:rPr>
            <w:rFonts w:cs="David"/>
            <w:b/>
            <w:bCs/>
            <w:i/>
            <w:iCs/>
            <w:rtl/>
          </w:rPr>
          <w:t>אנו עדיין בוחנים את הבקשה</w:t>
        </w:r>
        <w:r w:rsidRPr="00345EDE">
          <w:rPr>
            <w:rFonts w:cs="David"/>
            <w:b/>
            <w:bCs/>
            <w:rtl/>
          </w:rPr>
          <w:t>".</w:t>
        </w:r>
      </w:ins>
    </w:p>
    <w:p w14:paraId="17AC8817" w14:textId="07B8964D" w:rsidR="00D576DB" w:rsidRPr="0094396C" w:rsidRDefault="008407A3" w:rsidP="00D576DB">
      <w:pPr>
        <w:spacing w:line="360" w:lineRule="auto"/>
        <w:ind w:left="381"/>
        <w:jc w:val="both"/>
        <w:rPr>
          <w:rFonts w:ascii="David" w:hAnsi="David" w:cs="David"/>
        </w:rPr>
      </w:pPr>
      <w:ins w:id="4086" w:author="Shimon" w:date="2022-01-06T01:40:00Z">
        <w:r>
          <w:rPr>
            <w:rFonts w:ascii="David" w:hAnsi="David" w:cs="David" w:hint="cs"/>
            <w:rtl/>
          </w:rPr>
          <w:t xml:space="preserve">על רקע זה, </w:t>
        </w:r>
      </w:ins>
      <w:r w:rsidR="00D576DB" w:rsidRPr="0094396C">
        <w:rPr>
          <w:rFonts w:ascii="David" w:hAnsi="David" w:cs="David"/>
          <w:rtl/>
        </w:rPr>
        <w:t>ה</w:t>
      </w:r>
      <w:r w:rsidR="00D576DB">
        <w:rPr>
          <w:rFonts w:ascii="David" w:hAnsi="David" w:cs="David" w:hint="cs"/>
          <w:rtl/>
        </w:rPr>
        <w:t>מילים</w:t>
      </w:r>
      <w:r w:rsidR="00D576DB" w:rsidRPr="0094396C">
        <w:rPr>
          <w:rFonts w:ascii="David" w:hAnsi="David" w:cs="David"/>
          <w:rtl/>
        </w:rPr>
        <w:t xml:space="preserve"> שכתב המערער ב</w:t>
      </w:r>
      <w:r w:rsidR="00D576DB">
        <w:rPr>
          <w:rFonts w:ascii="David" w:hAnsi="David" w:cs="David" w:hint="cs"/>
          <w:rtl/>
        </w:rPr>
        <w:t xml:space="preserve">תגובתו </w:t>
      </w:r>
      <w:r w:rsidR="00D576DB" w:rsidRPr="0094396C">
        <w:rPr>
          <w:rFonts w:ascii="David" w:hAnsi="David" w:cs="David"/>
          <w:rtl/>
        </w:rPr>
        <w:t>הראשונה ל</w:t>
      </w:r>
      <w:r w:rsidR="00D576DB">
        <w:rPr>
          <w:rFonts w:ascii="David" w:hAnsi="David" w:cs="David" w:hint="cs"/>
          <w:rtl/>
        </w:rPr>
        <w:t xml:space="preserve">טעון </w:t>
      </w:r>
      <w:r w:rsidR="00D576DB" w:rsidRPr="0094396C">
        <w:rPr>
          <w:rFonts w:ascii="David" w:hAnsi="David" w:cs="David"/>
          <w:rtl/>
        </w:rPr>
        <w:t>נציבות שירות המדינה</w:t>
      </w:r>
      <w:r w:rsidR="00D576DB">
        <w:rPr>
          <w:rFonts w:ascii="David" w:hAnsi="David" w:cs="David" w:hint="cs"/>
          <w:rtl/>
        </w:rPr>
        <w:t xml:space="preserve"> שהם "בודקים" את טענות התובע</w:t>
      </w:r>
      <w:r w:rsidR="00D576DB" w:rsidRPr="0094396C">
        <w:rPr>
          <w:rFonts w:ascii="David" w:hAnsi="David" w:cs="David"/>
          <w:rtl/>
        </w:rPr>
        <w:t xml:space="preserve">, </w:t>
      </w:r>
      <w:r w:rsidR="00D576DB">
        <w:rPr>
          <w:rFonts w:ascii="David" w:hAnsi="David" w:cs="David"/>
          <w:rtl/>
        </w:rPr>
        <w:t>מהדהדים גם עתה</w:t>
      </w:r>
      <w:r w:rsidR="00D576DB">
        <w:rPr>
          <w:rFonts w:ascii="David" w:hAnsi="David" w:cs="David" w:hint="cs"/>
          <w:rtl/>
        </w:rPr>
        <w:t>:</w:t>
      </w:r>
      <w:r w:rsidR="00D576DB" w:rsidRPr="0094396C">
        <w:rPr>
          <w:rFonts w:ascii="David" w:hAnsi="David" w:cs="David"/>
          <w:rtl/>
        </w:rPr>
        <w:t xml:space="preserve">- </w:t>
      </w:r>
    </w:p>
    <w:p w14:paraId="50ED9C11" w14:textId="77777777" w:rsidR="00D576DB" w:rsidRDefault="00D576DB" w:rsidP="00D576DB">
      <w:pPr>
        <w:pStyle w:val="11"/>
        <w:spacing w:before="0" w:after="240" w:line="360" w:lineRule="auto"/>
        <w:ind w:left="806" w:right="426" w:hanging="129"/>
        <w:rPr>
          <w:rFonts w:ascii="Arial" w:hAnsi="Arial"/>
          <w:sz w:val="22"/>
          <w:rtl/>
        </w:rPr>
      </w:pPr>
      <w:r w:rsidRPr="0094396C">
        <w:rPr>
          <w:rFonts w:ascii="David" w:hAnsi="David"/>
          <w:rtl/>
        </w:rPr>
        <w:t>"</w:t>
      </w:r>
      <w:r w:rsidRPr="0094396C">
        <w:rPr>
          <w:rFonts w:ascii="David" w:hAnsi="David"/>
          <w:i/>
          <w:iCs/>
          <w:rtl/>
        </w:rPr>
        <w:t xml:space="preserve">איך ייתכן... 23 שנים ....החוזה היה מובן לכל הצדדים ...ואף ניכיתם בהתאם מדי חודש תשלומים משמעותיים כחלקי במימון הפנסיה ועכשיו פתאום כשהגיע הזמן לממש את זכויותי אתם גוזלים את הגימלה ללא הסבר ונותנים לי להמתין ל"חשיבה ובדיקה"? </w:t>
      </w:r>
      <w:r w:rsidRPr="0094396C">
        <w:rPr>
          <w:rFonts w:ascii="David" w:hAnsi="David"/>
          <w:b/>
          <w:bCs/>
          <w:i/>
          <w:iCs/>
          <w:sz w:val="28"/>
          <w:szCs w:val="28"/>
          <w:rtl/>
        </w:rPr>
        <w:t>מתי יסתיימו "בדיקותיכם" המעמיקות? בעוד שנה? 10 שנים? לאחר פטירתי</w:t>
      </w:r>
      <w:r w:rsidRPr="0094396C">
        <w:rPr>
          <w:rFonts w:ascii="David" w:hAnsi="David"/>
          <w:b/>
          <w:bCs/>
          <w:sz w:val="28"/>
          <w:szCs w:val="28"/>
          <w:rtl/>
        </w:rPr>
        <w:t>".</w:t>
      </w:r>
    </w:p>
    <w:p w14:paraId="0169697B" w14:textId="69C4B0A9" w:rsidR="00D576DB" w:rsidRDefault="00D576DB">
      <w:pPr>
        <w:pStyle w:val="11"/>
        <w:tabs>
          <w:tab w:val="num" w:pos="530"/>
        </w:tabs>
        <w:spacing w:before="0" w:after="240" w:line="360" w:lineRule="auto"/>
        <w:ind w:left="381" w:right="426" w:firstLine="0"/>
        <w:rPr>
          <w:rFonts w:ascii="Arial" w:hAnsi="Arial"/>
          <w:sz w:val="22"/>
          <w:rtl/>
        </w:rPr>
        <w:pPrChange w:id="4087" w:author="Shimon" w:date="2022-01-06T00:14:00Z">
          <w:pPr>
            <w:pStyle w:val="11"/>
            <w:numPr>
              <w:ilvl w:val="1"/>
              <w:numId w:val="48"/>
            </w:numPr>
            <w:tabs>
              <w:tab w:val="num" w:pos="999"/>
              <w:tab w:val="left" w:pos="1160"/>
              <w:tab w:val="num" w:pos="1424"/>
            </w:tabs>
            <w:spacing w:before="0" w:after="240" w:line="360" w:lineRule="auto"/>
            <w:ind w:left="1160" w:right="792" w:hanging="630"/>
          </w:pPr>
        </w:pPrChange>
      </w:pPr>
      <w:del w:id="4088" w:author="Shimon" w:date="2022-01-05T17:17:00Z">
        <w:r w:rsidDel="00B82724">
          <w:rPr>
            <w:rFonts w:ascii="Arial" w:hAnsi="Arial" w:hint="cs"/>
            <w:sz w:val="22"/>
            <w:rtl/>
          </w:rPr>
          <w:delText xml:space="preserve"> </w:delText>
        </w:r>
      </w:del>
      <w:r w:rsidR="00381D03">
        <w:rPr>
          <w:rFonts w:ascii="David" w:hAnsi="David" w:hint="cs"/>
          <w:rtl/>
        </w:rPr>
        <w:t xml:space="preserve">    </w:t>
      </w:r>
      <w:r w:rsidR="00D336E4" w:rsidRPr="0094396C">
        <w:rPr>
          <w:rFonts w:ascii="David" w:hAnsi="David"/>
          <w:rtl/>
        </w:rPr>
        <w:t>הדברים ברורים: המערער עשה ככל יכולתו למצות הליכים</w:t>
      </w:r>
      <w:r w:rsidR="00D336E4">
        <w:rPr>
          <w:rFonts w:ascii="David" w:hAnsi="David" w:hint="cs"/>
          <w:rtl/>
        </w:rPr>
        <w:t xml:space="preserve"> לפני פניה לערכאות ולנהל התכתבויות אך</w:t>
      </w:r>
      <w:r w:rsidR="00D336E4">
        <w:rPr>
          <w:rFonts w:ascii="David" w:hAnsi="David" w:hint="cs"/>
          <w:b/>
          <w:bCs/>
          <w:rtl/>
        </w:rPr>
        <w:t xml:space="preserve"> </w:t>
      </w:r>
      <w:r w:rsidR="00D336E4" w:rsidRPr="0094396C">
        <w:rPr>
          <w:rFonts w:ascii="David" w:hAnsi="David"/>
          <w:b/>
          <w:bCs/>
          <w:rtl/>
        </w:rPr>
        <w:t xml:space="preserve">התבקש שוב ושוב להמתין לתשובות של </w:t>
      </w:r>
      <w:r w:rsidR="00D336E4">
        <w:rPr>
          <w:rFonts w:ascii="David" w:hAnsi="David" w:hint="cs"/>
          <w:b/>
          <w:bCs/>
          <w:rtl/>
        </w:rPr>
        <w:t>נציבות שרות המדינה</w:t>
      </w:r>
      <w:r w:rsidR="00D336E4">
        <w:rPr>
          <w:rFonts w:ascii="Arial" w:hAnsi="Arial" w:hint="cs"/>
          <w:sz w:val="22"/>
          <w:rtl/>
        </w:rPr>
        <w:t>.</w:t>
      </w:r>
    </w:p>
    <w:p w14:paraId="136EF13B" w14:textId="7312AF1F" w:rsidR="0072401A" w:rsidRDefault="00142C89" w:rsidP="00B82724">
      <w:pPr>
        <w:pStyle w:val="11"/>
        <w:spacing w:before="0" w:after="240" w:line="360" w:lineRule="auto"/>
        <w:ind w:left="381" w:right="426" w:hanging="283"/>
        <w:rPr>
          <w:rFonts w:ascii="Arial" w:hAnsi="Arial"/>
          <w:sz w:val="22"/>
        </w:rPr>
      </w:pPr>
      <w:ins w:id="4089" w:author="Shimon" w:date="2021-12-26T15:25:00Z">
        <w:r>
          <w:rPr>
            <w:rFonts w:ascii="Arial" w:hAnsi="Arial" w:hint="cs"/>
            <w:sz w:val="22"/>
            <w:rtl/>
          </w:rPr>
          <w:t>(</w:t>
        </w:r>
        <w:r w:rsidRPr="00142C89">
          <w:rPr>
            <w:rFonts w:ascii="Arial" w:hAnsi="Arial" w:hint="eastAsia"/>
            <w:sz w:val="22"/>
            <w:highlight w:val="yellow"/>
            <w:rtl/>
            <w:rPrChange w:id="4090" w:author="Shimon" w:date="2021-12-26T15:25:00Z">
              <w:rPr>
                <w:rFonts w:ascii="Arial" w:hAnsi="Arial" w:hint="eastAsia"/>
                <w:sz w:val="22"/>
                <w:rtl/>
              </w:rPr>
            </w:rPrChange>
          </w:rPr>
          <w:t>ההקשר</w:t>
        </w:r>
        <w:r w:rsidRPr="00142C89">
          <w:rPr>
            <w:rFonts w:ascii="Arial" w:hAnsi="Arial"/>
            <w:sz w:val="22"/>
            <w:highlight w:val="yellow"/>
            <w:rtl/>
            <w:rPrChange w:id="4091" w:author="Shimon" w:date="2021-12-26T15:25:00Z">
              <w:rPr>
                <w:rFonts w:ascii="Arial" w:hAnsi="Arial"/>
                <w:sz w:val="22"/>
                <w:rtl/>
              </w:rPr>
            </w:rPrChange>
          </w:rPr>
          <w:t xml:space="preserve"> </w:t>
        </w:r>
      </w:ins>
      <w:ins w:id="4092" w:author="Shimon" w:date="2021-12-29T14:01:00Z">
        <w:r w:rsidR="0072401A">
          <w:rPr>
            <w:rFonts w:ascii="Arial" w:hAnsi="Arial" w:hint="cs"/>
            <w:sz w:val="22"/>
            <w:highlight w:val="yellow"/>
            <w:rtl/>
          </w:rPr>
          <w:t xml:space="preserve"> </w:t>
        </w:r>
      </w:ins>
      <w:ins w:id="4093" w:author="Shimon" w:date="2021-12-26T15:25:00Z">
        <w:r w:rsidRPr="00142C89">
          <w:rPr>
            <w:rFonts w:ascii="Arial" w:hAnsi="Arial"/>
            <w:sz w:val="22"/>
            <w:highlight w:val="yellow"/>
            <w:rtl/>
            <w:rPrChange w:id="4094" w:author="Shimon" w:date="2021-12-26T15:25:00Z">
              <w:rPr>
                <w:rFonts w:ascii="Arial" w:hAnsi="Arial"/>
                <w:sz w:val="22"/>
                <w:rtl/>
              </w:rPr>
            </w:rPrChange>
          </w:rPr>
          <w:t xml:space="preserve"> של </w:t>
        </w:r>
        <w:r w:rsidRPr="00142C89">
          <w:rPr>
            <w:rFonts w:ascii="Arial" w:hAnsi="Arial" w:hint="eastAsia"/>
            <w:sz w:val="22"/>
            <w:highlight w:val="yellow"/>
            <w:rtl/>
            <w:rPrChange w:id="4095" w:author="Shimon" w:date="2021-12-26T15:25:00Z">
              <w:rPr>
                <w:rFonts w:ascii="Arial" w:hAnsi="Arial" w:hint="eastAsia"/>
                <w:sz w:val="22"/>
                <w:rtl/>
              </w:rPr>
            </w:rPrChange>
          </w:rPr>
          <w:t>הפיסקא</w:t>
        </w:r>
      </w:ins>
      <w:ins w:id="4096" w:author="Shimon" w:date="2021-12-29T14:01:00Z">
        <w:r w:rsidR="0072401A">
          <w:rPr>
            <w:rFonts w:ascii="Arial" w:hAnsi="Arial" w:hint="cs"/>
            <w:sz w:val="22"/>
            <w:highlight w:val="yellow"/>
            <w:rtl/>
          </w:rPr>
          <w:t xml:space="preserve">ות הבאות </w:t>
        </w:r>
      </w:ins>
      <w:ins w:id="4097" w:author="Shimon" w:date="2021-12-26T15:25:00Z">
        <w:r w:rsidRPr="00142C89">
          <w:rPr>
            <w:rFonts w:ascii="Arial" w:hAnsi="Arial"/>
            <w:sz w:val="22"/>
            <w:highlight w:val="yellow"/>
            <w:rtl/>
            <w:rPrChange w:id="4098" w:author="Shimon" w:date="2021-12-26T15:25:00Z">
              <w:rPr>
                <w:rFonts w:ascii="Arial" w:hAnsi="Arial"/>
                <w:sz w:val="22"/>
                <w:rtl/>
              </w:rPr>
            </w:rPrChange>
          </w:rPr>
          <w:t>ממש לא מובן)</w:t>
        </w:r>
      </w:ins>
    </w:p>
    <w:p w14:paraId="055CE918" w14:textId="22293223" w:rsidR="00456768" w:rsidRPr="00B568AE" w:rsidRDefault="00587F6E" w:rsidP="0072401A">
      <w:pPr>
        <w:pStyle w:val="11"/>
        <w:tabs>
          <w:tab w:val="left" w:pos="1160"/>
        </w:tabs>
        <w:spacing w:before="0" w:after="120" w:line="360" w:lineRule="auto"/>
        <w:ind w:left="927" w:firstLine="0"/>
        <w:rPr>
          <w:ins w:id="4099" w:author="אביה שקורי" w:date="2021-12-08T12:36:00Z"/>
          <w:rFonts w:ascii="Arial" w:hAnsi="Arial"/>
          <w:sz w:val="22"/>
        </w:rPr>
      </w:pPr>
      <w:ins w:id="4100" w:author="אביה שקורי" w:date="2021-12-08T13:29:00Z">
        <w:r w:rsidRPr="00A35B76">
          <w:rPr>
            <w:rFonts w:ascii="Arial" w:hAnsi="Arial" w:hint="cs"/>
            <w:sz w:val="22"/>
            <w:rtl/>
          </w:rPr>
          <w:t xml:space="preserve">זאת ועוד, </w:t>
        </w:r>
      </w:ins>
      <w:ins w:id="4101" w:author="אביה שקורי" w:date="2021-12-08T12:36:00Z">
        <w:r w:rsidR="00456768" w:rsidRPr="00B568AE">
          <w:rPr>
            <w:rFonts w:ascii="Arial" w:hAnsi="Arial" w:hint="eastAsia"/>
            <w:sz w:val="22"/>
            <w:rtl/>
          </w:rPr>
          <w:t>התחייבות</w:t>
        </w:r>
        <w:r w:rsidR="00456768" w:rsidRPr="00B568AE">
          <w:rPr>
            <w:rFonts w:ascii="Arial" w:hAnsi="Arial"/>
            <w:sz w:val="22"/>
            <w:rtl/>
          </w:rPr>
          <w:t xml:space="preserve"> </w:t>
        </w:r>
        <w:r w:rsidR="00456768" w:rsidRPr="00B568AE">
          <w:rPr>
            <w:rFonts w:ascii="Arial" w:hAnsi="Arial" w:hint="eastAsia"/>
            <w:sz w:val="22"/>
            <w:rtl/>
          </w:rPr>
          <w:t>של</w:t>
        </w:r>
        <w:r w:rsidR="00456768" w:rsidRPr="00B568AE">
          <w:rPr>
            <w:rFonts w:ascii="Arial" w:hAnsi="Arial"/>
            <w:sz w:val="22"/>
            <w:rtl/>
          </w:rPr>
          <w:t xml:space="preserve"> </w:t>
        </w:r>
        <w:r w:rsidR="00456768" w:rsidRPr="00B568AE">
          <w:rPr>
            <w:rFonts w:ascii="Arial" w:hAnsi="Arial" w:hint="eastAsia"/>
            <w:sz w:val="22"/>
            <w:rtl/>
          </w:rPr>
          <w:t>נציג</w:t>
        </w:r>
        <w:r w:rsidR="00456768" w:rsidRPr="00B568AE">
          <w:rPr>
            <w:rFonts w:ascii="Arial" w:hAnsi="Arial"/>
            <w:sz w:val="22"/>
            <w:rtl/>
          </w:rPr>
          <w:t xml:space="preserve"> </w:t>
        </w:r>
        <w:r w:rsidR="00456768" w:rsidRPr="00B568AE">
          <w:rPr>
            <w:rFonts w:ascii="Arial" w:hAnsi="Arial" w:hint="eastAsia"/>
            <w:sz w:val="22"/>
            <w:rtl/>
          </w:rPr>
          <w:t>נציבות</w:t>
        </w:r>
        <w:r w:rsidR="00456768" w:rsidRPr="00B568AE">
          <w:rPr>
            <w:rFonts w:ascii="Arial" w:hAnsi="Arial"/>
            <w:sz w:val="22"/>
            <w:rtl/>
          </w:rPr>
          <w:t xml:space="preserve"> </w:t>
        </w:r>
        <w:r w:rsidR="00456768" w:rsidRPr="00B568AE">
          <w:rPr>
            <w:rFonts w:ascii="Arial" w:hAnsi="Arial" w:hint="eastAsia"/>
            <w:sz w:val="22"/>
            <w:rtl/>
          </w:rPr>
          <w:t>שירות</w:t>
        </w:r>
        <w:r w:rsidR="00456768" w:rsidRPr="00B568AE">
          <w:rPr>
            <w:rFonts w:ascii="Arial" w:hAnsi="Arial"/>
            <w:sz w:val="22"/>
            <w:rtl/>
          </w:rPr>
          <w:t xml:space="preserve"> </w:t>
        </w:r>
        <w:r w:rsidR="00456768" w:rsidRPr="00B568AE">
          <w:rPr>
            <w:rFonts w:ascii="Arial" w:hAnsi="Arial" w:hint="eastAsia"/>
            <w:sz w:val="22"/>
            <w:rtl/>
          </w:rPr>
          <w:t>המדינה</w:t>
        </w:r>
        <w:r w:rsidR="00456768" w:rsidRPr="00B568AE">
          <w:rPr>
            <w:rFonts w:ascii="Arial" w:hAnsi="Arial"/>
            <w:sz w:val="22"/>
            <w:rtl/>
          </w:rPr>
          <w:t xml:space="preserve">, </w:t>
        </w:r>
        <w:r w:rsidR="00456768" w:rsidRPr="00B568AE">
          <w:rPr>
            <w:rFonts w:ascii="Arial" w:hAnsi="Arial" w:hint="eastAsia"/>
            <w:sz w:val="22"/>
            <w:rtl/>
          </w:rPr>
          <w:t>מר</w:t>
        </w:r>
        <w:r w:rsidR="00456768" w:rsidRPr="00B568AE">
          <w:rPr>
            <w:rFonts w:ascii="Arial" w:hAnsi="Arial"/>
            <w:sz w:val="22"/>
            <w:rtl/>
          </w:rPr>
          <w:t xml:space="preserve"> </w:t>
        </w:r>
        <w:r w:rsidR="00456768" w:rsidRPr="00B568AE">
          <w:rPr>
            <w:rFonts w:ascii="Arial" w:hAnsi="Arial" w:hint="eastAsia"/>
            <w:sz w:val="22"/>
            <w:rtl/>
          </w:rPr>
          <w:t>ציון</w:t>
        </w:r>
        <w:r w:rsidR="00456768" w:rsidRPr="00B568AE">
          <w:rPr>
            <w:rFonts w:ascii="Arial" w:hAnsi="Arial"/>
            <w:sz w:val="22"/>
            <w:rtl/>
          </w:rPr>
          <w:t xml:space="preserve"> </w:t>
        </w:r>
        <w:r w:rsidR="00456768" w:rsidRPr="00B568AE">
          <w:rPr>
            <w:rFonts w:ascii="Arial" w:hAnsi="Arial" w:hint="eastAsia"/>
            <w:sz w:val="22"/>
            <w:rtl/>
          </w:rPr>
          <w:t>לוי</w:t>
        </w:r>
        <w:r w:rsidR="00456768" w:rsidRPr="00B568AE">
          <w:rPr>
            <w:rFonts w:ascii="Arial" w:hAnsi="Arial"/>
            <w:sz w:val="22"/>
            <w:rtl/>
          </w:rPr>
          <w:t xml:space="preserve">, </w:t>
        </w:r>
        <w:r w:rsidR="00456768" w:rsidRPr="00B568AE">
          <w:rPr>
            <w:rFonts w:ascii="Arial" w:hAnsi="Arial" w:hint="eastAsia"/>
            <w:sz w:val="22"/>
            <w:rtl/>
          </w:rPr>
          <w:t>כי</w:t>
        </w:r>
        <w:r w:rsidR="00456768" w:rsidRPr="00B568AE">
          <w:rPr>
            <w:rFonts w:ascii="Arial" w:hAnsi="Arial"/>
            <w:sz w:val="22"/>
            <w:rtl/>
          </w:rPr>
          <w:t xml:space="preserve"> </w:t>
        </w:r>
        <w:r w:rsidR="00456768" w:rsidRPr="00B568AE">
          <w:rPr>
            <w:rFonts w:ascii="Arial" w:hAnsi="Arial" w:hint="eastAsia"/>
            <w:sz w:val="22"/>
            <w:rtl/>
          </w:rPr>
          <w:t>דרגתו</w:t>
        </w:r>
        <w:r w:rsidR="00456768" w:rsidRPr="00B568AE">
          <w:rPr>
            <w:rFonts w:ascii="Arial" w:hAnsi="Arial"/>
            <w:sz w:val="22"/>
            <w:rtl/>
          </w:rPr>
          <w:t xml:space="preserve"> </w:t>
        </w:r>
        <w:r w:rsidR="00456768" w:rsidRPr="00B568AE">
          <w:rPr>
            <w:rFonts w:ascii="Arial" w:hAnsi="Arial" w:hint="eastAsia"/>
            <w:sz w:val="22"/>
            <w:rtl/>
          </w:rPr>
          <w:t>של</w:t>
        </w:r>
        <w:r w:rsidR="00456768" w:rsidRPr="00B568AE">
          <w:rPr>
            <w:rFonts w:ascii="Arial" w:hAnsi="Arial"/>
            <w:sz w:val="22"/>
            <w:rtl/>
          </w:rPr>
          <w:t xml:space="preserve"> </w:t>
        </w:r>
        <w:r w:rsidR="00456768" w:rsidRPr="00B568AE">
          <w:rPr>
            <w:rFonts w:ascii="Arial" w:hAnsi="Arial" w:hint="eastAsia"/>
            <w:sz w:val="22"/>
            <w:rtl/>
          </w:rPr>
          <w:t>התובע</w:t>
        </w:r>
        <w:r w:rsidR="00456768" w:rsidRPr="00B568AE">
          <w:rPr>
            <w:rFonts w:ascii="Arial" w:hAnsi="Arial"/>
            <w:sz w:val="22"/>
            <w:rtl/>
          </w:rPr>
          <w:t xml:space="preserve"> </w:t>
        </w:r>
        <w:r w:rsidR="00456768" w:rsidRPr="00B568AE">
          <w:rPr>
            <w:rFonts w:ascii="Arial" w:hAnsi="Arial" w:hint="eastAsia"/>
            <w:sz w:val="22"/>
            <w:rtl/>
          </w:rPr>
          <w:t>תתוקן</w:t>
        </w:r>
        <w:r w:rsidR="00456768" w:rsidRPr="00B568AE">
          <w:rPr>
            <w:rFonts w:ascii="Arial" w:hAnsi="Arial"/>
            <w:sz w:val="22"/>
            <w:rtl/>
          </w:rPr>
          <w:t xml:space="preserve"> </w:t>
        </w:r>
        <w:r w:rsidR="00456768" w:rsidRPr="00B568AE">
          <w:rPr>
            <w:rFonts w:ascii="Arial" w:hAnsi="Arial" w:hint="eastAsia"/>
            <w:sz w:val="22"/>
            <w:rtl/>
          </w:rPr>
          <w:t>בכפוף</w:t>
        </w:r>
        <w:r w:rsidR="00456768" w:rsidRPr="00B568AE">
          <w:rPr>
            <w:rFonts w:ascii="Arial" w:hAnsi="Arial"/>
            <w:sz w:val="22"/>
            <w:rtl/>
          </w:rPr>
          <w:t xml:space="preserve"> </w:t>
        </w:r>
        <w:r w:rsidR="00456768" w:rsidRPr="00B568AE">
          <w:rPr>
            <w:rFonts w:ascii="Arial" w:hAnsi="Arial" w:hint="eastAsia"/>
            <w:sz w:val="22"/>
            <w:rtl/>
          </w:rPr>
          <w:t>לתנאי</w:t>
        </w:r>
        <w:r w:rsidR="00456768" w:rsidRPr="00B568AE">
          <w:rPr>
            <w:rFonts w:ascii="Arial" w:hAnsi="Arial"/>
            <w:sz w:val="22"/>
            <w:rtl/>
          </w:rPr>
          <w:t xml:space="preserve"> </w:t>
        </w:r>
        <w:r w:rsidR="00456768" w:rsidRPr="00B568AE">
          <w:rPr>
            <w:rFonts w:ascii="Arial" w:hAnsi="Arial" w:hint="eastAsia"/>
            <w:sz w:val="22"/>
            <w:rtl/>
          </w:rPr>
          <w:t>החוזה</w:t>
        </w:r>
        <w:r w:rsidR="00456768" w:rsidRPr="00B568AE">
          <w:rPr>
            <w:rFonts w:ascii="Arial" w:hAnsi="Arial"/>
            <w:sz w:val="22"/>
            <w:rtl/>
          </w:rPr>
          <w:t xml:space="preserve">. </w:t>
        </w:r>
        <w:r w:rsidR="00456768" w:rsidRPr="00B568AE">
          <w:rPr>
            <w:rFonts w:ascii="Arial" w:hAnsi="Arial" w:hint="eastAsia"/>
            <w:sz w:val="22"/>
            <w:rtl/>
          </w:rPr>
          <w:t>תיקון</w:t>
        </w:r>
        <w:r w:rsidR="00456768" w:rsidRPr="00B568AE">
          <w:rPr>
            <w:rFonts w:ascii="Arial" w:hAnsi="Arial"/>
            <w:sz w:val="22"/>
            <w:rtl/>
          </w:rPr>
          <w:t xml:space="preserve"> </w:t>
        </w:r>
        <w:r w:rsidR="00456768" w:rsidRPr="00B568AE">
          <w:rPr>
            <w:rFonts w:ascii="Arial" w:hAnsi="Arial" w:hint="eastAsia"/>
            <w:sz w:val="22"/>
            <w:rtl/>
          </w:rPr>
          <w:t>זה</w:t>
        </w:r>
        <w:r w:rsidR="00456768" w:rsidRPr="00B568AE">
          <w:rPr>
            <w:rFonts w:ascii="Arial" w:hAnsi="Arial"/>
            <w:sz w:val="22"/>
            <w:rtl/>
          </w:rPr>
          <w:t xml:space="preserve"> </w:t>
        </w:r>
        <w:r w:rsidR="00456768" w:rsidRPr="00B568AE">
          <w:rPr>
            <w:rFonts w:ascii="Arial" w:hAnsi="Arial" w:hint="eastAsia"/>
            <w:sz w:val="22"/>
            <w:rtl/>
          </w:rPr>
          <w:t>לא</w:t>
        </w:r>
        <w:r w:rsidR="00456768" w:rsidRPr="00B568AE">
          <w:rPr>
            <w:rFonts w:ascii="Arial" w:hAnsi="Arial"/>
            <w:sz w:val="22"/>
            <w:rtl/>
          </w:rPr>
          <w:t xml:space="preserve"> </w:t>
        </w:r>
        <w:r w:rsidR="00456768" w:rsidRPr="00B568AE">
          <w:rPr>
            <w:rFonts w:ascii="Arial" w:hAnsi="Arial" w:hint="eastAsia"/>
            <w:sz w:val="22"/>
            <w:rtl/>
          </w:rPr>
          <w:t>נעשה</w:t>
        </w:r>
        <w:r w:rsidR="00456768" w:rsidRPr="00B568AE">
          <w:rPr>
            <w:rFonts w:ascii="Arial" w:hAnsi="Arial"/>
            <w:sz w:val="22"/>
            <w:rtl/>
          </w:rPr>
          <w:t xml:space="preserve"> </w:t>
        </w:r>
        <w:r w:rsidR="00456768" w:rsidRPr="00B568AE">
          <w:rPr>
            <w:rFonts w:ascii="Arial" w:hAnsi="Arial" w:hint="eastAsia"/>
            <w:sz w:val="22"/>
            <w:rtl/>
          </w:rPr>
          <w:t>מעולם</w:t>
        </w:r>
        <w:r w:rsidR="00456768" w:rsidRPr="00B568AE">
          <w:rPr>
            <w:rFonts w:ascii="Arial" w:hAnsi="Arial"/>
            <w:sz w:val="22"/>
            <w:rtl/>
          </w:rPr>
          <w:t xml:space="preserve">, </w:t>
        </w:r>
        <w:r w:rsidR="00456768" w:rsidRPr="00B568AE">
          <w:rPr>
            <w:rFonts w:ascii="Arial" w:hAnsi="Arial" w:hint="eastAsia"/>
            <w:sz w:val="22"/>
            <w:rtl/>
          </w:rPr>
          <w:t>ובשל</w:t>
        </w:r>
        <w:r w:rsidR="00456768" w:rsidRPr="00B568AE">
          <w:rPr>
            <w:rFonts w:ascii="Arial" w:hAnsi="Arial"/>
            <w:sz w:val="22"/>
            <w:rtl/>
          </w:rPr>
          <w:t xml:space="preserve"> </w:t>
        </w:r>
        <w:r w:rsidR="00456768" w:rsidRPr="00B568AE">
          <w:rPr>
            <w:rFonts w:ascii="Arial" w:hAnsi="Arial" w:hint="eastAsia"/>
            <w:sz w:val="22"/>
            <w:rtl/>
          </w:rPr>
          <w:t>כך</w:t>
        </w:r>
        <w:r w:rsidR="00456768" w:rsidRPr="00B568AE">
          <w:rPr>
            <w:rFonts w:ascii="Arial" w:hAnsi="Arial"/>
            <w:sz w:val="22"/>
            <w:rtl/>
          </w:rPr>
          <w:t xml:space="preserve"> </w:t>
        </w:r>
        <w:r w:rsidR="00456768" w:rsidRPr="00B568AE">
          <w:rPr>
            <w:rFonts w:ascii="Arial" w:hAnsi="Arial" w:hint="eastAsia"/>
            <w:sz w:val="22"/>
            <w:rtl/>
          </w:rPr>
          <w:t>התובע</w:t>
        </w:r>
        <w:r w:rsidR="00456768" w:rsidRPr="00B568AE">
          <w:rPr>
            <w:rFonts w:ascii="Arial" w:hAnsi="Arial"/>
            <w:sz w:val="22"/>
            <w:rtl/>
          </w:rPr>
          <w:t xml:space="preserve"> </w:t>
        </w:r>
        <w:r w:rsidR="00456768" w:rsidRPr="00B568AE">
          <w:rPr>
            <w:rFonts w:ascii="Arial" w:hAnsi="Arial" w:hint="eastAsia"/>
            <w:sz w:val="22"/>
            <w:rtl/>
          </w:rPr>
          <w:t>נאלץ</w:t>
        </w:r>
        <w:r w:rsidR="00456768" w:rsidRPr="00B568AE">
          <w:rPr>
            <w:rFonts w:ascii="Arial" w:hAnsi="Arial"/>
            <w:sz w:val="22"/>
            <w:rtl/>
          </w:rPr>
          <w:t xml:space="preserve"> </w:t>
        </w:r>
        <w:r w:rsidR="00456768" w:rsidRPr="00B568AE">
          <w:rPr>
            <w:rFonts w:ascii="Arial" w:hAnsi="Arial" w:hint="eastAsia"/>
            <w:sz w:val="22"/>
            <w:rtl/>
          </w:rPr>
          <w:t>להמשיך</w:t>
        </w:r>
        <w:r w:rsidR="00456768" w:rsidRPr="00B568AE">
          <w:rPr>
            <w:rFonts w:ascii="Arial" w:hAnsi="Arial"/>
            <w:sz w:val="22"/>
            <w:rtl/>
          </w:rPr>
          <w:t xml:space="preserve"> "לחזר </w:t>
        </w:r>
        <w:r w:rsidR="00456768" w:rsidRPr="00B568AE">
          <w:rPr>
            <w:rFonts w:ascii="Arial" w:hAnsi="Arial" w:hint="eastAsia"/>
            <w:sz w:val="22"/>
            <w:rtl/>
          </w:rPr>
          <w:t>על</w:t>
        </w:r>
        <w:r w:rsidR="00456768" w:rsidRPr="00B568AE">
          <w:rPr>
            <w:rFonts w:ascii="Arial" w:hAnsi="Arial"/>
            <w:sz w:val="22"/>
            <w:rtl/>
          </w:rPr>
          <w:t xml:space="preserve"> </w:t>
        </w:r>
        <w:r w:rsidR="00456768" w:rsidRPr="00B568AE">
          <w:rPr>
            <w:rFonts w:ascii="Arial" w:hAnsi="Arial" w:hint="eastAsia"/>
            <w:sz w:val="22"/>
            <w:rtl/>
          </w:rPr>
          <w:t>הפתחים</w:t>
        </w:r>
        <w:r w:rsidR="00456768" w:rsidRPr="00B568AE">
          <w:rPr>
            <w:rFonts w:ascii="Arial" w:hAnsi="Arial"/>
            <w:sz w:val="22"/>
            <w:rtl/>
          </w:rPr>
          <w:t xml:space="preserve">" </w:t>
        </w:r>
        <w:r w:rsidR="00456768" w:rsidRPr="00B568AE">
          <w:rPr>
            <w:rFonts w:ascii="Arial" w:hAnsi="Arial" w:hint="eastAsia"/>
            <w:sz w:val="22"/>
            <w:rtl/>
          </w:rPr>
          <w:t>על</w:t>
        </w:r>
        <w:r w:rsidR="00456768" w:rsidRPr="00B568AE">
          <w:rPr>
            <w:rFonts w:ascii="Arial" w:hAnsi="Arial"/>
            <w:sz w:val="22"/>
            <w:rtl/>
          </w:rPr>
          <w:t xml:space="preserve"> </w:t>
        </w:r>
        <w:r w:rsidR="00456768" w:rsidRPr="00B568AE">
          <w:rPr>
            <w:rFonts w:ascii="Arial" w:hAnsi="Arial" w:hint="eastAsia"/>
            <w:sz w:val="22"/>
            <w:rtl/>
          </w:rPr>
          <w:t>מנת</w:t>
        </w:r>
        <w:r w:rsidR="00456768" w:rsidRPr="00B568AE">
          <w:rPr>
            <w:rFonts w:ascii="Arial" w:hAnsi="Arial"/>
            <w:sz w:val="22"/>
            <w:rtl/>
          </w:rPr>
          <w:t xml:space="preserve"> </w:t>
        </w:r>
        <w:r w:rsidR="00456768" w:rsidRPr="00B568AE">
          <w:rPr>
            <w:rFonts w:ascii="Arial" w:hAnsi="Arial" w:hint="eastAsia"/>
            <w:sz w:val="22"/>
            <w:rtl/>
          </w:rPr>
          <w:t>לקבל</w:t>
        </w:r>
        <w:r w:rsidR="00456768" w:rsidRPr="00B568AE">
          <w:rPr>
            <w:rFonts w:ascii="Arial" w:hAnsi="Arial"/>
            <w:sz w:val="22"/>
            <w:rtl/>
          </w:rPr>
          <w:t xml:space="preserve"> </w:t>
        </w:r>
        <w:r w:rsidR="00456768" w:rsidRPr="00B568AE">
          <w:rPr>
            <w:rFonts w:ascii="Arial" w:hAnsi="Arial" w:hint="eastAsia"/>
            <w:sz w:val="22"/>
            <w:rtl/>
          </w:rPr>
          <w:t>תשובות</w:t>
        </w:r>
      </w:ins>
      <w:ins w:id="4102" w:author="אביה שקורי" w:date="2021-12-08T16:44:00Z">
        <w:r w:rsidR="001C2637" w:rsidRPr="00B568AE">
          <w:rPr>
            <w:rFonts w:ascii="Arial" w:hAnsi="Arial"/>
            <w:sz w:val="22"/>
            <w:rtl/>
          </w:rPr>
          <w:t>.</w:t>
        </w:r>
      </w:ins>
      <w:ins w:id="4103" w:author="אביה שקורי" w:date="2021-12-08T12:36:00Z">
        <w:r w:rsidR="00456768" w:rsidRPr="00B568AE">
          <w:rPr>
            <w:rFonts w:ascii="Arial" w:hAnsi="Arial"/>
            <w:sz w:val="22"/>
            <w:rtl/>
          </w:rPr>
          <w:t xml:space="preserve"> </w:t>
        </w:r>
      </w:ins>
    </w:p>
    <w:p w14:paraId="5866EF9F" w14:textId="446B91CD" w:rsidR="00456768" w:rsidRDefault="001C2637">
      <w:pPr>
        <w:pStyle w:val="11"/>
        <w:tabs>
          <w:tab w:val="left" w:pos="1160"/>
        </w:tabs>
        <w:spacing w:before="0" w:after="240" w:line="360" w:lineRule="auto"/>
        <w:rPr>
          <w:ins w:id="4104" w:author="אביה שקורי" w:date="2021-12-08T13:32:00Z"/>
          <w:rFonts w:ascii="Arial" w:hAnsi="Arial"/>
          <w:sz w:val="22"/>
          <w:rtl/>
        </w:rPr>
        <w:pPrChange w:id="4105" w:author="אופיר טל" w:date="2021-12-09T09:36:00Z">
          <w:pPr>
            <w:pStyle w:val="11"/>
            <w:tabs>
              <w:tab w:val="left" w:pos="1160"/>
            </w:tabs>
            <w:spacing w:before="0" w:after="240" w:line="360" w:lineRule="auto"/>
            <w:ind w:left="1160" w:right="360" w:firstLine="0"/>
          </w:pPr>
        </w:pPrChange>
      </w:pPr>
      <w:ins w:id="4106" w:author="אביה שקורי" w:date="2021-12-08T16:42:00Z">
        <w:r w:rsidRPr="00B568AE">
          <w:rPr>
            <w:rFonts w:ascii="Arial" w:hAnsi="Arial"/>
            <w:i/>
            <w:iCs/>
            <w:sz w:val="22"/>
            <w:rtl/>
            <w:rPrChange w:id="4107" w:author="אופיר טל" w:date="2021-12-14T13:52:00Z">
              <w:rPr>
                <w:rFonts w:ascii="Arial" w:hAnsi="Arial"/>
                <w:sz w:val="22"/>
                <w:highlight w:val="yellow"/>
                <w:rtl/>
              </w:rPr>
            </w:rPrChange>
          </w:rPr>
          <w:t>*</w:t>
        </w:r>
      </w:ins>
      <w:ins w:id="4108" w:author="אביה שקורי" w:date="2021-12-08T16:43:00Z">
        <w:r w:rsidRPr="00B568AE">
          <w:rPr>
            <w:rFonts w:ascii="Arial" w:hAnsi="Arial"/>
            <w:i/>
            <w:iCs/>
            <w:sz w:val="22"/>
            <w:rtl/>
            <w:rPrChange w:id="4109" w:author="אופיר טל" w:date="2021-12-14T13:52:00Z">
              <w:rPr>
                <w:rFonts w:ascii="Arial" w:hAnsi="Arial"/>
                <w:sz w:val="22"/>
                <w:highlight w:val="yellow"/>
                <w:rtl/>
              </w:rPr>
            </w:rPrChange>
          </w:rPr>
          <w:t xml:space="preserve">      </w:t>
        </w:r>
      </w:ins>
      <w:ins w:id="4110" w:author="אביה שקורי" w:date="2021-12-08T12:36:00Z">
        <w:r w:rsidR="00456768" w:rsidRPr="00B568AE">
          <w:rPr>
            <w:rFonts w:ascii="Arial" w:hAnsi="Arial" w:hint="eastAsia"/>
            <w:i/>
            <w:iCs/>
            <w:sz w:val="22"/>
            <w:rtl/>
            <w:rPrChange w:id="4111" w:author="אופיר טל" w:date="2021-12-14T13:52:00Z">
              <w:rPr>
                <w:rFonts w:ascii="Arial" w:hAnsi="Arial" w:hint="eastAsia"/>
                <w:sz w:val="22"/>
                <w:highlight w:val="yellow"/>
                <w:rtl/>
              </w:rPr>
            </w:rPrChange>
          </w:rPr>
          <w:t>מצ</w:t>
        </w:r>
        <w:r w:rsidR="00456768" w:rsidRPr="00B568AE">
          <w:rPr>
            <w:rFonts w:ascii="Arial" w:hAnsi="Arial"/>
            <w:i/>
            <w:iCs/>
            <w:sz w:val="22"/>
            <w:rtl/>
            <w:rPrChange w:id="4112" w:author="אופיר טל" w:date="2021-12-14T13:52:00Z">
              <w:rPr>
                <w:rFonts w:ascii="Arial" w:hAnsi="Arial"/>
                <w:sz w:val="22"/>
                <w:highlight w:val="yellow"/>
                <w:rtl/>
              </w:rPr>
            </w:rPrChange>
          </w:rPr>
          <w:t xml:space="preserve">"ב </w:t>
        </w:r>
        <w:r w:rsidR="00456768" w:rsidRPr="00B568AE">
          <w:rPr>
            <w:rFonts w:ascii="Arial" w:hAnsi="Arial" w:hint="eastAsia"/>
            <w:i/>
            <w:iCs/>
            <w:sz w:val="22"/>
            <w:rtl/>
            <w:rPrChange w:id="4113" w:author="אופיר טל" w:date="2021-12-14T13:52:00Z">
              <w:rPr>
                <w:rFonts w:ascii="Arial" w:hAnsi="Arial" w:hint="eastAsia"/>
                <w:sz w:val="22"/>
                <w:highlight w:val="yellow"/>
                <w:rtl/>
              </w:rPr>
            </w:rPrChange>
          </w:rPr>
          <w:t>מכתבו</w:t>
        </w:r>
        <w:r w:rsidR="00456768" w:rsidRPr="00B568AE">
          <w:rPr>
            <w:rFonts w:ascii="Arial" w:hAnsi="Arial"/>
            <w:i/>
            <w:iCs/>
            <w:sz w:val="22"/>
            <w:rtl/>
            <w:rPrChange w:id="4114"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4115" w:author="אופיר טל" w:date="2021-12-14T13:52:00Z">
              <w:rPr>
                <w:rFonts w:ascii="Arial" w:hAnsi="Arial" w:hint="eastAsia"/>
                <w:sz w:val="22"/>
                <w:highlight w:val="yellow"/>
                <w:rtl/>
              </w:rPr>
            </w:rPrChange>
          </w:rPr>
          <w:t>של</w:t>
        </w:r>
        <w:r w:rsidR="00456768" w:rsidRPr="00B568AE">
          <w:rPr>
            <w:rFonts w:ascii="Arial" w:hAnsi="Arial"/>
            <w:i/>
            <w:iCs/>
            <w:sz w:val="22"/>
            <w:rtl/>
            <w:rPrChange w:id="4116"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4117" w:author="אופיר טל" w:date="2021-12-14T13:52:00Z">
              <w:rPr>
                <w:rFonts w:ascii="Arial" w:hAnsi="Arial" w:hint="eastAsia"/>
                <w:sz w:val="22"/>
                <w:highlight w:val="yellow"/>
                <w:rtl/>
              </w:rPr>
            </w:rPrChange>
          </w:rPr>
          <w:t>התובע</w:t>
        </w:r>
        <w:r w:rsidR="00456768" w:rsidRPr="00B568AE">
          <w:rPr>
            <w:rFonts w:ascii="Arial" w:hAnsi="Arial"/>
            <w:i/>
            <w:iCs/>
            <w:sz w:val="22"/>
            <w:rtl/>
            <w:rPrChange w:id="4118" w:author="אופיר טל" w:date="2021-12-14T13:52:00Z">
              <w:rPr>
                <w:rFonts w:ascii="Arial" w:hAnsi="Arial"/>
                <w:sz w:val="22"/>
                <w:highlight w:val="yellow"/>
                <w:rtl/>
              </w:rPr>
            </w:rPrChange>
          </w:rPr>
          <w:t xml:space="preserve"> </w:t>
        </w:r>
        <w:r w:rsidR="00456768" w:rsidRPr="00B568AE">
          <w:rPr>
            <w:rFonts w:ascii="Arial" w:hAnsi="Arial" w:hint="eastAsia"/>
            <w:i/>
            <w:iCs/>
            <w:sz w:val="22"/>
            <w:rtl/>
            <w:rPrChange w:id="4119" w:author="אופיר טל" w:date="2021-12-14T13:52:00Z">
              <w:rPr>
                <w:rFonts w:ascii="Arial" w:hAnsi="Arial" w:hint="eastAsia"/>
                <w:sz w:val="22"/>
                <w:highlight w:val="yellow"/>
                <w:rtl/>
              </w:rPr>
            </w:rPrChange>
          </w:rPr>
          <w:t>מיום</w:t>
        </w:r>
        <w:r w:rsidR="00456768" w:rsidRPr="00B568AE">
          <w:rPr>
            <w:rFonts w:ascii="Arial" w:hAnsi="Arial"/>
            <w:i/>
            <w:iCs/>
            <w:sz w:val="22"/>
            <w:rtl/>
            <w:rPrChange w:id="4120" w:author="אופיר טל" w:date="2021-12-14T13:52:00Z">
              <w:rPr>
                <w:rFonts w:ascii="Arial" w:hAnsi="Arial"/>
                <w:sz w:val="22"/>
                <w:highlight w:val="yellow"/>
                <w:rtl/>
              </w:rPr>
            </w:rPrChange>
          </w:rPr>
          <w:t xml:space="preserve"> 15.3.2017</w:t>
        </w:r>
      </w:ins>
      <w:ins w:id="4121" w:author="אביה שקורי" w:date="2021-12-08T16:43:00Z">
        <w:r w:rsidRPr="00B568AE">
          <w:rPr>
            <w:rFonts w:ascii="Arial" w:hAnsi="Arial"/>
            <w:i/>
            <w:iCs/>
            <w:sz w:val="22"/>
            <w:rtl/>
            <w:rPrChange w:id="4122" w:author="אופיר טל" w:date="2021-12-14T13:52:00Z">
              <w:rPr>
                <w:rFonts w:ascii="Arial" w:hAnsi="Arial"/>
                <w:sz w:val="22"/>
                <w:highlight w:val="yellow"/>
                <w:rtl/>
              </w:rPr>
            </w:rPrChange>
          </w:rPr>
          <w:t>,</w:t>
        </w:r>
      </w:ins>
      <w:ins w:id="4123" w:author="אביה שקורי" w:date="2021-12-08T12:36:00Z">
        <w:r w:rsidR="00456768" w:rsidRPr="00B568AE">
          <w:rPr>
            <w:rFonts w:ascii="Arial" w:hAnsi="Arial"/>
            <w:i/>
            <w:iCs/>
            <w:sz w:val="22"/>
            <w:rtl/>
            <w:rPrChange w:id="4124" w:author="אופיר טל" w:date="2021-12-14T13:52:00Z">
              <w:rPr>
                <w:rFonts w:ascii="Arial" w:hAnsi="Arial"/>
                <w:sz w:val="22"/>
                <w:highlight w:val="yellow"/>
                <w:rtl/>
              </w:rPr>
            </w:rPrChange>
          </w:rPr>
          <w:t xml:space="preserve"> </w:t>
        </w:r>
        <w:r w:rsidR="00456768" w:rsidRPr="00B568AE">
          <w:rPr>
            <w:rFonts w:ascii="Arial" w:hAnsi="Arial" w:hint="eastAsia"/>
            <w:i/>
            <w:iCs/>
            <w:sz w:val="22"/>
            <w:highlight w:val="yellow"/>
            <w:u w:val="single"/>
            <w:rtl/>
            <w:rPrChange w:id="4125" w:author="אופיר טל" w:date="2021-12-14T13:53:00Z">
              <w:rPr>
                <w:rFonts w:ascii="Arial" w:hAnsi="Arial" w:hint="eastAsia"/>
                <w:sz w:val="22"/>
                <w:highlight w:val="yellow"/>
                <w:rtl/>
              </w:rPr>
            </w:rPrChange>
          </w:rPr>
          <w:t>כנספח</w:t>
        </w:r>
        <w:r w:rsidR="00456768" w:rsidRPr="00B568AE">
          <w:rPr>
            <w:rFonts w:ascii="Arial" w:hAnsi="Arial"/>
            <w:sz w:val="22"/>
            <w:highlight w:val="yellow"/>
            <w:u w:val="single"/>
            <w:rtl/>
            <w:rPrChange w:id="4126" w:author="אופיר טל" w:date="2021-12-14T13:53:00Z">
              <w:rPr>
                <w:rFonts w:ascii="Arial" w:hAnsi="Arial"/>
                <w:sz w:val="22"/>
                <w:highlight w:val="yellow"/>
                <w:rtl/>
              </w:rPr>
            </w:rPrChange>
          </w:rPr>
          <w:t xml:space="preserve"> </w:t>
        </w:r>
      </w:ins>
      <w:ins w:id="4127" w:author="אביה שקורי" w:date="2021-12-08T16:43:00Z">
        <w:r w:rsidRPr="00B568AE">
          <w:rPr>
            <w:rFonts w:ascii="Arial" w:hAnsi="Arial"/>
            <w:i/>
            <w:iCs/>
            <w:sz w:val="22"/>
            <w:highlight w:val="yellow"/>
            <w:u w:val="single"/>
            <w:rtl/>
            <w:rPrChange w:id="4128" w:author="אופיר טל" w:date="2021-12-14T13:53:00Z">
              <w:rPr>
                <w:rFonts w:ascii="Arial" w:hAnsi="Arial"/>
                <w:sz w:val="22"/>
                <w:rtl/>
              </w:rPr>
            </w:rPrChange>
          </w:rPr>
          <w:t>14</w:t>
        </w:r>
      </w:ins>
      <w:ins w:id="4129" w:author="אופיר טל" w:date="2021-12-14T13:52:00Z">
        <w:r w:rsidR="00B568AE" w:rsidRPr="00B568AE">
          <w:rPr>
            <w:rFonts w:ascii="Arial" w:hAnsi="Arial"/>
            <w:i/>
            <w:iCs/>
            <w:sz w:val="22"/>
            <w:highlight w:val="yellow"/>
            <w:rtl/>
            <w:rPrChange w:id="4130" w:author="אופיר טל" w:date="2021-12-14T13:53:00Z">
              <w:rPr>
                <w:rFonts w:ascii="Arial" w:hAnsi="Arial"/>
                <w:sz w:val="22"/>
                <w:rtl/>
              </w:rPr>
            </w:rPrChange>
          </w:rPr>
          <w:t>.</w:t>
        </w:r>
      </w:ins>
    </w:p>
    <w:p w14:paraId="4D212764" w14:textId="77CCFB6F" w:rsidR="00747E0D" w:rsidRPr="00B568AE" w:rsidDel="00747E0D" w:rsidRDefault="00747E0D">
      <w:pPr>
        <w:pStyle w:val="11"/>
        <w:tabs>
          <w:tab w:val="left" w:pos="1160"/>
        </w:tabs>
        <w:spacing w:before="0" w:after="240" w:line="360" w:lineRule="auto"/>
        <w:ind w:left="521" w:hanging="425"/>
        <w:rPr>
          <w:del w:id="4131" w:author="אביה שקורי" w:date="2021-12-02T14:28:00Z"/>
          <w:rStyle w:val="emailstyle17"/>
          <w:rFonts w:cs="David"/>
          <w:color w:val="auto"/>
          <w:sz w:val="22"/>
          <w:rPrChange w:id="4132" w:author="אופיר טל" w:date="2021-12-14T13:53:00Z">
            <w:rPr>
              <w:del w:id="4133" w:author="אביה שקורי" w:date="2021-12-02T14:28:00Z"/>
              <w:rStyle w:val="emailstyle17"/>
              <w:rFonts w:cs="David"/>
              <w:b/>
              <w:bCs/>
              <w:color w:val="auto"/>
              <w:sz w:val="22"/>
              <w:szCs w:val="28"/>
              <w:u w:val="single"/>
            </w:rPr>
          </w:rPrChange>
        </w:rPr>
        <w:pPrChange w:id="4134" w:author="אופיר טל" w:date="2021-12-14T13:54:00Z">
          <w:pPr>
            <w:pStyle w:val="11"/>
            <w:numPr>
              <w:numId w:val="47"/>
            </w:numPr>
            <w:tabs>
              <w:tab w:val="num" w:pos="502"/>
            </w:tabs>
            <w:spacing w:before="0" w:after="240" w:line="360" w:lineRule="auto"/>
            <w:ind w:left="510" w:right="360" w:hanging="425"/>
          </w:pPr>
        </w:pPrChange>
      </w:pPr>
    </w:p>
    <w:p w14:paraId="0F3730C9" w14:textId="6810E076" w:rsidR="0074668B" w:rsidDel="007F104F" w:rsidRDefault="002E597B">
      <w:pPr>
        <w:pStyle w:val="11"/>
        <w:numPr>
          <w:ilvl w:val="0"/>
          <w:numId w:val="51"/>
        </w:numPr>
        <w:spacing w:before="0" w:after="240" w:line="360" w:lineRule="auto"/>
        <w:ind w:left="521" w:hanging="425"/>
        <w:rPr>
          <w:del w:id="4135" w:author="אביה שקורי" w:date="2021-12-08T11:31:00Z"/>
          <w:rStyle w:val="emailstyle17"/>
          <w:rFonts w:cs="David"/>
          <w:color w:val="auto"/>
          <w:sz w:val="22"/>
        </w:rPr>
        <w:pPrChange w:id="4136" w:author="אופיר טל" w:date="2021-12-14T13:54:00Z">
          <w:pPr>
            <w:pStyle w:val="11"/>
            <w:numPr>
              <w:numId w:val="47"/>
            </w:numPr>
            <w:tabs>
              <w:tab w:val="num" w:pos="502"/>
            </w:tabs>
            <w:spacing w:before="0" w:after="240" w:line="360" w:lineRule="auto"/>
            <w:ind w:left="510" w:right="360" w:hanging="425"/>
          </w:pPr>
        </w:pPrChange>
      </w:pPr>
      <w:del w:id="4137" w:author="אביה שקורי" w:date="2021-12-08T11:31:00Z">
        <w:r w:rsidRPr="00901A33" w:rsidDel="00D94196">
          <w:rPr>
            <w:rStyle w:val="emailstyle17"/>
            <w:rFonts w:cs="David" w:hint="eastAsia"/>
            <w:color w:val="auto"/>
            <w:sz w:val="22"/>
            <w:rtl/>
          </w:rPr>
          <w:delText>כדי</w:delText>
        </w:r>
        <w:r w:rsidRPr="00901A33" w:rsidDel="00D94196">
          <w:rPr>
            <w:rStyle w:val="emailstyle17"/>
            <w:rFonts w:cs="David"/>
            <w:color w:val="auto"/>
            <w:sz w:val="22"/>
            <w:rtl/>
          </w:rPr>
          <w:delText xml:space="preserve"> לא להלאות את בית הדין הנכבד, לא נפרט  </w:delText>
        </w:r>
        <w:r w:rsidRPr="00901A33" w:rsidDel="00D94196">
          <w:rPr>
            <w:rStyle w:val="emailstyle17"/>
            <w:rFonts w:cs="David" w:hint="eastAsia"/>
            <w:color w:val="auto"/>
            <w:sz w:val="22"/>
            <w:rtl/>
          </w:rPr>
          <w:delText>ב</w:delText>
        </w:r>
        <w:r w:rsidR="004E6BD2" w:rsidRPr="00901A33" w:rsidDel="00D94196">
          <w:rPr>
            <w:rStyle w:val="emailstyle17"/>
            <w:rFonts w:cs="David" w:hint="eastAsia"/>
            <w:color w:val="auto"/>
            <w:sz w:val="22"/>
            <w:rtl/>
          </w:rPr>
          <w:delText>שלב</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זה</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ב</w:delText>
        </w:r>
        <w:r w:rsidRPr="00901A33" w:rsidDel="00D94196">
          <w:rPr>
            <w:rStyle w:val="emailstyle17"/>
            <w:rFonts w:cs="David" w:hint="eastAsia"/>
            <w:color w:val="auto"/>
            <w:sz w:val="22"/>
            <w:rtl/>
          </w:rPr>
          <w:delText>מסגרת</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כתב</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התביעה</w:delText>
        </w:r>
        <w:r w:rsidR="004E6BD2" w:rsidRPr="00901A33" w:rsidDel="00D94196">
          <w:rPr>
            <w:rStyle w:val="emailstyle17"/>
            <w:rFonts w:cs="David"/>
            <w:color w:val="auto"/>
            <w:sz w:val="22"/>
            <w:rtl/>
          </w:rPr>
          <w:delText>,</w:delText>
        </w:r>
        <w:r w:rsidRPr="00901A33" w:rsidDel="00D94196">
          <w:rPr>
            <w:rStyle w:val="emailstyle17"/>
            <w:rFonts w:cs="David"/>
            <w:color w:val="auto"/>
            <w:sz w:val="22"/>
            <w:rtl/>
          </w:rPr>
          <w:delText xml:space="preserve"> </w:delText>
        </w:r>
        <w:r w:rsidRPr="00901A33" w:rsidDel="00D94196">
          <w:rPr>
            <w:rStyle w:val="emailstyle17"/>
            <w:rFonts w:cs="David" w:hint="eastAsia"/>
            <w:color w:val="auto"/>
            <w:sz w:val="22"/>
            <w:rtl/>
          </w:rPr>
          <w:delText>את</w:delText>
        </w:r>
        <w:r w:rsidRPr="00901A33" w:rsidDel="00D94196">
          <w:rPr>
            <w:rStyle w:val="emailstyle17"/>
            <w:rFonts w:cs="David"/>
            <w:color w:val="auto"/>
            <w:sz w:val="22"/>
            <w:rtl/>
          </w:rPr>
          <w:delText xml:space="preserve"> כל הפניות הרבות של התובע לנתבע</w:delText>
        </w:r>
        <w:r w:rsidR="00D1623C" w:rsidRPr="00901A33" w:rsidDel="00D94196">
          <w:rPr>
            <w:rStyle w:val="emailstyle17"/>
            <w:rFonts w:cs="David" w:hint="eastAsia"/>
            <w:color w:val="auto"/>
            <w:sz w:val="22"/>
            <w:rtl/>
          </w:rPr>
          <w:delText>ו</w:delText>
        </w:r>
        <w:r w:rsidRPr="00901A33" w:rsidDel="00D94196">
          <w:rPr>
            <w:rStyle w:val="emailstyle17"/>
            <w:rFonts w:cs="David"/>
            <w:color w:val="auto"/>
            <w:sz w:val="22"/>
            <w:rtl/>
          </w:rPr>
          <w:delText>ת</w:delText>
        </w:r>
        <w:r w:rsidR="00D1623C" w:rsidRPr="00901A33" w:rsidDel="00D94196">
          <w:rPr>
            <w:rStyle w:val="emailstyle17"/>
            <w:rFonts w:cs="David"/>
            <w:color w:val="auto"/>
            <w:sz w:val="22"/>
            <w:rtl/>
          </w:rPr>
          <w:delText xml:space="preserve"> או מי מהן</w:delText>
        </w:r>
        <w:r w:rsidRPr="00901A33" w:rsidDel="00D94196">
          <w:rPr>
            <w:rStyle w:val="emailstyle17"/>
            <w:rFonts w:cs="David"/>
            <w:color w:val="auto"/>
            <w:sz w:val="22"/>
            <w:rtl/>
          </w:rPr>
          <w:delText>, את ההת</w:delText>
        </w:r>
        <w:r w:rsidR="00EC4280" w:rsidRPr="00901A33" w:rsidDel="00D94196">
          <w:rPr>
            <w:rStyle w:val="emailstyle17"/>
            <w:rFonts w:cs="David" w:hint="eastAsia"/>
            <w:color w:val="auto"/>
            <w:sz w:val="22"/>
            <w:rtl/>
          </w:rPr>
          <w:delText>חמקות</w:delText>
        </w:r>
        <w:r w:rsidR="00EC4280" w:rsidRPr="00901A33" w:rsidDel="00D94196">
          <w:rPr>
            <w:rStyle w:val="emailstyle17"/>
            <w:rFonts w:cs="David"/>
            <w:color w:val="auto"/>
            <w:sz w:val="22"/>
            <w:rtl/>
          </w:rPr>
          <w:delText xml:space="preserve"> השיטתית </w:delText>
        </w:r>
        <w:r w:rsidR="00D1623C" w:rsidRPr="00901A33" w:rsidDel="00D94196">
          <w:rPr>
            <w:rStyle w:val="emailstyle17"/>
            <w:rFonts w:cs="David" w:hint="eastAsia"/>
            <w:color w:val="auto"/>
            <w:sz w:val="22"/>
            <w:rtl/>
          </w:rPr>
          <w:delText>מפניותיו</w:delText>
        </w:r>
        <w:r w:rsidR="00D1623C" w:rsidRPr="00901A33" w:rsidDel="00D94196">
          <w:rPr>
            <w:rStyle w:val="emailstyle17"/>
            <w:rFonts w:cs="David"/>
            <w:color w:val="auto"/>
            <w:sz w:val="22"/>
            <w:rtl/>
          </w:rPr>
          <w:delText xml:space="preserve"> </w:delText>
        </w:r>
        <w:r w:rsidR="00D1623C" w:rsidRPr="00901A33" w:rsidDel="00D94196">
          <w:rPr>
            <w:rStyle w:val="emailstyle17"/>
            <w:rFonts w:cs="David" w:hint="eastAsia"/>
            <w:color w:val="auto"/>
            <w:sz w:val="22"/>
            <w:rtl/>
          </w:rPr>
          <w:delText>וטענותיו</w:delText>
        </w:r>
        <w:r w:rsidR="00D1623C" w:rsidRPr="00901A33" w:rsidDel="00D94196">
          <w:rPr>
            <w:rStyle w:val="emailstyle17"/>
            <w:rFonts w:cs="David"/>
            <w:color w:val="auto"/>
            <w:sz w:val="22"/>
            <w:rtl/>
          </w:rPr>
          <w:delText>,</w:delText>
        </w:r>
        <w:r w:rsidR="00EC4280" w:rsidRPr="00901A33" w:rsidDel="00D94196">
          <w:rPr>
            <w:rStyle w:val="emailstyle17"/>
            <w:rFonts w:cs="David"/>
            <w:color w:val="auto"/>
            <w:sz w:val="22"/>
            <w:rtl/>
          </w:rPr>
          <w:delText xml:space="preserve"> </w:delText>
        </w:r>
        <w:r w:rsidR="00D1623C" w:rsidRPr="00901A33" w:rsidDel="00D94196">
          <w:rPr>
            <w:rStyle w:val="emailstyle17"/>
            <w:rFonts w:cs="David" w:hint="eastAsia"/>
            <w:color w:val="auto"/>
            <w:sz w:val="22"/>
            <w:rtl/>
          </w:rPr>
          <w:delText>כמו</w:delText>
        </w:r>
        <w:r w:rsidR="00D1623C" w:rsidRPr="00901A33" w:rsidDel="00D94196">
          <w:rPr>
            <w:rStyle w:val="emailstyle17"/>
            <w:rFonts w:cs="David"/>
            <w:color w:val="auto"/>
            <w:sz w:val="22"/>
            <w:rtl/>
          </w:rPr>
          <w:delText xml:space="preserve"> גם </w:delText>
        </w:r>
        <w:r w:rsidRPr="00901A33" w:rsidDel="00D94196">
          <w:rPr>
            <w:rStyle w:val="emailstyle17"/>
            <w:rFonts w:cs="David"/>
            <w:color w:val="auto"/>
            <w:sz w:val="22"/>
            <w:rtl/>
          </w:rPr>
          <w:delText>את עגמת הנפש הקשה והמתמשכת שנגרמה לו מתחושת "החיזור אחר הפתחים"</w:delText>
        </w:r>
        <w:r w:rsidR="004E6BD2" w:rsidRPr="00901A33" w:rsidDel="00D94196">
          <w:rPr>
            <w:rStyle w:val="emailstyle17"/>
            <w:rFonts w:cs="David"/>
            <w:color w:val="auto"/>
            <w:sz w:val="22"/>
            <w:rtl/>
          </w:rPr>
          <w:delText xml:space="preserve"> ומ</w:delText>
        </w:r>
        <w:r w:rsidR="000F458D" w:rsidRPr="00901A33" w:rsidDel="00D94196">
          <w:rPr>
            <w:rStyle w:val="emailstyle17"/>
            <w:rFonts w:cs="David" w:hint="eastAsia"/>
            <w:color w:val="auto"/>
            <w:sz w:val="22"/>
            <w:rtl/>
          </w:rPr>
          <w:delText>ה</w:delText>
        </w:r>
        <w:r w:rsidR="004E6BD2" w:rsidRPr="00901A33" w:rsidDel="00D94196">
          <w:rPr>
            <w:rStyle w:val="emailstyle17"/>
            <w:rFonts w:cs="David" w:hint="eastAsia"/>
            <w:color w:val="auto"/>
            <w:sz w:val="22"/>
            <w:rtl/>
          </w:rPr>
          <w:delText>תגובות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ש</w:delText>
        </w:r>
        <w:r w:rsidR="000F458D" w:rsidRPr="00901A33" w:rsidDel="00D94196">
          <w:rPr>
            <w:rStyle w:val="emailstyle17"/>
            <w:rFonts w:cs="David" w:hint="eastAsia"/>
            <w:color w:val="auto"/>
            <w:sz w:val="22"/>
            <w:rtl/>
          </w:rPr>
          <w:delText>קיבל</w:delText>
        </w:r>
        <w:r w:rsidR="000F458D" w:rsidRPr="00901A33" w:rsidDel="00D94196">
          <w:rPr>
            <w:rStyle w:val="emailstyle17"/>
            <w:rFonts w:cs="David"/>
            <w:color w:val="auto"/>
            <w:sz w:val="22"/>
            <w:rtl/>
          </w:rPr>
          <w:delText xml:space="preserve">, </w:delText>
        </w:r>
        <w:r w:rsidR="000F458D" w:rsidRPr="00901A33" w:rsidDel="00D94196">
          <w:rPr>
            <w:rStyle w:val="emailstyle17"/>
            <w:rFonts w:cs="David" w:hint="eastAsia"/>
            <w:color w:val="auto"/>
            <w:sz w:val="22"/>
            <w:rtl/>
          </w:rPr>
          <w:delText>ש</w:delText>
        </w:r>
        <w:r w:rsidR="004E6BD2" w:rsidRPr="00901A33" w:rsidDel="00D94196">
          <w:rPr>
            <w:rStyle w:val="emailstyle17"/>
            <w:rFonts w:cs="David" w:hint="eastAsia"/>
            <w:color w:val="auto"/>
            <w:sz w:val="22"/>
            <w:rtl/>
          </w:rPr>
          <w:delText>עיקרן</w:delText>
        </w:r>
        <w:r w:rsidR="004E6BD2" w:rsidRPr="00901A33" w:rsidDel="00D94196">
          <w:rPr>
            <w:rStyle w:val="emailstyle17"/>
            <w:rFonts w:cs="David"/>
            <w:color w:val="auto"/>
            <w:sz w:val="22"/>
            <w:rtl/>
          </w:rPr>
          <w:delText xml:space="preserve"> "תמתין" </w:delText>
        </w:r>
        <w:r w:rsidR="004E6BD2" w:rsidRPr="00901A33" w:rsidDel="00D94196">
          <w:rPr>
            <w:rStyle w:val="emailstyle17"/>
            <w:rFonts w:cs="David" w:hint="eastAsia"/>
            <w:color w:val="auto"/>
            <w:sz w:val="22"/>
            <w:rtl/>
          </w:rPr>
          <w:delText>ו</w:delText>
        </w:r>
        <w:r w:rsidR="004E6BD2" w:rsidRPr="00901A33" w:rsidDel="00D94196">
          <w:rPr>
            <w:rStyle w:val="emailstyle17"/>
            <w:rFonts w:cs="David"/>
            <w:color w:val="auto"/>
            <w:sz w:val="22"/>
            <w:rtl/>
          </w:rPr>
          <w:delText xml:space="preserve">"בודקים" </w:delText>
        </w:r>
        <w:r w:rsidR="004E6BD2" w:rsidRPr="00901A33" w:rsidDel="00D94196">
          <w:rPr>
            <w:rStyle w:val="emailstyle17"/>
            <w:rFonts w:cs="David" w:hint="eastAsia"/>
            <w:color w:val="auto"/>
            <w:sz w:val="22"/>
            <w:rtl/>
          </w:rPr>
          <w:delText>את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הנושא</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וזאת</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לאורך</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תקופה</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של</w:delText>
        </w:r>
        <w:r w:rsidR="004E6BD2" w:rsidRPr="00901A33" w:rsidDel="00D94196">
          <w:rPr>
            <w:rStyle w:val="emailstyle17"/>
            <w:rFonts w:cs="David"/>
            <w:color w:val="auto"/>
            <w:sz w:val="22"/>
            <w:rtl/>
          </w:rPr>
          <w:delText xml:space="preserve"> </w:delText>
        </w:r>
        <w:r w:rsidR="004E6BD2" w:rsidRPr="00901A33" w:rsidDel="00D94196">
          <w:rPr>
            <w:rStyle w:val="emailstyle17"/>
            <w:rFonts w:cs="David" w:hint="eastAsia"/>
            <w:color w:val="auto"/>
            <w:sz w:val="22"/>
            <w:rtl/>
          </w:rPr>
          <w:delText>כ</w:delText>
        </w:r>
        <w:r w:rsidR="004E6BD2" w:rsidRPr="00901A33" w:rsidDel="00D94196">
          <w:rPr>
            <w:rStyle w:val="emailstyle17"/>
            <w:rFonts w:cs="David"/>
            <w:color w:val="auto"/>
            <w:sz w:val="22"/>
            <w:rtl/>
          </w:rPr>
          <w:delText xml:space="preserve">-6 </w:delText>
        </w:r>
        <w:r w:rsidR="004E6BD2" w:rsidRPr="00901A33" w:rsidDel="00D94196">
          <w:rPr>
            <w:rStyle w:val="emailstyle17"/>
            <w:rFonts w:cs="David" w:hint="eastAsia"/>
            <w:color w:val="auto"/>
            <w:sz w:val="22"/>
            <w:rtl/>
          </w:rPr>
          <w:delText>שנים</w:delText>
        </w:r>
        <w:r w:rsidR="004E6BD2" w:rsidRPr="00901A33" w:rsidDel="00D94196">
          <w:rPr>
            <w:rStyle w:val="emailstyle17"/>
            <w:rFonts w:cs="David"/>
            <w:color w:val="auto"/>
            <w:sz w:val="22"/>
            <w:rtl/>
          </w:rPr>
          <w:delText>(!)</w:delText>
        </w:r>
        <w:r w:rsidR="00FC5238" w:rsidRPr="00901A33" w:rsidDel="00D94196">
          <w:rPr>
            <w:rStyle w:val="emailstyle17"/>
            <w:rFonts w:cs="David"/>
            <w:color w:val="auto"/>
            <w:sz w:val="22"/>
            <w:rtl/>
          </w:rPr>
          <w:delText>.</w:delText>
        </w:r>
        <w:r w:rsidRPr="00901A33" w:rsidDel="00D94196">
          <w:rPr>
            <w:rStyle w:val="emailstyle17"/>
            <w:rFonts w:cs="David"/>
            <w:color w:val="auto"/>
            <w:sz w:val="22"/>
            <w:rtl/>
          </w:rPr>
          <w:delText xml:space="preserve"> </w:delText>
        </w:r>
      </w:del>
    </w:p>
    <w:p w14:paraId="1032E0B4" w14:textId="77777777" w:rsidR="001146E2" w:rsidRDefault="00FC5238">
      <w:pPr>
        <w:pStyle w:val="11"/>
        <w:numPr>
          <w:ilvl w:val="0"/>
          <w:numId w:val="51"/>
        </w:numPr>
        <w:spacing w:before="0" w:after="240" w:line="360" w:lineRule="auto"/>
        <w:ind w:left="521" w:firstLine="0"/>
        <w:rPr>
          <w:ins w:id="4138" w:author="Shimon" w:date="2022-01-06T01:15:00Z"/>
          <w:rStyle w:val="emailstyle17"/>
          <w:rFonts w:cs="David"/>
          <w:color w:val="auto"/>
          <w:sz w:val="22"/>
        </w:rPr>
        <w:pPrChange w:id="4139" w:author="Shimon" w:date="2022-01-06T01:14:00Z">
          <w:pPr>
            <w:pStyle w:val="11"/>
            <w:spacing w:before="0" w:after="240" w:line="360" w:lineRule="auto"/>
            <w:ind w:left="510" w:firstLine="0"/>
          </w:pPr>
        </w:pPrChange>
      </w:pPr>
      <w:r w:rsidRPr="00E83B75">
        <w:rPr>
          <w:rStyle w:val="emailstyle17"/>
          <w:rFonts w:cs="David" w:hint="eastAsia"/>
          <w:color w:val="auto"/>
          <w:sz w:val="22"/>
          <w:rtl/>
        </w:rPr>
        <w:t>התובע</w:t>
      </w:r>
      <w:r w:rsidRPr="00E83B75">
        <w:rPr>
          <w:rStyle w:val="emailstyle17"/>
          <w:rFonts w:cs="David"/>
          <w:color w:val="auto"/>
          <w:sz w:val="22"/>
          <w:rtl/>
        </w:rPr>
        <w:t xml:space="preserve"> </w:t>
      </w:r>
      <w:r w:rsidR="00F159A8" w:rsidRPr="00E83B75">
        <w:rPr>
          <w:rStyle w:val="emailstyle17"/>
          <w:rFonts w:cs="David" w:hint="eastAsia"/>
          <w:color w:val="auto"/>
          <w:sz w:val="22"/>
          <w:rtl/>
        </w:rPr>
        <w:t>חש</w:t>
      </w:r>
      <w:r w:rsidR="00F159A8" w:rsidRPr="00E83B75">
        <w:rPr>
          <w:rStyle w:val="emailstyle17"/>
          <w:rFonts w:cs="David"/>
          <w:color w:val="auto"/>
          <w:sz w:val="22"/>
          <w:rtl/>
        </w:rPr>
        <w:t xml:space="preserve"> כי </w:t>
      </w:r>
      <w:r w:rsidR="000F458D" w:rsidRPr="00E83B75">
        <w:rPr>
          <w:rStyle w:val="emailstyle17"/>
          <w:rFonts w:cs="David" w:hint="eastAsia"/>
          <w:color w:val="auto"/>
          <w:sz w:val="22"/>
          <w:rtl/>
        </w:rPr>
        <w:t>הפס</w:t>
      </w:r>
      <w:r w:rsidRPr="00E83B75">
        <w:rPr>
          <w:rStyle w:val="emailstyle17"/>
          <w:rFonts w:cs="David" w:hint="eastAsia"/>
          <w:color w:val="auto"/>
          <w:sz w:val="22"/>
          <w:rtl/>
        </w:rPr>
        <w:t>י</w:t>
      </w:r>
      <w:r w:rsidR="000F458D" w:rsidRPr="00E83B75">
        <w:rPr>
          <w:rStyle w:val="emailstyle17"/>
          <w:rFonts w:cs="David" w:hint="eastAsia"/>
          <w:color w:val="auto"/>
          <w:sz w:val="22"/>
          <w:rtl/>
        </w:rPr>
        <w:t>ד</w:t>
      </w:r>
      <w:r w:rsidR="000F458D" w:rsidRPr="00E83B75">
        <w:rPr>
          <w:rStyle w:val="emailstyle17"/>
          <w:rFonts w:cs="David"/>
          <w:color w:val="auto"/>
          <w:sz w:val="22"/>
          <w:rtl/>
        </w:rPr>
        <w:t xml:space="preserve"> </w:t>
      </w:r>
      <w:r w:rsidRPr="00E83B75">
        <w:rPr>
          <w:rStyle w:val="emailstyle17"/>
          <w:rFonts w:cs="David" w:hint="eastAsia"/>
          <w:color w:val="auto"/>
          <w:sz w:val="22"/>
          <w:rtl/>
        </w:rPr>
        <w:t>את</w:t>
      </w:r>
      <w:r w:rsidRPr="00E83B75">
        <w:rPr>
          <w:rStyle w:val="emailstyle17"/>
          <w:rFonts w:cs="David"/>
          <w:color w:val="auto"/>
          <w:sz w:val="22"/>
          <w:rtl/>
        </w:rPr>
        <w:t xml:space="preserve"> </w:t>
      </w:r>
      <w:r w:rsidR="000F458D" w:rsidRPr="00E83B75">
        <w:rPr>
          <w:rStyle w:val="emailstyle17"/>
          <w:rFonts w:cs="David" w:hint="eastAsia"/>
          <w:color w:val="auto"/>
          <w:sz w:val="22"/>
          <w:rtl/>
        </w:rPr>
        <w:t>השנים</w:t>
      </w:r>
      <w:r w:rsidR="000F458D" w:rsidRPr="00E83B75">
        <w:rPr>
          <w:rStyle w:val="emailstyle17"/>
          <w:rFonts w:cs="David"/>
          <w:color w:val="auto"/>
          <w:sz w:val="22"/>
          <w:rtl/>
        </w:rPr>
        <w:t xml:space="preserve"> הטובות ביותר של תקופת </w:t>
      </w:r>
      <w:r w:rsidR="000F458D" w:rsidRPr="00E83B75">
        <w:rPr>
          <w:rStyle w:val="emailstyle17"/>
          <w:rFonts w:cs="David" w:hint="eastAsia"/>
          <w:color w:val="auto"/>
          <w:sz w:val="22"/>
          <w:rtl/>
        </w:rPr>
        <w:t>הגימלאות</w:t>
      </w:r>
      <w:r w:rsidR="00D1623C" w:rsidRPr="00E83B75">
        <w:rPr>
          <w:rStyle w:val="emailstyle17"/>
          <w:rFonts w:cs="David"/>
          <w:color w:val="auto"/>
          <w:sz w:val="22"/>
          <w:rtl/>
        </w:rPr>
        <w:t>,</w:t>
      </w:r>
      <w:r w:rsidR="000F458D" w:rsidRPr="00E83B75">
        <w:rPr>
          <w:rStyle w:val="emailstyle17"/>
          <w:rFonts w:cs="David"/>
          <w:color w:val="auto"/>
          <w:sz w:val="22"/>
          <w:rtl/>
        </w:rPr>
        <w:t xml:space="preserve"> אות</w:t>
      </w:r>
      <w:r w:rsidR="00D1623C" w:rsidRPr="00E83B75">
        <w:rPr>
          <w:rStyle w:val="emailstyle17"/>
          <w:rFonts w:cs="David" w:hint="eastAsia"/>
          <w:color w:val="auto"/>
          <w:sz w:val="22"/>
          <w:rtl/>
        </w:rPr>
        <w:t>ן</w:t>
      </w:r>
      <w:r w:rsidR="000F458D" w:rsidRPr="00E83B75">
        <w:rPr>
          <w:rStyle w:val="emailstyle17"/>
          <w:rFonts w:cs="David"/>
          <w:color w:val="auto"/>
          <w:sz w:val="22"/>
          <w:rtl/>
        </w:rPr>
        <w:t xml:space="preserve"> נאלץ </w:t>
      </w:r>
      <w:r w:rsidR="002E597B" w:rsidRPr="00E83B75">
        <w:rPr>
          <w:rStyle w:val="emailstyle17"/>
          <w:rFonts w:cs="David"/>
          <w:color w:val="auto"/>
          <w:sz w:val="22"/>
          <w:rtl/>
        </w:rPr>
        <w:t xml:space="preserve">להשקיע </w:t>
      </w:r>
      <w:r w:rsidR="000F458D" w:rsidRPr="00E83B75">
        <w:rPr>
          <w:rStyle w:val="emailstyle17"/>
          <w:rFonts w:cs="David" w:hint="eastAsia"/>
          <w:color w:val="auto"/>
          <w:sz w:val="22"/>
          <w:rtl/>
        </w:rPr>
        <w:t>בנ</w:t>
      </w:r>
      <w:r w:rsidR="00D1623C" w:rsidRPr="00E83B75">
        <w:rPr>
          <w:rStyle w:val="emailstyle17"/>
          <w:rFonts w:cs="David" w:hint="eastAsia"/>
          <w:color w:val="auto"/>
          <w:sz w:val="22"/>
          <w:rtl/>
        </w:rPr>
        <w:t>י</w:t>
      </w:r>
      <w:r w:rsidR="000F458D" w:rsidRPr="00E83B75">
        <w:rPr>
          <w:rStyle w:val="emailstyle17"/>
          <w:rFonts w:cs="David" w:hint="eastAsia"/>
          <w:color w:val="auto"/>
          <w:sz w:val="22"/>
          <w:rtl/>
        </w:rPr>
        <w:t>סיונותיו</w:t>
      </w:r>
      <w:r w:rsidR="000F458D" w:rsidRPr="00E83B75">
        <w:rPr>
          <w:rStyle w:val="emailstyle17"/>
          <w:rFonts w:cs="David"/>
          <w:color w:val="auto"/>
          <w:sz w:val="22"/>
          <w:rtl/>
        </w:rPr>
        <w:t xml:space="preserve"> </w:t>
      </w:r>
      <w:r w:rsidR="000F458D" w:rsidRPr="00E83B75">
        <w:rPr>
          <w:rStyle w:val="emailstyle17"/>
          <w:rFonts w:cs="David" w:hint="eastAsia"/>
          <w:color w:val="auto"/>
          <w:sz w:val="22"/>
          <w:rtl/>
        </w:rPr>
        <w:t>הממושכים</w:t>
      </w:r>
      <w:r w:rsidR="002E597B" w:rsidRPr="00E83B75">
        <w:rPr>
          <w:rStyle w:val="emailstyle17"/>
          <w:rFonts w:cs="David"/>
          <w:color w:val="auto"/>
          <w:sz w:val="22"/>
          <w:rtl/>
        </w:rPr>
        <w:t xml:space="preserve"> לנסות לקבל את זכויו</w:t>
      </w:r>
      <w:r w:rsidR="002E597B" w:rsidRPr="00E83B75">
        <w:rPr>
          <w:rStyle w:val="emailstyle17"/>
          <w:rFonts w:cs="David" w:hint="eastAsia"/>
          <w:color w:val="auto"/>
          <w:sz w:val="22"/>
          <w:rtl/>
        </w:rPr>
        <w:t>תיו</w:t>
      </w:r>
      <w:r w:rsidR="002E597B" w:rsidRPr="00E83B75">
        <w:rPr>
          <w:rStyle w:val="emailstyle17"/>
          <w:rFonts w:cs="David"/>
          <w:color w:val="auto"/>
          <w:sz w:val="22"/>
          <w:rtl/>
        </w:rPr>
        <w:t>. די אם נציין כי מדובר בעשרות פניות (לכל הפחות) מהן התעלמו הנתבעות או השיבו</w:t>
      </w:r>
      <w:ins w:id="4140" w:author="Shimon" w:date="2022-01-06T00:55:00Z">
        <w:r w:rsidR="00D336E4" w:rsidRPr="00E83B75">
          <w:rPr>
            <w:rStyle w:val="emailstyle17"/>
            <w:rFonts w:cs="David"/>
            <w:color w:val="auto"/>
            <w:sz w:val="22"/>
            <w:rtl/>
          </w:rPr>
          <w:t>,</w:t>
        </w:r>
      </w:ins>
      <w:r w:rsidR="002E597B" w:rsidRPr="00E83B75">
        <w:rPr>
          <w:rStyle w:val="emailstyle17"/>
          <w:rFonts w:cs="David"/>
          <w:color w:val="auto"/>
          <w:sz w:val="22"/>
          <w:rtl/>
        </w:rPr>
        <w:t xml:space="preserve"> </w:t>
      </w:r>
      <w:ins w:id="4141" w:author="Shimon" w:date="2022-01-06T00:52:00Z">
        <w:r w:rsidR="00D336E4" w:rsidRPr="00E83B75">
          <w:rPr>
            <w:rStyle w:val="emailstyle17"/>
            <w:rFonts w:cs="David" w:hint="eastAsia"/>
            <w:color w:val="auto"/>
            <w:sz w:val="22"/>
            <w:rtl/>
          </w:rPr>
          <w:t>באיחור</w:t>
        </w:r>
        <w:r w:rsidR="00D336E4" w:rsidRPr="00E83B75">
          <w:rPr>
            <w:rStyle w:val="emailstyle17"/>
            <w:rFonts w:cs="David"/>
            <w:color w:val="auto"/>
            <w:sz w:val="22"/>
            <w:rtl/>
          </w:rPr>
          <w:t xml:space="preserve"> ניכר </w:t>
        </w:r>
      </w:ins>
      <w:del w:id="4142" w:author="Shimon" w:date="2022-01-06T00:54:00Z">
        <w:r w:rsidR="002E597B" w:rsidRPr="00E83B75" w:rsidDel="00D336E4">
          <w:rPr>
            <w:rStyle w:val="emailstyle17"/>
            <w:rFonts w:cs="David"/>
            <w:color w:val="auto"/>
            <w:sz w:val="22"/>
            <w:rtl/>
          </w:rPr>
          <w:delText>ו</w:delText>
        </w:r>
      </w:del>
      <w:ins w:id="4143" w:author="Shimon" w:date="2022-01-06T00:54:00Z">
        <w:r w:rsidR="00D336E4" w:rsidRPr="00E83B75">
          <w:rPr>
            <w:rStyle w:val="emailstyle17"/>
            <w:rFonts w:cs="David" w:hint="eastAsia"/>
            <w:color w:val="auto"/>
            <w:sz w:val="22"/>
            <w:rtl/>
          </w:rPr>
          <w:t>רק</w:t>
        </w:r>
        <w:r w:rsidR="00D336E4" w:rsidRPr="00E83B75">
          <w:rPr>
            <w:rStyle w:val="emailstyle17"/>
            <w:rFonts w:cs="David"/>
            <w:color w:val="auto"/>
            <w:sz w:val="22"/>
            <w:rtl/>
          </w:rPr>
          <w:t xml:space="preserve"> </w:t>
        </w:r>
      </w:ins>
      <w:r w:rsidR="002E597B" w:rsidRPr="00E83B75">
        <w:rPr>
          <w:rStyle w:val="emailstyle17"/>
          <w:rFonts w:cs="David"/>
          <w:color w:val="auto"/>
          <w:sz w:val="22"/>
          <w:rtl/>
        </w:rPr>
        <w:t xml:space="preserve">לאחר </w:t>
      </w:r>
      <w:del w:id="4144" w:author="Shimon" w:date="2022-01-06T00:55:00Z">
        <w:r w:rsidR="002E597B" w:rsidRPr="00E83B75" w:rsidDel="0021246B">
          <w:rPr>
            <w:rStyle w:val="emailstyle17"/>
            <w:rFonts w:cs="David"/>
            <w:color w:val="auto"/>
            <w:sz w:val="22"/>
            <w:rtl/>
          </w:rPr>
          <w:delText>עיכובים</w:delText>
        </w:r>
      </w:del>
      <w:r w:rsidR="002E597B" w:rsidRPr="00E83B75">
        <w:rPr>
          <w:rStyle w:val="emailstyle17"/>
          <w:rFonts w:cs="David"/>
          <w:color w:val="auto"/>
          <w:sz w:val="22"/>
          <w:rtl/>
        </w:rPr>
        <w:t xml:space="preserve"> </w:t>
      </w:r>
      <w:del w:id="4145" w:author="Shimon" w:date="2022-01-06T00:55:00Z">
        <w:r w:rsidR="002E597B" w:rsidRPr="00E83B75" w:rsidDel="0021246B">
          <w:rPr>
            <w:rStyle w:val="emailstyle17"/>
            <w:rFonts w:cs="David"/>
            <w:color w:val="auto"/>
            <w:sz w:val="22"/>
            <w:rtl/>
          </w:rPr>
          <w:delText>ו</w:delText>
        </w:r>
      </w:del>
      <w:r w:rsidR="002E597B" w:rsidRPr="00E83B75">
        <w:rPr>
          <w:rStyle w:val="emailstyle17"/>
          <w:rFonts w:cs="David"/>
          <w:color w:val="auto"/>
          <w:sz w:val="22"/>
          <w:rtl/>
        </w:rPr>
        <w:t>תזכורות רבות מספור</w:t>
      </w:r>
      <w:ins w:id="4146" w:author="Shimon" w:date="2022-01-06T00:55:00Z">
        <w:r w:rsidR="0021246B" w:rsidRPr="00E83B75">
          <w:rPr>
            <w:rStyle w:val="emailstyle17"/>
            <w:rFonts w:cs="David"/>
            <w:color w:val="auto"/>
            <w:sz w:val="22"/>
            <w:rtl/>
          </w:rPr>
          <w:t>,</w:t>
        </w:r>
      </w:ins>
      <w:del w:id="4147" w:author="Shimon" w:date="2022-01-06T00:53:00Z">
        <w:r w:rsidR="002E597B" w:rsidRPr="00E83B75" w:rsidDel="00D336E4">
          <w:rPr>
            <w:rStyle w:val="emailstyle17"/>
            <w:rFonts w:cs="David"/>
            <w:color w:val="auto"/>
            <w:sz w:val="22"/>
            <w:rtl/>
          </w:rPr>
          <w:delText>.</w:delText>
        </w:r>
      </w:del>
      <w:del w:id="4148" w:author="Shimon" w:date="2022-01-06T00:54:00Z">
        <w:r w:rsidR="002E597B" w:rsidRPr="00E83B75" w:rsidDel="00D336E4">
          <w:rPr>
            <w:rStyle w:val="emailstyle17"/>
            <w:rFonts w:cs="David"/>
            <w:color w:val="auto"/>
            <w:sz w:val="22"/>
            <w:rtl/>
          </w:rPr>
          <w:delText xml:space="preserve"> </w:delText>
        </w:r>
      </w:del>
      <w:ins w:id="4149" w:author="Shimon" w:date="2022-01-06T00:55:00Z">
        <w:r w:rsidR="00D336E4" w:rsidRPr="00E83B75">
          <w:rPr>
            <w:rStyle w:val="emailstyle17"/>
            <w:rFonts w:cs="David" w:hint="eastAsia"/>
            <w:color w:val="auto"/>
            <w:sz w:val="22"/>
            <w:rtl/>
          </w:rPr>
          <w:t>תשובות</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לא</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ענייניות</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וטיעונים</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מופרכים</w:t>
        </w:r>
        <w:r w:rsidR="00D336E4" w:rsidRPr="00E83B75">
          <w:rPr>
            <w:rStyle w:val="emailstyle17"/>
            <w:rFonts w:cs="David"/>
            <w:color w:val="auto"/>
            <w:sz w:val="22"/>
            <w:rtl/>
          </w:rPr>
          <w:t xml:space="preserve"> </w:t>
        </w:r>
        <w:r w:rsidR="00D336E4" w:rsidRPr="00E83B75">
          <w:rPr>
            <w:rStyle w:val="emailstyle17"/>
            <w:rFonts w:cs="David" w:hint="eastAsia"/>
            <w:color w:val="auto"/>
            <w:sz w:val="22"/>
            <w:rtl/>
          </w:rPr>
          <w:t>ושיקריים</w:t>
        </w:r>
        <w:r w:rsidR="0021246B" w:rsidRPr="00E83B75">
          <w:rPr>
            <w:rStyle w:val="emailstyle17"/>
            <w:rFonts w:cs="David"/>
            <w:color w:val="auto"/>
            <w:sz w:val="22"/>
            <w:rtl/>
          </w:rPr>
          <w:t xml:space="preserve"> שאילצו את התובע </w:t>
        </w:r>
      </w:ins>
      <w:ins w:id="4150" w:author="Shimon" w:date="2022-01-06T00:56:00Z">
        <w:r w:rsidR="0021246B" w:rsidRPr="00E83B75">
          <w:rPr>
            <w:rStyle w:val="emailstyle17"/>
            <w:rFonts w:cs="David" w:hint="eastAsia"/>
            <w:color w:val="auto"/>
            <w:sz w:val="22"/>
            <w:rtl/>
          </w:rPr>
          <w:t>לה</w:t>
        </w:r>
      </w:ins>
      <w:ins w:id="4151" w:author="Shimon" w:date="2022-01-06T00:57:00Z">
        <w:r w:rsidR="0021246B" w:rsidRPr="00E83B75">
          <w:rPr>
            <w:rStyle w:val="emailstyle17"/>
            <w:rFonts w:cs="David" w:hint="eastAsia"/>
            <w:color w:val="auto"/>
            <w:sz w:val="22"/>
            <w:rtl/>
          </w:rPr>
          <w:t>שקיע</w:t>
        </w:r>
        <w:r w:rsidR="0021246B" w:rsidRPr="00E83B75">
          <w:rPr>
            <w:rStyle w:val="emailstyle17"/>
            <w:rFonts w:cs="David"/>
            <w:color w:val="auto"/>
            <w:sz w:val="22"/>
            <w:rtl/>
          </w:rPr>
          <w:t xml:space="preserve"> </w:t>
        </w:r>
        <w:r w:rsidR="0021246B" w:rsidRPr="00E83B75">
          <w:rPr>
            <w:rStyle w:val="emailstyle17"/>
            <w:rFonts w:cs="David" w:hint="eastAsia"/>
            <w:color w:val="auto"/>
            <w:sz w:val="22"/>
            <w:rtl/>
          </w:rPr>
          <w:t>זמן</w:t>
        </w:r>
        <w:r w:rsidR="0021246B" w:rsidRPr="00E83B75">
          <w:rPr>
            <w:rStyle w:val="emailstyle17"/>
            <w:rFonts w:cs="David"/>
            <w:color w:val="auto"/>
            <w:sz w:val="22"/>
            <w:rtl/>
          </w:rPr>
          <w:t xml:space="preserve"> </w:t>
        </w:r>
        <w:r w:rsidR="0021246B" w:rsidRPr="00E83B75">
          <w:rPr>
            <w:rStyle w:val="emailstyle17"/>
            <w:rFonts w:cs="David" w:hint="eastAsia"/>
            <w:color w:val="auto"/>
            <w:sz w:val="22"/>
            <w:rtl/>
          </w:rPr>
          <w:t>ומאמץ</w:t>
        </w:r>
        <w:r w:rsidR="0021246B" w:rsidRPr="00E83B75">
          <w:rPr>
            <w:rStyle w:val="emailstyle17"/>
            <w:rFonts w:cs="David"/>
            <w:color w:val="auto"/>
            <w:sz w:val="22"/>
            <w:rtl/>
          </w:rPr>
          <w:t xml:space="preserve"> </w:t>
        </w:r>
        <w:r w:rsidR="0021246B" w:rsidRPr="00E83B75">
          <w:rPr>
            <w:rStyle w:val="emailstyle17"/>
            <w:rFonts w:cs="David" w:hint="eastAsia"/>
            <w:color w:val="auto"/>
            <w:sz w:val="22"/>
            <w:rtl/>
          </w:rPr>
          <w:t>רב</w:t>
        </w:r>
        <w:r w:rsidR="0021246B" w:rsidRPr="00E83B75">
          <w:rPr>
            <w:rStyle w:val="emailstyle17"/>
            <w:rFonts w:cs="David"/>
            <w:color w:val="auto"/>
            <w:sz w:val="22"/>
            <w:rtl/>
          </w:rPr>
          <w:t xml:space="preserve"> </w:t>
        </w:r>
        <w:r w:rsidR="0021246B" w:rsidRPr="00E83B75">
          <w:rPr>
            <w:rStyle w:val="emailstyle17"/>
            <w:rFonts w:cs="David" w:hint="eastAsia"/>
            <w:color w:val="auto"/>
            <w:sz w:val="22"/>
            <w:rtl/>
          </w:rPr>
          <w:t>לה</w:t>
        </w:r>
      </w:ins>
      <w:ins w:id="4152" w:author="Shimon" w:date="2022-01-06T00:56:00Z">
        <w:r w:rsidR="0021246B" w:rsidRPr="00E83B75">
          <w:rPr>
            <w:rStyle w:val="emailstyle17"/>
            <w:rFonts w:cs="David" w:hint="eastAsia"/>
            <w:color w:val="auto"/>
            <w:sz w:val="22"/>
            <w:rtl/>
          </w:rPr>
          <w:t>פרי</w:t>
        </w:r>
      </w:ins>
      <w:ins w:id="4153" w:author="Shimon" w:date="2022-01-06T00:57:00Z">
        <w:r w:rsidR="0021246B" w:rsidRPr="00E83B75">
          <w:rPr>
            <w:rStyle w:val="emailstyle17"/>
            <w:rFonts w:cs="David" w:hint="eastAsia"/>
            <w:color w:val="auto"/>
            <w:sz w:val="22"/>
            <w:rtl/>
          </w:rPr>
          <w:t>כם</w:t>
        </w:r>
        <w:r w:rsidR="0021246B" w:rsidRPr="00E83B75">
          <w:rPr>
            <w:rStyle w:val="emailstyle17"/>
            <w:rFonts w:cs="David"/>
            <w:color w:val="auto"/>
            <w:sz w:val="22"/>
            <w:rtl/>
          </w:rPr>
          <w:t>.</w:t>
        </w:r>
      </w:ins>
      <w:ins w:id="4154" w:author="Shimon" w:date="2022-01-06T01:07:00Z">
        <w:r w:rsidR="00E83B75" w:rsidRPr="00E83B75">
          <w:rPr>
            <w:rStyle w:val="emailstyle17"/>
            <w:rFonts w:cs="David"/>
            <w:color w:val="auto"/>
            <w:sz w:val="22"/>
            <w:rtl/>
          </w:rPr>
          <w:t xml:space="preserve"> </w:t>
        </w:r>
      </w:ins>
    </w:p>
    <w:p w14:paraId="4B344AE3" w14:textId="12E9BB58" w:rsidR="00EC5A47" w:rsidRDefault="004E6BD2">
      <w:pPr>
        <w:pStyle w:val="11"/>
        <w:spacing w:before="0" w:after="240" w:line="360" w:lineRule="auto"/>
        <w:ind w:left="523" w:firstLine="0"/>
        <w:rPr>
          <w:rFonts w:ascii="David" w:hAnsi="David"/>
          <w:sz w:val="22"/>
          <w:szCs w:val="22"/>
        </w:rPr>
        <w:pPrChange w:id="4155" w:author="Shimon" w:date="2022-01-06T01:11:00Z">
          <w:pPr>
            <w:pStyle w:val="11"/>
            <w:numPr>
              <w:numId w:val="47"/>
            </w:numPr>
            <w:tabs>
              <w:tab w:val="num" w:pos="502"/>
            </w:tabs>
            <w:spacing w:before="0" w:after="120" w:line="360" w:lineRule="auto"/>
            <w:ind w:left="521" w:right="360" w:hanging="425"/>
          </w:pPr>
        </w:pPrChange>
      </w:pPr>
      <w:r w:rsidRPr="00D576DB">
        <w:rPr>
          <w:rStyle w:val="emailstyle17"/>
          <w:rFonts w:cs="David" w:hint="eastAsia"/>
          <w:color w:val="auto"/>
          <w:sz w:val="22"/>
          <w:rtl/>
        </w:rPr>
        <w:t>נציין</w:t>
      </w:r>
      <w:r w:rsidRPr="00D576DB">
        <w:rPr>
          <w:rStyle w:val="emailstyle17"/>
          <w:rFonts w:cs="David"/>
          <w:color w:val="auto"/>
          <w:sz w:val="22"/>
          <w:rtl/>
        </w:rPr>
        <w:t xml:space="preserve"> </w:t>
      </w:r>
      <w:r w:rsidR="000F458D" w:rsidRPr="00D576DB">
        <w:rPr>
          <w:rStyle w:val="emailstyle17"/>
          <w:rFonts w:cs="David" w:hint="eastAsia"/>
          <w:color w:val="auto"/>
          <w:sz w:val="22"/>
          <w:rtl/>
        </w:rPr>
        <w:t>עוד</w:t>
      </w:r>
      <w:r w:rsidR="000F458D" w:rsidRPr="00D576DB">
        <w:rPr>
          <w:rStyle w:val="emailstyle17"/>
          <w:rFonts w:cs="David"/>
          <w:color w:val="auto"/>
          <w:sz w:val="22"/>
          <w:rtl/>
        </w:rPr>
        <w:t xml:space="preserve">, </w:t>
      </w:r>
      <w:r w:rsidRPr="00D576DB">
        <w:rPr>
          <w:rFonts w:hint="eastAsia"/>
          <w:rtl/>
        </w:rPr>
        <w:t>כי</w:t>
      </w:r>
      <w:r w:rsidRPr="00D576DB">
        <w:rPr>
          <w:rtl/>
        </w:rPr>
        <w:t xml:space="preserve"> לנוכח ההתנהלות, האכזרית </w:t>
      </w:r>
      <w:r w:rsidR="00B44C01" w:rsidRPr="00D576DB">
        <w:rPr>
          <w:rFonts w:hint="eastAsia"/>
          <w:rtl/>
        </w:rPr>
        <w:t>ממש</w:t>
      </w:r>
      <w:r w:rsidRPr="00D576DB">
        <w:rPr>
          <w:rtl/>
        </w:rPr>
        <w:t xml:space="preserve"> של המערכת</w:t>
      </w:r>
      <w:r w:rsidR="00B44C01" w:rsidRPr="00D576DB">
        <w:rPr>
          <w:rtl/>
        </w:rPr>
        <w:t>,</w:t>
      </w:r>
      <w:r w:rsidRPr="00D576DB">
        <w:rPr>
          <w:rtl/>
        </w:rPr>
        <w:t xml:space="preserve"> ומתוך אמונה שלמרות היחס המזלזל והמשפיל ניתן למצות את ההליכים </w:t>
      </w:r>
      <w:r w:rsidR="00B44C01" w:rsidRPr="00D576DB">
        <w:rPr>
          <w:rFonts w:hint="eastAsia"/>
          <w:rtl/>
        </w:rPr>
        <w:t>לקבלת</w:t>
      </w:r>
      <w:r w:rsidR="00B44C01" w:rsidRPr="00D576DB">
        <w:rPr>
          <w:rtl/>
        </w:rPr>
        <w:t xml:space="preserve"> </w:t>
      </w:r>
      <w:r w:rsidRPr="00D576DB">
        <w:rPr>
          <w:rFonts w:hint="eastAsia"/>
          <w:rtl/>
        </w:rPr>
        <w:t>הפנסיה</w:t>
      </w:r>
      <w:r w:rsidRPr="00D576DB">
        <w:rPr>
          <w:rtl/>
        </w:rPr>
        <w:t xml:space="preserve"> המגיעה לו </w:t>
      </w:r>
      <w:r w:rsidR="00B44C01" w:rsidRPr="00D576DB">
        <w:rPr>
          <w:rFonts w:hint="eastAsia"/>
          <w:rtl/>
        </w:rPr>
        <w:t>ללא</w:t>
      </w:r>
      <w:r w:rsidR="00B44C01" w:rsidRPr="00D576DB">
        <w:rPr>
          <w:rtl/>
        </w:rPr>
        <w:t xml:space="preserve"> </w:t>
      </w:r>
      <w:r w:rsidR="00B44C01" w:rsidRPr="00D576DB">
        <w:rPr>
          <w:rFonts w:hint="eastAsia"/>
          <w:rtl/>
        </w:rPr>
        <w:t>צורך</w:t>
      </w:r>
      <w:r w:rsidR="00B44C01" w:rsidRPr="00D576DB">
        <w:rPr>
          <w:rtl/>
        </w:rPr>
        <w:t xml:space="preserve"> </w:t>
      </w:r>
      <w:r w:rsidR="00B44C01" w:rsidRPr="00D576DB">
        <w:rPr>
          <w:rFonts w:hint="eastAsia"/>
          <w:rtl/>
        </w:rPr>
        <w:t>בהטרדת</w:t>
      </w:r>
      <w:r w:rsidR="00B44C01" w:rsidRPr="00D576DB">
        <w:rPr>
          <w:rtl/>
        </w:rPr>
        <w:t xml:space="preserve"> </w:t>
      </w:r>
      <w:r w:rsidR="00B44C01" w:rsidRPr="00D576DB">
        <w:rPr>
          <w:rFonts w:hint="eastAsia"/>
          <w:rtl/>
        </w:rPr>
        <w:t>הערכאות</w:t>
      </w:r>
      <w:r w:rsidRPr="00D576DB">
        <w:rPr>
          <w:rtl/>
        </w:rPr>
        <w:t>,</w:t>
      </w:r>
      <w:del w:id="4156" w:author="Shimon" w:date="2022-01-06T01:05:00Z">
        <w:r w:rsidRPr="00D576DB" w:rsidDel="0021246B">
          <w:rPr>
            <w:rtl/>
          </w:rPr>
          <w:delText xml:space="preserve"> </w:delText>
        </w:r>
      </w:del>
      <w:ins w:id="4157" w:author="Shimon" w:date="2022-01-06T01:03:00Z">
        <w:r w:rsidR="0021246B">
          <w:rPr>
            <w:rFonts w:hint="cs"/>
            <w:rtl/>
          </w:rPr>
          <w:t xml:space="preserve"> ו</w:t>
        </w:r>
      </w:ins>
      <w:r w:rsidRPr="00D576DB">
        <w:rPr>
          <w:rtl/>
        </w:rPr>
        <w:t>פנה התובע לנציב תלונות הציבור בתחילת אפריל 2017 בתקוה להסתייע בו</w:t>
      </w:r>
      <w:r w:rsidR="00EC5A47">
        <w:rPr>
          <w:rFonts w:hint="cs"/>
          <w:rtl/>
        </w:rPr>
        <w:t xml:space="preserve">, </w:t>
      </w:r>
      <w:r w:rsidR="003A08FB" w:rsidRPr="00B733A0">
        <w:rPr>
          <w:rFonts w:ascii="Arial" w:hAnsi="Arial"/>
          <w:sz w:val="22"/>
          <w:rtl/>
        </w:rPr>
        <w:t xml:space="preserve">מתוך אמונה </w:t>
      </w:r>
      <w:ins w:id="4158" w:author="Shimon" w:date="2022-01-06T00:18:00Z">
        <w:r w:rsidR="003A08FB">
          <w:rPr>
            <w:rFonts w:ascii="Arial" w:hAnsi="Arial" w:hint="cs"/>
            <w:sz w:val="22"/>
            <w:rtl/>
          </w:rPr>
          <w:t xml:space="preserve">ותקוה </w:t>
        </w:r>
      </w:ins>
      <w:r w:rsidR="003A08FB" w:rsidRPr="00B733A0">
        <w:rPr>
          <w:rFonts w:ascii="Arial" w:hAnsi="Arial"/>
          <w:sz w:val="22"/>
          <w:rtl/>
        </w:rPr>
        <w:t>שלמרות היחס המזלזל והמשפיל ניתן למצות את ההליכים לקבלת הפנסיה המג</w:t>
      </w:r>
      <w:r w:rsidR="00EC5A47">
        <w:rPr>
          <w:rFonts w:ascii="Arial" w:hAnsi="Arial"/>
          <w:sz w:val="22"/>
          <w:rtl/>
        </w:rPr>
        <w:t>יעה לו ללא צורך בהטרדת הערכאות</w:t>
      </w:r>
      <w:r w:rsidR="00EC5A47">
        <w:rPr>
          <w:rFonts w:ascii="Arial" w:hAnsi="Arial" w:hint="cs"/>
          <w:sz w:val="22"/>
          <w:rtl/>
        </w:rPr>
        <w:t xml:space="preserve">. </w:t>
      </w:r>
    </w:p>
    <w:p w14:paraId="5535D6DB" w14:textId="0411A2A3" w:rsidR="00EC5A47" w:rsidRDefault="008407A3" w:rsidP="008407A3">
      <w:pPr>
        <w:pStyle w:val="11"/>
        <w:spacing w:before="0" w:after="240" w:line="360" w:lineRule="auto"/>
        <w:ind w:left="521" w:firstLine="0"/>
        <w:rPr>
          <w:ins w:id="4159" w:author="Shimon" w:date="2022-01-06T00:33:00Z"/>
          <w:rFonts w:ascii="Arial" w:hAnsi="Arial"/>
          <w:sz w:val="22"/>
          <w:rtl/>
        </w:rPr>
      </w:pPr>
      <w:r>
        <w:rPr>
          <w:rFonts w:ascii="Arial" w:hAnsi="Arial" w:hint="cs"/>
          <w:sz w:val="22"/>
          <w:rtl/>
        </w:rPr>
        <w:lastRenderedPageBreak/>
        <w:t>המדהים הוא ש</w:t>
      </w:r>
      <w:r w:rsidR="003A08FB" w:rsidRPr="00B733A0">
        <w:rPr>
          <w:rFonts w:ascii="Arial" w:hAnsi="Arial"/>
          <w:sz w:val="22"/>
          <w:rtl/>
        </w:rPr>
        <w:t>גם במהלך ברור התלונה, הודיע היועץ המשפטי של נציבות שרות המדינה לנציב תלונות הציבור כי "</w:t>
      </w:r>
      <w:r w:rsidR="003A08FB" w:rsidRPr="00C87532">
        <w:rPr>
          <w:rFonts w:ascii="Arial" w:hAnsi="Arial"/>
          <w:b/>
          <w:bCs/>
          <w:sz w:val="22"/>
          <w:rtl/>
          <w:rPrChange w:id="4160" w:author="Shimon" w:date="2022-01-06T00:12:00Z">
            <w:rPr>
              <w:rFonts w:ascii="Arial" w:hAnsi="Arial"/>
              <w:sz w:val="22"/>
              <w:rtl/>
            </w:rPr>
          </w:rPrChange>
        </w:rPr>
        <w:t>אנו עדיין בודקים את הבקשה" של המערער</w:t>
      </w:r>
      <w:ins w:id="4161" w:author="Shimon" w:date="2022-01-06T00:20:00Z">
        <w:r w:rsidR="003A08FB">
          <w:rPr>
            <w:rFonts w:ascii="Arial" w:hAnsi="Arial" w:hint="cs"/>
            <w:b/>
            <w:bCs/>
            <w:sz w:val="22"/>
            <w:rtl/>
          </w:rPr>
          <w:t xml:space="preserve"> </w:t>
        </w:r>
        <w:r w:rsidR="003A08FB">
          <w:rPr>
            <w:rFonts w:ascii="Arial" w:hAnsi="Arial" w:hint="cs"/>
            <w:sz w:val="22"/>
            <w:rtl/>
          </w:rPr>
          <w:t xml:space="preserve">וזאת </w:t>
        </w:r>
      </w:ins>
      <w:ins w:id="4162" w:author="Shimon" w:date="2022-01-06T00:19:00Z">
        <w:r w:rsidR="003A08FB">
          <w:rPr>
            <w:rFonts w:ascii="Arial" w:hAnsi="Arial" w:hint="cs"/>
            <w:b/>
            <w:bCs/>
            <w:sz w:val="22"/>
            <w:rtl/>
          </w:rPr>
          <w:t>כ</w:t>
        </w:r>
        <w:r w:rsidR="003A08FB" w:rsidRPr="009C606B">
          <w:rPr>
            <w:rFonts w:ascii="Arial" w:hAnsi="Arial" w:hint="cs"/>
            <w:b/>
            <w:bCs/>
            <w:sz w:val="22"/>
            <w:rtl/>
          </w:rPr>
          <w:t>חמש שנים</w:t>
        </w:r>
        <w:r w:rsidR="003A08FB">
          <w:rPr>
            <w:rFonts w:ascii="Arial" w:hAnsi="Arial" w:hint="cs"/>
            <w:b/>
            <w:bCs/>
            <w:sz w:val="22"/>
            <w:rtl/>
          </w:rPr>
          <w:t>(!)</w:t>
        </w:r>
        <w:r w:rsidR="003A08FB" w:rsidRPr="009C606B">
          <w:rPr>
            <w:rFonts w:ascii="Arial" w:hAnsi="Arial" w:hint="cs"/>
            <w:b/>
            <w:bCs/>
            <w:sz w:val="22"/>
            <w:rtl/>
          </w:rPr>
          <w:t xml:space="preserve"> אחרי פנייתו הראשונה של התובע לס. הנציב</w:t>
        </w:r>
        <w:r w:rsidR="003A08FB">
          <w:rPr>
            <w:rFonts w:ascii="Arial" w:hAnsi="Arial" w:hint="cs"/>
            <w:sz w:val="22"/>
            <w:rtl/>
          </w:rPr>
          <w:t xml:space="preserve"> (במכתבו מ-13.1.2013),</w:t>
        </w:r>
      </w:ins>
      <w:r w:rsidR="00EC5A47">
        <w:rPr>
          <w:rFonts w:ascii="Arial" w:hAnsi="Arial" w:hint="cs"/>
          <w:sz w:val="22"/>
          <w:rtl/>
        </w:rPr>
        <w:t>.</w:t>
      </w:r>
      <w:ins w:id="4163" w:author="Shimon" w:date="2022-01-06T00:32:00Z">
        <w:r w:rsidR="00EC5A47" w:rsidRPr="00EC5A47">
          <w:rPr>
            <w:rFonts w:ascii="Arial" w:hAnsi="Arial" w:hint="cs"/>
            <w:sz w:val="22"/>
            <w:rtl/>
          </w:rPr>
          <w:t xml:space="preserve"> </w:t>
        </w:r>
      </w:ins>
    </w:p>
    <w:p w14:paraId="789E6664" w14:textId="173F4F29" w:rsidR="004E6BD2" w:rsidRPr="00D576DB" w:rsidRDefault="00EC5A47">
      <w:pPr>
        <w:pStyle w:val="11"/>
        <w:spacing w:before="0" w:after="240" w:line="360" w:lineRule="auto"/>
        <w:ind w:left="521" w:firstLine="0"/>
        <w:rPr>
          <w:rFonts w:ascii="David" w:hAnsi="David"/>
          <w:sz w:val="22"/>
          <w:szCs w:val="22"/>
        </w:rPr>
        <w:pPrChange w:id="4164" w:author="אופיר טל" w:date="2021-12-14T14:07:00Z">
          <w:pPr>
            <w:pStyle w:val="11"/>
            <w:spacing w:before="0" w:after="120" w:line="360" w:lineRule="auto"/>
            <w:ind w:left="521" w:right="360" w:firstLine="0"/>
          </w:pPr>
        </w:pPrChange>
      </w:pPr>
      <w:ins w:id="4165" w:author="Shimon" w:date="2022-01-06T00:32:00Z">
        <w:r w:rsidRPr="00EC5A47">
          <w:rPr>
            <w:rFonts w:ascii="Arial" w:hAnsi="Arial" w:hint="cs"/>
            <w:sz w:val="22"/>
            <w:rtl/>
          </w:rPr>
          <w:t>לבקשת נציב התלונות הג</w:t>
        </w:r>
      </w:ins>
      <w:ins w:id="4166" w:author="Shimon" w:date="2022-01-06T00:34:00Z">
        <w:r>
          <w:rPr>
            <w:rFonts w:ascii="Arial" w:hAnsi="Arial" w:hint="cs"/>
            <w:sz w:val="22"/>
            <w:rtl/>
          </w:rPr>
          <w:t>י</w:t>
        </w:r>
      </w:ins>
      <w:ins w:id="4167" w:author="Shimon" w:date="2022-01-06T00:32:00Z">
        <w:r>
          <w:rPr>
            <w:rFonts w:ascii="Arial" w:hAnsi="Arial" w:hint="cs"/>
            <w:sz w:val="22"/>
            <w:rtl/>
          </w:rPr>
          <w:t>ב</w:t>
        </w:r>
      </w:ins>
      <w:ins w:id="4168" w:author="Shimon" w:date="2022-01-06T00:34:00Z">
        <w:r>
          <w:rPr>
            <w:rFonts w:ascii="Arial" w:hAnsi="Arial" w:hint="cs"/>
            <w:sz w:val="22"/>
            <w:rtl/>
          </w:rPr>
          <w:t xml:space="preserve"> התובע בפרוט</w:t>
        </w:r>
      </w:ins>
      <w:ins w:id="4169" w:author="Shimon" w:date="2022-01-06T00:32:00Z">
        <w:r w:rsidRPr="00EC5A47">
          <w:rPr>
            <w:rFonts w:ascii="Arial" w:hAnsi="Arial" w:hint="cs"/>
            <w:sz w:val="22"/>
            <w:rtl/>
          </w:rPr>
          <w:t>רו</w:t>
        </w:r>
        <w:r>
          <w:rPr>
            <w:rFonts w:ascii="Arial" w:hAnsi="Arial" w:hint="cs"/>
            <w:sz w:val="22"/>
            <w:rtl/>
          </w:rPr>
          <w:t>ט ל</w:t>
        </w:r>
        <w:r w:rsidRPr="00EC5A47">
          <w:rPr>
            <w:rFonts w:ascii="Arial" w:hAnsi="Arial" w:hint="cs"/>
            <w:sz w:val="22"/>
            <w:rtl/>
          </w:rPr>
          <w:t>כל טענו</w:t>
        </w:r>
        <w:r>
          <w:rPr>
            <w:rFonts w:ascii="Arial" w:hAnsi="Arial" w:hint="cs"/>
            <w:sz w:val="22"/>
            <w:rtl/>
          </w:rPr>
          <w:t>ת</w:t>
        </w:r>
        <w:r w:rsidRPr="00EC5A47">
          <w:rPr>
            <w:rFonts w:ascii="Arial" w:hAnsi="Arial" w:hint="cs"/>
            <w:sz w:val="22"/>
            <w:rtl/>
          </w:rPr>
          <w:t xml:space="preserve"> הסרק</w:t>
        </w:r>
        <w:r>
          <w:rPr>
            <w:rFonts w:ascii="Arial" w:hAnsi="Arial" w:hint="cs"/>
            <w:sz w:val="22"/>
            <w:rtl/>
          </w:rPr>
          <w:t xml:space="preserve"> חצאי אמת והטעיות מכוונות </w:t>
        </w:r>
        <w:r w:rsidRPr="00EC5A47">
          <w:rPr>
            <w:rFonts w:ascii="Arial" w:hAnsi="Arial" w:hint="cs"/>
            <w:sz w:val="22"/>
            <w:rtl/>
          </w:rPr>
          <w:t>שנציבות שרות המדינה</w:t>
        </w:r>
        <w:r>
          <w:rPr>
            <w:rFonts w:ascii="Arial" w:hAnsi="Arial" w:hint="cs"/>
            <w:sz w:val="22"/>
            <w:rtl/>
          </w:rPr>
          <w:t xml:space="preserve"> הציגו בפני נציב התלונות</w:t>
        </w:r>
      </w:ins>
      <w:ins w:id="4170" w:author="Shimon" w:date="2022-01-06T00:34:00Z">
        <w:r>
          <w:rPr>
            <w:rFonts w:ascii="Arial" w:hAnsi="Arial" w:hint="cs"/>
            <w:sz w:val="22"/>
            <w:rtl/>
          </w:rPr>
          <w:t xml:space="preserve"> אך לצערו </w:t>
        </w:r>
      </w:ins>
      <w:ins w:id="4171" w:author="Shimon" w:date="2022-01-06T00:24:00Z">
        <w:r w:rsidR="003A08FB" w:rsidRPr="00A8566B">
          <w:rPr>
            <w:rtl/>
          </w:rPr>
          <w:t>רק לאחר כשנה ורבע</w:t>
        </w:r>
        <w:r w:rsidR="003A08FB">
          <w:rPr>
            <w:rtl/>
          </w:rPr>
          <w:t>, במהלך יולי 2018, נתקבלה תשובת</w:t>
        </w:r>
        <w:r w:rsidR="003A08FB">
          <w:rPr>
            <w:rFonts w:hint="cs"/>
            <w:rtl/>
          </w:rPr>
          <w:t xml:space="preserve"> נציב התלונות </w:t>
        </w:r>
        <w:r w:rsidR="003A08FB" w:rsidRPr="00A8566B">
          <w:rPr>
            <w:rtl/>
          </w:rPr>
          <w:t xml:space="preserve"> (בליווי התנצלות על הימשכות הטיפול בפניית התובע)</w:t>
        </w:r>
      </w:ins>
      <w:r w:rsidR="00094F15">
        <w:rPr>
          <w:rFonts w:hint="cs"/>
          <w:rtl/>
        </w:rPr>
        <w:t xml:space="preserve"> ש</w:t>
      </w:r>
      <w:r w:rsidR="004E6BD2" w:rsidRPr="00D576DB">
        <w:rPr>
          <w:rFonts w:hint="eastAsia"/>
          <w:rtl/>
        </w:rPr>
        <w:t>שני</w:t>
      </w:r>
      <w:r w:rsidR="004E6BD2" w:rsidRPr="00D576DB">
        <w:rPr>
          <w:rtl/>
        </w:rPr>
        <w:t xml:space="preserve"> </w:t>
      </w:r>
      <w:r w:rsidR="004E6BD2" w:rsidRPr="00D576DB">
        <w:rPr>
          <w:rFonts w:hint="eastAsia"/>
          <w:rtl/>
        </w:rPr>
        <w:t>קטעים</w:t>
      </w:r>
      <w:r w:rsidR="004E6BD2" w:rsidRPr="00D576DB">
        <w:rPr>
          <w:rtl/>
        </w:rPr>
        <w:t xml:space="preserve"> </w:t>
      </w:r>
      <w:r w:rsidR="004E6BD2" w:rsidRPr="00D576DB">
        <w:rPr>
          <w:rFonts w:hint="eastAsia"/>
          <w:rtl/>
        </w:rPr>
        <w:t>בתשובה</w:t>
      </w:r>
      <w:r w:rsidR="004E6BD2" w:rsidRPr="00D576DB">
        <w:rPr>
          <w:rtl/>
        </w:rPr>
        <w:t xml:space="preserve"> </w:t>
      </w:r>
      <w:r w:rsidR="004E6BD2" w:rsidRPr="00D576DB">
        <w:rPr>
          <w:rFonts w:hint="eastAsia"/>
          <w:rtl/>
        </w:rPr>
        <w:t>מת</w:t>
      </w:r>
      <w:r w:rsidR="005249AE" w:rsidRPr="00D576DB">
        <w:rPr>
          <w:rFonts w:hint="eastAsia"/>
          <w:rtl/>
        </w:rPr>
        <w:t>מ</w:t>
      </w:r>
      <w:r w:rsidR="004E6BD2" w:rsidRPr="00D576DB">
        <w:rPr>
          <w:rFonts w:hint="eastAsia"/>
          <w:rtl/>
        </w:rPr>
        <w:t>צתים</w:t>
      </w:r>
      <w:r w:rsidR="004E6BD2" w:rsidRPr="00D576DB">
        <w:rPr>
          <w:rtl/>
        </w:rPr>
        <w:t xml:space="preserve"> </w:t>
      </w:r>
      <w:r w:rsidR="004E6BD2" w:rsidRPr="00D576DB">
        <w:rPr>
          <w:rFonts w:hint="eastAsia"/>
          <w:rtl/>
        </w:rPr>
        <w:t>אותה</w:t>
      </w:r>
      <w:r w:rsidR="004E6BD2" w:rsidRPr="00D576DB">
        <w:rPr>
          <w:rtl/>
        </w:rPr>
        <w:t>:</w:t>
      </w:r>
    </w:p>
    <w:p w14:paraId="4F00FAC2" w14:textId="4A3836F3" w:rsidR="006B25CF" w:rsidRPr="00D576DB" w:rsidRDefault="004E6BD2">
      <w:pPr>
        <w:pStyle w:val="11"/>
        <w:numPr>
          <w:ilvl w:val="0"/>
          <w:numId w:val="43"/>
        </w:numPr>
        <w:spacing w:before="0" w:after="240" w:line="360" w:lineRule="auto"/>
        <w:ind w:left="948"/>
        <w:rPr>
          <w:rFonts w:ascii="David" w:hAnsi="David"/>
          <w:sz w:val="24"/>
        </w:rPr>
        <w:pPrChange w:id="4172" w:author="אופיר טל" w:date="2021-12-14T14:07:00Z">
          <w:pPr>
            <w:pStyle w:val="11"/>
            <w:numPr>
              <w:numId w:val="43"/>
            </w:numPr>
            <w:tabs>
              <w:tab w:val="left" w:pos="3074"/>
              <w:tab w:val="left" w:pos="3358"/>
            </w:tabs>
            <w:spacing w:before="0" w:after="120" w:line="360" w:lineRule="auto"/>
            <w:ind w:left="1334" w:right="360" w:hanging="360"/>
          </w:pPr>
        </w:pPrChange>
      </w:pPr>
      <w:r w:rsidRPr="00D576DB">
        <w:rPr>
          <w:rFonts w:ascii="David" w:hAnsi="David"/>
          <w:b/>
          <w:bCs/>
          <w:sz w:val="24"/>
          <w:rtl/>
        </w:rPr>
        <w:t>"</w:t>
      </w:r>
      <w:r w:rsidRPr="00D576DB">
        <w:rPr>
          <w:rFonts w:ascii="David" w:hAnsi="David"/>
          <w:b/>
          <w:bCs/>
          <w:i/>
          <w:iCs/>
          <w:sz w:val="24"/>
          <w:rtl/>
        </w:rPr>
        <w:t>נציבות תלונות הציבור</w:t>
      </w:r>
      <w:r w:rsidRPr="00D576DB">
        <w:rPr>
          <w:rFonts w:ascii="David" w:hAnsi="David"/>
          <w:i/>
          <w:iCs/>
          <w:sz w:val="24"/>
          <w:rtl/>
        </w:rPr>
        <w:t xml:space="preserve">, </w:t>
      </w:r>
      <w:r w:rsidRPr="00D576DB">
        <w:rPr>
          <w:rFonts w:ascii="David" w:hAnsi="David"/>
          <w:b/>
          <w:bCs/>
          <w:i/>
          <w:iCs/>
          <w:sz w:val="24"/>
          <w:rtl/>
        </w:rPr>
        <w:t>בשונה מבתי הדין לעבודה</w:t>
      </w:r>
      <w:r w:rsidRPr="00D576DB">
        <w:rPr>
          <w:rFonts w:ascii="David" w:hAnsi="David"/>
          <w:i/>
          <w:iCs/>
          <w:sz w:val="24"/>
          <w:u w:val="single"/>
          <w:rtl/>
        </w:rPr>
        <w:t>,</w:t>
      </w:r>
      <w:r w:rsidRPr="00D576DB">
        <w:rPr>
          <w:rFonts w:ascii="David" w:hAnsi="David"/>
          <w:i/>
          <w:iCs/>
          <w:sz w:val="24"/>
          <w:rtl/>
        </w:rPr>
        <w:t xml:space="preserve"> מוגבלת מאוד בבירור תלונות של עובדים בעניינים הנוגעים לשירותם כעובדים</w:t>
      </w:r>
      <w:r w:rsidRPr="00D576DB">
        <w:rPr>
          <w:rFonts w:ascii="David" w:hAnsi="David"/>
          <w:sz w:val="24"/>
          <w:rtl/>
        </w:rPr>
        <w:t xml:space="preserve">". </w:t>
      </w:r>
    </w:p>
    <w:p w14:paraId="6FCB07AE" w14:textId="5D13E38E" w:rsidR="004E6BD2" w:rsidRPr="00D576DB" w:rsidRDefault="004E6BD2">
      <w:pPr>
        <w:pStyle w:val="11"/>
        <w:numPr>
          <w:ilvl w:val="0"/>
          <w:numId w:val="43"/>
        </w:numPr>
        <w:spacing w:before="0" w:after="240" w:line="360" w:lineRule="auto"/>
        <w:ind w:left="948"/>
        <w:rPr>
          <w:rFonts w:ascii="David" w:hAnsi="David"/>
          <w:sz w:val="24"/>
          <w:rtl/>
        </w:rPr>
        <w:pPrChange w:id="4173" w:author="אופיר טל" w:date="2021-12-14T14:07:00Z">
          <w:pPr>
            <w:pStyle w:val="11"/>
            <w:numPr>
              <w:numId w:val="43"/>
            </w:numPr>
            <w:tabs>
              <w:tab w:val="left" w:pos="3074"/>
              <w:tab w:val="left" w:pos="3358"/>
            </w:tabs>
            <w:spacing w:before="0" w:after="120" w:line="360" w:lineRule="auto"/>
            <w:ind w:left="1334" w:right="360" w:hanging="360"/>
          </w:pPr>
        </w:pPrChange>
      </w:pPr>
      <w:r w:rsidRPr="00D576DB">
        <w:rPr>
          <w:rFonts w:ascii="David" w:hAnsi="David" w:hint="eastAsia"/>
          <w:sz w:val="24"/>
          <w:rtl/>
        </w:rPr>
        <w:t>מאחר</w:t>
      </w:r>
      <w:r w:rsidRPr="00D576DB">
        <w:rPr>
          <w:rFonts w:ascii="David" w:hAnsi="David"/>
          <w:sz w:val="24"/>
          <w:rtl/>
        </w:rPr>
        <w:t xml:space="preserve"> "</w:t>
      </w:r>
      <w:r w:rsidRPr="00D576DB">
        <w:rPr>
          <w:rFonts w:ascii="David" w:hAnsi="David" w:hint="eastAsia"/>
          <w:b/>
          <w:bCs/>
          <w:i/>
          <w:iCs/>
          <w:sz w:val="24"/>
          <w:rtl/>
        </w:rPr>
        <w:t>ש</w:t>
      </w:r>
      <w:r w:rsidRPr="00D576DB">
        <w:rPr>
          <w:rFonts w:ascii="David" w:hAnsi="David"/>
          <w:b/>
          <w:bCs/>
          <w:i/>
          <w:iCs/>
          <w:sz w:val="24"/>
          <w:rtl/>
        </w:rPr>
        <w:t>מדובר לכל היותר בחריגה מהוראות חוזה העבודה האישי שנחתם עימך,</w:t>
      </w:r>
      <w:r w:rsidRPr="00D576DB">
        <w:rPr>
          <w:rFonts w:ascii="David" w:hAnsi="David"/>
          <w:i/>
          <w:iCs/>
          <w:sz w:val="24"/>
          <w:rtl/>
        </w:rPr>
        <w:t xml:space="preserve"> כפי שאתה עצמך טענת במכתביך השונים לנציבות שירות המדינה" ולכן...."</w:t>
      </w:r>
      <w:r w:rsidRPr="00D576DB">
        <w:rPr>
          <w:rFonts w:ascii="David" w:hAnsi="David" w:hint="eastAsia"/>
          <w:b/>
          <w:bCs/>
          <w:i/>
          <w:iCs/>
          <w:sz w:val="24"/>
          <w:rtl/>
        </w:rPr>
        <w:t>לא</w:t>
      </w:r>
      <w:r w:rsidRPr="00D576DB">
        <w:rPr>
          <w:rFonts w:ascii="David" w:hAnsi="David"/>
          <w:b/>
          <w:bCs/>
          <w:i/>
          <w:iCs/>
          <w:sz w:val="24"/>
          <w:rtl/>
        </w:rPr>
        <w:t xml:space="preserve"> קמה עילה שבדין להתערבותה של נציבות תלונות הציבור בעניין המועלה בתלונ</w:t>
      </w:r>
      <w:r w:rsidR="00B44C01" w:rsidRPr="00D576DB">
        <w:rPr>
          <w:rFonts w:ascii="David" w:hAnsi="David" w:hint="eastAsia"/>
          <w:b/>
          <w:bCs/>
          <w:i/>
          <w:iCs/>
          <w:sz w:val="24"/>
          <w:rtl/>
        </w:rPr>
        <w:t>ו</w:t>
      </w:r>
      <w:r w:rsidRPr="00D576DB">
        <w:rPr>
          <w:rFonts w:ascii="David" w:hAnsi="David"/>
          <w:b/>
          <w:bCs/>
          <w:i/>
          <w:iCs/>
          <w:sz w:val="24"/>
          <w:rtl/>
        </w:rPr>
        <w:t>ת</w:t>
      </w:r>
      <w:r w:rsidRPr="00D576DB">
        <w:rPr>
          <w:rFonts w:ascii="David" w:hAnsi="David"/>
          <w:sz w:val="24"/>
        </w:rPr>
        <w:t>".</w:t>
      </w:r>
      <w:r w:rsidRPr="00D576DB">
        <w:rPr>
          <w:rFonts w:ascii="David" w:hAnsi="David"/>
          <w:sz w:val="24"/>
          <w:rtl/>
        </w:rPr>
        <w:t xml:space="preserve">(ההדגשה </w:t>
      </w:r>
      <w:r w:rsidRPr="00D576DB">
        <w:rPr>
          <w:rFonts w:ascii="David" w:hAnsi="David" w:hint="eastAsia"/>
          <w:sz w:val="24"/>
          <w:rtl/>
        </w:rPr>
        <w:t>לא</w:t>
      </w:r>
      <w:r w:rsidRPr="00D576DB">
        <w:rPr>
          <w:rFonts w:ascii="David" w:hAnsi="David"/>
          <w:sz w:val="24"/>
          <w:rtl/>
        </w:rPr>
        <w:t xml:space="preserve"> </w:t>
      </w:r>
      <w:r w:rsidRPr="00D576DB">
        <w:rPr>
          <w:rFonts w:ascii="David" w:hAnsi="David" w:hint="eastAsia"/>
          <w:sz w:val="24"/>
          <w:rtl/>
        </w:rPr>
        <w:t>במקור</w:t>
      </w:r>
      <w:r w:rsidRPr="00D576DB">
        <w:rPr>
          <w:rFonts w:ascii="David" w:hAnsi="David"/>
          <w:sz w:val="24"/>
          <w:rtl/>
        </w:rPr>
        <w:t>).</w:t>
      </w:r>
    </w:p>
    <w:p w14:paraId="172C3CE1" w14:textId="670AA210" w:rsidR="002E597B" w:rsidRPr="00D576DB" w:rsidRDefault="002E597B">
      <w:pPr>
        <w:pStyle w:val="11"/>
        <w:numPr>
          <w:ilvl w:val="0"/>
          <w:numId w:val="51"/>
        </w:numPr>
        <w:spacing w:before="0" w:after="240" w:line="360" w:lineRule="auto"/>
        <w:ind w:left="523"/>
        <w:rPr>
          <w:rStyle w:val="emailstyle17"/>
          <w:rFonts w:cs="David"/>
          <w:color w:val="auto"/>
          <w:sz w:val="22"/>
          <w:rtl/>
        </w:rPr>
        <w:pPrChange w:id="4174" w:author="אופיר טל" w:date="2021-12-14T13:54:00Z">
          <w:pPr>
            <w:pStyle w:val="11"/>
            <w:numPr>
              <w:numId w:val="47"/>
            </w:numPr>
            <w:tabs>
              <w:tab w:val="num" w:pos="502"/>
            </w:tabs>
            <w:spacing w:before="0" w:after="240" w:line="360" w:lineRule="auto"/>
            <w:ind w:left="523" w:right="360" w:hanging="360"/>
          </w:pPr>
        </w:pPrChange>
      </w:pPr>
      <w:del w:id="4175" w:author="Shimon" w:date="2022-01-06T00:38:00Z">
        <w:r w:rsidRPr="00D576DB" w:rsidDel="00094F15">
          <w:rPr>
            <w:rStyle w:val="emailstyle17"/>
            <w:rFonts w:cs="David" w:hint="eastAsia"/>
            <w:color w:val="auto"/>
            <w:sz w:val="22"/>
            <w:rtl/>
          </w:rPr>
          <w:delText>לעת</w:delText>
        </w:r>
        <w:r w:rsidRPr="00D576DB" w:rsidDel="00094F15">
          <w:rPr>
            <w:rStyle w:val="emailstyle17"/>
            <w:rFonts w:cs="David"/>
            <w:color w:val="auto"/>
            <w:sz w:val="22"/>
            <w:rtl/>
          </w:rPr>
          <w:delText xml:space="preserve"> הזאת נצרף אך ורק את תשובתם האחרונה של </w:delText>
        </w:r>
        <w:r w:rsidR="00B40C55" w:rsidRPr="00D576DB" w:rsidDel="00094F15">
          <w:rPr>
            <w:rStyle w:val="emailstyle17"/>
            <w:rFonts w:cs="David" w:hint="eastAsia"/>
            <w:color w:val="auto"/>
            <w:sz w:val="22"/>
            <w:rtl/>
          </w:rPr>
          <w:delText>ממלא</w:delText>
        </w:r>
        <w:r w:rsidR="00B40C55" w:rsidRPr="00D576DB" w:rsidDel="00094F15">
          <w:rPr>
            <w:rStyle w:val="emailstyle17"/>
            <w:rFonts w:cs="David"/>
            <w:color w:val="auto"/>
            <w:sz w:val="22"/>
            <w:rtl/>
          </w:rPr>
          <w:delText xml:space="preserve"> </w:delText>
        </w:r>
        <w:r w:rsidR="00B40C55" w:rsidRPr="00D576DB" w:rsidDel="00094F15">
          <w:rPr>
            <w:rStyle w:val="emailstyle17"/>
            <w:rFonts w:cs="David" w:hint="eastAsia"/>
            <w:color w:val="auto"/>
            <w:sz w:val="22"/>
            <w:rtl/>
          </w:rPr>
          <w:delText>מקום</w:delText>
        </w:r>
        <w:r w:rsidR="00B40C55" w:rsidRPr="00D576DB" w:rsidDel="00094F15">
          <w:rPr>
            <w:rStyle w:val="emailstyle17"/>
            <w:rFonts w:cs="David"/>
            <w:color w:val="auto"/>
            <w:sz w:val="22"/>
            <w:rtl/>
          </w:rPr>
          <w:delText xml:space="preserve"> </w:delText>
        </w:r>
        <w:r w:rsidRPr="00D576DB" w:rsidDel="00094F15">
          <w:rPr>
            <w:rStyle w:val="emailstyle17"/>
            <w:rFonts w:cs="David" w:hint="eastAsia"/>
            <w:color w:val="auto"/>
            <w:sz w:val="22"/>
            <w:rtl/>
          </w:rPr>
          <w:delText>נציב</w:delText>
        </w:r>
        <w:r w:rsidRPr="00D576DB" w:rsidDel="00094F15">
          <w:rPr>
            <w:rStyle w:val="emailstyle17"/>
            <w:rFonts w:cs="David"/>
            <w:color w:val="auto"/>
            <w:sz w:val="22"/>
            <w:rtl/>
          </w:rPr>
          <w:delText xml:space="preserve"> השירות </w:delText>
        </w:r>
        <w:r w:rsidR="000F458D" w:rsidRPr="00D576DB" w:rsidDel="00094F15">
          <w:rPr>
            <w:rStyle w:val="emailstyle17"/>
            <w:rFonts w:cs="David"/>
            <w:color w:val="auto"/>
            <w:sz w:val="22"/>
            <w:rtl/>
          </w:rPr>
          <w:delText xml:space="preserve"> </w:delText>
        </w:r>
        <w:r w:rsidR="00CD6B01" w:rsidRPr="00D576DB" w:rsidDel="00094F15">
          <w:rPr>
            <w:rStyle w:val="emailstyle17"/>
            <w:rFonts w:cs="David"/>
            <w:color w:val="auto"/>
            <w:sz w:val="22"/>
            <w:rtl/>
          </w:rPr>
          <w:delText>(</w:delText>
        </w:r>
        <w:r w:rsidR="00CD6B01" w:rsidRPr="00D576DB" w:rsidDel="00094F15">
          <w:rPr>
            <w:rStyle w:val="emailstyle17"/>
            <w:rFonts w:cs="David" w:hint="eastAsia"/>
            <w:b/>
            <w:bCs/>
            <w:color w:val="auto"/>
            <w:sz w:val="22"/>
            <w:rtl/>
          </w:rPr>
          <w:delText>שהגיע</w:delText>
        </w:r>
        <w:r w:rsidR="00CD6B01" w:rsidRPr="00D576DB" w:rsidDel="00094F15">
          <w:rPr>
            <w:rStyle w:val="emailstyle17"/>
            <w:rFonts w:cs="David"/>
            <w:b/>
            <w:bCs/>
            <w:color w:val="auto"/>
            <w:sz w:val="22"/>
            <w:rtl/>
          </w:rPr>
          <w:delText xml:space="preserve"> במהלך ההמתנה לתשובת נציב תלונות </w:delText>
        </w:r>
        <w:r w:rsidR="00B44C01" w:rsidRPr="00D576DB" w:rsidDel="00094F15">
          <w:rPr>
            <w:rStyle w:val="emailstyle17"/>
            <w:rFonts w:cs="David" w:hint="eastAsia"/>
            <w:b/>
            <w:bCs/>
            <w:color w:val="auto"/>
            <w:sz w:val="22"/>
            <w:rtl/>
          </w:rPr>
          <w:delText>צ</w:delText>
        </w:r>
        <w:r w:rsidR="00CD6B01" w:rsidRPr="00D576DB" w:rsidDel="00094F15">
          <w:rPr>
            <w:rStyle w:val="emailstyle17"/>
            <w:rFonts w:cs="David" w:hint="eastAsia"/>
            <w:b/>
            <w:bCs/>
            <w:color w:val="auto"/>
            <w:sz w:val="22"/>
            <w:rtl/>
          </w:rPr>
          <w:delText>יבור</w:delText>
        </w:r>
        <w:r w:rsidR="00CD6B01" w:rsidRPr="00D576DB" w:rsidDel="00094F15">
          <w:rPr>
            <w:rStyle w:val="emailstyle17"/>
            <w:rFonts w:cs="David"/>
            <w:color w:val="auto"/>
            <w:sz w:val="22"/>
            <w:rtl/>
          </w:rPr>
          <w:delText xml:space="preserve">) </w:delText>
        </w:r>
        <w:r w:rsidR="00B44C01" w:rsidRPr="00D576DB" w:rsidDel="00094F15">
          <w:rPr>
            <w:rStyle w:val="emailstyle17"/>
            <w:rFonts w:cs="David" w:hint="eastAsia"/>
            <w:color w:val="auto"/>
            <w:sz w:val="22"/>
            <w:rtl/>
          </w:rPr>
          <w:delText>ושל</w:delText>
        </w:r>
        <w:r w:rsidR="00B44C01" w:rsidRPr="00D576DB" w:rsidDel="00094F15">
          <w:rPr>
            <w:rStyle w:val="emailstyle17"/>
            <w:rFonts w:cs="David"/>
            <w:color w:val="auto"/>
            <w:sz w:val="22"/>
            <w:rtl/>
          </w:rPr>
          <w:delText xml:space="preserve"> </w:delText>
        </w:r>
        <w:r w:rsidR="004E6BD2" w:rsidRPr="00D576DB" w:rsidDel="00094F15">
          <w:rPr>
            <w:rStyle w:val="emailstyle17"/>
            <w:rFonts w:cs="David" w:hint="eastAsia"/>
            <w:color w:val="auto"/>
            <w:sz w:val="22"/>
            <w:rtl/>
          </w:rPr>
          <w:delText>נציב</w:delText>
        </w:r>
        <w:r w:rsidR="004E6BD2" w:rsidRPr="00D576DB" w:rsidDel="00094F15">
          <w:rPr>
            <w:rStyle w:val="emailstyle17"/>
            <w:rFonts w:cs="David"/>
            <w:color w:val="auto"/>
            <w:sz w:val="22"/>
            <w:rtl/>
          </w:rPr>
          <w:delText xml:space="preserve"> </w:delText>
        </w:r>
        <w:r w:rsidR="004E6BD2" w:rsidRPr="00D576DB" w:rsidDel="00094F15">
          <w:rPr>
            <w:rStyle w:val="emailstyle17"/>
            <w:rFonts w:cs="David" w:hint="eastAsia"/>
            <w:color w:val="auto"/>
            <w:sz w:val="22"/>
            <w:rtl/>
          </w:rPr>
          <w:delText>תלונות</w:delText>
        </w:r>
        <w:r w:rsidR="004E6BD2" w:rsidRPr="00D576DB" w:rsidDel="00094F15">
          <w:rPr>
            <w:rStyle w:val="emailstyle17"/>
            <w:rFonts w:cs="David"/>
            <w:color w:val="auto"/>
            <w:sz w:val="22"/>
            <w:rtl/>
          </w:rPr>
          <w:delText xml:space="preserve"> </w:delText>
        </w:r>
        <w:r w:rsidR="004E6BD2" w:rsidRPr="00D576DB" w:rsidDel="00094F15">
          <w:rPr>
            <w:rStyle w:val="emailstyle17"/>
            <w:rFonts w:cs="David" w:hint="eastAsia"/>
            <w:color w:val="auto"/>
            <w:sz w:val="22"/>
            <w:rtl/>
          </w:rPr>
          <w:delText>הציבו</w:delText>
        </w:r>
        <w:r w:rsidR="000F458D" w:rsidRPr="00D576DB" w:rsidDel="00094F15">
          <w:rPr>
            <w:rStyle w:val="emailstyle17"/>
            <w:rFonts w:cs="David" w:hint="eastAsia"/>
            <w:color w:val="auto"/>
            <w:sz w:val="22"/>
            <w:rtl/>
          </w:rPr>
          <w:delText>ר</w:delText>
        </w:r>
        <w:r w:rsidR="0036443D" w:rsidRPr="00D576DB" w:rsidDel="00094F15">
          <w:rPr>
            <w:rStyle w:val="emailstyle17"/>
            <w:rFonts w:cs="David"/>
            <w:color w:val="auto"/>
            <w:sz w:val="22"/>
            <w:rtl/>
          </w:rPr>
          <w:delText>.</w:delText>
        </w:r>
      </w:del>
      <w:ins w:id="4176" w:author="Shimon" w:date="2022-01-06T00:38:00Z">
        <w:r w:rsidR="00094F15">
          <w:rPr>
            <w:rStyle w:val="emailstyle17"/>
            <w:rFonts w:cs="David" w:hint="cs"/>
            <w:color w:val="auto"/>
            <w:sz w:val="22"/>
            <w:rtl/>
          </w:rPr>
          <w:t xml:space="preserve"> </w:t>
        </w:r>
      </w:ins>
    </w:p>
    <w:p w14:paraId="3956AEE9" w14:textId="4B2FBBCD" w:rsidR="002E597B" w:rsidRPr="00D576DB" w:rsidRDefault="002E597B" w:rsidP="0069718D">
      <w:pPr>
        <w:pStyle w:val="11"/>
        <w:tabs>
          <w:tab w:val="left" w:pos="530"/>
        </w:tabs>
        <w:spacing w:before="0" w:after="240" w:line="360" w:lineRule="auto"/>
        <w:ind w:left="530" w:hanging="360"/>
        <w:rPr>
          <w:i/>
          <w:iCs/>
          <w:rtl/>
        </w:rPr>
      </w:pPr>
      <w:r w:rsidRPr="00D576DB">
        <w:rPr>
          <w:rStyle w:val="emailstyle17"/>
          <w:rFonts w:ascii="Times New Roman" w:hAnsi="Times New Roman" w:cs="David"/>
          <w:i/>
          <w:iCs/>
          <w:color w:val="auto"/>
          <w:rtl/>
        </w:rPr>
        <w:t>*</w:t>
      </w:r>
      <w:r w:rsidR="008453A3" w:rsidRPr="00D576DB">
        <w:rPr>
          <w:rStyle w:val="emailstyle17"/>
          <w:rFonts w:ascii="Times New Roman" w:hAnsi="Times New Roman" w:cs="David"/>
          <w:i/>
          <w:iCs/>
          <w:color w:val="auto"/>
          <w:rtl/>
        </w:rPr>
        <w:tab/>
      </w:r>
      <w:r w:rsidRPr="00D576DB">
        <w:rPr>
          <w:rStyle w:val="emailstyle17"/>
          <w:rFonts w:ascii="Times New Roman" w:hAnsi="Times New Roman" w:cs="David" w:hint="eastAsia"/>
          <w:i/>
          <w:iCs/>
          <w:color w:val="auto"/>
          <w:rtl/>
        </w:rPr>
        <w:t>רצ</w:t>
      </w:r>
      <w:r w:rsidRPr="00D576DB">
        <w:rPr>
          <w:rStyle w:val="emailstyle17"/>
          <w:rFonts w:ascii="Times New Roman" w:hAnsi="Times New Roman" w:cs="David"/>
          <w:i/>
          <w:iCs/>
          <w:color w:val="auto"/>
          <w:rtl/>
        </w:rPr>
        <w:t xml:space="preserve">"ב </w:t>
      </w:r>
      <w:bookmarkStart w:id="4177" w:name="_Hlk18185050"/>
      <w:ins w:id="4178" w:author="Shimon" w:date="2022-01-06T00:38:00Z">
        <w:r w:rsidR="00094F15">
          <w:rPr>
            <w:rStyle w:val="emailstyle17"/>
            <w:rFonts w:ascii="Times New Roman" w:hAnsi="Times New Roman" w:cs="David" w:hint="cs"/>
            <w:i/>
            <w:iCs/>
            <w:color w:val="auto"/>
            <w:rtl/>
          </w:rPr>
          <w:t>תגובות התובע לטיעונים של נציבות שרות המדינה לנציב תלונות הציבור מיום ..</w:t>
        </w:r>
      </w:ins>
      <w:ins w:id="4179" w:author="Shimon" w:date="2022-01-06T00:40:00Z">
        <w:r w:rsidR="00094F15">
          <w:rPr>
            <w:rStyle w:val="emailstyle17"/>
            <w:rFonts w:ascii="Times New Roman" w:hAnsi="Times New Roman" w:cs="David" w:hint="cs"/>
            <w:i/>
            <w:iCs/>
            <w:color w:val="auto"/>
            <w:rtl/>
          </w:rPr>
          <w:t xml:space="preserve">.... ומיום....... </w:t>
        </w:r>
      </w:ins>
      <w:del w:id="4180" w:author="Shimon" w:date="2022-01-06T00:40:00Z">
        <w:r w:rsidRPr="00D576DB" w:rsidDel="00094F15">
          <w:rPr>
            <w:rStyle w:val="emailstyle17"/>
            <w:rFonts w:ascii="Times New Roman" w:hAnsi="Times New Roman" w:cs="David" w:hint="eastAsia"/>
            <w:i/>
            <w:iCs/>
            <w:color w:val="auto"/>
            <w:rtl/>
          </w:rPr>
          <w:delText>תשובתם</w:delText>
        </w:r>
        <w:r w:rsidRPr="00D576DB" w:rsidDel="00094F15">
          <w:rPr>
            <w:rStyle w:val="emailstyle17"/>
            <w:rFonts w:ascii="Times New Roman" w:hAnsi="Times New Roman" w:cs="David"/>
            <w:i/>
            <w:iCs/>
            <w:color w:val="auto"/>
            <w:rtl/>
          </w:rPr>
          <w:delText xml:space="preserve"> </w:delText>
        </w:r>
        <w:r w:rsidR="00B44C01" w:rsidRPr="00D576DB" w:rsidDel="00094F15">
          <w:rPr>
            <w:rStyle w:val="emailstyle17"/>
            <w:rFonts w:ascii="Times New Roman" w:hAnsi="Times New Roman" w:cs="David" w:hint="eastAsia"/>
            <w:i/>
            <w:iCs/>
            <w:color w:val="auto"/>
            <w:rtl/>
          </w:rPr>
          <w:delText>האחרונה</w:delText>
        </w:r>
        <w:r w:rsidR="00B44C01" w:rsidRPr="00D576DB" w:rsidDel="00094F15">
          <w:rPr>
            <w:rStyle w:val="emailstyle17"/>
            <w:rFonts w:ascii="Times New Roman" w:hAnsi="Times New Roman" w:cs="David"/>
            <w:i/>
            <w:iCs/>
            <w:color w:val="auto"/>
            <w:rtl/>
          </w:rPr>
          <w:delText xml:space="preserve"> </w:delText>
        </w:r>
        <w:r w:rsidR="00B44C01" w:rsidRPr="00D576DB" w:rsidDel="00094F15">
          <w:rPr>
            <w:rStyle w:val="emailstyle17"/>
            <w:rFonts w:ascii="Times New Roman" w:hAnsi="Times New Roman" w:cs="David" w:hint="eastAsia"/>
            <w:i/>
            <w:iCs/>
            <w:color w:val="auto"/>
            <w:rtl/>
          </w:rPr>
          <w:delText>של</w:delText>
        </w:r>
        <w:r w:rsidR="00B44C01" w:rsidRPr="00D576DB" w:rsidDel="00094F15">
          <w:rPr>
            <w:rStyle w:val="emailstyle17"/>
            <w:rFonts w:ascii="Times New Roman" w:hAnsi="Times New Roman" w:cs="David"/>
            <w:i/>
            <w:iCs/>
            <w:color w:val="auto"/>
            <w:rtl/>
          </w:rPr>
          <w:delText xml:space="preserve"> </w:delText>
        </w:r>
        <w:r w:rsidR="00B44C01" w:rsidRPr="00D576DB" w:rsidDel="00094F15">
          <w:rPr>
            <w:rStyle w:val="emailstyle17"/>
            <w:rFonts w:ascii="Times New Roman" w:hAnsi="Times New Roman" w:cs="David" w:hint="eastAsia"/>
            <w:i/>
            <w:iCs/>
            <w:color w:val="auto"/>
            <w:rtl/>
          </w:rPr>
          <w:delText>נציבות</w:delText>
        </w:r>
        <w:r w:rsidR="00B40C55" w:rsidRPr="00D576DB" w:rsidDel="00094F15">
          <w:rPr>
            <w:rStyle w:val="emailstyle17"/>
            <w:rFonts w:ascii="Times New Roman" w:hAnsi="Times New Roman" w:cs="David"/>
            <w:i/>
            <w:iCs/>
            <w:color w:val="auto"/>
            <w:rtl/>
          </w:rPr>
          <w:delText xml:space="preserve"> </w:delText>
        </w:r>
        <w:r w:rsidR="00B40C55" w:rsidRPr="00D576DB" w:rsidDel="00094F15">
          <w:rPr>
            <w:rStyle w:val="emailstyle17"/>
            <w:rFonts w:ascii="Times New Roman" w:hAnsi="Times New Roman" w:cs="David" w:hint="eastAsia"/>
            <w:i/>
            <w:iCs/>
            <w:color w:val="auto"/>
            <w:rtl/>
          </w:rPr>
          <w:delText>שרות</w:delText>
        </w:r>
        <w:r w:rsidR="00B40C55" w:rsidRPr="00D576DB" w:rsidDel="00094F15">
          <w:rPr>
            <w:rStyle w:val="emailstyle17"/>
            <w:rFonts w:ascii="Times New Roman" w:hAnsi="Times New Roman" w:cs="David"/>
            <w:i/>
            <w:iCs/>
            <w:color w:val="auto"/>
            <w:rtl/>
          </w:rPr>
          <w:delText xml:space="preserve"> </w:delText>
        </w:r>
        <w:r w:rsidR="00B40C55" w:rsidRPr="00D576DB" w:rsidDel="00094F15">
          <w:rPr>
            <w:rStyle w:val="emailstyle17"/>
            <w:rFonts w:ascii="Times New Roman" w:hAnsi="Times New Roman" w:cs="David" w:hint="eastAsia"/>
            <w:i/>
            <w:iCs/>
            <w:color w:val="auto"/>
            <w:rtl/>
          </w:rPr>
          <w:delText>המדינה</w:delText>
        </w:r>
        <w:r w:rsidR="00B44C01" w:rsidRPr="00D576DB" w:rsidDel="00094F15">
          <w:rPr>
            <w:rStyle w:val="emailstyle17"/>
            <w:rFonts w:ascii="Times New Roman" w:hAnsi="Times New Roman" w:cs="David"/>
            <w:i/>
            <w:iCs/>
            <w:color w:val="auto"/>
            <w:rtl/>
          </w:rPr>
          <w:delText xml:space="preserve"> </w:delText>
        </w:r>
      </w:del>
      <w:r w:rsidR="00B44C01" w:rsidRPr="00D576DB">
        <w:rPr>
          <w:rStyle w:val="emailstyle17"/>
          <w:rFonts w:ascii="Times New Roman" w:hAnsi="Times New Roman" w:cs="David"/>
          <w:i/>
          <w:iCs/>
          <w:color w:val="auto"/>
          <w:rtl/>
        </w:rPr>
        <w:t>ו</w:t>
      </w:r>
      <w:ins w:id="4181" w:author="Shimon" w:date="2022-01-06T00:40:00Z">
        <w:r w:rsidR="00094F15">
          <w:rPr>
            <w:rStyle w:val="emailstyle17"/>
            <w:rFonts w:ascii="Times New Roman" w:hAnsi="Times New Roman" w:cs="David" w:hint="cs"/>
            <w:i/>
            <w:iCs/>
            <w:color w:val="auto"/>
            <w:rtl/>
          </w:rPr>
          <w:t xml:space="preserve">תשובת </w:t>
        </w:r>
      </w:ins>
      <w:r w:rsidR="00B44C01" w:rsidRPr="00D576DB">
        <w:rPr>
          <w:rStyle w:val="emailstyle17"/>
          <w:rFonts w:ascii="Times New Roman" w:hAnsi="Times New Roman" w:cs="David"/>
          <w:i/>
          <w:iCs/>
          <w:color w:val="auto"/>
          <w:rtl/>
        </w:rPr>
        <w:t>נציב תלונות הציבור</w:t>
      </w:r>
      <w:r w:rsidRPr="00D576DB">
        <w:rPr>
          <w:rStyle w:val="emailstyle17"/>
          <w:rFonts w:ascii="Times New Roman" w:hAnsi="Times New Roman" w:cs="David"/>
          <w:i/>
          <w:iCs/>
          <w:color w:val="auto"/>
          <w:rtl/>
        </w:rPr>
        <w:t xml:space="preserve">, מסומנות </w:t>
      </w:r>
      <w:r w:rsidRPr="00D576DB">
        <w:rPr>
          <w:rStyle w:val="emailstyle17"/>
          <w:rFonts w:ascii="Times New Roman" w:hAnsi="Times New Roman" w:cs="David" w:hint="eastAsia"/>
          <w:i/>
          <w:iCs/>
          <w:color w:val="auto"/>
          <w:u w:val="single"/>
          <w:rtl/>
        </w:rPr>
        <w:t>כנספחים</w:t>
      </w:r>
      <w:r w:rsidRPr="00D576DB">
        <w:rPr>
          <w:rStyle w:val="emailstyle17"/>
          <w:rFonts w:ascii="Times New Roman" w:hAnsi="Times New Roman" w:cs="David"/>
          <w:i/>
          <w:iCs/>
          <w:color w:val="auto"/>
          <w:u w:val="single"/>
          <w:rtl/>
        </w:rPr>
        <w:t xml:space="preserve"> </w:t>
      </w:r>
      <w:r w:rsidR="00CC350F" w:rsidRPr="00D576DB">
        <w:rPr>
          <w:i/>
          <w:iCs/>
          <w:u w:val="single"/>
          <w:rtl/>
        </w:rPr>
        <w:t>1</w:t>
      </w:r>
      <w:r w:rsidR="007C0B1F" w:rsidRPr="00D576DB">
        <w:rPr>
          <w:i/>
          <w:iCs/>
          <w:u w:val="single"/>
          <w:rtl/>
        </w:rPr>
        <w:t>2</w:t>
      </w:r>
      <w:r w:rsidR="00CC350F" w:rsidRPr="00D576DB">
        <w:rPr>
          <w:rFonts w:hint="eastAsia"/>
          <w:i/>
          <w:iCs/>
          <w:u w:val="single"/>
          <w:rtl/>
        </w:rPr>
        <w:t>א</w:t>
      </w:r>
      <w:r w:rsidR="00CC350F" w:rsidRPr="00D576DB">
        <w:rPr>
          <w:i/>
          <w:iCs/>
          <w:u w:val="single"/>
          <w:rtl/>
        </w:rPr>
        <w:t>' – 1</w:t>
      </w:r>
      <w:r w:rsidR="007C0B1F" w:rsidRPr="00D576DB">
        <w:rPr>
          <w:i/>
          <w:iCs/>
          <w:u w:val="single"/>
          <w:rtl/>
        </w:rPr>
        <w:t>2</w:t>
      </w:r>
      <w:r w:rsidR="00CC350F" w:rsidRPr="00D576DB">
        <w:rPr>
          <w:rFonts w:hint="eastAsia"/>
          <w:i/>
          <w:iCs/>
          <w:u w:val="single"/>
          <w:rtl/>
        </w:rPr>
        <w:t>ב</w:t>
      </w:r>
      <w:r w:rsidR="00CC350F" w:rsidRPr="00D576DB">
        <w:rPr>
          <w:i/>
          <w:iCs/>
          <w:u w:val="single"/>
          <w:rtl/>
        </w:rPr>
        <w:t>'</w:t>
      </w:r>
      <w:r w:rsidRPr="00D576DB">
        <w:rPr>
          <w:i/>
          <w:iCs/>
          <w:rtl/>
        </w:rPr>
        <w:t xml:space="preserve">. </w:t>
      </w:r>
      <w:bookmarkEnd w:id="4177"/>
    </w:p>
    <w:p w14:paraId="646BA547" w14:textId="1C854A71" w:rsidR="004F4E48" w:rsidRDefault="004F4E48" w:rsidP="00B568AE">
      <w:pPr>
        <w:pStyle w:val="11"/>
        <w:spacing w:before="0" w:after="240" w:line="360" w:lineRule="auto"/>
        <w:rPr>
          <w:ins w:id="4182" w:author="אופיר טל" w:date="2021-12-14T13:54:00Z"/>
          <w:rStyle w:val="emailstyle17"/>
          <w:rFonts w:ascii="Times New Roman" w:hAnsi="Times New Roman" w:cs="David"/>
          <w:b/>
          <w:bCs/>
          <w:color w:val="auto"/>
          <w:rtl/>
        </w:rPr>
      </w:pPr>
      <w:r w:rsidRPr="00D576DB">
        <w:rPr>
          <w:rStyle w:val="emailstyle17"/>
          <w:rFonts w:ascii="Times New Roman" w:hAnsi="Times New Roman" w:cs="David" w:hint="eastAsia"/>
          <w:b/>
          <w:bCs/>
          <w:color w:val="auto"/>
          <w:rtl/>
        </w:rPr>
        <w:t>בנסיבות</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אלה</w:t>
      </w:r>
      <w:r w:rsidR="008E5BF9" w:rsidRPr="00D576DB">
        <w:rPr>
          <w:rStyle w:val="emailstyle17"/>
          <w:rFonts w:ascii="Times New Roman" w:hAnsi="Times New Roman" w:cs="David"/>
          <w:b/>
          <w:bCs/>
          <w:color w:val="auto"/>
          <w:rtl/>
        </w:rPr>
        <w:t xml:space="preserve"> – כאשר הנתבעת גוזלת מהתובע שכר </w:t>
      </w:r>
      <w:del w:id="4183" w:author="Shimon" w:date="2022-01-06T00:40:00Z">
        <w:r w:rsidR="008E5BF9" w:rsidRPr="00D576DB" w:rsidDel="00094F15">
          <w:rPr>
            <w:rStyle w:val="emailstyle17"/>
            <w:rFonts w:ascii="Times New Roman" w:hAnsi="Times New Roman" w:cs="David"/>
            <w:b/>
            <w:bCs/>
            <w:color w:val="auto"/>
            <w:rtl/>
          </w:rPr>
          <w:delText>ו</w:delText>
        </w:r>
      </w:del>
      <w:r w:rsidR="008E5BF9" w:rsidRPr="00D576DB">
        <w:rPr>
          <w:rStyle w:val="emailstyle17"/>
          <w:rFonts w:ascii="Times New Roman" w:hAnsi="Times New Roman" w:cs="David"/>
          <w:b/>
          <w:bCs/>
          <w:color w:val="auto"/>
          <w:rtl/>
        </w:rPr>
        <w:t>עבודה וזכויות פנסיה המגיעות לו ולרעייתו (שעשויה לקבל פנסיית שארים, אם תאריך ימים אחריו)</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ולאחר</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תקופה</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מסוימת</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בה</w:t>
      </w:r>
      <w:r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נב</w:t>
      </w:r>
      <w:r w:rsidR="00BB4FE9" w:rsidRPr="00D576DB">
        <w:rPr>
          <w:rStyle w:val="emailstyle17"/>
          <w:rFonts w:ascii="Times New Roman" w:hAnsi="Times New Roman" w:cs="David" w:hint="eastAsia"/>
          <w:b/>
          <w:bCs/>
          <w:color w:val="auto"/>
          <w:rtl/>
        </w:rPr>
        <w:t>צ</w:t>
      </w:r>
      <w:r w:rsidRPr="00D576DB">
        <w:rPr>
          <w:rStyle w:val="emailstyle17"/>
          <w:rFonts w:ascii="Times New Roman" w:hAnsi="Times New Roman" w:cs="David" w:hint="eastAsia"/>
          <w:b/>
          <w:bCs/>
          <w:color w:val="auto"/>
          <w:rtl/>
        </w:rPr>
        <w:t>ר</w:t>
      </w:r>
      <w:r w:rsidRPr="00D576DB">
        <w:rPr>
          <w:rStyle w:val="emailstyle17"/>
          <w:rFonts w:ascii="Times New Roman" w:hAnsi="Times New Roman" w:cs="David"/>
          <w:b/>
          <w:bCs/>
          <w:color w:val="auto"/>
          <w:rtl/>
        </w:rPr>
        <w:t xml:space="preserve"> מהתובע לעסוק בעניין זה בשל נסיבות אישיות, ולמרות שהתובע </w:t>
      </w:r>
      <w:r w:rsidR="00CD6B01" w:rsidRPr="00D576DB">
        <w:rPr>
          <w:rStyle w:val="emailstyle17"/>
          <w:rFonts w:ascii="Times New Roman" w:hAnsi="Times New Roman" w:cs="David" w:hint="eastAsia"/>
          <w:b/>
          <w:bCs/>
          <w:color w:val="auto"/>
          <w:rtl/>
        </w:rPr>
        <w:t>ניסה</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בכל</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כוחו</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למצות</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את</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ההליכים</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ב</w:t>
      </w:r>
      <w:r w:rsidRPr="00D576DB">
        <w:rPr>
          <w:rStyle w:val="emailstyle17"/>
          <w:rFonts w:ascii="Times New Roman" w:hAnsi="Times New Roman" w:cs="David" w:hint="eastAsia"/>
          <w:b/>
          <w:bCs/>
          <w:color w:val="auto"/>
          <w:rtl/>
        </w:rPr>
        <w:t>לא</w:t>
      </w:r>
      <w:r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להטריח</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את</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בית</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המשפט</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ובתקוה</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שלא</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יהיה</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צורך</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לתבוע</w:t>
      </w:r>
      <w:r w:rsidR="00CD6B01"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ב</w:t>
      </w:r>
      <w:r w:rsidRPr="00D576DB">
        <w:rPr>
          <w:rStyle w:val="emailstyle17"/>
          <w:rFonts w:ascii="Times New Roman" w:hAnsi="Times New Roman" w:cs="David" w:hint="eastAsia"/>
          <w:b/>
          <w:bCs/>
          <w:color w:val="auto"/>
          <w:rtl/>
        </w:rPr>
        <w:t>ערכאות</w:t>
      </w:r>
      <w:r w:rsidRPr="00D576DB">
        <w:rPr>
          <w:rStyle w:val="emailstyle17"/>
          <w:rFonts w:ascii="Times New Roman" w:hAnsi="Times New Roman" w:cs="David"/>
          <w:b/>
          <w:bCs/>
          <w:color w:val="auto"/>
          <w:rtl/>
        </w:rPr>
        <w:t xml:space="preserve"> </w:t>
      </w:r>
      <w:r w:rsidR="00CD6B01" w:rsidRPr="00D576DB">
        <w:rPr>
          <w:rStyle w:val="emailstyle17"/>
          <w:rFonts w:ascii="Times New Roman" w:hAnsi="Times New Roman" w:cs="David" w:hint="eastAsia"/>
          <w:b/>
          <w:bCs/>
          <w:color w:val="auto"/>
          <w:rtl/>
        </w:rPr>
        <w:t>את</w:t>
      </w:r>
      <w:r w:rsidR="00CD6B01" w:rsidRPr="00D576DB">
        <w:rPr>
          <w:rStyle w:val="emailstyle17"/>
          <w:rFonts w:ascii="Times New Roman" w:hAnsi="Times New Roman" w:cs="David"/>
          <w:b/>
          <w:bCs/>
          <w:color w:val="auto"/>
          <w:rtl/>
        </w:rPr>
        <w:t xml:space="preserve"> </w:t>
      </w:r>
      <w:r w:rsidRPr="00D576DB">
        <w:rPr>
          <w:rStyle w:val="emailstyle17"/>
          <w:rFonts w:ascii="Times New Roman" w:hAnsi="Times New Roman" w:cs="David" w:hint="eastAsia"/>
          <w:b/>
          <w:bCs/>
          <w:color w:val="auto"/>
          <w:rtl/>
        </w:rPr>
        <w:t>המקום</w:t>
      </w:r>
      <w:r w:rsidRPr="00D576DB">
        <w:rPr>
          <w:rStyle w:val="emailstyle17"/>
          <w:rFonts w:ascii="Times New Roman" w:hAnsi="Times New Roman" w:cs="David"/>
          <w:b/>
          <w:bCs/>
          <w:color w:val="auto"/>
          <w:rtl/>
        </w:rPr>
        <w:t xml:space="preserve"> בו עבד כארבעים ושתיים שנים, </w:t>
      </w:r>
      <w:del w:id="4184" w:author="אופיר טל" w:date="2021-12-14T13:54:00Z">
        <w:r w:rsidRPr="00D576DB" w:rsidDel="00B568AE">
          <w:rPr>
            <w:rStyle w:val="emailstyle17"/>
            <w:rFonts w:ascii="Times New Roman" w:hAnsi="Times New Roman" w:cs="David" w:hint="eastAsia"/>
            <w:b/>
            <w:bCs/>
            <w:color w:val="auto"/>
            <w:rtl/>
          </w:rPr>
          <w:delText>מוגשת</w:delText>
        </w:r>
        <w:r w:rsidRPr="00D576DB" w:rsidDel="00B568AE">
          <w:rPr>
            <w:rStyle w:val="emailstyle17"/>
            <w:rFonts w:ascii="Times New Roman" w:hAnsi="Times New Roman" w:cs="David"/>
            <w:b/>
            <w:bCs/>
            <w:color w:val="auto"/>
            <w:rtl/>
          </w:rPr>
          <w:delText xml:space="preserve"> </w:delText>
        </w:r>
        <w:r w:rsidRPr="00D576DB" w:rsidDel="00B568AE">
          <w:rPr>
            <w:rStyle w:val="emailstyle17"/>
            <w:rFonts w:ascii="Times New Roman" w:hAnsi="Times New Roman" w:cs="David" w:hint="eastAsia"/>
            <w:b/>
            <w:bCs/>
            <w:color w:val="auto"/>
            <w:rtl/>
          </w:rPr>
          <w:delText>תביעה</w:delText>
        </w:r>
        <w:r w:rsidRPr="00D576DB" w:rsidDel="00B568AE">
          <w:rPr>
            <w:rStyle w:val="emailstyle17"/>
            <w:rFonts w:ascii="Times New Roman" w:hAnsi="Times New Roman" w:cs="David"/>
            <w:b/>
            <w:bCs/>
            <w:color w:val="auto"/>
            <w:rtl/>
          </w:rPr>
          <w:delText xml:space="preserve"> </w:delText>
        </w:r>
        <w:r w:rsidRPr="00D576DB" w:rsidDel="00B568AE">
          <w:rPr>
            <w:rStyle w:val="emailstyle17"/>
            <w:rFonts w:ascii="Times New Roman" w:hAnsi="Times New Roman" w:cs="David" w:hint="eastAsia"/>
            <w:b/>
            <w:bCs/>
            <w:color w:val="auto"/>
            <w:rtl/>
          </w:rPr>
          <w:delText>זאת</w:delText>
        </w:r>
      </w:del>
      <w:ins w:id="4185" w:author="אופיר טל" w:date="2021-12-14T13:54:00Z">
        <w:r w:rsidR="00B568AE" w:rsidRPr="00D576DB">
          <w:rPr>
            <w:rStyle w:val="emailstyle17"/>
            <w:rFonts w:ascii="Times New Roman" w:hAnsi="Times New Roman" w:cs="David" w:hint="eastAsia"/>
            <w:b/>
            <w:bCs/>
            <w:color w:val="auto"/>
            <w:rtl/>
          </w:rPr>
          <w:t>הגיש</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התובע</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את</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כתב</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התביעה</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המקורי</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לבית</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הדין</w:t>
        </w:r>
        <w:r w:rsidR="00B568AE" w:rsidRPr="00D576DB">
          <w:rPr>
            <w:rStyle w:val="emailstyle17"/>
            <w:rFonts w:ascii="Times New Roman" w:hAnsi="Times New Roman" w:cs="David"/>
            <w:b/>
            <w:bCs/>
            <w:color w:val="auto"/>
            <w:rtl/>
          </w:rPr>
          <w:t xml:space="preserve"> </w:t>
        </w:r>
        <w:r w:rsidR="00B568AE" w:rsidRPr="00D576DB">
          <w:rPr>
            <w:rStyle w:val="emailstyle17"/>
            <w:rFonts w:ascii="Times New Roman" w:hAnsi="Times New Roman" w:cs="David" w:hint="eastAsia"/>
            <w:b/>
            <w:bCs/>
            <w:color w:val="auto"/>
            <w:rtl/>
          </w:rPr>
          <w:t>הנכבד</w:t>
        </w:r>
      </w:ins>
      <w:r w:rsidRPr="00D576DB">
        <w:rPr>
          <w:rStyle w:val="emailstyle17"/>
          <w:rFonts w:ascii="Times New Roman" w:hAnsi="Times New Roman" w:cs="David"/>
          <w:b/>
          <w:bCs/>
          <w:color w:val="auto"/>
          <w:rtl/>
        </w:rPr>
        <w:t>.</w:t>
      </w:r>
    </w:p>
    <w:p w14:paraId="4085A233" w14:textId="54C101A0" w:rsidR="00B568AE" w:rsidRPr="00901A33" w:rsidDel="00D576DB" w:rsidRDefault="00B568AE">
      <w:pPr>
        <w:pStyle w:val="11"/>
        <w:spacing w:before="0" w:line="360" w:lineRule="auto"/>
        <w:rPr>
          <w:del w:id="4186" w:author="Shimon" w:date="2022-01-04T15:37:00Z"/>
          <w:rStyle w:val="emailstyle17"/>
          <w:rFonts w:ascii="Times New Roman" w:hAnsi="Times New Roman" w:cs="David"/>
          <w:b/>
          <w:bCs/>
          <w:color w:val="auto"/>
        </w:rPr>
        <w:pPrChange w:id="4187" w:author="אופיר טל" w:date="2021-12-14T14:07:00Z">
          <w:pPr>
            <w:pStyle w:val="11"/>
            <w:spacing w:before="0" w:after="240" w:line="360" w:lineRule="auto"/>
          </w:pPr>
        </w:pPrChange>
      </w:pPr>
    </w:p>
    <w:p w14:paraId="03462129" w14:textId="15388D02" w:rsidR="009A69A8" w:rsidRDefault="00282732">
      <w:pPr>
        <w:pStyle w:val="2"/>
        <w:numPr>
          <w:ilvl w:val="1"/>
          <w:numId w:val="18"/>
        </w:numPr>
        <w:tabs>
          <w:tab w:val="clear" w:pos="566"/>
          <w:tab w:val="left" w:pos="521"/>
        </w:tabs>
        <w:spacing w:after="240"/>
        <w:ind w:left="521" w:hanging="284"/>
        <w:rPr>
          <w:rFonts w:ascii="David" w:hAnsi="David"/>
          <w:rtl/>
          <w:lang w:eastAsia="en-US"/>
        </w:rPr>
        <w:pPrChange w:id="4188" w:author="Shimon" w:date="2021-12-29T18:39:00Z">
          <w:pPr>
            <w:numPr>
              <w:ilvl w:val="1"/>
              <w:numId w:val="67"/>
            </w:numPr>
            <w:tabs>
              <w:tab w:val="left" w:pos="1394"/>
            </w:tabs>
            <w:spacing w:after="240" w:line="360" w:lineRule="auto"/>
            <w:ind w:left="5562" w:hanging="432"/>
            <w:jc w:val="both"/>
          </w:pPr>
        </w:pPrChange>
      </w:pPr>
      <w:ins w:id="4189" w:author="אביה שקורי" w:date="2021-12-09T10:41:00Z">
        <w:r w:rsidRPr="00282732">
          <w:rPr>
            <w:rFonts w:ascii="David" w:hAnsi="David" w:hint="eastAsia"/>
            <w:szCs w:val="24"/>
            <w:rtl/>
            <w:lang w:eastAsia="en-US"/>
            <w:rPrChange w:id="4190" w:author="אביה שקורי" w:date="2021-12-09T10:43:00Z">
              <w:rPr>
                <w:rFonts w:ascii="Arial" w:hAnsi="Arial" w:hint="eastAsia"/>
                <w:b/>
                <w:bCs/>
                <w:sz w:val="22"/>
                <w:rtl/>
              </w:rPr>
            </w:rPrChange>
          </w:rPr>
          <w:t>הסמכות</w:t>
        </w:r>
        <w:r w:rsidRPr="00282732">
          <w:rPr>
            <w:rFonts w:ascii="David" w:hAnsi="David"/>
            <w:szCs w:val="24"/>
            <w:rtl/>
            <w:lang w:eastAsia="en-US"/>
            <w:rPrChange w:id="4191"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4192" w:author="אביה שקורי" w:date="2021-12-09T10:43:00Z">
              <w:rPr>
                <w:rFonts w:ascii="Arial" w:hAnsi="Arial" w:hint="eastAsia"/>
                <w:b/>
                <w:bCs/>
                <w:sz w:val="22"/>
                <w:rtl/>
              </w:rPr>
            </w:rPrChange>
          </w:rPr>
          <w:t>לחישוב</w:t>
        </w:r>
        <w:r w:rsidRPr="00282732">
          <w:rPr>
            <w:rFonts w:ascii="David" w:hAnsi="David"/>
            <w:szCs w:val="24"/>
            <w:rtl/>
            <w:lang w:eastAsia="en-US"/>
            <w:rPrChange w:id="4193"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4194" w:author="אביה שקורי" w:date="2021-12-09T10:43:00Z">
              <w:rPr>
                <w:rFonts w:ascii="Arial" w:hAnsi="Arial" w:hint="eastAsia"/>
                <w:b/>
                <w:bCs/>
                <w:sz w:val="22"/>
                <w:rtl/>
              </w:rPr>
            </w:rPrChange>
          </w:rPr>
          <w:t>נוסחת</w:t>
        </w:r>
        <w:r w:rsidRPr="00282732">
          <w:rPr>
            <w:rFonts w:ascii="David" w:hAnsi="David"/>
            <w:szCs w:val="24"/>
            <w:rtl/>
            <w:lang w:eastAsia="en-US"/>
            <w:rPrChange w:id="4195"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4196" w:author="אביה שקורי" w:date="2021-12-09T10:43:00Z">
              <w:rPr>
                <w:rFonts w:ascii="Arial" w:hAnsi="Arial" w:hint="eastAsia"/>
                <w:b/>
                <w:bCs/>
                <w:sz w:val="22"/>
                <w:rtl/>
              </w:rPr>
            </w:rPrChange>
          </w:rPr>
          <w:t>הגמלה</w:t>
        </w:r>
        <w:r w:rsidRPr="00282732">
          <w:rPr>
            <w:rFonts w:ascii="David" w:hAnsi="David"/>
            <w:szCs w:val="24"/>
            <w:rtl/>
            <w:lang w:eastAsia="en-US"/>
            <w:rPrChange w:id="4197"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4198" w:author="אביה שקורי" w:date="2021-12-09T10:43:00Z">
              <w:rPr>
                <w:rFonts w:ascii="Arial" w:hAnsi="Arial" w:hint="eastAsia"/>
                <w:b/>
                <w:bCs/>
                <w:sz w:val="22"/>
                <w:rtl/>
              </w:rPr>
            </w:rPrChange>
          </w:rPr>
          <w:t>נתונה</w:t>
        </w:r>
        <w:r w:rsidRPr="00282732">
          <w:rPr>
            <w:rFonts w:ascii="David" w:hAnsi="David"/>
            <w:szCs w:val="24"/>
            <w:rtl/>
            <w:lang w:eastAsia="en-US"/>
            <w:rPrChange w:id="4199"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4200" w:author="אביה שקורי" w:date="2021-12-09T10:43:00Z">
              <w:rPr>
                <w:rFonts w:ascii="Arial" w:hAnsi="Arial" w:hint="eastAsia"/>
                <w:b/>
                <w:bCs/>
                <w:sz w:val="22"/>
                <w:rtl/>
              </w:rPr>
            </w:rPrChange>
          </w:rPr>
          <w:t>בידי</w:t>
        </w:r>
        <w:r w:rsidRPr="00282732">
          <w:rPr>
            <w:rFonts w:ascii="David" w:hAnsi="David"/>
            <w:szCs w:val="24"/>
            <w:rtl/>
            <w:lang w:eastAsia="en-US"/>
            <w:rPrChange w:id="4201"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4202" w:author="אביה שקורי" w:date="2021-12-09T10:43:00Z">
              <w:rPr>
                <w:rFonts w:ascii="Arial" w:hAnsi="Arial" w:hint="eastAsia"/>
                <w:b/>
                <w:bCs/>
                <w:sz w:val="22"/>
                <w:rtl/>
              </w:rPr>
            </w:rPrChange>
          </w:rPr>
          <w:t>נציבות</w:t>
        </w:r>
        <w:r w:rsidRPr="00282732">
          <w:rPr>
            <w:rFonts w:ascii="David" w:hAnsi="David"/>
            <w:szCs w:val="24"/>
            <w:rtl/>
            <w:lang w:eastAsia="en-US"/>
            <w:rPrChange w:id="4203"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4204" w:author="אביה שקורי" w:date="2021-12-09T10:43:00Z">
              <w:rPr>
                <w:rFonts w:ascii="Arial" w:hAnsi="Arial" w:hint="eastAsia"/>
                <w:b/>
                <w:bCs/>
                <w:sz w:val="22"/>
                <w:rtl/>
              </w:rPr>
            </w:rPrChange>
          </w:rPr>
          <w:t>שירות</w:t>
        </w:r>
        <w:r w:rsidRPr="00282732">
          <w:rPr>
            <w:rFonts w:ascii="David" w:hAnsi="David"/>
            <w:szCs w:val="24"/>
            <w:rtl/>
            <w:lang w:eastAsia="en-US"/>
            <w:rPrChange w:id="4205" w:author="אביה שקורי" w:date="2021-12-09T10:43:00Z">
              <w:rPr>
                <w:rFonts w:ascii="Arial" w:hAnsi="Arial"/>
                <w:b/>
                <w:bCs/>
                <w:sz w:val="22"/>
                <w:rtl/>
              </w:rPr>
            </w:rPrChange>
          </w:rPr>
          <w:t xml:space="preserve"> </w:t>
        </w:r>
        <w:r w:rsidRPr="00282732">
          <w:rPr>
            <w:rFonts w:ascii="David" w:hAnsi="David" w:hint="eastAsia"/>
            <w:szCs w:val="24"/>
            <w:rtl/>
            <w:lang w:eastAsia="en-US"/>
            <w:rPrChange w:id="4206" w:author="אביה שקורי" w:date="2021-12-09T10:43:00Z">
              <w:rPr>
                <w:rFonts w:ascii="Arial" w:hAnsi="Arial" w:hint="eastAsia"/>
                <w:b/>
                <w:bCs/>
                <w:sz w:val="22"/>
                <w:rtl/>
              </w:rPr>
            </w:rPrChange>
          </w:rPr>
          <w:t>המדינה</w:t>
        </w:r>
      </w:ins>
      <w:ins w:id="4207" w:author="אופיר טל" w:date="2021-12-14T13:55:00Z">
        <w:r w:rsidR="00B568AE">
          <w:rPr>
            <w:rFonts w:ascii="David" w:hAnsi="David" w:hint="cs"/>
            <w:szCs w:val="24"/>
            <w:rtl/>
            <w:lang w:eastAsia="en-US"/>
          </w:rPr>
          <w:t>, שגם ביצעה אותה בפוע</w:t>
        </w:r>
        <w:del w:id="4208" w:author="Shimon" w:date="2021-12-29T18:59:00Z">
          <w:r w:rsidR="00B568AE" w:rsidDel="008C0216">
            <w:rPr>
              <w:rFonts w:ascii="David" w:hAnsi="David" w:hint="cs"/>
              <w:szCs w:val="24"/>
              <w:rtl/>
              <w:lang w:eastAsia="en-US"/>
            </w:rPr>
            <w:delText>ל</w:delText>
          </w:r>
        </w:del>
      </w:ins>
    </w:p>
    <w:p w14:paraId="0F63CBE4" w14:textId="46293DE1" w:rsidR="00A73452" w:rsidRPr="00A73452" w:rsidRDefault="00A73452" w:rsidP="00A73452">
      <w:pPr>
        <w:rPr>
          <w:highlight w:val="yellow"/>
          <w:u w:val="single"/>
          <w:rtl/>
          <w:lang w:eastAsia="en-US"/>
        </w:rPr>
      </w:pPr>
      <w:r w:rsidRPr="00A73452">
        <w:rPr>
          <w:rFonts w:hint="cs"/>
          <w:highlight w:val="yellow"/>
          <w:u w:val="single"/>
          <w:rtl/>
          <w:lang w:eastAsia="en-US"/>
        </w:rPr>
        <w:t>חיזוק לטיעון שבכותרת</w:t>
      </w:r>
    </w:p>
    <w:p w14:paraId="22FFC479" w14:textId="7404EE7E" w:rsidR="005907EC" w:rsidRPr="00A73452" w:rsidRDefault="00AC718E" w:rsidP="00053D63">
      <w:pPr>
        <w:rPr>
          <w:highlight w:val="yellow"/>
          <w:rtl/>
          <w:lang w:eastAsia="en-US"/>
        </w:rPr>
      </w:pPr>
      <w:r w:rsidRPr="00A73452">
        <w:rPr>
          <w:rFonts w:hint="cs"/>
          <w:highlight w:val="yellow"/>
          <w:rtl/>
          <w:lang w:eastAsia="en-US"/>
        </w:rPr>
        <w:t>בטיעוני הפרקליטות בארצי הם הציגו את הממונה כאחראי וכבעל הסמכות (ע"פ חוק) לקבוע את שיעורי המילגה וככל שצריך ה</w:t>
      </w:r>
      <w:r w:rsidR="00053D63">
        <w:rPr>
          <w:rFonts w:hint="cs"/>
          <w:highlight w:val="yellow"/>
          <w:rtl/>
          <w:lang w:eastAsia="en-US"/>
        </w:rPr>
        <w:t xml:space="preserve">הממונה </w:t>
      </w:r>
      <w:r w:rsidRPr="00A73452">
        <w:rPr>
          <w:rFonts w:hint="cs"/>
          <w:highlight w:val="yellow"/>
          <w:rtl/>
          <w:lang w:eastAsia="en-US"/>
        </w:rPr>
        <w:t xml:space="preserve">רק מתיעץ ומקבל נתונים מהנציבות. ברור שזה לא הסטנדרט. מינהל הגימלאות בדרך כלל קובע הכל בעצמו </w:t>
      </w:r>
      <w:r w:rsidR="005907EC" w:rsidRPr="00A73452">
        <w:rPr>
          <w:rFonts w:hint="cs"/>
          <w:highlight w:val="yellow"/>
          <w:rtl/>
          <w:lang w:eastAsia="en-US"/>
        </w:rPr>
        <w:t xml:space="preserve">(ע"פ סמכותו) </w:t>
      </w:r>
      <w:r w:rsidRPr="00A73452">
        <w:rPr>
          <w:rFonts w:hint="cs"/>
          <w:highlight w:val="yellow"/>
          <w:rtl/>
          <w:lang w:eastAsia="en-US"/>
        </w:rPr>
        <w:t xml:space="preserve">וככל שצריך מברר עם </w:t>
      </w:r>
      <w:r w:rsidRPr="00053D63">
        <w:rPr>
          <w:rFonts w:hint="cs"/>
          <w:highlight w:val="yellow"/>
          <w:u w:val="single"/>
          <w:rtl/>
          <w:lang w:eastAsia="en-US"/>
        </w:rPr>
        <w:t>המשרד</w:t>
      </w:r>
      <w:r w:rsidRPr="00A73452">
        <w:rPr>
          <w:rFonts w:hint="cs"/>
          <w:highlight w:val="yellow"/>
          <w:rtl/>
          <w:lang w:eastAsia="en-US"/>
        </w:rPr>
        <w:t xml:space="preserve"> הרלוונטי את הנתונים ולא עם הנציבות.</w:t>
      </w:r>
    </w:p>
    <w:p w14:paraId="00164B7F" w14:textId="6EA2CDF1" w:rsidR="00AC718E" w:rsidRPr="00A73452" w:rsidRDefault="00AC718E" w:rsidP="005907EC">
      <w:pPr>
        <w:rPr>
          <w:highlight w:val="yellow"/>
          <w:rtl/>
          <w:lang w:eastAsia="en-US"/>
        </w:rPr>
      </w:pPr>
      <w:r w:rsidRPr="00A73452">
        <w:rPr>
          <w:rFonts w:hint="cs"/>
          <w:highlight w:val="yellow"/>
          <w:rtl/>
          <w:lang w:eastAsia="en-US"/>
        </w:rPr>
        <w:t xml:space="preserve"> במקרה שלי מינהל הגימלאות לא עשה דבר, גם אחרי שעבודתי הופסקה ע"י האוצר, וגם אחרי </w:t>
      </w:r>
      <w:r w:rsidR="005907EC" w:rsidRPr="00A73452">
        <w:rPr>
          <w:rFonts w:hint="cs"/>
          <w:highlight w:val="yellow"/>
          <w:rtl/>
          <w:lang w:eastAsia="en-US"/>
        </w:rPr>
        <w:t>ש</w:t>
      </w:r>
      <w:r w:rsidRPr="00A73452">
        <w:rPr>
          <w:rFonts w:hint="cs"/>
          <w:highlight w:val="yellow"/>
          <w:rtl/>
          <w:lang w:eastAsia="en-US"/>
        </w:rPr>
        <w:t>הם שמעו</w:t>
      </w:r>
      <w:r w:rsidR="005907EC" w:rsidRPr="00A73452">
        <w:rPr>
          <w:rFonts w:hint="cs"/>
          <w:highlight w:val="yellow"/>
          <w:rtl/>
          <w:lang w:eastAsia="en-US"/>
        </w:rPr>
        <w:t xml:space="preserve">, לפחות ממני, </w:t>
      </w:r>
      <w:r w:rsidRPr="00A73452">
        <w:rPr>
          <w:rFonts w:hint="cs"/>
          <w:highlight w:val="yellow"/>
          <w:rtl/>
          <w:lang w:eastAsia="en-US"/>
        </w:rPr>
        <w:t>שעבודתי הופסקה, בטענה שהם לא קיבלו הנחיות מהנש"מ איזו פנסי</w:t>
      </w:r>
      <w:r w:rsidR="005907EC" w:rsidRPr="00A73452">
        <w:rPr>
          <w:rFonts w:hint="cs"/>
          <w:highlight w:val="yellow"/>
          <w:rtl/>
          <w:lang w:eastAsia="en-US"/>
        </w:rPr>
        <w:t>ה</w:t>
      </w:r>
      <w:r w:rsidRPr="00A73452">
        <w:rPr>
          <w:rFonts w:hint="cs"/>
          <w:highlight w:val="yellow"/>
          <w:rtl/>
          <w:lang w:eastAsia="en-US"/>
        </w:rPr>
        <w:t xml:space="preserve"> לתת לי ואיך לחשבה.</w:t>
      </w:r>
    </w:p>
    <w:p w14:paraId="11AD8BFA" w14:textId="278DA8ED" w:rsidR="005907EC" w:rsidRPr="00A73452" w:rsidRDefault="005907EC" w:rsidP="008E0D43">
      <w:pPr>
        <w:rPr>
          <w:highlight w:val="yellow"/>
          <w:rtl/>
          <w:lang w:eastAsia="en-US"/>
        </w:rPr>
      </w:pPr>
      <w:r w:rsidRPr="00A73452">
        <w:rPr>
          <w:rFonts w:hint="cs"/>
          <w:highlight w:val="yellow"/>
          <w:rtl/>
          <w:lang w:eastAsia="en-US"/>
        </w:rPr>
        <w:t>כש</w:t>
      </w:r>
      <w:r w:rsidR="00AC718E" w:rsidRPr="00A73452">
        <w:rPr>
          <w:rFonts w:hint="cs"/>
          <w:highlight w:val="yellow"/>
          <w:rtl/>
          <w:lang w:eastAsia="en-US"/>
        </w:rPr>
        <w:t>לחצתי בשאלה מה קורה (מילאתי טפסי תביעה לגימלא, תחת לחץ, כי לא קבלתי משכורת, כבר באוקטובר 2012</w:t>
      </w:r>
      <w:ins w:id="4209" w:author="Shimon" w:date="2022-01-04T12:21:00Z">
        <w:r w:rsidR="008E0D43">
          <w:rPr>
            <w:rFonts w:hint="cs"/>
            <w:highlight w:val="yellow"/>
            <w:rtl/>
            <w:lang w:eastAsia="en-US"/>
          </w:rPr>
          <w:t xml:space="preserve"> </w:t>
        </w:r>
      </w:ins>
      <w:r w:rsidR="008E0D43">
        <w:rPr>
          <w:rFonts w:hint="cs"/>
          <w:highlight w:val="yellow"/>
          <w:rtl/>
          <w:lang w:eastAsia="en-US"/>
        </w:rPr>
        <w:t>ר' בנספחים</w:t>
      </w:r>
      <w:r w:rsidR="00AC718E" w:rsidRPr="00A73452">
        <w:rPr>
          <w:rFonts w:hint="cs"/>
          <w:highlight w:val="yellow"/>
          <w:rtl/>
          <w:lang w:eastAsia="en-US"/>
        </w:rPr>
        <w:t xml:space="preserve">) </w:t>
      </w:r>
      <w:r w:rsidRPr="00A73452">
        <w:rPr>
          <w:rFonts w:hint="cs"/>
          <w:highlight w:val="yellow"/>
          <w:rtl/>
          <w:lang w:eastAsia="en-US"/>
        </w:rPr>
        <w:t xml:space="preserve">הם אמרו שמחכים להנחיות הנציבות. הם לא ,התיעצו" ולא ערכו "ברורים כלשהם, כפי שהפרקליטות הציגה, אלא פשוט </w:t>
      </w:r>
      <w:r w:rsidR="00AC718E" w:rsidRPr="00A73452">
        <w:rPr>
          <w:rFonts w:hint="cs"/>
          <w:highlight w:val="yellow"/>
          <w:rtl/>
          <w:lang w:eastAsia="en-US"/>
        </w:rPr>
        <w:t xml:space="preserve">לא </w:t>
      </w:r>
      <w:r w:rsidR="008E0D43">
        <w:rPr>
          <w:rFonts w:hint="cs"/>
          <w:highlight w:val="yellow"/>
          <w:rtl/>
          <w:lang w:eastAsia="en-US"/>
        </w:rPr>
        <w:t>עשו דבר</w:t>
      </w:r>
      <w:r w:rsidR="00561BC2">
        <w:rPr>
          <w:rFonts w:hint="cs"/>
          <w:highlight w:val="yellow"/>
          <w:rtl/>
          <w:lang w:eastAsia="en-US"/>
        </w:rPr>
        <w:t>.</w:t>
      </w:r>
      <w:r w:rsidR="008E0D43">
        <w:rPr>
          <w:rFonts w:hint="cs"/>
          <w:highlight w:val="yellow"/>
          <w:rtl/>
          <w:lang w:eastAsia="en-US"/>
        </w:rPr>
        <w:t>.</w:t>
      </w:r>
    </w:p>
    <w:p w14:paraId="308A9C63" w14:textId="2DC00646" w:rsidR="00AC718E" w:rsidRDefault="005907EC" w:rsidP="00561BC2">
      <w:pPr>
        <w:rPr>
          <w:rtl/>
          <w:lang w:eastAsia="en-US"/>
        </w:rPr>
      </w:pPr>
      <w:r w:rsidRPr="00A73452">
        <w:rPr>
          <w:rFonts w:hint="cs"/>
          <w:highlight w:val="yellow"/>
          <w:rtl/>
          <w:lang w:eastAsia="en-US"/>
        </w:rPr>
        <w:t>כשגם בסוף נובמבר לא קבלתי פנסיה, לחצתי שוב על מינהלת הגימלאות ושאלתי מה קורה, הם כנראה פנו לאהרונוב שהכין את ההנחיה (עם תאריך מפוברק?)</w:t>
      </w:r>
      <w:r w:rsidR="00A73452" w:rsidRPr="00A73452">
        <w:rPr>
          <w:rFonts w:hint="cs"/>
          <w:highlight w:val="yellow"/>
          <w:rtl/>
          <w:lang w:eastAsia="en-US"/>
        </w:rPr>
        <w:t xml:space="preserve"> </w:t>
      </w:r>
      <w:r w:rsidRPr="00A73452">
        <w:rPr>
          <w:rFonts w:hint="cs"/>
          <w:highlight w:val="yellow"/>
          <w:rtl/>
          <w:lang w:eastAsia="en-US"/>
        </w:rPr>
        <w:t xml:space="preserve">ורק אחרי שהגיעה אליהם ההנחיה של אהרונוב </w:t>
      </w:r>
      <w:r w:rsidR="00EA6E4B">
        <w:rPr>
          <w:rFonts w:hint="cs"/>
          <w:highlight w:val="yellow"/>
          <w:rtl/>
          <w:lang w:eastAsia="en-US"/>
        </w:rPr>
        <w:t>(</w:t>
      </w:r>
      <w:r w:rsidRPr="00A73452">
        <w:rPr>
          <w:rFonts w:hint="cs"/>
          <w:highlight w:val="yellow"/>
          <w:rtl/>
          <w:lang w:eastAsia="en-US"/>
        </w:rPr>
        <w:t>בפקס מ-3.12.12 כזכור</w:t>
      </w:r>
      <w:r w:rsidR="00B733A0">
        <w:rPr>
          <w:rFonts w:hint="cs"/>
          <w:highlight w:val="yellow"/>
          <w:rtl/>
          <w:lang w:eastAsia="en-US"/>
        </w:rPr>
        <w:t>)</w:t>
      </w:r>
      <w:r w:rsidR="00A73452">
        <w:rPr>
          <w:rFonts w:hint="cs"/>
          <w:highlight w:val="yellow"/>
          <w:rtl/>
          <w:lang w:eastAsia="en-US"/>
        </w:rPr>
        <w:t xml:space="preserve">, </w:t>
      </w:r>
      <w:r w:rsidRPr="00A73452">
        <w:rPr>
          <w:rFonts w:hint="cs"/>
          <w:highlight w:val="yellow"/>
          <w:rtl/>
          <w:lang w:eastAsia="en-US"/>
        </w:rPr>
        <w:t xml:space="preserve">הכינו </w:t>
      </w:r>
      <w:r w:rsidR="00561BC2">
        <w:rPr>
          <w:rFonts w:hint="cs"/>
          <w:highlight w:val="yellow"/>
          <w:rtl/>
          <w:lang w:eastAsia="en-US"/>
        </w:rPr>
        <w:t xml:space="preserve">במינהל הגימלאות </w:t>
      </w:r>
      <w:r w:rsidRPr="00A73452">
        <w:rPr>
          <w:rFonts w:hint="cs"/>
          <w:highlight w:val="yellow"/>
          <w:rtl/>
          <w:lang w:eastAsia="en-US"/>
        </w:rPr>
        <w:t xml:space="preserve">את "אישור </w:t>
      </w:r>
      <w:r w:rsidRPr="00561BC2">
        <w:rPr>
          <w:rFonts w:hint="cs"/>
          <w:highlight w:val="yellow"/>
          <w:rtl/>
          <w:lang w:eastAsia="en-US"/>
        </w:rPr>
        <w:t>הגימלאות"</w:t>
      </w:r>
      <w:r w:rsidR="00561BC2" w:rsidRPr="00561BC2">
        <w:rPr>
          <w:rFonts w:hint="cs"/>
          <w:highlight w:val="yellow"/>
          <w:rtl/>
          <w:lang w:eastAsia="en-US"/>
        </w:rPr>
        <w:t xml:space="preserve"> ונערכו לבצע תשלומי הפנסיה  באותו חודש(דצמבר 2012)</w:t>
      </w:r>
    </w:p>
    <w:p w14:paraId="2CCBF679" w14:textId="35EB6A76" w:rsidR="008E0D43" w:rsidRDefault="00A73452" w:rsidP="0069718D">
      <w:pPr>
        <w:rPr>
          <w:highlight w:val="yellow"/>
          <w:rtl/>
          <w:lang w:eastAsia="en-US"/>
        </w:rPr>
      </w:pPr>
      <w:r>
        <w:rPr>
          <w:rFonts w:hint="cs"/>
          <w:rtl/>
          <w:lang w:eastAsia="en-US"/>
        </w:rPr>
        <w:t xml:space="preserve">מסקנה:  </w:t>
      </w:r>
      <w:r w:rsidRPr="003E6A2D">
        <w:rPr>
          <w:rFonts w:hint="cs"/>
          <w:u w:val="single"/>
          <w:rtl/>
          <w:lang w:eastAsia="en-US"/>
        </w:rPr>
        <w:t xml:space="preserve">הנציבות, </w:t>
      </w:r>
      <w:r w:rsidRPr="003E6A2D">
        <w:rPr>
          <w:rFonts w:hint="cs"/>
          <w:b/>
          <w:bCs/>
          <w:u w:val="single"/>
          <w:rtl/>
          <w:lang w:eastAsia="en-US"/>
        </w:rPr>
        <w:t>ורק הנציבות</w:t>
      </w:r>
      <w:r w:rsidR="00561BC2" w:rsidRPr="003E6A2D">
        <w:rPr>
          <w:rFonts w:hint="cs"/>
          <w:u w:val="single"/>
          <w:rtl/>
          <w:lang w:eastAsia="en-US"/>
        </w:rPr>
        <w:t>,</w:t>
      </w:r>
      <w:r w:rsidRPr="003E6A2D">
        <w:rPr>
          <w:rFonts w:hint="cs"/>
          <w:u w:val="single"/>
          <w:rtl/>
          <w:lang w:eastAsia="en-US"/>
        </w:rPr>
        <w:t xml:space="preserve"> קבע</w:t>
      </w:r>
      <w:r w:rsidR="003E6A2D" w:rsidRPr="003E6A2D">
        <w:rPr>
          <w:rFonts w:hint="cs"/>
          <w:u w:val="single"/>
          <w:rtl/>
          <w:lang w:eastAsia="en-US"/>
        </w:rPr>
        <w:t>ה</w:t>
      </w:r>
      <w:r w:rsidRPr="003E6A2D">
        <w:rPr>
          <w:rFonts w:hint="cs"/>
          <w:u w:val="single"/>
          <w:rtl/>
          <w:lang w:eastAsia="en-US"/>
        </w:rPr>
        <w:t xml:space="preserve"> את הפנסיה </w:t>
      </w:r>
      <w:r w:rsidRPr="003E6A2D">
        <w:rPr>
          <w:rFonts w:hint="cs"/>
          <w:rtl/>
          <w:lang w:eastAsia="en-US"/>
        </w:rPr>
        <w:t>ע"פ החוזה</w:t>
      </w:r>
      <w:r w:rsidR="003E6A2D">
        <w:rPr>
          <w:rFonts w:hint="cs"/>
          <w:rtl/>
          <w:lang w:eastAsia="en-US"/>
        </w:rPr>
        <w:t xml:space="preserve"> (וכנראה שכך הדבר לגבי כל הפורשים בחוזי בכירים)</w:t>
      </w:r>
      <w:r>
        <w:rPr>
          <w:rFonts w:hint="cs"/>
          <w:rtl/>
          <w:lang w:eastAsia="en-US"/>
        </w:rPr>
        <w:t>.</w:t>
      </w:r>
    </w:p>
    <w:p w14:paraId="7C3E3C40" w14:textId="77777777" w:rsidR="00053D63" w:rsidRDefault="00A73452" w:rsidP="002E5E84">
      <w:pPr>
        <w:rPr>
          <w:highlight w:val="yellow"/>
          <w:rtl/>
          <w:lang w:eastAsia="en-US"/>
        </w:rPr>
      </w:pPr>
      <w:ins w:id="4210" w:author="Shimon" w:date="2021-12-29T18:45:00Z">
        <w:r w:rsidRPr="00A73452">
          <w:rPr>
            <w:rFonts w:hint="eastAsia"/>
            <w:highlight w:val="yellow"/>
            <w:rtl/>
            <w:lang w:eastAsia="en-US"/>
            <w:rPrChange w:id="4211" w:author="Shimon" w:date="2021-12-29T18:48:00Z">
              <w:rPr>
                <w:rFonts w:ascii="David" w:hAnsi="David" w:cs="David" w:hint="eastAsia"/>
                <w:sz w:val="22"/>
                <w:rtl/>
              </w:rPr>
            </w:rPrChange>
          </w:rPr>
          <w:lastRenderedPageBreak/>
          <w:t>יש</w:t>
        </w:r>
        <w:r w:rsidRPr="00A73452">
          <w:rPr>
            <w:highlight w:val="yellow"/>
            <w:rtl/>
            <w:lang w:eastAsia="en-US"/>
            <w:rPrChange w:id="4212" w:author="Shimon" w:date="2021-12-29T18:48:00Z">
              <w:rPr>
                <w:rFonts w:ascii="David" w:hAnsi="David" w:cs="David"/>
                <w:sz w:val="22"/>
                <w:rtl/>
              </w:rPr>
            </w:rPrChange>
          </w:rPr>
          <w:t xml:space="preserve"> לי דוגמאות של </w:t>
        </w:r>
      </w:ins>
      <w:ins w:id="4213" w:author="Shimon" w:date="2022-01-04T14:35:00Z">
        <w:r w:rsidR="00561BC2">
          <w:rPr>
            <w:rFonts w:hint="cs"/>
            <w:highlight w:val="yellow"/>
            <w:rtl/>
            <w:lang w:eastAsia="en-US"/>
          </w:rPr>
          <w:t xml:space="preserve">הנחיות הנציבות לגימלאות של עובדים בחוזי בכירים, במתכונת זהה למתכונת הנחיות אהרונוב. </w:t>
        </w:r>
      </w:ins>
      <w:ins w:id="4214" w:author="Shimon" w:date="2022-01-04T14:36:00Z">
        <w:r w:rsidR="00561BC2">
          <w:rPr>
            <w:rFonts w:hint="cs"/>
            <w:highlight w:val="yellow"/>
            <w:rtl/>
            <w:lang w:eastAsia="en-US"/>
          </w:rPr>
          <w:t>ררה כדוגמא הנחיות הנציבות ל(בחתימת אהרונוב</w:t>
        </w:r>
      </w:ins>
      <w:ins w:id="4215" w:author="Shimon" w:date="2022-01-04T14:37:00Z">
        <w:r w:rsidR="00561BC2">
          <w:rPr>
            <w:rFonts w:hint="cs"/>
            <w:highlight w:val="yellow"/>
            <w:rtl/>
            <w:lang w:eastAsia="en-US"/>
          </w:rPr>
          <w:t>) לגימלה של פרנקנבורג (שהגיע לידי גם מהנציבות (ר' מכתבי אל מר לוי מיום..</w:t>
        </w:r>
      </w:ins>
      <w:ins w:id="4216" w:author="Shimon" w:date="2022-01-04T14:38:00Z">
        <w:r w:rsidR="00561BC2">
          <w:rPr>
            <w:rFonts w:hint="cs"/>
            <w:highlight w:val="yellow"/>
            <w:rtl/>
            <w:lang w:eastAsia="en-US"/>
          </w:rPr>
          <w:t>........ ו</w:t>
        </w:r>
        <w:r w:rsidR="00317E41">
          <w:rPr>
            <w:rFonts w:hint="cs"/>
            <w:highlight w:val="yellow"/>
            <w:rtl/>
            <w:lang w:eastAsia="en-US"/>
          </w:rPr>
          <w:t>גם מפרנקנבורג עצמו) ואחרים ש</w:t>
        </w:r>
      </w:ins>
      <w:ins w:id="4217" w:author="Shimon" w:date="2022-01-04T14:40:00Z">
        <w:r w:rsidR="00317E41">
          <w:rPr>
            <w:rFonts w:hint="cs"/>
            <w:highlight w:val="yellow"/>
            <w:rtl/>
            <w:lang w:eastAsia="en-US"/>
          </w:rPr>
          <w:t>הגיעו לידי</w:t>
        </w:r>
      </w:ins>
      <w:ins w:id="4218" w:author="Shimon" w:date="2022-01-04T14:39:00Z">
        <w:r w:rsidR="00317E41">
          <w:rPr>
            <w:rFonts w:hint="cs"/>
            <w:highlight w:val="yellow"/>
            <w:rtl/>
            <w:lang w:eastAsia="en-US"/>
          </w:rPr>
          <w:t xml:space="preserve"> (העתק) </w:t>
        </w:r>
      </w:ins>
      <w:ins w:id="4219" w:author="Shimon" w:date="2022-01-04T14:40:00Z">
        <w:r w:rsidR="00317E41">
          <w:rPr>
            <w:rFonts w:hint="cs"/>
            <w:highlight w:val="yellow"/>
            <w:rtl/>
            <w:lang w:eastAsia="en-US"/>
          </w:rPr>
          <w:t xml:space="preserve">לפני שנים </w:t>
        </w:r>
      </w:ins>
      <w:ins w:id="4220" w:author="Shimon" w:date="2022-01-04T14:39:00Z">
        <w:r w:rsidR="00317E41">
          <w:rPr>
            <w:rFonts w:hint="cs"/>
            <w:highlight w:val="yellow"/>
            <w:rtl/>
            <w:lang w:eastAsia="en-US"/>
          </w:rPr>
          <w:t xml:space="preserve">בתפקידי </w:t>
        </w:r>
      </w:ins>
      <w:ins w:id="4221" w:author="Shimon" w:date="2022-01-04T14:40:00Z">
        <w:r w:rsidR="00317E41">
          <w:rPr>
            <w:rFonts w:hint="cs"/>
            <w:highlight w:val="yellow"/>
            <w:rtl/>
            <w:lang w:eastAsia="en-US"/>
          </w:rPr>
          <w:t>כחש</w:t>
        </w:r>
      </w:ins>
      <w:ins w:id="4222" w:author="Shimon" w:date="2021-12-29T18:46:00Z">
        <w:r w:rsidR="00561BC2" w:rsidRPr="00A73452">
          <w:rPr>
            <w:rFonts w:hint="eastAsia"/>
            <w:highlight w:val="yellow"/>
            <w:rtl/>
            <w:lang w:eastAsia="en-US"/>
            <w:rPrChange w:id="4223" w:author="Shimon" w:date="2021-12-29T18:48:00Z">
              <w:rPr>
                <w:rFonts w:cs="David" w:hint="eastAsia"/>
                <w:rtl/>
              </w:rPr>
            </w:rPrChange>
          </w:rPr>
          <w:t>ב</w:t>
        </w:r>
      </w:ins>
      <w:ins w:id="4224" w:author="Shimon" w:date="2022-01-04T14:41:00Z">
        <w:r w:rsidR="00317E41">
          <w:rPr>
            <w:rFonts w:hint="cs"/>
            <w:highlight w:val="yellow"/>
            <w:rtl/>
            <w:lang w:eastAsia="en-US"/>
          </w:rPr>
          <w:t>.</w:t>
        </w:r>
        <w:r w:rsidR="00317E41" w:rsidRPr="00317E41">
          <w:rPr>
            <w:rFonts w:hint="cs"/>
            <w:highlight w:val="yellow"/>
            <w:rtl/>
            <w:lang w:eastAsia="en-US"/>
          </w:rPr>
          <w:t xml:space="preserve"> </w:t>
        </w:r>
        <w:r w:rsidR="00317E41">
          <w:rPr>
            <w:rFonts w:hint="cs"/>
            <w:highlight w:val="yellow"/>
            <w:rtl/>
            <w:lang w:eastAsia="en-US"/>
          </w:rPr>
          <w:t>(</w:t>
        </w:r>
        <w:r w:rsidR="00317E41" w:rsidRPr="00A73452">
          <w:rPr>
            <w:rFonts w:hint="cs"/>
            <w:highlight w:val="yellow"/>
            <w:rtl/>
            <w:lang w:eastAsia="en-US"/>
          </w:rPr>
          <w:t>לצרפם</w:t>
        </w:r>
        <w:r w:rsidR="00317E41" w:rsidRPr="00A73452">
          <w:rPr>
            <w:rFonts w:cs="David" w:hint="cs"/>
            <w:highlight w:val="yellow"/>
            <w:rtl/>
          </w:rPr>
          <w:t>?)</w:t>
        </w:r>
      </w:ins>
      <w:ins w:id="4225" w:author="Shimon" w:date="2021-12-29T18:47:00Z">
        <w:r w:rsidR="00317E41">
          <w:rPr>
            <w:highlight w:val="yellow"/>
            <w:rtl/>
            <w:lang w:eastAsia="en-US"/>
          </w:rPr>
          <w:t>)</w:t>
        </w:r>
      </w:ins>
      <w:ins w:id="4226" w:author="Shimon" w:date="2022-01-04T14:40:00Z">
        <w:r w:rsidR="00317E41">
          <w:rPr>
            <w:rFonts w:hint="cs"/>
            <w:highlight w:val="yellow"/>
            <w:rtl/>
            <w:lang w:eastAsia="en-US"/>
          </w:rPr>
          <w:t xml:space="preserve">. </w:t>
        </w:r>
      </w:ins>
    </w:p>
    <w:p w14:paraId="0D7F0691" w14:textId="77777777" w:rsidR="00053D63" w:rsidRDefault="00053D63" w:rsidP="00053D63">
      <w:pPr>
        <w:rPr>
          <w:highlight w:val="yellow"/>
          <w:rtl/>
          <w:lang w:eastAsia="en-US"/>
        </w:rPr>
      </w:pPr>
    </w:p>
    <w:p w14:paraId="54CCD50B" w14:textId="0263A054" w:rsidR="00317E41" w:rsidRDefault="00053D63" w:rsidP="00053D63">
      <w:pPr>
        <w:rPr>
          <w:highlight w:val="yellow"/>
          <w:rtl/>
          <w:lang w:eastAsia="en-US"/>
        </w:rPr>
      </w:pPr>
      <w:r>
        <w:rPr>
          <w:rFonts w:hint="cs"/>
          <w:highlight w:val="yellow"/>
          <w:rtl/>
          <w:lang w:eastAsia="en-US"/>
        </w:rPr>
        <w:t>יתירה מזו</w:t>
      </w:r>
      <w:ins w:id="4227" w:author="Shimon" w:date="2022-01-05T16:49:00Z">
        <w:r>
          <w:rPr>
            <w:rFonts w:hint="cs"/>
            <w:highlight w:val="yellow"/>
            <w:rtl/>
            <w:lang w:eastAsia="en-US"/>
          </w:rPr>
          <w:t xml:space="preserve">: </w:t>
        </w:r>
      </w:ins>
      <w:ins w:id="4228" w:author="Shimon" w:date="2022-01-05T16:52:00Z">
        <w:r>
          <w:rPr>
            <w:rFonts w:hint="cs"/>
            <w:highlight w:val="yellow"/>
            <w:rtl/>
            <w:lang w:eastAsia="en-US"/>
          </w:rPr>
          <w:t>שים לב ש</w:t>
        </w:r>
      </w:ins>
      <w:ins w:id="4229" w:author="Shimon" w:date="2022-01-05T16:49:00Z">
        <w:r>
          <w:rPr>
            <w:rFonts w:hint="cs"/>
            <w:highlight w:val="yellow"/>
            <w:rtl/>
            <w:lang w:eastAsia="en-US"/>
          </w:rPr>
          <w:t>בסימוכין למסמך ההנחיות של אהרונוב לגימלאות כתוב ב</w:t>
        </w:r>
      </w:ins>
      <w:ins w:id="4230" w:author="Shimon" w:date="2022-01-05T16:51:00Z">
        <w:r>
          <w:rPr>
            <w:rFonts w:hint="cs"/>
            <w:highlight w:val="yellow"/>
            <w:rtl/>
            <w:lang w:eastAsia="en-US"/>
          </w:rPr>
          <w:t>מ</w:t>
        </w:r>
      </w:ins>
      <w:ins w:id="4231" w:author="Shimon" w:date="2022-01-05T16:49:00Z">
        <w:r>
          <w:rPr>
            <w:rFonts w:hint="cs"/>
            <w:highlight w:val="yellow"/>
            <w:rtl/>
            <w:lang w:eastAsia="en-US"/>
          </w:rPr>
          <w:t>פורש שהמסמך הוכן על בסיס פניית המשרד</w:t>
        </w:r>
      </w:ins>
      <w:ins w:id="4232" w:author="Shimon" w:date="2022-01-05T16:50:00Z">
        <w:r>
          <w:rPr>
            <w:rFonts w:hint="cs"/>
            <w:highlight w:val="yellow"/>
            <w:rtl/>
            <w:lang w:eastAsia="en-US"/>
          </w:rPr>
          <w:t>(האוצר) לנציבות ולא על בסיס פניה של הממונה על הגימלאות.</w:t>
        </w:r>
      </w:ins>
      <w:ins w:id="4233" w:author="Shimon" w:date="2022-01-05T16:51:00Z">
        <w:r>
          <w:rPr>
            <w:rFonts w:hint="cs"/>
            <w:highlight w:val="yellow"/>
            <w:rtl/>
            <w:lang w:eastAsia="en-US"/>
          </w:rPr>
          <w:t xml:space="preserve"> , ואהרונוב הוא שחתם על אישור הגימלה האמיתי</w:t>
        </w:r>
      </w:ins>
      <w:ins w:id="4234" w:author="Shimon" w:date="2022-01-05T16:50:00Z">
        <w:r>
          <w:rPr>
            <w:rFonts w:hint="cs"/>
            <w:highlight w:val="yellow"/>
            <w:rtl/>
            <w:lang w:eastAsia="en-US"/>
          </w:rPr>
          <w:t xml:space="preserve"> </w:t>
        </w:r>
      </w:ins>
      <w:r>
        <w:rPr>
          <w:highlight w:val="yellow"/>
          <w:rtl/>
          <w:lang w:eastAsia="en-US"/>
        </w:rPr>
        <w:br/>
      </w:r>
      <w:ins w:id="4235" w:author="Shimon" w:date="2021-12-29T18:47:00Z">
        <w:r w:rsidR="00A73452" w:rsidRPr="00A73452">
          <w:rPr>
            <w:highlight w:val="yellow"/>
            <w:rtl/>
            <w:lang w:eastAsia="en-US"/>
            <w:rPrChange w:id="4236" w:author="Shimon" w:date="2021-12-29T18:48:00Z">
              <w:rPr>
                <w:rFonts w:cs="David"/>
                <w:rtl/>
              </w:rPr>
            </w:rPrChange>
          </w:rPr>
          <w:t xml:space="preserve"> </w:t>
        </w:r>
      </w:ins>
    </w:p>
    <w:p w14:paraId="527E5F76" w14:textId="77777777" w:rsidR="00317E41" w:rsidRDefault="00317E41" w:rsidP="00317E41">
      <w:pPr>
        <w:rPr>
          <w:highlight w:val="yellow"/>
          <w:rtl/>
          <w:lang w:eastAsia="en-US"/>
        </w:rPr>
      </w:pPr>
    </w:p>
    <w:p w14:paraId="1863DB8C" w14:textId="74515328" w:rsidR="00A73452" w:rsidRPr="008C0216" w:rsidDel="008C0216" w:rsidRDefault="00A73452" w:rsidP="0069718D">
      <w:pPr>
        <w:rPr>
          <w:del w:id="4237" w:author="Unknown"/>
          <w:rtl/>
          <w:lang w:eastAsia="en-US"/>
        </w:rPr>
      </w:pPr>
      <w:ins w:id="4238" w:author="Shimon" w:date="2021-12-29T18:47:00Z">
        <w:r w:rsidRPr="00A73452">
          <w:rPr>
            <w:highlight w:val="yellow"/>
            <w:rtl/>
            <w:lang w:eastAsia="en-US"/>
            <w:rPrChange w:id="4239" w:author="Shimon" w:date="2021-12-29T18:48:00Z">
              <w:rPr>
                <w:rFonts w:cs="David"/>
                <w:rtl/>
              </w:rPr>
            </w:rPrChange>
          </w:rPr>
          <w:t xml:space="preserve">השיטה </w:t>
        </w:r>
        <w:r w:rsidRPr="00A73452">
          <w:rPr>
            <w:rFonts w:hint="eastAsia"/>
            <w:highlight w:val="yellow"/>
            <w:rtl/>
            <w:lang w:eastAsia="en-US"/>
            <w:rPrChange w:id="4240" w:author="Shimon" w:date="2021-12-29T18:48:00Z">
              <w:rPr>
                <w:rFonts w:cs="David" w:hint="eastAsia"/>
                <w:rtl/>
              </w:rPr>
            </w:rPrChange>
          </w:rPr>
          <w:t>היתה</w:t>
        </w:r>
        <w:r w:rsidRPr="00A73452">
          <w:rPr>
            <w:highlight w:val="yellow"/>
            <w:rtl/>
            <w:lang w:eastAsia="en-US"/>
            <w:rPrChange w:id="4241" w:author="Shimon" w:date="2021-12-29T18:48:00Z">
              <w:rPr>
                <w:rFonts w:cs="David"/>
                <w:rtl/>
              </w:rPr>
            </w:rPrChange>
          </w:rPr>
          <w:t xml:space="preserve"> זהה: הנציבות ניסחה הנחיות </w:t>
        </w:r>
      </w:ins>
      <w:ins w:id="4242" w:author="Shimon" w:date="2022-01-04T14:41:00Z">
        <w:r w:rsidR="00317E41">
          <w:rPr>
            <w:rFonts w:hint="cs"/>
            <w:highlight w:val="yellow"/>
            <w:rtl/>
            <w:lang w:eastAsia="en-US"/>
          </w:rPr>
          <w:t xml:space="preserve">לגימלאות חוזי בכירים </w:t>
        </w:r>
      </w:ins>
      <w:ins w:id="4243" w:author="Shimon" w:date="2021-12-29T18:47:00Z">
        <w:r w:rsidRPr="00A73452">
          <w:rPr>
            <w:highlight w:val="yellow"/>
            <w:rtl/>
            <w:lang w:eastAsia="en-US"/>
            <w:rPrChange w:id="4244" w:author="Shimon" w:date="2021-12-29T18:48:00Z">
              <w:rPr>
                <w:rFonts w:cs="David"/>
                <w:rtl/>
              </w:rPr>
            </w:rPrChange>
          </w:rPr>
          <w:t xml:space="preserve">והממונה על </w:t>
        </w:r>
        <w:r w:rsidRPr="00A73452">
          <w:rPr>
            <w:rFonts w:hint="eastAsia"/>
            <w:highlight w:val="yellow"/>
            <w:rtl/>
            <w:lang w:eastAsia="en-US"/>
            <w:rPrChange w:id="4245" w:author="Shimon" w:date="2021-12-29T18:48:00Z">
              <w:rPr>
                <w:rFonts w:cs="David" w:hint="eastAsia"/>
                <w:rtl/>
              </w:rPr>
            </w:rPrChange>
          </w:rPr>
          <w:t>הגימלאות</w:t>
        </w:r>
        <w:r w:rsidRPr="00A73452">
          <w:rPr>
            <w:highlight w:val="yellow"/>
            <w:rtl/>
            <w:lang w:eastAsia="en-US"/>
            <w:rPrChange w:id="4246" w:author="Shimon" w:date="2021-12-29T18:48:00Z">
              <w:rPr>
                <w:rFonts w:cs="David"/>
                <w:rtl/>
              </w:rPr>
            </w:rPrChange>
          </w:rPr>
          <w:t xml:space="preserve"> "העתיק"</w:t>
        </w:r>
      </w:ins>
      <w:ins w:id="4247" w:author="Shimon" w:date="2021-12-29T18:48:00Z">
        <w:r w:rsidRPr="00A73452">
          <w:rPr>
            <w:highlight w:val="yellow"/>
            <w:rtl/>
            <w:lang w:eastAsia="en-US"/>
            <w:rPrChange w:id="4248" w:author="Shimon" w:date="2021-12-29T18:48:00Z">
              <w:rPr>
                <w:rFonts w:cs="David"/>
                <w:rtl/>
              </w:rPr>
            </w:rPrChange>
          </w:rPr>
          <w:t>.</w:t>
        </w:r>
        <w:r>
          <w:rPr>
            <w:rFonts w:cs="David" w:hint="cs"/>
            <w:highlight w:val="yellow"/>
            <w:rtl/>
          </w:rPr>
          <w:t xml:space="preserve"> </w:t>
        </w:r>
        <w:r w:rsidRPr="00A73452">
          <w:rPr>
            <w:rFonts w:hint="cs"/>
            <w:highlight w:val="yellow"/>
            <w:rtl/>
            <w:lang w:eastAsia="en-US"/>
          </w:rPr>
          <w:t>המשמעות היא רוחבי</w:t>
        </w:r>
      </w:ins>
      <w:ins w:id="4249" w:author="Shimon" w:date="2021-12-29T18:49:00Z">
        <w:r w:rsidRPr="00A73452">
          <w:rPr>
            <w:rFonts w:hint="cs"/>
            <w:highlight w:val="yellow"/>
            <w:rtl/>
            <w:lang w:eastAsia="en-US"/>
          </w:rPr>
          <w:t xml:space="preserve">ת: אכן הנציבות </w:t>
        </w:r>
        <w:r w:rsidRPr="00A73452">
          <w:rPr>
            <w:highlight w:val="yellow"/>
            <w:rtl/>
            <w:lang w:eastAsia="en-US"/>
          </w:rPr>
          <w:t>–</w:t>
        </w:r>
        <w:r w:rsidRPr="00A73452">
          <w:rPr>
            <w:rFonts w:hint="cs"/>
            <w:highlight w:val="yellow"/>
            <w:rtl/>
            <w:lang w:eastAsia="en-US"/>
          </w:rPr>
          <w:t>ורק הנציבות- קובעת את הפנסיה ולא מינהלת הגימלאות.</w:t>
        </w:r>
      </w:ins>
      <w:r w:rsidR="000E22EF">
        <w:rPr>
          <w:rFonts w:hint="cs"/>
          <w:highlight w:val="yellow"/>
          <w:rtl/>
          <w:lang w:eastAsia="en-US"/>
        </w:rPr>
        <w:t xml:space="preserve"> </w:t>
      </w:r>
      <w:ins w:id="4250" w:author="Shimon" w:date="2022-01-06T11:20:00Z">
        <w:r w:rsidR="000E22EF">
          <w:rPr>
            <w:rFonts w:hint="cs"/>
            <w:highlight w:val="yellow"/>
            <w:rtl/>
            <w:lang w:eastAsia="en-US"/>
          </w:rPr>
          <w:t xml:space="preserve">(ומימלא </w:t>
        </w:r>
      </w:ins>
      <w:ins w:id="4251" w:author="Shimon" w:date="2022-01-06T11:18:00Z">
        <w:r w:rsidR="000E22EF">
          <w:rPr>
            <w:rFonts w:hint="cs"/>
            <w:highlight w:val="yellow"/>
            <w:rtl/>
            <w:lang w:eastAsia="en-US"/>
          </w:rPr>
          <w:t>ההתישנות היא אחרי 7 שנים</w:t>
        </w:r>
      </w:ins>
      <w:ins w:id="4252" w:author="Shimon" w:date="2022-01-06T11:20:00Z">
        <w:r w:rsidR="000E22EF">
          <w:rPr>
            <w:rFonts w:hint="cs"/>
            <w:highlight w:val="yellow"/>
            <w:rtl/>
            <w:lang w:eastAsia="en-US"/>
          </w:rPr>
          <w:t>)</w:t>
        </w:r>
      </w:ins>
      <w:r w:rsidRPr="00A73452">
        <w:rPr>
          <w:rFonts w:hint="cs"/>
          <w:highlight w:val="yellow"/>
          <w:rtl/>
          <w:lang w:eastAsia="en-US"/>
        </w:rPr>
        <w:t xml:space="preserve"> </w:t>
      </w:r>
    </w:p>
    <w:p w14:paraId="7E6FDAA4" w14:textId="12CD8B5A" w:rsidR="008C0216" w:rsidRPr="008C0216" w:rsidRDefault="008C0216">
      <w:pPr>
        <w:pStyle w:val="2"/>
        <w:tabs>
          <w:tab w:val="clear" w:pos="566"/>
          <w:tab w:val="left" w:pos="521"/>
        </w:tabs>
        <w:spacing w:after="240"/>
        <w:ind w:left="521" w:firstLine="0"/>
        <w:rPr>
          <w:ins w:id="4253" w:author="Shimon" w:date="2021-12-29T18:59:00Z"/>
          <w:rtl/>
          <w:lang w:eastAsia="en-US"/>
          <w:rPrChange w:id="4254" w:author="Shimon" w:date="2021-12-29T18:59:00Z">
            <w:rPr>
              <w:ins w:id="4255" w:author="Shimon" w:date="2021-12-29T18:59:00Z"/>
              <w:rFonts w:ascii="David" w:hAnsi="David" w:cs="David"/>
              <w:rtl/>
              <w:lang w:eastAsia="en-US"/>
            </w:rPr>
          </w:rPrChange>
        </w:rPr>
        <w:pPrChange w:id="4256" w:author="Shimon" w:date="2021-12-29T18:59:00Z">
          <w:pPr>
            <w:numPr>
              <w:ilvl w:val="1"/>
              <w:numId w:val="67"/>
            </w:numPr>
            <w:tabs>
              <w:tab w:val="left" w:pos="1394"/>
            </w:tabs>
            <w:spacing w:after="240" w:line="360" w:lineRule="auto"/>
            <w:ind w:left="5562" w:hanging="432"/>
            <w:jc w:val="both"/>
          </w:pPr>
        </w:pPrChange>
      </w:pPr>
    </w:p>
    <w:p w14:paraId="62CB3956" w14:textId="71CF2E96" w:rsidR="00081B27" w:rsidRDefault="00081B27" w:rsidP="00C23F4B">
      <w:pPr>
        <w:pStyle w:val="11"/>
        <w:tabs>
          <w:tab w:val="left" w:pos="523"/>
        </w:tabs>
        <w:spacing w:before="0" w:after="240" w:line="360" w:lineRule="auto"/>
        <w:ind w:left="521" w:firstLine="0"/>
        <w:rPr>
          <w:ins w:id="4257" w:author="Shimon" w:date="2021-12-29T18:41:00Z"/>
          <w:rFonts w:ascii="Arial" w:hAnsi="Arial"/>
          <w:sz w:val="22"/>
          <w:rtl/>
        </w:rPr>
      </w:pPr>
      <w:r>
        <w:rPr>
          <w:rFonts w:ascii="David" w:hAnsi="David" w:hint="cs"/>
          <w:sz w:val="22"/>
          <w:rtl/>
        </w:rPr>
        <w:t>ניתן להסיק</w:t>
      </w:r>
      <w:r>
        <w:rPr>
          <w:rStyle w:val="emailstyle17"/>
          <w:rFonts w:cs="David" w:hint="cs"/>
          <w:color w:val="auto"/>
          <w:sz w:val="22"/>
          <w:rtl/>
        </w:rPr>
        <w:t xml:space="preserve"> </w:t>
      </w:r>
      <w:ins w:id="4258" w:author="אביה שקורי" w:date="2021-12-09T10:43:00Z">
        <w:r w:rsidR="00282732" w:rsidRPr="002E780A">
          <w:rPr>
            <w:rStyle w:val="emailstyle17"/>
            <w:rFonts w:cs="David"/>
            <w:color w:val="auto"/>
            <w:sz w:val="22"/>
            <w:rtl/>
            <w:rPrChange w:id="4259" w:author="אביה שקורי" w:date="2021-12-09T11:07:00Z">
              <w:rPr>
                <w:rtl/>
              </w:rPr>
            </w:rPrChange>
          </w:rPr>
          <w:t>מפניותיו של התובע</w:t>
        </w:r>
      </w:ins>
      <w:r w:rsidR="009A69A8">
        <w:rPr>
          <w:rStyle w:val="emailstyle17"/>
          <w:rFonts w:cs="David" w:hint="cs"/>
          <w:color w:val="auto"/>
          <w:sz w:val="22"/>
          <w:rtl/>
        </w:rPr>
        <w:t>,</w:t>
      </w:r>
      <w:ins w:id="4260" w:author="אביה שקורי" w:date="2021-12-09T10:43:00Z">
        <w:r w:rsidR="00282732" w:rsidRPr="002E780A">
          <w:rPr>
            <w:rStyle w:val="emailstyle17"/>
            <w:rFonts w:cs="David"/>
            <w:color w:val="auto"/>
            <w:sz w:val="22"/>
            <w:rtl/>
            <w:rPrChange w:id="4261" w:author="אביה שקורי" w:date="2021-12-09T11:07:00Z">
              <w:rPr>
                <w:rtl/>
              </w:rPr>
            </w:rPrChange>
          </w:rPr>
          <w:t xml:space="preserve"> </w:t>
        </w:r>
      </w:ins>
      <w:r w:rsidR="00444D9B">
        <w:rPr>
          <w:rStyle w:val="emailstyle17"/>
          <w:rFonts w:cs="David" w:hint="cs"/>
          <w:color w:val="auto"/>
          <w:sz w:val="22"/>
          <w:rtl/>
        </w:rPr>
        <w:t>מ</w:t>
      </w:r>
      <w:ins w:id="4262" w:author="אביה שקורי" w:date="2021-12-09T11:06:00Z">
        <w:r w:rsidR="009A69A8" w:rsidRPr="002E780A">
          <w:rPr>
            <w:rStyle w:val="emailstyle17"/>
            <w:rFonts w:cs="David"/>
            <w:color w:val="auto"/>
            <w:sz w:val="22"/>
            <w:rtl/>
            <w:rPrChange w:id="4263" w:author="אביה שקורי" w:date="2021-12-09T11:07:00Z">
              <w:rPr>
                <w:rFonts w:ascii="David" w:hAnsi="David"/>
                <w:rtl/>
              </w:rPr>
            </w:rPrChange>
          </w:rPr>
          <w:t xml:space="preserve">העבודה </w:t>
        </w:r>
      </w:ins>
      <w:ins w:id="4264" w:author="אביה שקורי" w:date="2021-12-09T11:04:00Z">
        <w:del w:id="4265" w:author="Shimon" w:date="2022-01-05T17:00:00Z">
          <w:r w:rsidR="009A69A8" w:rsidRPr="002E780A" w:rsidDel="003E6A2D">
            <w:rPr>
              <w:rStyle w:val="emailstyle17"/>
              <w:rFonts w:cs="David" w:hint="eastAsia"/>
              <w:color w:val="auto"/>
              <w:sz w:val="22"/>
              <w:rtl/>
              <w:rPrChange w:id="4266" w:author="אביה שקורי" w:date="2021-12-09T11:07:00Z">
                <w:rPr>
                  <w:rFonts w:ascii="David" w:hAnsi="David" w:hint="eastAsia"/>
                  <w:rtl/>
                </w:rPr>
              </w:rPrChange>
            </w:rPr>
            <w:delText>כי</w:delText>
          </w:r>
          <w:r w:rsidR="009A69A8" w:rsidRPr="002E780A" w:rsidDel="003E6A2D">
            <w:rPr>
              <w:rStyle w:val="emailstyle17"/>
              <w:rFonts w:cs="David"/>
              <w:color w:val="auto"/>
              <w:sz w:val="22"/>
              <w:rtl/>
              <w:rPrChange w:id="4267" w:author="אביה שקורי" w:date="2021-12-09T11:07:00Z">
                <w:rPr>
                  <w:rFonts w:ascii="David" w:hAnsi="David"/>
                  <w:rtl/>
                </w:rPr>
              </w:rPrChange>
            </w:rPr>
            <w:delText xml:space="preserve"> </w:delText>
          </w:r>
        </w:del>
      </w:ins>
      <w:ins w:id="4268" w:author="Shimon" w:date="2022-01-05T17:00:00Z">
        <w:r w:rsidR="003E6A2D">
          <w:rPr>
            <w:rStyle w:val="emailstyle17"/>
            <w:rFonts w:cs="David" w:hint="cs"/>
            <w:color w:val="auto"/>
            <w:sz w:val="22"/>
            <w:rtl/>
          </w:rPr>
          <w:t>ש</w:t>
        </w:r>
      </w:ins>
      <w:ins w:id="4269" w:author="אביה שקורי" w:date="2021-12-09T11:04:00Z">
        <w:r w:rsidR="009A69A8" w:rsidRPr="002E780A">
          <w:rPr>
            <w:rStyle w:val="emailstyle17"/>
            <w:rFonts w:cs="David"/>
            <w:color w:val="auto"/>
            <w:sz w:val="22"/>
            <w:rtl/>
            <w:rPrChange w:id="4270" w:author="אביה שקורי" w:date="2021-12-09T11:07:00Z">
              <w:rPr>
                <w:rFonts w:ascii="David" w:hAnsi="David"/>
                <w:rtl/>
              </w:rPr>
            </w:rPrChange>
          </w:rPr>
          <w:t xml:space="preserve">התובע הופנה </w:t>
        </w:r>
      </w:ins>
      <w:ins w:id="4271" w:author="אביה שקורי" w:date="2021-12-09T11:08:00Z">
        <w:r w:rsidR="009A69A8">
          <w:rPr>
            <w:rStyle w:val="emailstyle17"/>
            <w:rFonts w:cs="David" w:hint="cs"/>
            <w:color w:val="auto"/>
            <w:sz w:val="22"/>
            <w:rtl/>
          </w:rPr>
          <w:t xml:space="preserve">פעם אחר פעם </w:t>
        </w:r>
      </w:ins>
      <w:ins w:id="4272" w:author="אביה שקורי" w:date="2021-12-09T11:04:00Z">
        <w:r w:rsidR="009A69A8" w:rsidRPr="002E780A">
          <w:rPr>
            <w:rStyle w:val="emailstyle17"/>
            <w:rFonts w:cs="David" w:hint="eastAsia"/>
            <w:color w:val="auto"/>
            <w:sz w:val="22"/>
            <w:rtl/>
            <w:rPrChange w:id="4273" w:author="אביה שקורי" w:date="2021-12-09T11:07:00Z">
              <w:rPr>
                <w:rFonts w:ascii="David" w:hAnsi="David" w:hint="eastAsia"/>
                <w:rtl/>
              </w:rPr>
            </w:rPrChange>
          </w:rPr>
          <w:t>לגורמים</w:t>
        </w:r>
        <w:r w:rsidR="009A69A8" w:rsidRPr="002E780A">
          <w:rPr>
            <w:rStyle w:val="emailstyle17"/>
            <w:rFonts w:cs="David"/>
            <w:color w:val="auto"/>
            <w:sz w:val="22"/>
            <w:rtl/>
            <w:rPrChange w:id="4274" w:author="אביה שקורי" w:date="2021-12-09T11:07:00Z">
              <w:rPr>
                <w:rFonts w:ascii="David" w:hAnsi="David"/>
                <w:rtl/>
              </w:rPr>
            </w:rPrChange>
          </w:rPr>
          <w:t xml:space="preserve"> </w:t>
        </w:r>
      </w:ins>
      <w:r w:rsidR="003E6A2D">
        <w:rPr>
          <w:rStyle w:val="emailstyle17"/>
          <w:rFonts w:cs="David" w:hint="cs"/>
          <w:color w:val="auto"/>
          <w:sz w:val="22"/>
          <w:rtl/>
        </w:rPr>
        <w:t>אלה ואחרים</w:t>
      </w:r>
      <w:ins w:id="4275" w:author="אביה שקורי" w:date="2021-12-09T11:04:00Z">
        <w:r w:rsidR="003E6A2D" w:rsidRPr="002E780A">
          <w:rPr>
            <w:rStyle w:val="emailstyle17"/>
            <w:rFonts w:cs="David"/>
            <w:color w:val="auto"/>
            <w:sz w:val="22"/>
            <w:rtl/>
            <w:rPrChange w:id="4276" w:author="אביה שקורי" w:date="2021-12-09T11:07:00Z">
              <w:rPr>
                <w:rFonts w:ascii="David" w:hAnsi="David"/>
                <w:rtl/>
              </w:rPr>
            </w:rPrChange>
          </w:rPr>
          <w:t xml:space="preserve"> </w:t>
        </w:r>
        <w:r w:rsidR="009A69A8" w:rsidRPr="002E780A">
          <w:rPr>
            <w:rStyle w:val="emailstyle17"/>
            <w:rFonts w:cs="David" w:hint="eastAsia"/>
            <w:color w:val="auto"/>
            <w:sz w:val="22"/>
            <w:rtl/>
            <w:rPrChange w:id="4277" w:author="אביה שקורי" w:date="2021-12-09T11:07:00Z">
              <w:rPr>
                <w:rFonts w:ascii="David" w:hAnsi="David" w:hint="eastAsia"/>
                <w:rtl/>
              </w:rPr>
            </w:rPrChange>
          </w:rPr>
          <w:t>ב</w:t>
        </w:r>
      </w:ins>
      <w:ins w:id="4278" w:author="Shimon" w:date="2022-01-05T17:00:00Z">
        <w:r w:rsidR="003E6A2D">
          <w:rPr>
            <w:rStyle w:val="emailstyle17"/>
            <w:rFonts w:cs="David" w:hint="cs"/>
            <w:color w:val="auto"/>
            <w:sz w:val="22"/>
            <w:rtl/>
          </w:rPr>
          <w:t xml:space="preserve">תוך </w:t>
        </w:r>
      </w:ins>
      <w:ins w:id="4279" w:author="אביה שקורי" w:date="2021-12-09T11:04:00Z">
        <w:r w:rsidR="009A69A8" w:rsidRPr="002E780A">
          <w:rPr>
            <w:rStyle w:val="emailstyle17"/>
            <w:rFonts w:cs="David" w:hint="eastAsia"/>
            <w:color w:val="auto"/>
            <w:sz w:val="22"/>
            <w:rtl/>
            <w:rPrChange w:id="4280" w:author="אביה שקורי" w:date="2021-12-09T11:07:00Z">
              <w:rPr>
                <w:rFonts w:ascii="David" w:hAnsi="David" w:hint="eastAsia"/>
                <w:rtl/>
              </w:rPr>
            </w:rPrChange>
          </w:rPr>
          <w:t>נציבות</w:t>
        </w:r>
        <w:r w:rsidR="009A69A8" w:rsidRPr="002E780A">
          <w:rPr>
            <w:rStyle w:val="emailstyle17"/>
            <w:rFonts w:cs="David"/>
            <w:color w:val="auto"/>
            <w:sz w:val="22"/>
            <w:rtl/>
            <w:rPrChange w:id="4281" w:author="אביה שקורי" w:date="2021-12-09T11:07:00Z">
              <w:rPr>
                <w:rFonts w:ascii="David" w:hAnsi="David"/>
                <w:rtl/>
              </w:rPr>
            </w:rPrChange>
          </w:rPr>
          <w:t xml:space="preserve"> </w:t>
        </w:r>
        <w:r w:rsidR="009A69A8" w:rsidRPr="002E780A">
          <w:rPr>
            <w:rStyle w:val="emailstyle17"/>
            <w:rFonts w:cs="David" w:hint="eastAsia"/>
            <w:color w:val="auto"/>
            <w:sz w:val="22"/>
            <w:rtl/>
            <w:rPrChange w:id="4282" w:author="אביה שקורי" w:date="2021-12-09T11:07:00Z">
              <w:rPr>
                <w:rFonts w:ascii="David" w:hAnsi="David" w:hint="eastAsia"/>
                <w:rtl/>
              </w:rPr>
            </w:rPrChange>
          </w:rPr>
          <w:t>שירות</w:t>
        </w:r>
        <w:r w:rsidR="009A69A8" w:rsidRPr="002E780A">
          <w:rPr>
            <w:rStyle w:val="emailstyle17"/>
            <w:rFonts w:cs="David"/>
            <w:color w:val="auto"/>
            <w:sz w:val="22"/>
            <w:rtl/>
            <w:rPrChange w:id="4283" w:author="אביה שקורי" w:date="2021-12-09T11:07:00Z">
              <w:rPr>
                <w:rFonts w:ascii="David" w:hAnsi="David"/>
                <w:rtl/>
              </w:rPr>
            </w:rPrChange>
          </w:rPr>
          <w:t xml:space="preserve"> </w:t>
        </w:r>
        <w:r w:rsidR="009A69A8" w:rsidRPr="002E780A">
          <w:rPr>
            <w:rStyle w:val="emailstyle17"/>
            <w:rFonts w:cs="David" w:hint="eastAsia"/>
            <w:color w:val="auto"/>
            <w:sz w:val="22"/>
            <w:rtl/>
            <w:rPrChange w:id="4284" w:author="אביה שקורי" w:date="2021-12-09T11:07:00Z">
              <w:rPr>
                <w:rFonts w:ascii="David" w:hAnsi="David" w:hint="eastAsia"/>
                <w:rtl/>
              </w:rPr>
            </w:rPrChange>
          </w:rPr>
          <w:t>המדינה</w:t>
        </w:r>
        <w:r w:rsidR="009A69A8" w:rsidRPr="002E780A">
          <w:rPr>
            <w:rStyle w:val="emailstyle17"/>
            <w:rFonts w:cs="David"/>
            <w:color w:val="auto"/>
            <w:sz w:val="22"/>
            <w:rtl/>
            <w:rPrChange w:id="4285" w:author="אביה שקורי" w:date="2021-12-09T11:07:00Z">
              <w:rPr>
                <w:rFonts w:ascii="David" w:hAnsi="David"/>
                <w:rtl/>
              </w:rPr>
            </w:rPrChange>
          </w:rPr>
          <w:t xml:space="preserve"> </w:t>
        </w:r>
      </w:ins>
      <w:ins w:id="4286" w:author="Shimon" w:date="2021-12-29T17:57:00Z">
        <w:r w:rsidR="009A69A8">
          <w:rPr>
            <w:rStyle w:val="emailstyle17"/>
            <w:rFonts w:cs="David" w:hint="cs"/>
            <w:color w:val="auto"/>
            <w:sz w:val="22"/>
            <w:rtl/>
          </w:rPr>
          <w:t>ו</w:t>
        </w:r>
      </w:ins>
      <w:r w:rsidR="00444D9B">
        <w:rPr>
          <w:rStyle w:val="emailstyle17"/>
          <w:rFonts w:cs="David" w:hint="cs"/>
          <w:color w:val="auto"/>
          <w:sz w:val="22"/>
          <w:rtl/>
        </w:rPr>
        <w:t>ממבחר ה</w:t>
      </w:r>
      <w:ins w:id="4287" w:author="Shimon" w:date="2021-12-29T17:57:00Z">
        <w:r w:rsidR="009A69A8">
          <w:rPr>
            <w:rStyle w:val="emailstyle17"/>
            <w:rFonts w:cs="David" w:hint="cs"/>
            <w:color w:val="auto"/>
            <w:sz w:val="22"/>
            <w:rtl/>
          </w:rPr>
          <w:t xml:space="preserve">תגובות </w:t>
        </w:r>
      </w:ins>
      <w:r w:rsidR="003E6A2D">
        <w:rPr>
          <w:rStyle w:val="emailstyle17"/>
          <w:rFonts w:cs="David" w:hint="cs"/>
          <w:color w:val="auto"/>
          <w:sz w:val="22"/>
          <w:rtl/>
        </w:rPr>
        <w:t xml:space="preserve">שהוצגו </w:t>
      </w:r>
      <w:ins w:id="4288" w:author="אביה שקורי" w:date="2021-12-09T10:43:00Z">
        <w:r w:rsidR="003E6A2D" w:rsidRPr="002E780A">
          <w:rPr>
            <w:rStyle w:val="emailstyle17"/>
            <w:rFonts w:cs="David"/>
            <w:color w:val="auto"/>
            <w:sz w:val="22"/>
            <w:rtl/>
            <w:rPrChange w:id="4289" w:author="אביה שקורי" w:date="2021-12-09T11:07:00Z">
              <w:rPr>
                <w:rFonts w:ascii="David" w:hAnsi="David"/>
                <w:rtl/>
              </w:rPr>
            </w:rPrChange>
          </w:rPr>
          <w:t>לעיל</w:t>
        </w:r>
      </w:ins>
      <w:r w:rsidR="003E6A2D">
        <w:rPr>
          <w:rStyle w:val="emailstyle17"/>
          <w:rFonts w:cs="David" w:hint="cs"/>
          <w:color w:val="auto"/>
          <w:sz w:val="22"/>
          <w:rtl/>
        </w:rPr>
        <w:t xml:space="preserve"> </w:t>
      </w:r>
      <w:ins w:id="4290" w:author="Shimon" w:date="2021-12-29T17:57:00Z">
        <w:r w:rsidR="009A69A8">
          <w:rPr>
            <w:rStyle w:val="emailstyle17"/>
            <w:rFonts w:cs="David" w:hint="cs"/>
            <w:color w:val="auto"/>
            <w:sz w:val="22"/>
            <w:rtl/>
          </w:rPr>
          <w:t>ש</w:t>
        </w:r>
      </w:ins>
      <w:r w:rsidR="00444D9B">
        <w:rPr>
          <w:rStyle w:val="emailstyle17"/>
          <w:rFonts w:cs="David" w:hint="cs"/>
          <w:color w:val="auto"/>
          <w:sz w:val="22"/>
          <w:rtl/>
        </w:rPr>
        <w:t>התובע ק</w:t>
      </w:r>
      <w:ins w:id="4291" w:author="Shimon" w:date="2021-12-29T17:57:00Z">
        <w:r w:rsidR="009A69A8">
          <w:rPr>
            <w:rStyle w:val="emailstyle17"/>
            <w:rFonts w:cs="David" w:hint="cs"/>
            <w:color w:val="auto"/>
            <w:sz w:val="22"/>
            <w:rtl/>
          </w:rPr>
          <w:t>יבל מהנציבות,</w:t>
        </w:r>
      </w:ins>
      <w:r w:rsidR="00444D9B">
        <w:rPr>
          <w:rStyle w:val="emailstyle17"/>
          <w:rFonts w:cs="David" w:hint="cs"/>
          <w:color w:val="auto"/>
          <w:sz w:val="22"/>
          <w:rtl/>
        </w:rPr>
        <w:t xml:space="preserve"> </w:t>
      </w:r>
      <w:ins w:id="4292" w:author="Shimon" w:date="2021-12-29T17:57:00Z">
        <w:r w:rsidR="009A69A8">
          <w:rPr>
            <w:rStyle w:val="emailstyle17"/>
            <w:rFonts w:cs="David" w:hint="cs"/>
            <w:color w:val="auto"/>
            <w:sz w:val="22"/>
            <w:rtl/>
          </w:rPr>
          <w:t>ני</w:t>
        </w:r>
        <w:r w:rsidR="009A69A8" w:rsidRPr="00BB454D">
          <w:rPr>
            <w:rStyle w:val="emailstyle17"/>
            <w:rFonts w:cs="David" w:hint="eastAsia"/>
            <w:color w:val="auto"/>
            <w:sz w:val="22"/>
            <w:rtl/>
          </w:rPr>
          <w:t>תן</w:t>
        </w:r>
        <w:r w:rsidR="009A69A8" w:rsidRPr="00BB454D">
          <w:rPr>
            <w:rStyle w:val="emailstyle17"/>
            <w:rFonts w:cs="David"/>
            <w:color w:val="auto"/>
            <w:sz w:val="22"/>
            <w:rtl/>
          </w:rPr>
          <w:t xml:space="preserve"> להסיק</w:t>
        </w:r>
        <w:r w:rsidR="009A69A8" w:rsidRPr="002E780A">
          <w:rPr>
            <w:rStyle w:val="emailstyle17"/>
            <w:rFonts w:cs="David"/>
            <w:color w:val="auto"/>
            <w:sz w:val="22"/>
            <w:rtl/>
          </w:rPr>
          <w:t xml:space="preserve"> </w:t>
        </w:r>
      </w:ins>
      <w:ins w:id="4293" w:author="אביה שקורי" w:date="2021-12-09T10:44:00Z">
        <w:r w:rsidR="00282732" w:rsidRPr="002E780A">
          <w:rPr>
            <w:rStyle w:val="emailstyle17"/>
            <w:rFonts w:cs="David" w:hint="eastAsia"/>
            <w:color w:val="auto"/>
            <w:sz w:val="22"/>
            <w:rtl/>
            <w:rPrChange w:id="4294" w:author="אביה שקורי" w:date="2021-12-09T11:07:00Z">
              <w:rPr>
                <w:rFonts w:ascii="David" w:hAnsi="David" w:hint="eastAsia"/>
                <w:rtl/>
              </w:rPr>
            </w:rPrChange>
          </w:rPr>
          <w:t>כי</w:t>
        </w:r>
        <w:r w:rsidR="00282732" w:rsidRPr="002E780A">
          <w:rPr>
            <w:rStyle w:val="emailstyle17"/>
            <w:rFonts w:cs="David"/>
            <w:color w:val="auto"/>
            <w:sz w:val="22"/>
            <w:rtl/>
            <w:rPrChange w:id="4295" w:author="אביה שקורי" w:date="2021-12-09T11:07:00Z">
              <w:rPr>
                <w:rFonts w:ascii="David" w:hAnsi="David"/>
                <w:rtl/>
              </w:rPr>
            </w:rPrChange>
          </w:rPr>
          <w:t xml:space="preserve"> </w:t>
        </w:r>
      </w:ins>
      <w:r w:rsidR="003E6A2D">
        <w:rPr>
          <w:rStyle w:val="emailstyle17"/>
          <w:rFonts w:cs="David" w:hint="cs"/>
          <w:color w:val="auto"/>
          <w:sz w:val="22"/>
          <w:rtl/>
        </w:rPr>
        <w:t>אישור הגימלה, לרבו</w:t>
      </w:r>
      <w:r w:rsidR="00C23F4B">
        <w:rPr>
          <w:rStyle w:val="emailstyle17"/>
          <w:rFonts w:cs="David" w:hint="cs"/>
          <w:color w:val="auto"/>
          <w:sz w:val="22"/>
          <w:rtl/>
        </w:rPr>
        <w:t>ת שיעוריה</w:t>
      </w:r>
      <w:ins w:id="4296" w:author="אביה שקורי" w:date="2021-12-09T10:44:00Z">
        <w:r w:rsidR="00282732" w:rsidRPr="002E780A">
          <w:rPr>
            <w:rStyle w:val="emailstyle17"/>
            <w:rFonts w:cs="David"/>
            <w:color w:val="auto"/>
            <w:sz w:val="22"/>
            <w:rtl/>
            <w:rPrChange w:id="4297" w:author="אביה שקורי" w:date="2021-12-09T11:07:00Z">
              <w:rPr>
                <w:rFonts w:ascii="David" w:hAnsi="David"/>
                <w:rtl/>
              </w:rPr>
            </w:rPrChange>
          </w:rPr>
          <w:t xml:space="preserve"> </w:t>
        </w:r>
      </w:ins>
      <w:r w:rsidR="003E6A2D">
        <w:rPr>
          <w:rStyle w:val="emailstyle17"/>
          <w:rFonts w:cs="David" w:hint="cs"/>
          <w:color w:val="auto"/>
          <w:sz w:val="22"/>
          <w:rtl/>
        </w:rPr>
        <w:t>ו</w:t>
      </w:r>
      <w:ins w:id="4298" w:author="אביה שקורי" w:date="2021-12-09T10:44:00Z">
        <w:r w:rsidR="00282732" w:rsidRPr="002E780A">
          <w:rPr>
            <w:rStyle w:val="emailstyle17"/>
            <w:rFonts w:cs="David" w:hint="eastAsia"/>
            <w:color w:val="auto"/>
            <w:sz w:val="22"/>
            <w:rtl/>
            <w:rPrChange w:id="4299" w:author="אביה שקורי" w:date="2021-12-09T11:07:00Z">
              <w:rPr>
                <w:rFonts w:ascii="David" w:hAnsi="David" w:hint="eastAsia"/>
                <w:rtl/>
              </w:rPr>
            </w:rPrChange>
          </w:rPr>
          <w:t>נוסחת</w:t>
        </w:r>
        <w:r w:rsidR="00282732" w:rsidRPr="002E780A">
          <w:rPr>
            <w:rStyle w:val="emailstyle17"/>
            <w:rFonts w:cs="David"/>
            <w:color w:val="auto"/>
            <w:sz w:val="22"/>
            <w:rtl/>
            <w:rPrChange w:id="4300"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4301" w:author="אביה שקורי" w:date="2021-12-09T11:07:00Z">
              <w:rPr>
                <w:rFonts w:ascii="David" w:hAnsi="David" w:hint="eastAsia"/>
                <w:rtl/>
              </w:rPr>
            </w:rPrChange>
          </w:rPr>
          <w:t>ה</w:t>
        </w:r>
      </w:ins>
      <w:r w:rsidR="00C23F4B">
        <w:rPr>
          <w:rStyle w:val="emailstyle17"/>
          <w:rFonts w:cs="David" w:hint="cs"/>
          <w:color w:val="auto"/>
          <w:sz w:val="22"/>
          <w:rtl/>
        </w:rPr>
        <w:t xml:space="preserve">חישוב </w:t>
      </w:r>
      <w:ins w:id="4302" w:author="אביה שקורי" w:date="2021-12-09T10:44:00Z">
        <w:r w:rsidR="00282732" w:rsidRPr="002E780A">
          <w:rPr>
            <w:rStyle w:val="emailstyle17"/>
            <w:rFonts w:cs="David" w:hint="eastAsia"/>
            <w:color w:val="auto"/>
            <w:sz w:val="22"/>
            <w:rtl/>
            <w:rPrChange w:id="4303" w:author="אביה שקורי" w:date="2021-12-09T11:07:00Z">
              <w:rPr>
                <w:rFonts w:ascii="David" w:hAnsi="David" w:hint="eastAsia"/>
                <w:rtl/>
              </w:rPr>
            </w:rPrChange>
          </w:rPr>
          <w:t>ה</w:t>
        </w:r>
      </w:ins>
      <w:r w:rsidR="00C23F4B">
        <w:rPr>
          <w:rStyle w:val="emailstyle17"/>
          <w:rFonts w:cs="David" w:hint="cs"/>
          <w:color w:val="auto"/>
          <w:sz w:val="22"/>
          <w:rtl/>
        </w:rPr>
        <w:t>יו</w:t>
      </w:r>
      <w:ins w:id="4304" w:author="אביה שקורי" w:date="2021-12-09T10:44:00Z">
        <w:r w:rsidR="00282732" w:rsidRPr="002E780A">
          <w:rPr>
            <w:rStyle w:val="emailstyle17"/>
            <w:rFonts w:cs="David"/>
            <w:color w:val="auto"/>
            <w:sz w:val="22"/>
            <w:rtl/>
            <w:rPrChange w:id="4305" w:author="אביה שקורי" w:date="2021-12-09T11:07:00Z">
              <w:rPr>
                <w:rFonts w:ascii="David" w:hAnsi="David"/>
                <w:rtl/>
              </w:rPr>
            </w:rPrChange>
          </w:rPr>
          <w:t xml:space="preserve"> </w:t>
        </w:r>
      </w:ins>
      <w:r w:rsidR="003E6A2D">
        <w:rPr>
          <w:rStyle w:val="emailstyle17"/>
          <w:rFonts w:cs="David" w:hint="cs"/>
          <w:color w:val="auto"/>
          <w:sz w:val="22"/>
          <w:rtl/>
        </w:rPr>
        <w:t xml:space="preserve">בפועל </w:t>
      </w:r>
      <w:ins w:id="4306" w:author="אביה שקורי" w:date="2021-12-09T10:44:00Z">
        <w:r w:rsidR="00282732" w:rsidRPr="002E780A">
          <w:rPr>
            <w:rStyle w:val="emailstyle17"/>
            <w:rFonts w:cs="David" w:hint="eastAsia"/>
            <w:color w:val="auto"/>
            <w:sz w:val="22"/>
            <w:rtl/>
            <w:rPrChange w:id="4307" w:author="אביה שקורי" w:date="2021-12-09T11:07:00Z">
              <w:rPr>
                <w:rFonts w:ascii="David" w:hAnsi="David" w:hint="eastAsia"/>
                <w:rtl/>
              </w:rPr>
            </w:rPrChange>
          </w:rPr>
          <w:t>בידי</w:t>
        </w:r>
        <w:r w:rsidR="00282732" w:rsidRPr="002E780A">
          <w:rPr>
            <w:rStyle w:val="emailstyle17"/>
            <w:rFonts w:cs="David"/>
            <w:color w:val="auto"/>
            <w:sz w:val="22"/>
            <w:rtl/>
            <w:rPrChange w:id="4308"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4309" w:author="אביה שקורי" w:date="2021-12-09T11:07:00Z">
              <w:rPr>
                <w:rFonts w:ascii="David" w:hAnsi="David" w:hint="eastAsia"/>
                <w:rtl/>
              </w:rPr>
            </w:rPrChange>
          </w:rPr>
          <w:t>נציבות</w:t>
        </w:r>
        <w:r w:rsidR="00282732" w:rsidRPr="002E780A">
          <w:rPr>
            <w:rStyle w:val="emailstyle17"/>
            <w:rFonts w:cs="David"/>
            <w:color w:val="auto"/>
            <w:sz w:val="22"/>
            <w:rtl/>
            <w:rPrChange w:id="4310"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4311" w:author="אביה שקורי" w:date="2021-12-09T11:07:00Z">
              <w:rPr>
                <w:rFonts w:ascii="David" w:hAnsi="David" w:hint="eastAsia"/>
                <w:rtl/>
              </w:rPr>
            </w:rPrChange>
          </w:rPr>
          <w:t>שירות</w:t>
        </w:r>
        <w:r w:rsidR="00282732" w:rsidRPr="002E780A">
          <w:rPr>
            <w:rStyle w:val="emailstyle17"/>
            <w:rFonts w:cs="David"/>
            <w:color w:val="auto"/>
            <w:sz w:val="22"/>
            <w:rtl/>
            <w:rPrChange w:id="4312" w:author="אביה שקורי" w:date="2021-12-09T11:07:00Z">
              <w:rPr>
                <w:rFonts w:ascii="David" w:hAnsi="David"/>
                <w:rtl/>
              </w:rPr>
            </w:rPrChange>
          </w:rPr>
          <w:t xml:space="preserve"> </w:t>
        </w:r>
        <w:r w:rsidR="00282732" w:rsidRPr="002E780A">
          <w:rPr>
            <w:rStyle w:val="emailstyle17"/>
            <w:rFonts w:cs="David" w:hint="eastAsia"/>
            <w:color w:val="auto"/>
            <w:sz w:val="22"/>
            <w:rtl/>
            <w:rPrChange w:id="4313" w:author="אביה שקורי" w:date="2021-12-09T11:07:00Z">
              <w:rPr>
                <w:rFonts w:ascii="David" w:hAnsi="David" w:hint="eastAsia"/>
                <w:rtl/>
              </w:rPr>
            </w:rPrChange>
          </w:rPr>
          <w:t>המדינה</w:t>
        </w:r>
      </w:ins>
      <w:ins w:id="4314" w:author="Shimon" w:date="2021-12-29T17:58:00Z">
        <w:r w:rsidR="009A69A8">
          <w:rPr>
            <w:rStyle w:val="emailstyle17"/>
            <w:rFonts w:cs="David" w:hint="cs"/>
            <w:color w:val="auto"/>
            <w:sz w:val="22"/>
            <w:rtl/>
          </w:rPr>
          <w:t xml:space="preserve"> ולא בידי מינהלת הגימלאות.</w:t>
        </w:r>
      </w:ins>
      <w:ins w:id="4315" w:author="אביה שקורי" w:date="2021-12-09T11:40:00Z">
        <w:del w:id="4316" w:author="Shimon" w:date="2021-12-29T17:58:00Z">
          <w:r w:rsidR="00132B88" w:rsidDel="009A69A8">
            <w:rPr>
              <w:rStyle w:val="emailstyle17"/>
              <w:rFonts w:cs="David" w:hint="cs"/>
              <w:color w:val="auto"/>
              <w:sz w:val="22"/>
              <w:rtl/>
            </w:rPr>
            <w:delText>,</w:delText>
          </w:r>
        </w:del>
      </w:ins>
      <w:ins w:id="4317" w:author="Shimon" w:date="2021-12-29T18:41:00Z">
        <w:r w:rsidRPr="00081B27">
          <w:rPr>
            <w:rFonts w:ascii="Arial" w:hAnsi="Arial" w:hint="cs"/>
            <w:sz w:val="22"/>
            <w:rtl/>
          </w:rPr>
          <w:t xml:space="preserve"> </w:t>
        </w:r>
      </w:ins>
    </w:p>
    <w:p w14:paraId="1E304DA0" w14:textId="20177157" w:rsidR="008C0216" w:rsidRDefault="00081B27" w:rsidP="0069718D">
      <w:pPr>
        <w:spacing w:after="240" w:line="360" w:lineRule="auto"/>
        <w:ind w:left="665"/>
        <w:jc w:val="both"/>
        <w:rPr>
          <w:ins w:id="4318" w:author="Shimon" w:date="2021-12-29T18:41:00Z"/>
          <w:rFonts w:ascii="David" w:hAnsi="David" w:cs="David"/>
          <w:sz w:val="22"/>
          <w:rtl/>
        </w:rPr>
      </w:pPr>
      <w:ins w:id="4319" w:author="Shimon" w:date="2021-12-29T18:43:00Z">
        <w:r>
          <w:rPr>
            <w:rFonts w:ascii="David" w:hAnsi="David" w:cs="David" w:hint="cs"/>
            <w:sz w:val="22"/>
            <w:rtl/>
          </w:rPr>
          <w:t xml:space="preserve">למסקנה זו ניתן להגיע </w:t>
        </w:r>
      </w:ins>
      <w:ins w:id="4320" w:author="Shimon" w:date="2021-12-29T18:41:00Z">
        <w:r w:rsidRPr="00416690">
          <w:rPr>
            <w:rFonts w:ascii="David" w:hAnsi="David" w:cs="David"/>
            <w:sz w:val="22"/>
            <w:rtl/>
          </w:rPr>
          <w:t xml:space="preserve">גם מהדיון שנערך בעניינו של התובע ביום 1.11.2016, שכותרתו "שיטת חישוב הגימלה של מר שמעון הכסטר", </w:t>
        </w:r>
      </w:ins>
      <w:ins w:id="4321" w:author="Shimon" w:date="2021-12-29T18:43:00Z">
        <w:r>
          <w:rPr>
            <w:rFonts w:ascii="David" w:hAnsi="David" w:cs="David" w:hint="cs"/>
            <w:sz w:val="22"/>
            <w:rtl/>
          </w:rPr>
          <w:t>ש</w:t>
        </w:r>
      </w:ins>
      <w:ins w:id="4322" w:author="Shimon" w:date="2021-12-29T18:41:00Z">
        <w:r w:rsidRPr="00416690">
          <w:rPr>
            <w:rFonts w:ascii="David" w:hAnsi="David" w:cs="David"/>
            <w:sz w:val="22"/>
            <w:rtl/>
          </w:rPr>
          <w:t xml:space="preserve">נערך </w:t>
        </w:r>
        <w:r w:rsidRPr="00416690">
          <w:rPr>
            <w:rFonts w:ascii="David" w:hAnsi="David" w:cs="David"/>
            <w:b/>
            <w:bCs/>
            <w:sz w:val="22"/>
            <w:rtl/>
          </w:rPr>
          <w:t>ללא נוכחות נציג מינהל הגימלאות</w:t>
        </w:r>
        <w:r w:rsidRPr="00416690">
          <w:rPr>
            <w:rFonts w:ascii="David" w:hAnsi="David" w:cs="David"/>
            <w:sz w:val="22"/>
            <w:rtl/>
          </w:rPr>
          <w:t>. אם היה מדובר בסמכות</w:t>
        </w:r>
        <w:r>
          <w:rPr>
            <w:rFonts w:ascii="David" w:hAnsi="David" w:cs="David" w:hint="cs"/>
            <w:sz w:val="22"/>
          </w:rPr>
          <w:t xml:space="preserve"> </w:t>
        </w:r>
        <w:r>
          <w:rPr>
            <w:rFonts w:ascii="David" w:hAnsi="David" w:cs="David" w:hint="cs"/>
            <w:sz w:val="22"/>
            <w:rtl/>
          </w:rPr>
          <w:t>מינהלת הגימלאות,</w:t>
        </w:r>
        <w:r w:rsidRPr="00416690">
          <w:rPr>
            <w:rFonts w:ascii="David" w:hAnsi="David" w:cs="David"/>
            <w:sz w:val="22"/>
            <w:rtl/>
          </w:rPr>
          <w:t xml:space="preserve"> הרי שנציג מטעמה היה מנהל את הדיון או לכל הפחות היה נוכח בו. </w:t>
        </w:r>
        <w:r>
          <w:rPr>
            <w:rFonts w:ascii="David" w:hAnsi="David" w:cs="David" w:hint="cs"/>
            <w:sz w:val="22"/>
            <w:rtl/>
          </w:rPr>
          <w:t xml:space="preserve">כך גם בסיכום של אותו דיון, ובהתכתבויות שבאו בעקבותיו נאמר במפורש ע"י </w:t>
        </w:r>
      </w:ins>
      <w:ins w:id="4323" w:author="Shimon" w:date="2021-12-29T18:53:00Z">
        <w:r w:rsidR="008C0216">
          <w:rPr>
            <w:rFonts w:ascii="David" w:hAnsi="David" w:cs="David" w:hint="cs"/>
            <w:sz w:val="22"/>
            <w:rtl/>
          </w:rPr>
          <w:t xml:space="preserve">מר צ. לוי, </w:t>
        </w:r>
      </w:ins>
      <w:ins w:id="4324" w:author="Shimon" w:date="2021-12-29T18:41:00Z">
        <w:r>
          <w:rPr>
            <w:rFonts w:ascii="David" w:hAnsi="David" w:cs="David" w:hint="cs"/>
            <w:sz w:val="22"/>
            <w:rtl/>
          </w:rPr>
          <w:t xml:space="preserve">איש הנציבות </w:t>
        </w:r>
      </w:ins>
      <w:ins w:id="4325" w:author="Shimon" w:date="2021-12-29T18:53:00Z">
        <w:r w:rsidR="008C0216">
          <w:rPr>
            <w:rFonts w:ascii="David" w:hAnsi="David" w:cs="David" w:hint="cs"/>
            <w:sz w:val="22"/>
            <w:rtl/>
          </w:rPr>
          <w:t xml:space="preserve">שניהל את הדיון, </w:t>
        </w:r>
      </w:ins>
      <w:ins w:id="4326" w:author="Shimon" w:date="2021-12-29T18:54:00Z">
        <w:r w:rsidR="008C0216" w:rsidRPr="008C0216">
          <w:rPr>
            <w:rFonts w:ascii="David" w:hAnsi="David" w:cs="David"/>
            <w:b/>
            <w:bCs/>
            <w:sz w:val="22"/>
            <w:rtl/>
          </w:rPr>
          <w:t>כי הוא מתכוון "לשקול בחיוב" את שינוי הפנסיה</w:t>
        </w:r>
        <w:r w:rsidR="008C0216">
          <w:rPr>
            <w:rFonts w:ascii="David" w:hAnsi="David" w:cs="David" w:hint="cs"/>
            <w:sz w:val="22"/>
            <w:rtl/>
          </w:rPr>
          <w:t xml:space="preserve">, </w:t>
        </w:r>
      </w:ins>
      <w:ins w:id="4327" w:author="Shimon" w:date="2021-12-29T18:41:00Z">
        <w:r>
          <w:rPr>
            <w:rFonts w:ascii="David" w:hAnsi="David" w:cs="David" w:hint="cs"/>
            <w:sz w:val="22"/>
            <w:rtl/>
          </w:rPr>
          <w:t>אחרי התיעצות עם הלשכה המשפטית של הנציבות.</w:t>
        </w:r>
      </w:ins>
      <w:ins w:id="4328" w:author="Shimon" w:date="2021-12-29T18:52:00Z">
        <w:r w:rsidR="008C0216" w:rsidRPr="008C0216">
          <w:rPr>
            <w:rFonts w:ascii="David" w:hAnsi="David" w:cs="David"/>
            <w:b/>
            <w:bCs/>
            <w:sz w:val="22"/>
            <w:rtl/>
          </w:rPr>
          <w:t xml:space="preserve"> כל זאת ללא נוכחות </w:t>
        </w:r>
        <w:r w:rsidR="008C0216" w:rsidRPr="008C0216">
          <w:rPr>
            <w:rFonts w:ascii="David" w:hAnsi="David" w:cs="David" w:hint="eastAsia"/>
            <w:b/>
            <w:bCs/>
            <w:sz w:val="22"/>
            <w:rtl/>
          </w:rPr>
          <w:t>מינהל</w:t>
        </w:r>
        <w:r w:rsidR="008C0216" w:rsidRPr="008C0216">
          <w:rPr>
            <w:rFonts w:ascii="David" w:hAnsi="David" w:cs="David"/>
            <w:b/>
            <w:bCs/>
            <w:sz w:val="22"/>
            <w:rtl/>
          </w:rPr>
          <w:t xml:space="preserve"> </w:t>
        </w:r>
        <w:r w:rsidR="008C0216" w:rsidRPr="008C0216">
          <w:rPr>
            <w:rFonts w:ascii="David" w:hAnsi="David" w:cs="David" w:hint="eastAsia"/>
            <w:b/>
            <w:bCs/>
            <w:sz w:val="22"/>
            <w:rtl/>
          </w:rPr>
          <w:t>הגימלאות</w:t>
        </w:r>
        <w:r w:rsidR="008C0216" w:rsidRPr="008C0216">
          <w:rPr>
            <w:rFonts w:ascii="David" w:hAnsi="David" w:cs="David"/>
            <w:b/>
            <w:bCs/>
            <w:sz w:val="22"/>
            <w:rtl/>
          </w:rPr>
          <w:t xml:space="preserve"> או כל רמיזה כי לכך שהוא נדרש לאישורו</w:t>
        </w:r>
      </w:ins>
    </w:p>
    <w:p w14:paraId="40D506B1" w14:textId="35E36A3B" w:rsidR="008C0216" w:rsidRPr="008C0216" w:rsidRDefault="00081B27" w:rsidP="008C0216">
      <w:pPr>
        <w:ind w:left="665"/>
        <w:rPr>
          <w:ins w:id="4329" w:author="Shimon" w:date="2021-12-29T18:56:00Z"/>
          <w:i/>
          <w:iCs/>
          <w:rtl/>
        </w:rPr>
      </w:pPr>
      <w:ins w:id="4330" w:author="Shimon" w:date="2021-12-29T18:41:00Z">
        <w:r>
          <w:rPr>
            <w:rFonts w:ascii="David" w:hAnsi="David" w:cs="David" w:hint="cs"/>
            <w:sz w:val="22"/>
            <w:rtl/>
          </w:rPr>
          <w:t xml:space="preserve">    מכאן ש </w:t>
        </w:r>
        <w:r w:rsidRPr="00416690">
          <w:rPr>
            <w:rFonts w:ascii="David" w:hAnsi="David" w:cs="David"/>
            <w:sz w:val="22"/>
            <w:rtl/>
          </w:rPr>
          <w:t>מינהל הגימלאות פעל בעניינו של התובע בהתאם להנחיות הנציבות</w:t>
        </w:r>
        <w:r>
          <w:rPr>
            <w:rFonts w:ascii="David" w:hAnsi="David" w:cs="David" w:hint="cs"/>
            <w:sz w:val="22"/>
            <w:rtl/>
          </w:rPr>
          <w:t xml:space="preserve">, והנציבות </w:t>
        </w:r>
        <w:r w:rsidRPr="00416690">
          <w:rPr>
            <w:rFonts w:ascii="David" w:hAnsi="David" w:cs="David"/>
            <w:sz w:val="22"/>
            <w:rtl/>
          </w:rPr>
          <w:t xml:space="preserve">היא הגוף </w:t>
        </w:r>
      </w:ins>
      <w:r w:rsidR="00C23F4B">
        <w:rPr>
          <w:rFonts w:ascii="David" w:hAnsi="David" w:cs="David" w:hint="cs"/>
          <w:sz w:val="22"/>
          <w:rtl/>
        </w:rPr>
        <w:t>ש</w:t>
      </w:r>
      <w:ins w:id="4331" w:author="Shimon" w:date="2021-12-29T18:41:00Z">
        <w:r w:rsidRPr="00416690">
          <w:rPr>
            <w:rFonts w:ascii="David" w:hAnsi="David" w:cs="David"/>
            <w:sz w:val="22"/>
            <w:rtl/>
          </w:rPr>
          <w:t xml:space="preserve">קבע </w:t>
        </w:r>
        <w:r>
          <w:rPr>
            <w:rFonts w:ascii="David" w:hAnsi="David" w:cs="David" w:hint="cs"/>
            <w:sz w:val="22"/>
            <w:rtl/>
          </w:rPr>
          <w:t>את שיעורי הגימלה ושיטת חישובה</w:t>
        </w:r>
        <w:r>
          <w:rPr>
            <w:rFonts w:cs="David" w:hint="cs"/>
            <w:rtl/>
          </w:rPr>
          <w:t>.</w:t>
        </w:r>
      </w:ins>
      <w:ins w:id="4332" w:author="Shimon" w:date="2021-12-29T18:56:00Z">
        <w:r w:rsidR="008C0216" w:rsidRPr="008C0216">
          <w:rPr>
            <w:rFonts w:ascii="Arial" w:hAnsi="Arial"/>
            <w:i/>
            <w:iCs/>
            <w:sz w:val="22"/>
            <w:highlight w:val="yellow"/>
            <w:rtl/>
          </w:rPr>
          <w:t xml:space="preserve"> </w:t>
        </w:r>
        <w:r w:rsidR="008C0216" w:rsidRPr="008C0216">
          <w:rPr>
            <w:i/>
            <w:iCs/>
            <w:rtl/>
          </w:rPr>
          <w:t>*</w:t>
        </w:r>
        <w:r w:rsidR="008C0216" w:rsidRPr="008C0216">
          <w:rPr>
            <w:i/>
            <w:iCs/>
            <w:rtl/>
          </w:rPr>
          <w:tab/>
          <w:t xml:space="preserve">    </w:t>
        </w:r>
        <w:r w:rsidR="008C0216" w:rsidRPr="008C0216">
          <w:rPr>
            <w:rFonts w:hint="eastAsia"/>
            <w:i/>
            <w:iCs/>
            <w:rtl/>
          </w:rPr>
          <w:t>מצ</w:t>
        </w:r>
        <w:r w:rsidR="008C0216" w:rsidRPr="008C0216">
          <w:rPr>
            <w:i/>
            <w:iCs/>
            <w:rtl/>
          </w:rPr>
          <w:t xml:space="preserve">"ב </w:t>
        </w:r>
        <w:r w:rsidR="008C0216" w:rsidRPr="008C0216">
          <w:rPr>
            <w:rFonts w:hint="eastAsia"/>
            <w:i/>
            <w:iCs/>
            <w:rtl/>
          </w:rPr>
          <w:t>סיכום</w:t>
        </w:r>
        <w:r w:rsidR="008C0216" w:rsidRPr="008C0216">
          <w:rPr>
            <w:i/>
            <w:iCs/>
            <w:rtl/>
          </w:rPr>
          <w:t xml:space="preserve"> </w:t>
        </w:r>
        <w:r w:rsidR="008C0216" w:rsidRPr="008C0216">
          <w:rPr>
            <w:rFonts w:hint="eastAsia"/>
            <w:i/>
            <w:iCs/>
            <w:rtl/>
          </w:rPr>
          <w:t>דיון</w:t>
        </w:r>
        <w:r w:rsidR="008C0216" w:rsidRPr="008C0216">
          <w:rPr>
            <w:i/>
            <w:iCs/>
            <w:rtl/>
          </w:rPr>
          <w:t xml:space="preserve">, </w:t>
        </w:r>
        <w:r w:rsidR="008C0216" w:rsidRPr="008C0216">
          <w:rPr>
            <w:rFonts w:hint="eastAsia"/>
            <w:i/>
            <w:iCs/>
            <w:rtl/>
          </w:rPr>
          <w:t>מסומן</w:t>
        </w:r>
        <w:r w:rsidR="008C0216" w:rsidRPr="008C0216">
          <w:rPr>
            <w:i/>
            <w:iCs/>
            <w:rtl/>
          </w:rPr>
          <w:t xml:space="preserve"> </w:t>
        </w:r>
        <w:r w:rsidR="008C0216" w:rsidRPr="008C0216">
          <w:rPr>
            <w:rFonts w:hint="eastAsia"/>
            <w:i/>
            <w:iCs/>
            <w:u w:val="single"/>
            <w:rtl/>
          </w:rPr>
          <w:t>כנספח</w:t>
        </w:r>
        <w:r w:rsidR="008C0216" w:rsidRPr="008C0216">
          <w:rPr>
            <w:i/>
            <w:iCs/>
            <w:u w:val="single"/>
            <w:rtl/>
          </w:rPr>
          <w:t xml:space="preserve"> 13</w:t>
        </w:r>
      </w:ins>
    </w:p>
    <w:p w14:paraId="350FA0B1" w14:textId="77777777" w:rsidR="00081B27" w:rsidRDefault="00081B27" w:rsidP="00081B27">
      <w:pPr>
        <w:spacing w:after="240" w:line="360" w:lineRule="auto"/>
        <w:ind w:left="665"/>
        <w:jc w:val="both"/>
        <w:rPr>
          <w:ins w:id="4333" w:author="Shimon" w:date="2021-12-29T18:55:00Z"/>
          <w:rFonts w:cs="David"/>
          <w:rtl/>
        </w:rPr>
      </w:pPr>
    </w:p>
    <w:p w14:paraId="3EA5315D" w14:textId="77777777" w:rsidR="008C0216" w:rsidRDefault="008C0216" w:rsidP="00081B27">
      <w:pPr>
        <w:spacing w:after="240" w:line="360" w:lineRule="auto"/>
        <w:ind w:left="665"/>
        <w:jc w:val="both"/>
        <w:rPr>
          <w:ins w:id="4334" w:author="Shimon" w:date="2021-12-29T18:45:00Z"/>
          <w:rFonts w:cs="David"/>
          <w:rtl/>
        </w:rPr>
      </w:pPr>
    </w:p>
    <w:p w14:paraId="31C49774" w14:textId="79ADB774" w:rsidR="00444D9B" w:rsidRPr="00ED5957" w:rsidRDefault="00081B27">
      <w:pPr>
        <w:spacing w:after="240" w:line="360" w:lineRule="auto"/>
        <w:ind w:left="665"/>
        <w:jc w:val="both"/>
        <w:rPr>
          <w:rStyle w:val="emailstyle17"/>
          <w:rFonts w:cs="David"/>
          <w:color w:val="auto"/>
          <w:sz w:val="22"/>
          <w:highlight w:val="yellow"/>
          <w:rPrChange w:id="4335" w:author="Shimon" w:date="2021-12-29T18:56:00Z">
            <w:rPr>
              <w:rStyle w:val="emailstyle17"/>
              <w:rFonts w:cs="David"/>
              <w:color w:val="auto"/>
              <w:sz w:val="22"/>
              <w:szCs w:val="24"/>
              <w:highlight w:val="green"/>
              <w:lang w:eastAsia="he-IL"/>
            </w:rPr>
          </w:rPrChange>
        </w:rPr>
        <w:pPrChange w:id="4336" w:author="Shimon" w:date="2021-12-29T17:58:00Z">
          <w:pPr>
            <w:pStyle w:val="af"/>
            <w:numPr>
              <w:numId w:val="51"/>
            </w:numPr>
            <w:ind w:left="360" w:hanging="360"/>
          </w:pPr>
        </w:pPrChange>
      </w:pPr>
      <w:ins w:id="4337" w:author="Shimon" w:date="2021-12-29T18:48:00Z">
        <w:r w:rsidRPr="00ED5957">
          <w:rPr>
            <w:rFonts w:ascii="David" w:hAnsi="David" w:cs="David"/>
            <w:sz w:val="22"/>
            <w:highlight w:val="yellow"/>
            <w:rtl/>
            <w:rPrChange w:id="4338" w:author="Shimon" w:date="2021-12-29T18:48:00Z">
              <w:rPr>
                <w:rFonts w:ascii="David" w:hAnsi="David" w:cs="David"/>
                <w:color w:val="000000"/>
                <w:sz w:val="20"/>
                <w:rtl/>
              </w:rPr>
            </w:rPrChange>
          </w:rPr>
          <w:t>(</w:t>
        </w:r>
      </w:ins>
      <w:ins w:id="4339" w:author="Shimon" w:date="2021-12-29T18:50:00Z">
        <w:r w:rsidR="008C0216" w:rsidRPr="0069718D">
          <w:rPr>
            <w:rStyle w:val="emailstyle17"/>
            <w:rFonts w:cs="David" w:hint="eastAsia"/>
            <w:color w:val="auto"/>
            <w:sz w:val="22"/>
            <w:highlight w:val="yellow"/>
            <w:rtl/>
          </w:rPr>
          <w:t>לאור</w:t>
        </w:r>
        <w:r w:rsidR="008C0216" w:rsidRPr="002E5E84">
          <w:rPr>
            <w:rStyle w:val="emailstyle17"/>
            <w:rFonts w:cs="David"/>
            <w:color w:val="auto"/>
            <w:sz w:val="22"/>
            <w:highlight w:val="yellow"/>
            <w:rtl/>
          </w:rPr>
          <w:t xml:space="preserve"> הנ"ל כל הקטעים בירוק </w:t>
        </w:r>
        <w:r w:rsidR="008C0216" w:rsidRPr="00BA0BBC">
          <w:rPr>
            <w:rStyle w:val="emailstyle17"/>
            <w:rFonts w:cs="David" w:hint="eastAsia"/>
            <w:color w:val="auto"/>
            <w:sz w:val="22"/>
            <w:highlight w:val="yellow"/>
            <w:rtl/>
          </w:rPr>
          <w:t>מיותריםץ</w:t>
        </w:r>
        <w:r w:rsidR="008C0216" w:rsidRPr="00BA0BBC">
          <w:rPr>
            <w:rStyle w:val="emailstyle17"/>
            <w:rFonts w:cs="David"/>
            <w:color w:val="auto"/>
            <w:sz w:val="22"/>
            <w:highlight w:val="yellow"/>
            <w:rtl/>
          </w:rPr>
          <w:t xml:space="preserve"> (חזרה בלבד)</w:t>
        </w:r>
      </w:ins>
    </w:p>
    <w:p w14:paraId="37B8F9FC" w14:textId="5DF31987" w:rsidR="00ED12A3" w:rsidRPr="00444D9B" w:rsidRDefault="00132B88" w:rsidP="00444D9B">
      <w:pPr>
        <w:pStyle w:val="11"/>
        <w:spacing w:before="0" w:after="240" w:line="360" w:lineRule="auto"/>
        <w:ind w:left="523" w:firstLine="0"/>
        <w:rPr>
          <w:ins w:id="4340" w:author="אביה שקורי" w:date="2021-12-09T10:46:00Z"/>
          <w:rStyle w:val="emailstyle17"/>
          <w:rFonts w:cs="David"/>
          <w:color w:val="auto"/>
          <w:sz w:val="22"/>
          <w:highlight w:val="green"/>
          <w:rPrChange w:id="4341" w:author="אביה שקורי" w:date="2021-12-09T11:07:00Z">
            <w:rPr>
              <w:ins w:id="4342" w:author="אביה שקורי" w:date="2021-12-09T10:46:00Z"/>
              <w:rFonts w:ascii="David" w:hAnsi="David"/>
            </w:rPr>
          </w:rPrChange>
        </w:rPr>
      </w:pPr>
      <w:ins w:id="4343" w:author="אביה שקורי" w:date="2021-12-09T11:40:00Z">
        <w:del w:id="4344" w:author="Shimon" w:date="2021-12-29T17:58:00Z">
          <w:r w:rsidDel="009A69A8">
            <w:rPr>
              <w:rStyle w:val="emailstyle17"/>
              <w:rFonts w:cs="David" w:hint="cs"/>
              <w:color w:val="auto"/>
              <w:sz w:val="22"/>
              <w:rtl/>
            </w:rPr>
            <w:delText xml:space="preserve"> </w:delText>
          </w:r>
        </w:del>
      </w:ins>
      <w:ins w:id="4345" w:author="אביה שקורי" w:date="2021-12-09T11:06:00Z">
        <w:del w:id="4346" w:author="Shimon" w:date="2021-12-29T17:58:00Z">
          <w:r w:rsidR="002E780A" w:rsidRPr="00444D9B" w:rsidDel="009A69A8">
            <w:rPr>
              <w:rStyle w:val="emailstyle17"/>
              <w:rFonts w:cs="David" w:hint="eastAsia"/>
              <w:color w:val="auto"/>
              <w:sz w:val="22"/>
              <w:highlight w:val="green"/>
              <w:rtl/>
              <w:rPrChange w:id="4347" w:author="אביה שקורי" w:date="2021-12-09T11:07:00Z">
                <w:rPr>
                  <w:rFonts w:ascii="David" w:hAnsi="David" w:hint="eastAsia"/>
                  <w:rtl/>
                </w:rPr>
              </w:rPrChange>
            </w:rPr>
            <w:delText>בשל</w:delText>
          </w:r>
          <w:r w:rsidR="002E780A" w:rsidRPr="00444D9B" w:rsidDel="009A69A8">
            <w:rPr>
              <w:rStyle w:val="emailstyle17"/>
              <w:rFonts w:cs="David"/>
              <w:color w:val="auto"/>
              <w:sz w:val="22"/>
              <w:highlight w:val="green"/>
              <w:rtl/>
              <w:rPrChange w:id="4348" w:author="אביה שקורי" w:date="2021-12-09T11:07:00Z">
                <w:rPr>
                  <w:rFonts w:ascii="David" w:hAnsi="David"/>
                  <w:rtl/>
                </w:rPr>
              </w:rPrChange>
            </w:rPr>
            <w:delText xml:space="preserve"> </w:delText>
          </w:r>
        </w:del>
      </w:ins>
      <w:ins w:id="4349" w:author="אביה שקורי" w:date="2021-12-09T11:04:00Z">
        <w:r w:rsidR="002E780A" w:rsidRPr="00444D9B">
          <w:rPr>
            <w:rStyle w:val="emailstyle17"/>
            <w:rFonts w:cs="David" w:hint="eastAsia"/>
            <w:color w:val="auto"/>
            <w:sz w:val="22"/>
            <w:highlight w:val="green"/>
            <w:rtl/>
            <w:rPrChange w:id="4350" w:author="אביה שקורי" w:date="2021-12-09T11:07:00Z">
              <w:rPr>
                <w:rFonts w:ascii="David" w:hAnsi="David" w:hint="eastAsia"/>
                <w:rtl/>
              </w:rPr>
            </w:rPrChange>
          </w:rPr>
          <w:t>לטפל</w:t>
        </w:r>
      </w:ins>
      <w:ins w:id="4351" w:author="אביה שקורי" w:date="2021-12-09T11:41:00Z">
        <w:r>
          <w:rPr>
            <w:rStyle w:val="emailstyle17"/>
            <w:rFonts w:cs="David" w:hint="cs"/>
            <w:color w:val="auto"/>
            <w:sz w:val="22"/>
            <w:rtl/>
          </w:rPr>
          <w:t xml:space="preserve"> </w:t>
        </w:r>
        <w:r w:rsidRPr="00444D9B">
          <w:rPr>
            <w:rStyle w:val="emailstyle17"/>
            <w:rFonts w:cs="David" w:hint="cs"/>
            <w:color w:val="auto"/>
            <w:sz w:val="22"/>
            <w:highlight w:val="green"/>
            <w:rtl/>
          </w:rPr>
          <w:t>ב</w:t>
        </w:r>
        <w:r w:rsidRPr="00444D9B">
          <w:rPr>
            <w:rStyle w:val="emailstyle17"/>
            <w:rFonts w:cs="David" w:hint="cs"/>
            <w:color w:val="auto"/>
            <w:sz w:val="22"/>
            <w:rtl/>
          </w:rPr>
          <w:t>ענ</w:t>
        </w:r>
        <w:r w:rsidRPr="00444D9B">
          <w:rPr>
            <w:rStyle w:val="emailstyle17"/>
            <w:rFonts w:cs="David" w:hint="cs"/>
            <w:color w:val="auto"/>
            <w:sz w:val="22"/>
            <w:highlight w:val="green"/>
            <w:rtl/>
          </w:rPr>
          <w:t>יינו</w:t>
        </w:r>
      </w:ins>
      <w:ins w:id="4352" w:author="אביה שקורי" w:date="2021-12-09T11:05:00Z">
        <w:r w:rsidR="002E780A" w:rsidRPr="00444D9B">
          <w:rPr>
            <w:rStyle w:val="emailstyle17"/>
            <w:rFonts w:cs="David"/>
            <w:color w:val="auto"/>
            <w:sz w:val="22"/>
            <w:highlight w:val="green"/>
            <w:rtl/>
            <w:rPrChange w:id="4353" w:author="אביה שקורי" w:date="2021-12-09T11:07:00Z">
              <w:rPr>
                <w:rFonts w:ascii="David" w:hAnsi="David"/>
                <w:rtl/>
              </w:rPr>
            </w:rPrChange>
          </w:rPr>
          <w:t xml:space="preserve">. </w:t>
        </w:r>
      </w:ins>
      <w:ins w:id="4354" w:author="אביה שקורי" w:date="2021-12-09T11:39:00Z">
        <w:r w:rsidRPr="00444D9B">
          <w:rPr>
            <w:rStyle w:val="emailstyle17"/>
            <w:rFonts w:cs="David" w:hint="cs"/>
            <w:color w:val="auto"/>
            <w:sz w:val="22"/>
            <w:highlight w:val="green"/>
            <w:rtl/>
          </w:rPr>
          <w:t xml:space="preserve">להלן פירוט </w:t>
        </w:r>
      </w:ins>
      <w:ins w:id="4355" w:author="אביה שקורי" w:date="2021-12-09T11:41:00Z">
        <w:r w:rsidRPr="00444D9B">
          <w:rPr>
            <w:rStyle w:val="emailstyle17"/>
            <w:rFonts w:cs="David" w:hint="cs"/>
            <w:color w:val="auto"/>
            <w:sz w:val="22"/>
            <w:highlight w:val="green"/>
            <w:rtl/>
          </w:rPr>
          <w:t>אופן</w:t>
        </w:r>
      </w:ins>
      <w:ins w:id="4356" w:author="אביה שקורי" w:date="2021-12-09T11:39:00Z">
        <w:r w:rsidRPr="00444D9B">
          <w:rPr>
            <w:rStyle w:val="emailstyle17"/>
            <w:rFonts w:cs="David" w:hint="cs"/>
            <w:color w:val="auto"/>
            <w:sz w:val="22"/>
            <w:highlight w:val="green"/>
            <w:rtl/>
          </w:rPr>
          <w:t xml:space="preserve"> הטיפול </w:t>
        </w:r>
      </w:ins>
      <w:ins w:id="4357" w:author="אביה שקורי" w:date="2021-12-09T11:40:00Z">
        <w:r w:rsidRPr="00444D9B">
          <w:rPr>
            <w:rStyle w:val="emailstyle17"/>
            <w:rFonts w:cs="David" w:hint="cs"/>
            <w:color w:val="auto"/>
            <w:sz w:val="22"/>
            <w:highlight w:val="green"/>
            <w:rtl/>
          </w:rPr>
          <w:t>בעני</w:t>
        </w:r>
      </w:ins>
      <w:ins w:id="4358" w:author="אביה שקורי" w:date="2021-12-09T11:41:00Z">
        <w:r w:rsidRPr="00444D9B">
          <w:rPr>
            <w:rStyle w:val="emailstyle17"/>
            <w:rFonts w:cs="David" w:hint="cs"/>
            <w:color w:val="auto"/>
            <w:sz w:val="22"/>
            <w:highlight w:val="green"/>
            <w:rtl/>
          </w:rPr>
          <w:t>י</w:t>
        </w:r>
      </w:ins>
      <w:ins w:id="4359" w:author="אביה שקורי" w:date="2021-12-09T11:40:00Z">
        <w:r w:rsidRPr="00444D9B">
          <w:rPr>
            <w:rStyle w:val="emailstyle17"/>
            <w:rFonts w:cs="David" w:hint="cs"/>
            <w:color w:val="auto"/>
            <w:sz w:val="22"/>
            <w:highlight w:val="green"/>
            <w:rtl/>
          </w:rPr>
          <w:t>נו</w:t>
        </w:r>
      </w:ins>
      <w:ins w:id="4360" w:author="אביה שקורי" w:date="2021-12-09T11:39:00Z">
        <w:r w:rsidRPr="00444D9B">
          <w:rPr>
            <w:rStyle w:val="emailstyle17"/>
            <w:rFonts w:cs="David" w:hint="cs"/>
            <w:color w:val="auto"/>
            <w:sz w:val="22"/>
            <w:highlight w:val="green"/>
            <w:rtl/>
          </w:rPr>
          <w:t xml:space="preserve"> של התובע המעיד כי הסמכות נתנוה בידי נציבות שירות המ</w:t>
        </w:r>
      </w:ins>
      <w:ins w:id="4361" w:author="אביה שקורי" w:date="2021-12-09T11:40:00Z">
        <w:r w:rsidRPr="00444D9B">
          <w:rPr>
            <w:rStyle w:val="emailstyle17"/>
            <w:rFonts w:cs="David" w:hint="cs"/>
            <w:color w:val="auto"/>
            <w:sz w:val="22"/>
            <w:highlight w:val="green"/>
            <w:rtl/>
          </w:rPr>
          <w:t>די</w:t>
        </w:r>
      </w:ins>
      <w:ins w:id="4362" w:author="אביה שקורי" w:date="2021-12-09T11:39:00Z">
        <w:r w:rsidRPr="00444D9B">
          <w:rPr>
            <w:rStyle w:val="emailstyle17"/>
            <w:rFonts w:cs="David" w:hint="cs"/>
            <w:color w:val="auto"/>
            <w:sz w:val="22"/>
            <w:highlight w:val="green"/>
            <w:rtl/>
          </w:rPr>
          <w:t xml:space="preserve">נה: </w:t>
        </w:r>
      </w:ins>
    </w:p>
    <w:p w14:paraId="5F4F622C" w14:textId="74BB6138" w:rsidR="002E780A" w:rsidRPr="00444D9B" w:rsidDel="00B568AE" w:rsidRDefault="002E780A">
      <w:pPr>
        <w:pStyle w:val="11"/>
        <w:numPr>
          <w:ilvl w:val="1"/>
          <w:numId w:val="60"/>
        </w:numPr>
        <w:tabs>
          <w:tab w:val="left" w:pos="1232"/>
        </w:tabs>
        <w:spacing w:before="0" w:after="240" w:line="360" w:lineRule="auto"/>
        <w:ind w:left="1232" w:hanging="709"/>
        <w:rPr>
          <w:ins w:id="4363" w:author="אביה שקורי" w:date="2021-12-09T11:16:00Z"/>
          <w:del w:id="4364" w:author="אופיר טל" w:date="2021-12-14T13:56:00Z"/>
          <w:rFonts w:ascii="Arial" w:hAnsi="Arial"/>
          <w:sz w:val="22"/>
          <w:highlight w:val="green"/>
        </w:rPr>
        <w:pPrChange w:id="4365" w:author="אופיר טל" w:date="2021-12-14T13:55:00Z">
          <w:pPr>
            <w:pStyle w:val="11"/>
            <w:numPr>
              <w:ilvl w:val="1"/>
              <w:numId w:val="60"/>
            </w:numPr>
            <w:tabs>
              <w:tab w:val="left" w:pos="1160"/>
            </w:tabs>
            <w:spacing w:before="0" w:after="240" w:line="360" w:lineRule="auto"/>
            <w:ind w:left="2061" w:right="360" w:hanging="360"/>
          </w:pPr>
        </w:pPrChange>
      </w:pPr>
      <w:ins w:id="4366" w:author="אביה שקורי" w:date="2021-12-09T11:06:00Z">
        <w:del w:id="4367" w:author="אופיר טל" w:date="2021-12-14T13:56:00Z">
          <w:r w:rsidRPr="00444D9B" w:rsidDel="00B568AE">
            <w:rPr>
              <w:rFonts w:ascii="Arial" w:hAnsi="Arial" w:hint="cs"/>
              <w:sz w:val="22"/>
              <w:highlight w:val="green"/>
              <w:rtl/>
            </w:rPr>
            <w:delText xml:space="preserve"> </w:delText>
          </w:r>
        </w:del>
        <w:r w:rsidRPr="00444D9B">
          <w:rPr>
            <w:rFonts w:ascii="Arial" w:hAnsi="Arial" w:hint="eastAsia"/>
            <w:sz w:val="22"/>
            <w:highlight w:val="green"/>
            <w:rtl/>
          </w:rPr>
          <w:t>בפנייתו</w:t>
        </w:r>
        <w:r w:rsidRPr="00444D9B">
          <w:rPr>
            <w:rFonts w:ascii="Arial" w:hAnsi="Arial"/>
            <w:sz w:val="22"/>
            <w:highlight w:val="green"/>
            <w:rtl/>
          </w:rPr>
          <w:t xml:space="preserve"> של ה</w:t>
        </w:r>
      </w:ins>
      <w:ins w:id="4368" w:author="אביה שקורי" w:date="2021-12-09T11:28:00Z">
        <w:r w:rsidR="00677EC0" w:rsidRPr="00444D9B">
          <w:rPr>
            <w:rFonts w:ascii="Arial" w:hAnsi="Arial" w:hint="eastAsia"/>
            <w:sz w:val="22"/>
            <w:highlight w:val="green"/>
            <w:rtl/>
          </w:rPr>
          <w:t>תובע</w:t>
        </w:r>
        <w:r w:rsidR="00677EC0" w:rsidRPr="00444D9B">
          <w:rPr>
            <w:rFonts w:ascii="Arial" w:hAnsi="Arial"/>
            <w:sz w:val="22"/>
            <w:highlight w:val="green"/>
            <w:rtl/>
          </w:rPr>
          <w:t xml:space="preserve"> </w:t>
        </w:r>
      </w:ins>
      <w:ins w:id="4369" w:author="אביה שקורי" w:date="2021-12-09T11:06:00Z">
        <w:r w:rsidRPr="00444D9B">
          <w:rPr>
            <w:rFonts w:ascii="Arial" w:hAnsi="Arial" w:hint="eastAsia"/>
            <w:sz w:val="22"/>
            <w:highlight w:val="green"/>
            <w:rtl/>
          </w:rPr>
          <w:t>לממונה</w:t>
        </w:r>
        <w:r w:rsidRPr="00444D9B">
          <w:rPr>
            <w:rFonts w:ascii="Arial" w:hAnsi="Arial"/>
            <w:sz w:val="22"/>
            <w:highlight w:val="green"/>
            <w:rtl/>
          </w:rPr>
          <w:t xml:space="preserve"> </w:t>
        </w:r>
        <w:r w:rsidRPr="00444D9B">
          <w:rPr>
            <w:rFonts w:ascii="Arial" w:hAnsi="Arial" w:hint="eastAsia"/>
            <w:sz w:val="22"/>
            <w:highlight w:val="green"/>
            <w:rtl/>
          </w:rPr>
          <w:t>מינהל</w:t>
        </w:r>
        <w:r w:rsidRPr="00444D9B">
          <w:rPr>
            <w:rFonts w:ascii="Arial" w:hAnsi="Arial"/>
            <w:sz w:val="22"/>
            <w:highlight w:val="green"/>
            <w:rtl/>
          </w:rPr>
          <w:t xml:space="preserve"> </w:t>
        </w:r>
        <w:r w:rsidRPr="00444D9B">
          <w:rPr>
            <w:rFonts w:ascii="Arial" w:hAnsi="Arial" w:hint="eastAsia"/>
            <w:sz w:val="22"/>
            <w:highlight w:val="green"/>
            <w:rtl/>
          </w:rPr>
          <w:t>הגלמאות</w:t>
        </w:r>
        <w:r w:rsidRPr="00444D9B">
          <w:rPr>
            <w:rFonts w:ascii="Arial" w:hAnsi="Arial"/>
            <w:sz w:val="22"/>
            <w:highlight w:val="green"/>
            <w:rtl/>
          </w:rPr>
          <w:t xml:space="preserve"> נאמר לו במפורש לנהל הלכים לעניין חישוב הגמלה מול נציבות שירות המדינה מאחר והיא מוסמכת לכך</w:t>
        </w:r>
      </w:ins>
      <w:ins w:id="4370" w:author="אביה שקורי" w:date="2021-12-09T11:26:00Z">
        <w:r w:rsidR="00677EC0" w:rsidRPr="00444D9B">
          <w:rPr>
            <w:rFonts w:ascii="Arial" w:hAnsi="Arial"/>
            <w:sz w:val="22"/>
            <w:highlight w:val="green"/>
            <w:rtl/>
          </w:rPr>
          <w:t xml:space="preserve">, </w:t>
        </w:r>
        <w:r w:rsidR="00677EC0" w:rsidRPr="00444D9B">
          <w:rPr>
            <w:rFonts w:ascii="Arial" w:hAnsi="Arial" w:hint="eastAsia"/>
            <w:sz w:val="22"/>
            <w:highlight w:val="green"/>
            <w:rtl/>
          </w:rPr>
          <w:t>וכי</w:t>
        </w:r>
        <w:r w:rsidR="00677EC0" w:rsidRPr="00444D9B">
          <w:rPr>
            <w:rFonts w:ascii="Arial" w:hAnsi="Arial"/>
            <w:sz w:val="22"/>
            <w:highlight w:val="green"/>
            <w:rtl/>
          </w:rPr>
          <w:t xml:space="preserve"> </w:t>
        </w:r>
        <w:r w:rsidR="00677EC0" w:rsidRPr="00444D9B">
          <w:rPr>
            <w:rFonts w:ascii="Arial" w:hAnsi="Arial" w:hint="eastAsia"/>
            <w:sz w:val="22"/>
            <w:highlight w:val="green"/>
            <w:rtl/>
          </w:rPr>
          <w:t>אינו</w:t>
        </w:r>
        <w:r w:rsidR="00677EC0" w:rsidRPr="00444D9B">
          <w:rPr>
            <w:rFonts w:ascii="Arial" w:hAnsi="Arial"/>
            <w:sz w:val="22"/>
            <w:highlight w:val="green"/>
            <w:rtl/>
          </w:rPr>
          <w:t xml:space="preserve"> </w:t>
        </w:r>
        <w:r w:rsidR="00677EC0" w:rsidRPr="00444D9B">
          <w:rPr>
            <w:rFonts w:ascii="Arial" w:hAnsi="Arial" w:hint="eastAsia"/>
            <w:sz w:val="22"/>
            <w:highlight w:val="green"/>
            <w:rtl/>
          </w:rPr>
          <w:t>נדרש</w:t>
        </w:r>
        <w:r w:rsidR="00677EC0" w:rsidRPr="00444D9B">
          <w:rPr>
            <w:rFonts w:ascii="Arial" w:hAnsi="Arial"/>
            <w:sz w:val="22"/>
            <w:highlight w:val="green"/>
            <w:rtl/>
          </w:rPr>
          <w:t xml:space="preserve"> </w:t>
        </w:r>
        <w:r w:rsidR="00677EC0" w:rsidRPr="00444D9B">
          <w:rPr>
            <w:rFonts w:ascii="Arial" w:hAnsi="Arial" w:hint="eastAsia"/>
            <w:sz w:val="22"/>
            <w:highlight w:val="green"/>
            <w:rtl/>
          </w:rPr>
          <w:t>להגיש</w:t>
        </w:r>
        <w:r w:rsidR="00677EC0" w:rsidRPr="00444D9B">
          <w:rPr>
            <w:rFonts w:ascii="Arial" w:hAnsi="Arial"/>
            <w:sz w:val="22"/>
            <w:highlight w:val="green"/>
            <w:rtl/>
          </w:rPr>
          <w:t xml:space="preserve"> </w:t>
        </w:r>
        <w:r w:rsidR="00677EC0" w:rsidRPr="00444D9B">
          <w:rPr>
            <w:rFonts w:ascii="Arial" w:hAnsi="Arial" w:hint="eastAsia"/>
            <w:sz w:val="22"/>
            <w:highlight w:val="green"/>
            <w:rtl/>
          </w:rPr>
          <w:t>ערעור</w:t>
        </w:r>
        <w:r w:rsidR="00677EC0" w:rsidRPr="00444D9B">
          <w:rPr>
            <w:rFonts w:ascii="Arial" w:hAnsi="Arial"/>
            <w:sz w:val="22"/>
            <w:highlight w:val="green"/>
            <w:rtl/>
          </w:rPr>
          <w:t xml:space="preserve"> </w:t>
        </w:r>
        <w:r w:rsidR="00677EC0" w:rsidRPr="00444D9B">
          <w:rPr>
            <w:rFonts w:ascii="Arial" w:hAnsi="Arial" w:hint="eastAsia"/>
            <w:sz w:val="22"/>
            <w:highlight w:val="green"/>
            <w:rtl/>
          </w:rPr>
          <w:t>גמלאות</w:t>
        </w:r>
        <w:r w:rsidR="00677EC0" w:rsidRPr="00444D9B">
          <w:rPr>
            <w:rFonts w:ascii="Arial" w:hAnsi="Arial"/>
            <w:sz w:val="22"/>
            <w:highlight w:val="green"/>
            <w:rtl/>
          </w:rPr>
          <w:t>.</w:t>
        </w:r>
      </w:ins>
      <w:ins w:id="4371" w:author="אופיר טל" w:date="2021-12-14T13:56:00Z">
        <w:r w:rsidR="00B568AE" w:rsidRPr="00444D9B">
          <w:rPr>
            <w:rFonts w:ascii="Arial" w:hAnsi="Arial"/>
            <w:sz w:val="22"/>
            <w:highlight w:val="green"/>
            <w:rtl/>
          </w:rPr>
          <w:t xml:space="preserve"> </w:t>
        </w:r>
      </w:ins>
    </w:p>
    <w:p w14:paraId="220A7E0D" w14:textId="538D9316" w:rsidR="00E429B0" w:rsidRPr="00444D9B" w:rsidRDefault="00E429B0">
      <w:pPr>
        <w:pStyle w:val="11"/>
        <w:numPr>
          <w:ilvl w:val="1"/>
          <w:numId w:val="60"/>
        </w:numPr>
        <w:tabs>
          <w:tab w:val="left" w:pos="1232"/>
        </w:tabs>
        <w:spacing w:before="0" w:after="240" w:line="360" w:lineRule="auto"/>
        <w:ind w:left="1232" w:hanging="709"/>
        <w:rPr>
          <w:ins w:id="4372" w:author="אביה שקורי" w:date="2021-12-09T11:17:00Z"/>
          <w:rFonts w:ascii="Arial" w:hAnsi="Arial"/>
          <w:sz w:val="22"/>
          <w:highlight w:val="green"/>
          <w:rtl/>
        </w:rPr>
        <w:pPrChange w:id="4373" w:author="אופיר טל" w:date="2021-12-14T13:55:00Z">
          <w:pPr>
            <w:pStyle w:val="11"/>
            <w:tabs>
              <w:tab w:val="left" w:pos="1160"/>
            </w:tabs>
            <w:spacing w:before="0" w:after="240" w:line="360" w:lineRule="auto"/>
            <w:ind w:left="785" w:right="360" w:firstLine="0"/>
          </w:pPr>
        </w:pPrChange>
      </w:pPr>
      <w:ins w:id="4374" w:author="אביה שקורי" w:date="2021-12-09T11:21:00Z">
        <w:r w:rsidRPr="00444D9B">
          <w:rPr>
            <w:rFonts w:ascii="Arial" w:hAnsi="Arial" w:hint="cs"/>
            <w:sz w:val="22"/>
            <w:highlight w:val="green"/>
            <w:rtl/>
          </w:rPr>
          <w:t>ל</w:t>
        </w:r>
      </w:ins>
      <w:ins w:id="4375" w:author="אביה שקורי" w:date="2021-12-09T11:16:00Z">
        <w:r w:rsidRPr="00444D9B">
          <w:rPr>
            <w:rFonts w:ascii="Arial" w:hAnsi="Arial" w:hint="cs"/>
            <w:sz w:val="22"/>
            <w:highlight w:val="green"/>
            <w:rtl/>
          </w:rPr>
          <w:t xml:space="preserve">מעשה, </w:t>
        </w:r>
        <w:r w:rsidRPr="00444D9B">
          <w:rPr>
            <w:rFonts w:ascii="Arial" w:hAnsi="Arial" w:hint="eastAsia"/>
            <w:b/>
            <w:bCs/>
            <w:sz w:val="22"/>
            <w:highlight w:val="green"/>
            <w:rtl/>
            <w:rPrChange w:id="4376" w:author="אופיר טל" w:date="2021-12-14T13:56:00Z">
              <w:rPr>
                <w:rFonts w:ascii="Arial" w:hAnsi="Arial" w:hint="eastAsia"/>
                <w:sz w:val="22"/>
                <w:rtl/>
              </w:rPr>
            </w:rPrChange>
          </w:rPr>
          <w:t>הממונה</w:t>
        </w:r>
        <w:r w:rsidRPr="00444D9B">
          <w:rPr>
            <w:rFonts w:ascii="Arial" w:hAnsi="Arial"/>
            <w:b/>
            <w:bCs/>
            <w:sz w:val="22"/>
            <w:highlight w:val="green"/>
            <w:rtl/>
            <w:rPrChange w:id="4377" w:author="אופיר טל" w:date="2021-12-14T13:56:00Z">
              <w:rPr>
                <w:rFonts w:ascii="Arial" w:hAnsi="Arial"/>
                <w:sz w:val="22"/>
                <w:rtl/>
              </w:rPr>
            </w:rPrChange>
          </w:rPr>
          <w:t xml:space="preserve"> על </w:t>
        </w:r>
        <w:r w:rsidRPr="00444D9B">
          <w:rPr>
            <w:rFonts w:ascii="Arial" w:hAnsi="Arial" w:hint="eastAsia"/>
            <w:b/>
            <w:bCs/>
            <w:sz w:val="22"/>
            <w:highlight w:val="green"/>
            <w:rtl/>
            <w:rPrChange w:id="4378" w:author="אופיר טל" w:date="2021-12-14T13:56:00Z">
              <w:rPr>
                <w:rFonts w:ascii="Arial" w:hAnsi="Arial" w:hint="eastAsia"/>
                <w:sz w:val="22"/>
                <w:rtl/>
              </w:rPr>
            </w:rPrChange>
          </w:rPr>
          <w:t>מינהל</w:t>
        </w:r>
        <w:r w:rsidRPr="00444D9B">
          <w:rPr>
            <w:rFonts w:ascii="Arial" w:hAnsi="Arial"/>
            <w:b/>
            <w:bCs/>
            <w:sz w:val="22"/>
            <w:highlight w:val="green"/>
            <w:rtl/>
            <w:rPrChange w:id="4379" w:author="אופיר טל" w:date="2021-12-14T13:56:00Z">
              <w:rPr>
                <w:rFonts w:ascii="Arial" w:hAnsi="Arial"/>
                <w:sz w:val="22"/>
                <w:rtl/>
              </w:rPr>
            </w:rPrChange>
          </w:rPr>
          <w:t xml:space="preserve"> הגמלאות הבהירה לת</w:t>
        </w:r>
      </w:ins>
      <w:ins w:id="4380" w:author="אביה שקורי" w:date="2021-12-09T11:29:00Z">
        <w:r w:rsidR="00677EC0" w:rsidRPr="00444D9B">
          <w:rPr>
            <w:rFonts w:ascii="Arial" w:hAnsi="Arial" w:hint="eastAsia"/>
            <w:b/>
            <w:bCs/>
            <w:sz w:val="22"/>
            <w:highlight w:val="green"/>
            <w:rtl/>
            <w:rPrChange w:id="4381" w:author="אופיר טל" w:date="2021-12-14T13:56:00Z">
              <w:rPr>
                <w:rFonts w:ascii="Arial" w:hAnsi="Arial" w:hint="eastAsia"/>
                <w:sz w:val="22"/>
                <w:rtl/>
              </w:rPr>
            </w:rPrChange>
          </w:rPr>
          <w:t>ובע</w:t>
        </w:r>
      </w:ins>
      <w:ins w:id="4382" w:author="אביה שקורי" w:date="2021-12-09T11:16:00Z">
        <w:r w:rsidRPr="00444D9B">
          <w:rPr>
            <w:rFonts w:ascii="Arial" w:hAnsi="Arial"/>
            <w:b/>
            <w:bCs/>
            <w:sz w:val="22"/>
            <w:highlight w:val="green"/>
            <w:rtl/>
            <w:rPrChange w:id="4383" w:author="אופיר טל" w:date="2021-12-14T13:56:00Z">
              <w:rPr>
                <w:rFonts w:ascii="Arial" w:hAnsi="Arial"/>
                <w:sz w:val="22"/>
                <w:rtl/>
              </w:rPr>
            </w:rPrChange>
          </w:rPr>
          <w:t xml:space="preserve"> כי היא לא יכולה לסטות מהנחיות שניתנה לה אישית במכתבו של סגן נציב שרות המדינה מיום 21.8.2012, וכי עליו לפנות אליו והיא תפעל בהתאם </w:t>
        </w:r>
        <w:r w:rsidRPr="00444D9B">
          <w:rPr>
            <w:rFonts w:ascii="Arial" w:hAnsi="Arial" w:hint="eastAsia"/>
            <w:b/>
            <w:bCs/>
            <w:sz w:val="22"/>
            <w:highlight w:val="green"/>
            <w:rtl/>
            <w:rPrChange w:id="4384" w:author="אופיר טל" w:date="2021-12-14T13:56:00Z">
              <w:rPr>
                <w:rFonts w:ascii="Arial" w:hAnsi="Arial" w:hint="eastAsia"/>
                <w:sz w:val="22"/>
                <w:rtl/>
              </w:rPr>
            </w:rPrChange>
          </w:rPr>
          <w:t>להנחייותי</w:t>
        </w:r>
      </w:ins>
      <w:ins w:id="4385" w:author="אביה שקורי" w:date="2021-12-09T11:17:00Z">
        <w:r w:rsidRPr="00444D9B">
          <w:rPr>
            <w:rFonts w:ascii="Arial" w:hAnsi="Arial" w:hint="eastAsia"/>
            <w:b/>
            <w:bCs/>
            <w:sz w:val="22"/>
            <w:highlight w:val="green"/>
            <w:rtl/>
            <w:rPrChange w:id="4386" w:author="אופיר טל" w:date="2021-12-14T13:56:00Z">
              <w:rPr>
                <w:rFonts w:ascii="Arial" w:hAnsi="Arial" w:hint="eastAsia"/>
                <w:sz w:val="22"/>
                <w:rtl/>
              </w:rPr>
            </w:rPrChange>
          </w:rPr>
          <w:t>ו</w:t>
        </w:r>
        <w:r w:rsidRPr="00444D9B">
          <w:rPr>
            <w:rFonts w:ascii="Arial" w:hAnsi="Arial" w:hint="cs"/>
            <w:sz w:val="22"/>
            <w:highlight w:val="green"/>
            <w:rtl/>
          </w:rPr>
          <w:t xml:space="preserve">. </w:t>
        </w:r>
      </w:ins>
    </w:p>
    <w:p w14:paraId="5F034401" w14:textId="4114A05A" w:rsidR="00E429B0" w:rsidRPr="00444D9B" w:rsidRDefault="00B568AE">
      <w:pPr>
        <w:pStyle w:val="11"/>
        <w:tabs>
          <w:tab w:val="left" w:pos="1232"/>
        </w:tabs>
        <w:spacing w:before="0" w:after="240" w:line="360" w:lineRule="auto"/>
        <w:ind w:left="1232" w:hanging="709"/>
        <w:rPr>
          <w:ins w:id="4387" w:author="אביה שקורי" w:date="2021-12-09T11:17:00Z"/>
          <w:rFonts w:ascii="Arial" w:hAnsi="Arial"/>
          <w:sz w:val="22"/>
          <w:highlight w:val="green"/>
          <w:rtl/>
        </w:rPr>
        <w:pPrChange w:id="4388" w:author="אופיר טל" w:date="2021-12-14T13:55:00Z">
          <w:pPr>
            <w:pStyle w:val="11"/>
            <w:tabs>
              <w:tab w:val="left" w:pos="1160"/>
            </w:tabs>
            <w:spacing w:before="0" w:after="240" w:line="360" w:lineRule="auto"/>
            <w:ind w:left="785" w:right="360" w:firstLine="0"/>
          </w:pPr>
        </w:pPrChange>
      </w:pPr>
      <w:ins w:id="4389" w:author="אופיר טל" w:date="2021-12-14T13:56:00Z">
        <w:r w:rsidRPr="00444D9B">
          <w:rPr>
            <w:rFonts w:ascii="Arial" w:hAnsi="Arial"/>
            <w:sz w:val="22"/>
            <w:highlight w:val="green"/>
            <w:rtl/>
          </w:rPr>
          <w:lastRenderedPageBreak/>
          <w:tab/>
        </w:r>
      </w:ins>
      <w:ins w:id="4390" w:author="אביה שקורי" w:date="2021-12-09T11:17:00Z">
        <w:r w:rsidR="00E429B0" w:rsidRPr="00444D9B">
          <w:rPr>
            <w:rFonts w:ascii="Arial" w:hAnsi="Arial" w:hint="cs"/>
            <w:sz w:val="22"/>
            <w:highlight w:val="green"/>
            <w:rtl/>
          </w:rPr>
          <w:t xml:space="preserve">התובע הסיק מדברי הממונה כי היא מסכימה עם טענותיו, אך ידיה כבולות, מה שמעיד שאכן </w:t>
        </w:r>
        <w:r w:rsidR="00E429B0" w:rsidRPr="00444D9B">
          <w:rPr>
            <w:rFonts w:ascii="Arial" w:hAnsi="Arial" w:hint="eastAsia"/>
            <w:b/>
            <w:bCs/>
            <w:sz w:val="22"/>
            <w:highlight w:val="green"/>
            <w:rtl/>
            <w:rPrChange w:id="4391" w:author="אופיר טל" w:date="2021-12-14T13:56:00Z">
              <w:rPr>
                <w:rFonts w:ascii="Arial" w:hAnsi="Arial" w:hint="eastAsia"/>
                <w:sz w:val="22"/>
                <w:rtl/>
              </w:rPr>
            </w:rPrChange>
          </w:rPr>
          <w:t>ההחלטה</w:t>
        </w:r>
        <w:r w:rsidR="00E429B0" w:rsidRPr="00444D9B">
          <w:rPr>
            <w:rFonts w:ascii="Arial" w:hAnsi="Arial"/>
            <w:b/>
            <w:bCs/>
            <w:sz w:val="22"/>
            <w:highlight w:val="green"/>
            <w:rtl/>
            <w:rPrChange w:id="4392" w:author="אופיר טל" w:date="2021-12-14T13:56:00Z">
              <w:rPr>
                <w:rFonts w:ascii="Arial" w:hAnsi="Arial"/>
                <w:sz w:val="22"/>
                <w:rtl/>
              </w:rPr>
            </w:rPrChange>
          </w:rPr>
          <w:t xml:space="preserve"> לא הייתה בידי הממונה על </w:t>
        </w:r>
        <w:r w:rsidR="00E429B0" w:rsidRPr="00444D9B">
          <w:rPr>
            <w:rFonts w:ascii="Arial" w:hAnsi="Arial" w:hint="eastAsia"/>
            <w:b/>
            <w:bCs/>
            <w:sz w:val="22"/>
            <w:highlight w:val="green"/>
            <w:rtl/>
            <w:rPrChange w:id="4393" w:author="אופיר טל" w:date="2021-12-14T13:56:00Z">
              <w:rPr>
                <w:rFonts w:ascii="Arial" w:hAnsi="Arial" w:hint="eastAsia"/>
                <w:sz w:val="22"/>
                <w:rtl/>
              </w:rPr>
            </w:rPrChange>
          </w:rPr>
          <w:t>הגימלאות</w:t>
        </w:r>
        <w:r w:rsidR="00E429B0" w:rsidRPr="00444D9B">
          <w:rPr>
            <w:rFonts w:ascii="Arial" w:hAnsi="Arial"/>
            <w:b/>
            <w:bCs/>
            <w:sz w:val="22"/>
            <w:highlight w:val="green"/>
            <w:rtl/>
            <w:rPrChange w:id="4394"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395" w:author="אופיר טל" w:date="2021-12-14T13:56:00Z">
              <w:rPr>
                <w:rFonts w:ascii="Arial" w:hAnsi="Arial" w:hint="eastAsia"/>
                <w:sz w:val="22"/>
                <w:rtl/>
              </w:rPr>
            </w:rPrChange>
          </w:rPr>
          <w:t>אלא</w:t>
        </w:r>
        <w:r w:rsidR="00E429B0" w:rsidRPr="00444D9B">
          <w:rPr>
            <w:rFonts w:ascii="Arial" w:hAnsi="Arial"/>
            <w:b/>
            <w:bCs/>
            <w:sz w:val="22"/>
            <w:highlight w:val="green"/>
            <w:rtl/>
            <w:rPrChange w:id="4396"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397" w:author="אופיר טל" w:date="2021-12-14T13:56:00Z">
              <w:rPr>
                <w:rFonts w:ascii="Arial" w:hAnsi="Arial" w:hint="eastAsia"/>
                <w:sz w:val="22"/>
                <w:rtl/>
              </w:rPr>
            </w:rPrChange>
          </w:rPr>
          <w:t>בידי</w:t>
        </w:r>
        <w:r w:rsidR="00E429B0" w:rsidRPr="00444D9B">
          <w:rPr>
            <w:rFonts w:ascii="Arial" w:hAnsi="Arial"/>
            <w:b/>
            <w:bCs/>
            <w:sz w:val="22"/>
            <w:highlight w:val="green"/>
            <w:rtl/>
            <w:rPrChange w:id="4398"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399" w:author="אופיר טל" w:date="2021-12-14T13:56:00Z">
              <w:rPr>
                <w:rFonts w:ascii="Arial" w:hAnsi="Arial" w:hint="eastAsia"/>
                <w:sz w:val="22"/>
                <w:rtl/>
              </w:rPr>
            </w:rPrChange>
          </w:rPr>
          <w:t>נציבות</w:t>
        </w:r>
        <w:r w:rsidR="00E429B0" w:rsidRPr="00444D9B">
          <w:rPr>
            <w:rFonts w:ascii="Arial" w:hAnsi="Arial"/>
            <w:b/>
            <w:bCs/>
            <w:sz w:val="22"/>
            <w:highlight w:val="green"/>
            <w:rtl/>
            <w:rPrChange w:id="4400"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401" w:author="אופיר טל" w:date="2021-12-14T13:56:00Z">
              <w:rPr>
                <w:rFonts w:ascii="Arial" w:hAnsi="Arial" w:hint="eastAsia"/>
                <w:sz w:val="22"/>
                <w:rtl/>
              </w:rPr>
            </w:rPrChange>
          </w:rPr>
          <w:t>שירות</w:t>
        </w:r>
        <w:r w:rsidR="00E429B0" w:rsidRPr="00444D9B">
          <w:rPr>
            <w:rFonts w:ascii="Arial" w:hAnsi="Arial"/>
            <w:b/>
            <w:bCs/>
            <w:sz w:val="22"/>
            <w:highlight w:val="green"/>
            <w:rtl/>
            <w:rPrChange w:id="4402" w:author="אופיר טל" w:date="2021-12-14T13:56:00Z">
              <w:rPr>
                <w:rFonts w:ascii="Arial" w:hAnsi="Arial"/>
                <w:sz w:val="22"/>
                <w:rtl/>
              </w:rPr>
            </w:rPrChange>
          </w:rPr>
          <w:t xml:space="preserve"> </w:t>
        </w:r>
        <w:r w:rsidR="00E429B0" w:rsidRPr="00444D9B">
          <w:rPr>
            <w:rFonts w:ascii="Arial" w:hAnsi="Arial" w:hint="eastAsia"/>
            <w:b/>
            <w:bCs/>
            <w:sz w:val="22"/>
            <w:highlight w:val="green"/>
            <w:rtl/>
            <w:rPrChange w:id="4403" w:author="אופיר טל" w:date="2021-12-14T13:56:00Z">
              <w:rPr>
                <w:rFonts w:ascii="Arial" w:hAnsi="Arial" w:hint="eastAsia"/>
                <w:sz w:val="22"/>
                <w:rtl/>
              </w:rPr>
            </w:rPrChange>
          </w:rPr>
          <w:t>המדינה</w:t>
        </w:r>
        <w:r w:rsidR="00E429B0" w:rsidRPr="00444D9B">
          <w:rPr>
            <w:rFonts w:ascii="Arial" w:hAnsi="Arial" w:hint="cs"/>
            <w:sz w:val="22"/>
            <w:highlight w:val="green"/>
            <w:rtl/>
          </w:rPr>
          <w:t xml:space="preserve">. </w:t>
        </w:r>
      </w:ins>
    </w:p>
    <w:p w14:paraId="7611B3E8" w14:textId="0EF8641D" w:rsidR="002E780A" w:rsidRPr="00444D9B" w:rsidRDefault="00677EC0">
      <w:pPr>
        <w:pStyle w:val="11"/>
        <w:numPr>
          <w:ilvl w:val="1"/>
          <w:numId w:val="60"/>
        </w:numPr>
        <w:tabs>
          <w:tab w:val="left" w:pos="1232"/>
        </w:tabs>
        <w:spacing w:before="0" w:after="240" w:line="360" w:lineRule="auto"/>
        <w:ind w:left="1232" w:hanging="709"/>
        <w:rPr>
          <w:ins w:id="4404" w:author="אביה שקורי" w:date="2021-12-09T11:10:00Z"/>
          <w:rFonts w:ascii="Arial" w:hAnsi="Arial"/>
          <w:sz w:val="22"/>
          <w:highlight w:val="green"/>
        </w:rPr>
        <w:pPrChange w:id="4405" w:author="אופיר טל" w:date="2021-12-14T13:55:00Z">
          <w:pPr>
            <w:pStyle w:val="11"/>
            <w:numPr>
              <w:numId w:val="60"/>
            </w:numPr>
            <w:tabs>
              <w:tab w:val="left" w:pos="1160"/>
            </w:tabs>
            <w:spacing w:before="0" w:after="240" w:line="360" w:lineRule="auto"/>
            <w:ind w:left="360" w:hanging="360"/>
          </w:pPr>
        </w:pPrChange>
      </w:pPr>
      <w:ins w:id="4406" w:author="אביה שקורי" w:date="2021-12-09T11:29:00Z">
        <w:r w:rsidRPr="00444D9B">
          <w:rPr>
            <w:rFonts w:ascii="Arial" w:hAnsi="Arial" w:hint="cs"/>
            <w:sz w:val="22"/>
            <w:highlight w:val="green"/>
            <w:rtl/>
          </w:rPr>
          <w:t xml:space="preserve">משכך הדברים, פנה התובע במכתב לנציבות שירות המדינה. </w:t>
        </w:r>
      </w:ins>
      <w:ins w:id="4407" w:author="אביה שקורי" w:date="2021-12-09T11:10:00Z">
        <w:r w:rsidR="002E780A" w:rsidRPr="00444D9B">
          <w:rPr>
            <w:rFonts w:ascii="Arial" w:hAnsi="Arial" w:hint="cs"/>
            <w:sz w:val="22"/>
            <w:highlight w:val="green"/>
            <w:rtl/>
          </w:rPr>
          <w:t xml:space="preserve">הפתיח במכתבו של התובע מגלה בדיוק מיהו הגורם אליו הופנה לצורך קבלת תשובה על שיטת חישוב הגמלה: </w:t>
        </w:r>
        <w:r w:rsidR="002E780A" w:rsidRPr="00444D9B">
          <w:rPr>
            <w:rFonts w:ascii="Arial" w:hAnsi="Arial"/>
            <w:b/>
            <w:bCs/>
            <w:i/>
            <w:iCs/>
            <w:sz w:val="22"/>
            <w:highlight w:val="green"/>
            <w:rtl/>
          </w:rPr>
          <w:t>"</w:t>
        </w:r>
        <w:r w:rsidR="002E780A" w:rsidRPr="00444D9B">
          <w:rPr>
            <w:rFonts w:ascii="Arial" w:hAnsi="Arial" w:hint="eastAsia"/>
            <w:b/>
            <w:bCs/>
            <w:i/>
            <w:iCs/>
            <w:sz w:val="22"/>
            <w:highlight w:val="green"/>
            <w:rtl/>
          </w:rPr>
          <w:t>ממינהל</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הגימלאות</w:t>
        </w:r>
        <w:r w:rsidR="002E780A" w:rsidRPr="00444D9B">
          <w:rPr>
            <w:rFonts w:ascii="Arial" w:hAnsi="Arial"/>
            <w:b/>
            <w:bCs/>
            <w:i/>
            <w:iCs/>
            <w:sz w:val="22"/>
            <w:highlight w:val="green"/>
            <w:rtl/>
          </w:rPr>
          <w:t xml:space="preserve"> נמסר כי הסכומים חושבו ע"פ הנחיותיך במכתב שבסימוכין </w:t>
        </w:r>
        <w:r w:rsidR="002E780A" w:rsidRPr="00444D9B">
          <w:rPr>
            <w:rFonts w:ascii="Arial" w:hAnsi="Arial"/>
            <w:i/>
            <w:iCs/>
            <w:sz w:val="22"/>
            <w:highlight w:val="green"/>
            <w:rtl/>
          </w:rPr>
          <w:t xml:space="preserve">(העתק מכתבך </w:t>
        </w:r>
        <w:r w:rsidR="002E780A" w:rsidRPr="00444D9B">
          <w:rPr>
            <w:rFonts w:ascii="Arial" w:hAnsi="Arial" w:hint="eastAsia"/>
            <w:i/>
            <w:iCs/>
            <w:sz w:val="22"/>
            <w:highlight w:val="green"/>
            <w:rtl/>
          </w:rPr>
          <w:t>המצ</w:t>
        </w:r>
        <w:r w:rsidR="002E780A" w:rsidRPr="00444D9B">
          <w:rPr>
            <w:rFonts w:ascii="Arial" w:hAnsi="Arial"/>
            <w:i/>
            <w:iCs/>
            <w:sz w:val="22"/>
            <w:highlight w:val="green"/>
            <w:rtl/>
          </w:rPr>
          <w:t xml:space="preserve">"ב, </w:t>
        </w:r>
        <w:r w:rsidR="002E780A" w:rsidRPr="00444D9B">
          <w:rPr>
            <w:rFonts w:ascii="Arial" w:hAnsi="Arial" w:hint="eastAsia"/>
            <w:i/>
            <w:iCs/>
            <w:sz w:val="22"/>
            <w:highlight w:val="green"/>
            <w:rtl/>
          </w:rPr>
          <w:t>הועבר</w:t>
        </w:r>
        <w:r w:rsidR="002E780A" w:rsidRPr="00444D9B">
          <w:rPr>
            <w:rFonts w:ascii="Arial" w:hAnsi="Arial"/>
            <w:i/>
            <w:iCs/>
            <w:sz w:val="22"/>
            <w:highlight w:val="green"/>
            <w:rtl/>
          </w:rPr>
          <w:t xml:space="preserve"> </w:t>
        </w:r>
        <w:r w:rsidR="002E780A" w:rsidRPr="00444D9B">
          <w:rPr>
            <w:rFonts w:ascii="Arial" w:hAnsi="Arial" w:hint="eastAsia"/>
            <w:i/>
            <w:iCs/>
            <w:sz w:val="22"/>
            <w:highlight w:val="green"/>
            <w:rtl/>
          </w:rPr>
          <w:t>אלי</w:t>
        </w:r>
        <w:r w:rsidR="002E780A" w:rsidRPr="00444D9B">
          <w:rPr>
            <w:rFonts w:ascii="Arial" w:hAnsi="Arial"/>
            <w:i/>
            <w:iCs/>
            <w:sz w:val="22"/>
            <w:highlight w:val="green"/>
            <w:rtl/>
          </w:rPr>
          <w:t xml:space="preserve"> </w:t>
        </w:r>
        <w:r w:rsidR="002E780A" w:rsidRPr="00444D9B">
          <w:rPr>
            <w:rFonts w:ascii="Arial" w:hAnsi="Arial" w:hint="eastAsia"/>
            <w:i/>
            <w:iCs/>
            <w:sz w:val="22"/>
            <w:highlight w:val="green"/>
            <w:rtl/>
          </w:rPr>
          <w:t>בימי</w:t>
        </w:r>
        <w:r w:rsidR="002E780A" w:rsidRPr="00444D9B">
          <w:rPr>
            <w:rFonts w:ascii="Arial" w:hAnsi="Arial" w:hint="cs"/>
            <w:i/>
            <w:iCs/>
            <w:sz w:val="22"/>
            <w:highlight w:val="green"/>
            <w:rtl/>
          </w:rPr>
          <w:t>ם</w:t>
        </w:r>
        <w:r w:rsidR="002E780A" w:rsidRPr="00444D9B">
          <w:rPr>
            <w:rFonts w:ascii="Arial" w:hAnsi="Arial"/>
            <w:i/>
            <w:iCs/>
            <w:sz w:val="22"/>
            <w:highlight w:val="green"/>
            <w:rtl/>
          </w:rPr>
          <w:t xml:space="preserve"> אלו ולבקשתי </w:t>
        </w:r>
        <w:r w:rsidR="002E780A" w:rsidRPr="00444D9B">
          <w:rPr>
            <w:rFonts w:ascii="Arial" w:hAnsi="Arial" w:hint="eastAsia"/>
            <w:i/>
            <w:iCs/>
            <w:sz w:val="22"/>
            <w:highlight w:val="green"/>
            <w:rtl/>
          </w:rPr>
          <w:t>ממינהל</w:t>
        </w:r>
        <w:r w:rsidR="002E780A" w:rsidRPr="00444D9B">
          <w:rPr>
            <w:rFonts w:ascii="Arial" w:hAnsi="Arial"/>
            <w:i/>
            <w:iCs/>
            <w:sz w:val="22"/>
            <w:highlight w:val="green"/>
            <w:rtl/>
          </w:rPr>
          <w:t xml:space="preserve"> הגמלאות) </w:t>
        </w:r>
        <w:r w:rsidR="002E780A" w:rsidRPr="00444D9B">
          <w:rPr>
            <w:rFonts w:ascii="Arial" w:hAnsi="Arial" w:hint="eastAsia"/>
            <w:b/>
            <w:bCs/>
            <w:i/>
            <w:iCs/>
            <w:sz w:val="22"/>
            <w:highlight w:val="green"/>
            <w:rtl/>
          </w:rPr>
          <w:t>והובהר</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לי</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כי</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עלי</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להפנות</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אליך</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את</w:t>
        </w:r>
        <w:r w:rsidR="002E780A" w:rsidRPr="00444D9B">
          <w:rPr>
            <w:rFonts w:ascii="Arial" w:hAnsi="Arial"/>
            <w:b/>
            <w:bCs/>
            <w:i/>
            <w:iCs/>
            <w:sz w:val="22"/>
            <w:highlight w:val="green"/>
            <w:rtl/>
          </w:rPr>
          <w:t xml:space="preserve"> </w:t>
        </w:r>
        <w:r w:rsidR="002E780A" w:rsidRPr="00444D9B">
          <w:rPr>
            <w:rFonts w:ascii="Arial" w:hAnsi="Arial" w:hint="eastAsia"/>
            <w:b/>
            <w:bCs/>
            <w:i/>
            <w:iCs/>
            <w:sz w:val="22"/>
            <w:highlight w:val="green"/>
            <w:rtl/>
          </w:rPr>
          <w:t>הערות</w:t>
        </w:r>
        <w:r w:rsidR="002E780A" w:rsidRPr="00444D9B">
          <w:rPr>
            <w:rFonts w:ascii="Arial" w:hAnsi="Arial" w:hint="cs"/>
            <w:b/>
            <w:bCs/>
            <w:i/>
            <w:iCs/>
            <w:sz w:val="22"/>
            <w:highlight w:val="green"/>
            <w:rtl/>
          </w:rPr>
          <w:t>י</w:t>
        </w:r>
        <w:r w:rsidR="002E780A" w:rsidRPr="00444D9B">
          <w:rPr>
            <w:rFonts w:ascii="Arial" w:hAnsi="Arial" w:hint="eastAsia"/>
            <w:b/>
            <w:bCs/>
            <w:i/>
            <w:iCs/>
            <w:sz w:val="22"/>
            <w:highlight w:val="green"/>
            <w:rtl/>
          </w:rPr>
          <w:t>י</w:t>
        </w:r>
        <w:r w:rsidR="002E780A" w:rsidRPr="00444D9B">
          <w:rPr>
            <w:rFonts w:ascii="Arial" w:hAnsi="Arial"/>
            <w:b/>
            <w:bCs/>
            <w:i/>
            <w:iCs/>
            <w:sz w:val="22"/>
            <w:highlight w:val="green"/>
            <w:rtl/>
          </w:rPr>
          <w:t xml:space="preserve"> לנוסחת חישוב </w:t>
        </w:r>
        <w:r w:rsidR="002E780A" w:rsidRPr="00444D9B">
          <w:rPr>
            <w:rFonts w:ascii="Arial" w:hAnsi="Arial" w:hint="eastAsia"/>
            <w:b/>
            <w:bCs/>
            <w:i/>
            <w:iCs/>
            <w:sz w:val="22"/>
            <w:highlight w:val="green"/>
            <w:rtl/>
          </w:rPr>
          <w:t>הגימלה</w:t>
        </w:r>
        <w:r w:rsidR="002E780A" w:rsidRPr="00444D9B">
          <w:rPr>
            <w:rFonts w:ascii="Arial" w:hAnsi="Arial"/>
            <w:b/>
            <w:bCs/>
            <w:i/>
            <w:iCs/>
            <w:sz w:val="22"/>
            <w:highlight w:val="green"/>
            <w:rtl/>
          </w:rPr>
          <w:t xml:space="preserve"> שבמכתב.</w:t>
        </w:r>
        <w:r w:rsidR="002E780A" w:rsidRPr="00444D9B">
          <w:rPr>
            <w:rFonts w:ascii="Arial" w:hAnsi="Arial" w:hint="cs"/>
            <w:b/>
            <w:bCs/>
            <w:i/>
            <w:iCs/>
            <w:sz w:val="22"/>
            <w:highlight w:val="green"/>
            <w:rtl/>
          </w:rPr>
          <w:t>"</w:t>
        </w:r>
        <w:r w:rsidR="002E780A" w:rsidRPr="00444D9B">
          <w:rPr>
            <w:rFonts w:ascii="Arial" w:hAnsi="Arial" w:hint="cs"/>
            <w:sz w:val="22"/>
            <w:highlight w:val="green"/>
            <w:rtl/>
          </w:rPr>
          <w:t xml:space="preserve"> </w:t>
        </w:r>
        <w:r w:rsidR="002E780A" w:rsidRPr="00444D9B">
          <w:rPr>
            <w:rFonts w:ascii="Arial" w:hAnsi="Arial"/>
            <w:sz w:val="22"/>
            <w:highlight w:val="green"/>
            <w:rtl/>
            <w:rPrChange w:id="4408" w:author="אביה שקורי" w:date="2021-12-09T11:32:00Z">
              <w:rPr>
                <w:rFonts w:ascii="Arial" w:hAnsi="Arial"/>
                <w:sz w:val="22"/>
                <w:rtl/>
              </w:rPr>
            </w:rPrChange>
          </w:rPr>
          <w:t xml:space="preserve">(ראו נספח </w:t>
        </w:r>
      </w:ins>
      <w:ins w:id="4409" w:author="אביה שקורי" w:date="2021-12-09T11:11:00Z">
        <w:r w:rsidR="002E780A" w:rsidRPr="00444D9B">
          <w:rPr>
            <w:rFonts w:ascii="Arial" w:hAnsi="Arial"/>
            <w:sz w:val="22"/>
            <w:highlight w:val="green"/>
            <w:rtl/>
            <w:rPrChange w:id="4410" w:author="אביה שקורי" w:date="2021-12-09T11:32:00Z">
              <w:rPr>
                <w:rFonts w:ascii="Arial" w:hAnsi="Arial"/>
                <w:sz w:val="22"/>
                <w:rtl/>
              </w:rPr>
            </w:rPrChange>
          </w:rPr>
          <w:t>12)</w:t>
        </w:r>
      </w:ins>
    </w:p>
    <w:p w14:paraId="403AF915" w14:textId="795082A3" w:rsidR="00282732" w:rsidRPr="00444D9B" w:rsidRDefault="00B568AE">
      <w:pPr>
        <w:pStyle w:val="11"/>
        <w:tabs>
          <w:tab w:val="left" w:pos="1232"/>
        </w:tabs>
        <w:spacing w:before="0" w:after="240" w:line="360" w:lineRule="auto"/>
        <w:ind w:left="1232" w:hanging="709"/>
        <w:rPr>
          <w:ins w:id="4411" w:author="אביה שקורי" w:date="2021-12-09T10:49:00Z"/>
          <w:rFonts w:ascii="Arial" w:hAnsi="Arial"/>
          <w:highlight w:val="green"/>
          <w:rtl/>
          <w:rPrChange w:id="4412" w:author="אביה שקורי" w:date="2021-12-09T11:22:00Z">
            <w:rPr>
              <w:ins w:id="4413" w:author="אביה שקורי" w:date="2021-12-09T10:49:00Z"/>
              <w:rtl/>
            </w:rPr>
          </w:rPrChange>
        </w:rPr>
        <w:pPrChange w:id="4414" w:author="אופיר טל" w:date="2021-12-14T13:55:00Z">
          <w:pPr>
            <w:pStyle w:val="af"/>
            <w:ind w:left="360"/>
          </w:pPr>
        </w:pPrChange>
      </w:pPr>
      <w:ins w:id="4415" w:author="אופיר טל" w:date="2021-12-14T13:56:00Z">
        <w:r w:rsidRPr="00444D9B">
          <w:rPr>
            <w:rFonts w:ascii="Arial" w:hAnsi="Arial"/>
            <w:sz w:val="22"/>
            <w:highlight w:val="green"/>
            <w:rtl/>
          </w:rPr>
          <w:tab/>
        </w:r>
      </w:ins>
      <w:ins w:id="4416" w:author="אביה שקורי" w:date="2021-12-09T11:10:00Z">
        <w:r w:rsidR="002E780A" w:rsidRPr="00444D9B">
          <w:rPr>
            <w:rFonts w:ascii="Arial" w:hAnsi="Arial" w:hint="cs"/>
            <w:sz w:val="22"/>
            <w:highlight w:val="green"/>
            <w:rtl/>
          </w:rPr>
          <w:t xml:space="preserve">נדגיש כי הממונה במינהל הגימלאות, גב' שוורץ, הייתה מכותבת למכתבו של המערער (ר' בתחתית המכתב) ולא סתרה את הכתוב בו מעולם. </w:t>
        </w:r>
      </w:ins>
    </w:p>
    <w:p w14:paraId="59536DB0" w14:textId="37607841" w:rsidR="002E780A" w:rsidRPr="00444D9B" w:rsidRDefault="002E780A">
      <w:pPr>
        <w:pStyle w:val="11"/>
        <w:numPr>
          <w:ilvl w:val="1"/>
          <w:numId w:val="60"/>
        </w:numPr>
        <w:tabs>
          <w:tab w:val="left" w:pos="1232"/>
        </w:tabs>
        <w:spacing w:before="0" w:after="240" w:line="360" w:lineRule="auto"/>
        <w:ind w:left="1232" w:hanging="709"/>
        <w:rPr>
          <w:ins w:id="4417" w:author="אביה שקורי" w:date="2021-12-09T11:09:00Z"/>
          <w:rFonts w:ascii="Arial" w:hAnsi="Arial"/>
          <w:sz w:val="22"/>
          <w:highlight w:val="green"/>
        </w:rPr>
        <w:pPrChange w:id="4418" w:author="אופיר טל" w:date="2021-12-14T13:55:00Z">
          <w:pPr>
            <w:pStyle w:val="11"/>
            <w:numPr>
              <w:ilvl w:val="1"/>
              <w:numId w:val="60"/>
            </w:numPr>
            <w:tabs>
              <w:tab w:val="left" w:pos="1160"/>
            </w:tabs>
            <w:spacing w:before="0" w:after="240" w:line="360" w:lineRule="auto"/>
            <w:ind w:left="2061" w:hanging="360"/>
          </w:pPr>
        </w:pPrChange>
      </w:pPr>
      <w:ins w:id="4419" w:author="אביה שקורי" w:date="2021-12-09T11:08:00Z">
        <w:r w:rsidRPr="00444D9B">
          <w:rPr>
            <w:rFonts w:ascii="Arial" w:hAnsi="Arial" w:hint="cs"/>
            <w:sz w:val="22"/>
            <w:highlight w:val="green"/>
            <w:rtl/>
          </w:rPr>
          <w:t xml:space="preserve">ניתן לראות כי גם </w:t>
        </w:r>
      </w:ins>
      <w:ins w:id="4420" w:author="אביה שקורי" w:date="2021-12-09T10:49:00Z">
        <w:r w:rsidR="00282732" w:rsidRPr="00444D9B">
          <w:rPr>
            <w:rFonts w:ascii="Arial" w:hAnsi="Arial" w:hint="cs"/>
            <w:sz w:val="22"/>
            <w:highlight w:val="green"/>
            <w:rtl/>
          </w:rPr>
          <w:t xml:space="preserve">בדיון שנערך בעניינו של התובע ביום 1.11.2016, שכותרתו "שיטת חישוב הגימלה של מר שעמון הכסטר", נערך ללא נוכחות נציג מינהל הגימלאות. אם כי היה מדובר בסמכות הנציבות הרי שנציג מטעמה היה מנהל את הדיון או לכל הפחות היה נוכח בו. ואלו מלמדים כי מינהל הגימלאות פעל בעניינו של התובע בהתאם להנחיות הנציבות שהיא הגוף המוסמך לקבוע נוחת חישוב. </w:t>
        </w:r>
      </w:ins>
    </w:p>
    <w:p w14:paraId="70A3E9ED" w14:textId="20B0AAA4" w:rsidR="002E780A" w:rsidRPr="00444D9B" w:rsidDel="00B568AE" w:rsidRDefault="002E780A">
      <w:pPr>
        <w:pStyle w:val="af"/>
        <w:tabs>
          <w:tab w:val="left" w:pos="1232"/>
        </w:tabs>
        <w:ind w:left="1232" w:hanging="709"/>
        <w:rPr>
          <w:ins w:id="4421" w:author="אביה שקורי" w:date="2021-12-09T11:09:00Z"/>
          <w:del w:id="4422" w:author="אופיר טל" w:date="2021-12-14T13:56:00Z"/>
          <w:rFonts w:ascii="Arial" w:hAnsi="Arial"/>
          <w:highlight w:val="green"/>
          <w:rtl/>
        </w:rPr>
        <w:pPrChange w:id="4423" w:author="אופיר טל" w:date="2021-12-14T13:55:00Z">
          <w:pPr>
            <w:pStyle w:val="11"/>
            <w:numPr>
              <w:ilvl w:val="1"/>
              <w:numId w:val="60"/>
            </w:numPr>
            <w:tabs>
              <w:tab w:val="left" w:pos="1160"/>
            </w:tabs>
            <w:spacing w:before="0" w:after="240" w:line="360" w:lineRule="auto"/>
            <w:ind w:left="2061" w:hanging="360"/>
          </w:pPr>
        </w:pPrChange>
      </w:pPr>
    </w:p>
    <w:p w14:paraId="17EFC79D" w14:textId="348F2022" w:rsidR="002E780A" w:rsidRPr="00B568AE" w:rsidRDefault="00B568AE">
      <w:pPr>
        <w:pStyle w:val="11"/>
        <w:tabs>
          <w:tab w:val="left" w:pos="1232"/>
        </w:tabs>
        <w:spacing w:before="0" w:after="240" w:line="360" w:lineRule="auto"/>
        <w:ind w:left="1232" w:hanging="709"/>
        <w:rPr>
          <w:ins w:id="4424" w:author="אביה שקורי" w:date="2021-12-09T11:09:00Z"/>
          <w:rFonts w:ascii="Arial" w:hAnsi="Arial"/>
          <w:b/>
          <w:bCs/>
          <w:sz w:val="22"/>
          <w:rtl/>
          <w:rPrChange w:id="4425" w:author="אופיר טל" w:date="2021-12-14T13:56:00Z">
            <w:rPr>
              <w:ins w:id="4426" w:author="אביה שקורי" w:date="2021-12-09T11:09:00Z"/>
              <w:rFonts w:ascii="Arial" w:hAnsi="Arial"/>
              <w:sz w:val="22"/>
              <w:rtl/>
            </w:rPr>
          </w:rPrChange>
        </w:rPr>
        <w:pPrChange w:id="4427" w:author="אופיר טל" w:date="2021-12-14T13:55:00Z">
          <w:pPr>
            <w:pStyle w:val="11"/>
            <w:tabs>
              <w:tab w:val="left" w:pos="1160"/>
            </w:tabs>
            <w:spacing w:before="0" w:after="240" w:line="360" w:lineRule="auto"/>
            <w:ind w:firstLine="0"/>
          </w:pPr>
        </w:pPrChange>
      </w:pPr>
      <w:ins w:id="4428" w:author="אופיר טל" w:date="2021-12-14T13:56:00Z">
        <w:r w:rsidRPr="00444D9B">
          <w:rPr>
            <w:rFonts w:ascii="Arial" w:hAnsi="Arial"/>
            <w:sz w:val="22"/>
            <w:highlight w:val="green"/>
            <w:rtl/>
          </w:rPr>
          <w:tab/>
        </w:r>
      </w:ins>
      <w:ins w:id="4429" w:author="אביה שקורי" w:date="2021-12-09T11:09:00Z">
        <w:r w:rsidR="002E780A" w:rsidRPr="00444D9B">
          <w:rPr>
            <w:rFonts w:ascii="Arial" w:hAnsi="Arial" w:hint="eastAsia"/>
            <w:b/>
            <w:bCs/>
            <w:sz w:val="22"/>
            <w:highlight w:val="green"/>
            <w:rtl/>
            <w:rPrChange w:id="4430" w:author="אופיר טל" w:date="2021-12-14T13:56:00Z">
              <w:rPr>
                <w:rFonts w:ascii="Arial" w:hAnsi="Arial" w:hint="eastAsia"/>
                <w:sz w:val="22"/>
                <w:rtl/>
              </w:rPr>
            </w:rPrChange>
          </w:rPr>
          <w:t>בסיכומו</w:t>
        </w:r>
        <w:r w:rsidR="002E780A" w:rsidRPr="00444D9B">
          <w:rPr>
            <w:rFonts w:ascii="Arial" w:hAnsi="Arial"/>
            <w:b/>
            <w:bCs/>
            <w:sz w:val="22"/>
            <w:highlight w:val="green"/>
            <w:rtl/>
            <w:rPrChange w:id="4431" w:author="אופיר טל" w:date="2021-12-14T13:56:00Z">
              <w:rPr>
                <w:rFonts w:ascii="Arial" w:hAnsi="Arial"/>
                <w:sz w:val="22"/>
                <w:rtl/>
              </w:rPr>
            </w:rPrChange>
          </w:rPr>
          <w:t xml:space="preserve"> של הדיון מבטיח מר לוי כי הוא מתכוון "לשקול בחיוב" את שינוי הפנסיה. כל זאת ללא נוכחות </w:t>
        </w:r>
        <w:r w:rsidR="002E780A" w:rsidRPr="00444D9B">
          <w:rPr>
            <w:rFonts w:ascii="Arial" w:hAnsi="Arial" w:hint="eastAsia"/>
            <w:b/>
            <w:bCs/>
            <w:sz w:val="22"/>
            <w:highlight w:val="green"/>
            <w:rtl/>
            <w:rPrChange w:id="4432" w:author="אופיר טל" w:date="2021-12-14T13:56:00Z">
              <w:rPr>
                <w:rFonts w:ascii="Arial" w:hAnsi="Arial" w:hint="eastAsia"/>
                <w:sz w:val="22"/>
                <w:rtl/>
              </w:rPr>
            </w:rPrChange>
          </w:rPr>
          <w:t>מינהל</w:t>
        </w:r>
        <w:r w:rsidR="002E780A" w:rsidRPr="00444D9B">
          <w:rPr>
            <w:rFonts w:ascii="Arial" w:hAnsi="Arial"/>
            <w:b/>
            <w:bCs/>
            <w:sz w:val="22"/>
            <w:highlight w:val="green"/>
            <w:rtl/>
            <w:rPrChange w:id="4433" w:author="אופיר טל" w:date="2021-12-14T13:56:00Z">
              <w:rPr>
                <w:rFonts w:ascii="Arial" w:hAnsi="Arial"/>
                <w:sz w:val="22"/>
                <w:rtl/>
              </w:rPr>
            </w:rPrChange>
          </w:rPr>
          <w:t xml:space="preserve"> </w:t>
        </w:r>
        <w:r w:rsidR="002E780A" w:rsidRPr="00444D9B">
          <w:rPr>
            <w:rFonts w:ascii="Arial" w:hAnsi="Arial" w:hint="eastAsia"/>
            <w:b/>
            <w:bCs/>
            <w:sz w:val="22"/>
            <w:highlight w:val="green"/>
            <w:rtl/>
            <w:rPrChange w:id="4434" w:author="אופיר טל" w:date="2021-12-14T13:56:00Z">
              <w:rPr>
                <w:rFonts w:ascii="Arial" w:hAnsi="Arial" w:hint="eastAsia"/>
                <w:sz w:val="22"/>
                <w:rtl/>
              </w:rPr>
            </w:rPrChange>
          </w:rPr>
          <w:t>הגימלאות</w:t>
        </w:r>
        <w:r w:rsidR="002E780A" w:rsidRPr="00444D9B">
          <w:rPr>
            <w:rFonts w:ascii="Arial" w:hAnsi="Arial"/>
            <w:b/>
            <w:bCs/>
            <w:sz w:val="22"/>
            <w:highlight w:val="green"/>
            <w:rtl/>
            <w:rPrChange w:id="4435" w:author="אופיר טל" w:date="2021-12-14T13:56:00Z">
              <w:rPr>
                <w:rFonts w:ascii="Arial" w:hAnsi="Arial"/>
                <w:sz w:val="22"/>
                <w:rtl/>
              </w:rPr>
            </w:rPrChange>
          </w:rPr>
          <w:t xml:space="preserve"> או כל רמיזה כי לכך שהוא נדרש לאישורו.</w:t>
        </w:r>
        <w:r w:rsidR="002E780A" w:rsidRPr="00B568AE">
          <w:rPr>
            <w:rFonts w:ascii="Arial" w:hAnsi="Arial"/>
            <w:b/>
            <w:bCs/>
            <w:sz w:val="22"/>
            <w:rtl/>
            <w:rPrChange w:id="4436" w:author="אופיר טל" w:date="2021-12-14T13:56:00Z">
              <w:rPr>
                <w:rFonts w:ascii="Arial" w:hAnsi="Arial"/>
                <w:sz w:val="22"/>
                <w:rtl/>
              </w:rPr>
            </w:rPrChange>
          </w:rPr>
          <w:t xml:space="preserve"> </w:t>
        </w:r>
      </w:ins>
    </w:p>
    <w:p w14:paraId="5C3F910C" w14:textId="7F740499" w:rsidR="00282732" w:rsidRDefault="00282732">
      <w:pPr>
        <w:pStyle w:val="11"/>
        <w:tabs>
          <w:tab w:val="left" w:pos="453"/>
          <w:tab w:val="left" w:pos="1232"/>
        </w:tabs>
        <w:spacing w:before="0" w:after="240" w:line="360" w:lineRule="auto"/>
        <w:ind w:left="1232" w:hanging="709"/>
        <w:rPr>
          <w:ins w:id="4437" w:author="אביה שקורי" w:date="2021-12-09T10:50:00Z"/>
          <w:rFonts w:ascii="Arial" w:hAnsi="Arial"/>
          <w:i/>
          <w:iCs/>
          <w:sz w:val="22"/>
          <w:rtl/>
        </w:rPr>
        <w:pPrChange w:id="4438" w:author="אופיר טל" w:date="2021-12-14T13:55:00Z">
          <w:pPr>
            <w:pStyle w:val="11"/>
            <w:tabs>
              <w:tab w:val="left" w:pos="453"/>
            </w:tabs>
            <w:spacing w:before="0" w:after="240" w:line="360" w:lineRule="auto"/>
            <w:ind w:left="445" w:firstLine="0"/>
          </w:pPr>
        </w:pPrChange>
      </w:pPr>
      <w:ins w:id="4439" w:author="אביה שקורי" w:date="2021-12-09T10:49:00Z">
        <w:r w:rsidRPr="00A35B76">
          <w:rPr>
            <w:rFonts w:ascii="Arial" w:hAnsi="Arial"/>
            <w:i/>
            <w:iCs/>
            <w:sz w:val="22"/>
            <w:highlight w:val="yellow"/>
            <w:rtl/>
          </w:rPr>
          <w:t>*</w:t>
        </w:r>
        <w:r w:rsidRPr="008C0216">
          <w:rPr>
            <w:rFonts w:ascii="Arial" w:hAnsi="Arial"/>
            <w:i/>
            <w:iCs/>
            <w:sz w:val="22"/>
            <w:highlight w:val="green"/>
            <w:rtl/>
            <w:rPrChange w:id="4440" w:author="Shimon" w:date="2021-12-29T18:56:00Z">
              <w:rPr>
                <w:rFonts w:ascii="Arial" w:hAnsi="Arial"/>
                <w:i/>
                <w:iCs/>
                <w:sz w:val="22"/>
                <w:highlight w:val="yellow"/>
                <w:rtl/>
              </w:rPr>
            </w:rPrChange>
          </w:rPr>
          <w:tab/>
          <w:t xml:space="preserve">    </w:t>
        </w:r>
        <w:r w:rsidRPr="008C0216">
          <w:rPr>
            <w:rFonts w:ascii="Arial" w:hAnsi="Arial" w:hint="eastAsia"/>
            <w:i/>
            <w:iCs/>
            <w:sz w:val="22"/>
            <w:highlight w:val="green"/>
            <w:rtl/>
            <w:rPrChange w:id="4441" w:author="Shimon" w:date="2021-12-29T18:56:00Z">
              <w:rPr>
                <w:rFonts w:ascii="Arial" w:hAnsi="Arial" w:hint="eastAsia"/>
                <w:i/>
                <w:iCs/>
                <w:sz w:val="22"/>
                <w:highlight w:val="yellow"/>
                <w:rtl/>
              </w:rPr>
            </w:rPrChange>
          </w:rPr>
          <w:t>מצ</w:t>
        </w:r>
        <w:r w:rsidRPr="008C0216">
          <w:rPr>
            <w:rFonts w:ascii="Arial" w:hAnsi="Arial"/>
            <w:i/>
            <w:iCs/>
            <w:sz w:val="22"/>
            <w:highlight w:val="green"/>
            <w:rtl/>
            <w:rPrChange w:id="4442" w:author="Shimon" w:date="2021-12-29T18:56:00Z">
              <w:rPr>
                <w:rFonts w:ascii="Arial" w:hAnsi="Arial"/>
                <w:i/>
                <w:iCs/>
                <w:sz w:val="22"/>
                <w:highlight w:val="yellow"/>
                <w:rtl/>
              </w:rPr>
            </w:rPrChange>
          </w:rPr>
          <w:t xml:space="preserve">"ב </w:t>
        </w:r>
        <w:r w:rsidRPr="008C0216">
          <w:rPr>
            <w:rFonts w:ascii="Arial" w:hAnsi="Arial" w:hint="eastAsia"/>
            <w:i/>
            <w:iCs/>
            <w:sz w:val="22"/>
            <w:highlight w:val="green"/>
            <w:rtl/>
            <w:rPrChange w:id="4443" w:author="Shimon" w:date="2021-12-29T18:56:00Z">
              <w:rPr>
                <w:rFonts w:ascii="Arial" w:hAnsi="Arial" w:hint="eastAsia"/>
                <w:i/>
                <w:iCs/>
                <w:sz w:val="22"/>
                <w:highlight w:val="yellow"/>
                <w:rtl/>
              </w:rPr>
            </w:rPrChange>
          </w:rPr>
          <w:t>סיכום</w:t>
        </w:r>
        <w:r w:rsidRPr="008C0216">
          <w:rPr>
            <w:rFonts w:ascii="Arial" w:hAnsi="Arial"/>
            <w:i/>
            <w:iCs/>
            <w:sz w:val="22"/>
            <w:highlight w:val="green"/>
            <w:rtl/>
            <w:rPrChange w:id="4444" w:author="Shimon" w:date="2021-12-29T18:56:00Z">
              <w:rPr>
                <w:rFonts w:ascii="Arial" w:hAnsi="Arial"/>
                <w:i/>
                <w:iCs/>
                <w:sz w:val="22"/>
                <w:highlight w:val="yellow"/>
                <w:rtl/>
              </w:rPr>
            </w:rPrChange>
          </w:rPr>
          <w:t xml:space="preserve"> </w:t>
        </w:r>
        <w:r w:rsidRPr="008C0216">
          <w:rPr>
            <w:rFonts w:ascii="Arial" w:hAnsi="Arial" w:hint="eastAsia"/>
            <w:i/>
            <w:iCs/>
            <w:sz w:val="22"/>
            <w:highlight w:val="green"/>
            <w:rtl/>
            <w:rPrChange w:id="4445" w:author="Shimon" w:date="2021-12-29T18:56:00Z">
              <w:rPr>
                <w:rFonts w:ascii="Arial" w:hAnsi="Arial" w:hint="eastAsia"/>
                <w:i/>
                <w:iCs/>
                <w:sz w:val="22"/>
                <w:highlight w:val="yellow"/>
                <w:rtl/>
              </w:rPr>
            </w:rPrChange>
          </w:rPr>
          <w:t>דיון</w:t>
        </w:r>
        <w:r w:rsidRPr="008C0216">
          <w:rPr>
            <w:rFonts w:ascii="Arial" w:hAnsi="Arial"/>
            <w:i/>
            <w:iCs/>
            <w:sz w:val="22"/>
            <w:highlight w:val="green"/>
            <w:rtl/>
            <w:rPrChange w:id="4446" w:author="Shimon" w:date="2021-12-29T18:56:00Z">
              <w:rPr>
                <w:rFonts w:ascii="Arial" w:hAnsi="Arial"/>
                <w:i/>
                <w:iCs/>
                <w:sz w:val="22"/>
                <w:highlight w:val="yellow"/>
                <w:rtl/>
              </w:rPr>
            </w:rPrChange>
          </w:rPr>
          <w:t xml:space="preserve">, </w:t>
        </w:r>
        <w:r w:rsidRPr="008C0216">
          <w:rPr>
            <w:rFonts w:ascii="Arial" w:hAnsi="Arial" w:hint="eastAsia"/>
            <w:i/>
            <w:iCs/>
            <w:sz w:val="22"/>
            <w:highlight w:val="green"/>
            <w:rtl/>
            <w:rPrChange w:id="4447" w:author="Shimon" w:date="2021-12-29T18:56:00Z">
              <w:rPr>
                <w:rFonts w:ascii="Arial" w:hAnsi="Arial" w:hint="eastAsia"/>
                <w:i/>
                <w:iCs/>
                <w:sz w:val="22"/>
                <w:highlight w:val="yellow"/>
                <w:rtl/>
              </w:rPr>
            </w:rPrChange>
          </w:rPr>
          <w:t>מסומן</w:t>
        </w:r>
        <w:r w:rsidRPr="008C0216">
          <w:rPr>
            <w:rFonts w:ascii="Arial" w:hAnsi="Arial"/>
            <w:i/>
            <w:iCs/>
            <w:sz w:val="22"/>
            <w:highlight w:val="green"/>
            <w:rtl/>
            <w:rPrChange w:id="4448" w:author="Shimon" w:date="2021-12-29T18:56:00Z">
              <w:rPr>
                <w:rFonts w:ascii="Arial" w:hAnsi="Arial"/>
                <w:i/>
                <w:iCs/>
                <w:sz w:val="22"/>
                <w:highlight w:val="yellow"/>
                <w:rtl/>
              </w:rPr>
            </w:rPrChange>
          </w:rPr>
          <w:t xml:space="preserve"> </w:t>
        </w:r>
        <w:r w:rsidRPr="008C0216">
          <w:rPr>
            <w:rFonts w:ascii="Arial" w:hAnsi="Arial" w:hint="eastAsia"/>
            <w:i/>
            <w:iCs/>
            <w:sz w:val="22"/>
            <w:highlight w:val="green"/>
            <w:u w:val="single"/>
            <w:rtl/>
            <w:rPrChange w:id="4449" w:author="Shimon" w:date="2021-12-29T18:56:00Z">
              <w:rPr>
                <w:rFonts w:ascii="Arial" w:hAnsi="Arial" w:hint="eastAsia"/>
                <w:i/>
                <w:iCs/>
                <w:sz w:val="22"/>
                <w:highlight w:val="yellow"/>
                <w:u w:val="single"/>
                <w:rtl/>
              </w:rPr>
            </w:rPrChange>
          </w:rPr>
          <w:t>כנספח</w:t>
        </w:r>
        <w:r w:rsidRPr="008C0216">
          <w:rPr>
            <w:rFonts w:ascii="Arial" w:hAnsi="Arial"/>
            <w:i/>
            <w:iCs/>
            <w:sz w:val="22"/>
            <w:highlight w:val="green"/>
            <w:u w:val="single"/>
            <w:rtl/>
            <w:rPrChange w:id="4450" w:author="Shimon" w:date="2021-12-29T18:56:00Z">
              <w:rPr>
                <w:rFonts w:ascii="Arial" w:hAnsi="Arial"/>
                <w:i/>
                <w:iCs/>
                <w:sz w:val="22"/>
                <w:highlight w:val="yellow"/>
                <w:u w:val="single"/>
                <w:rtl/>
              </w:rPr>
            </w:rPrChange>
          </w:rPr>
          <w:t xml:space="preserve"> </w:t>
        </w:r>
        <w:r w:rsidRPr="00B86B04">
          <w:rPr>
            <w:rFonts w:ascii="Arial" w:hAnsi="Arial"/>
            <w:i/>
            <w:iCs/>
            <w:sz w:val="22"/>
            <w:highlight w:val="yellow"/>
            <w:u w:val="single"/>
            <w:rtl/>
            <w:rPrChange w:id="4451" w:author="אופיר טל" w:date="2021-12-14T14:07:00Z">
              <w:rPr>
                <w:rFonts w:ascii="Arial" w:hAnsi="Arial"/>
                <w:i/>
                <w:iCs/>
                <w:sz w:val="22"/>
                <w:u w:val="single"/>
                <w:rtl/>
              </w:rPr>
            </w:rPrChange>
          </w:rPr>
          <w:t>13</w:t>
        </w:r>
      </w:ins>
    </w:p>
    <w:p w14:paraId="7E8E0F5B" w14:textId="67F4213D" w:rsidR="00ED12A3" w:rsidRDefault="00ED12A3">
      <w:pPr>
        <w:pStyle w:val="11"/>
        <w:numPr>
          <w:ilvl w:val="1"/>
          <w:numId w:val="60"/>
        </w:numPr>
        <w:tabs>
          <w:tab w:val="left" w:pos="1232"/>
        </w:tabs>
        <w:spacing w:before="0" w:after="240" w:line="360" w:lineRule="auto"/>
        <w:ind w:left="1232" w:hanging="709"/>
        <w:rPr>
          <w:ins w:id="4452" w:author="אביה שקורי" w:date="2021-12-09T10:52:00Z"/>
          <w:rFonts w:ascii="Arial" w:hAnsi="Arial"/>
          <w:sz w:val="22"/>
          <w:rtl/>
        </w:rPr>
        <w:pPrChange w:id="4453" w:author="אופיר טל" w:date="2021-12-14T13:55:00Z">
          <w:pPr>
            <w:pStyle w:val="11"/>
            <w:numPr>
              <w:ilvl w:val="1"/>
              <w:numId w:val="49"/>
            </w:numPr>
            <w:tabs>
              <w:tab w:val="left" w:pos="1160"/>
            </w:tabs>
            <w:spacing w:before="0" w:after="240" w:line="360" w:lineRule="auto"/>
            <w:ind w:left="927" w:hanging="360"/>
          </w:pPr>
        </w:pPrChange>
      </w:pPr>
      <w:ins w:id="4454" w:author="אביה שקורי" w:date="2021-12-09T10:52:00Z">
        <w:del w:id="4455" w:author="אופיר טל" w:date="2021-12-14T13:56:00Z">
          <w:r w:rsidRPr="00B568AE" w:rsidDel="00B568AE">
            <w:rPr>
              <w:rFonts w:ascii="Arial" w:hAnsi="Arial" w:hint="eastAsia"/>
              <w:b/>
              <w:bCs/>
              <w:sz w:val="22"/>
              <w:rtl/>
              <w:rPrChange w:id="4456" w:author="אופיר טל" w:date="2021-12-14T13:56:00Z">
                <w:rPr>
                  <w:rFonts w:ascii="Arial" w:hAnsi="Arial" w:hint="eastAsia"/>
                  <w:sz w:val="22"/>
                  <w:rtl/>
                </w:rPr>
              </w:rPrChange>
            </w:rPr>
            <w:delText>ב</w:delText>
          </w:r>
        </w:del>
        <w:r w:rsidRPr="00B568AE">
          <w:rPr>
            <w:rFonts w:ascii="Arial" w:hAnsi="Arial" w:hint="eastAsia"/>
            <w:b/>
            <w:bCs/>
            <w:sz w:val="22"/>
            <w:rtl/>
            <w:rPrChange w:id="4457" w:author="אופיר טל" w:date="2021-12-14T13:56:00Z">
              <w:rPr>
                <w:rFonts w:ascii="Arial" w:hAnsi="Arial" w:hint="eastAsia"/>
                <w:sz w:val="22"/>
                <w:rtl/>
              </w:rPr>
            </w:rPrChange>
          </w:rPr>
          <w:t>אישור</w:t>
        </w:r>
        <w:r w:rsidRPr="00B568AE">
          <w:rPr>
            <w:rFonts w:ascii="Arial" w:hAnsi="Arial"/>
            <w:b/>
            <w:bCs/>
            <w:sz w:val="22"/>
            <w:rtl/>
            <w:rPrChange w:id="4458" w:author="אופיר טל" w:date="2021-12-14T13:56:00Z">
              <w:rPr>
                <w:rFonts w:ascii="Arial" w:hAnsi="Arial"/>
                <w:sz w:val="22"/>
                <w:rtl/>
              </w:rPr>
            </w:rPrChange>
          </w:rPr>
          <w:t xml:space="preserve"> </w:t>
        </w:r>
        <w:del w:id="4459" w:author="אופיר טל" w:date="2021-12-14T13:56:00Z">
          <w:r w:rsidRPr="00B568AE" w:rsidDel="00B568AE">
            <w:rPr>
              <w:rFonts w:ascii="Arial" w:hAnsi="Arial" w:hint="eastAsia"/>
              <w:b/>
              <w:bCs/>
              <w:sz w:val="22"/>
              <w:rtl/>
              <w:rPrChange w:id="4460" w:author="אופיר טל" w:date="2021-12-14T13:56:00Z">
                <w:rPr>
                  <w:rFonts w:ascii="Arial" w:hAnsi="Arial" w:hint="eastAsia"/>
                  <w:sz w:val="22"/>
                  <w:rtl/>
                </w:rPr>
              </w:rPrChange>
            </w:rPr>
            <w:delText>ה</w:delText>
          </w:r>
        </w:del>
        <w:r w:rsidRPr="00B568AE">
          <w:rPr>
            <w:rFonts w:ascii="Arial" w:hAnsi="Arial" w:hint="eastAsia"/>
            <w:b/>
            <w:bCs/>
            <w:sz w:val="22"/>
            <w:rtl/>
            <w:rPrChange w:id="4461" w:author="אופיר טל" w:date="2021-12-14T13:56:00Z">
              <w:rPr>
                <w:rFonts w:ascii="Arial" w:hAnsi="Arial" w:hint="eastAsia"/>
                <w:sz w:val="22"/>
                <w:rtl/>
              </w:rPr>
            </w:rPrChange>
          </w:rPr>
          <w:t>נש</w:t>
        </w:r>
        <w:r w:rsidRPr="00B568AE">
          <w:rPr>
            <w:rFonts w:ascii="Arial" w:hAnsi="Arial"/>
            <w:b/>
            <w:bCs/>
            <w:sz w:val="22"/>
            <w:rtl/>
            <w:rPrChange w:id="4462" w:author="אופיר טל" w:date="2021-12-14T13:56:00Z">
              <w:rPr>
                <w:rFonts w:ascii="Arial" w:hAnsi="Arial"/>
                <w:sz w:val="22"/>
                <w:rtl/>
              </w:rPr>
            </w:rPrChange>
          </w:rPr>
          <w:t xml:space="preserve">"מ מיום 21.8.2012, קובע את נוסחת החישוב של </w:t>
        </w:r>
        <w:r w:rsidRPr="00B568AE">
          <w:rPr>
            <w:rFonts w:ascii="Arial" w:hAnsi="Arial" w:hint="eastAsia"/>
            <w:b/>
            <w:bCs/>
            <w:sz w:val="22"/>
            <w:rtl/>
            <w:rPrChange w:id="4463" w:author="אופיר טל" w:date="2021-12-14T13:56:00Z">
              <w:rPr>
                <w:rFonts w:ascii="Arial" w:hAnsi="Arial" w:hint="eastAsia"/>
                <w:sz w:val="22"/>
                <w:rtl/>
              </w:rPr>
            </w:rPrChange>
          </w:rPr>
          <w:t>הגימלה</w:t>
        </w:r>
        <w:r w:rsidRPr="00B568AE">
          <w:rPr>
            <w:rFonts w:ascii="Arial" w:hAnsi="Arial"/>
            <w:b/>
            <w:bCs/>
            <w:sz w:val="22"/>
            <w:rtl/>
            <w:rPrChange w:id="4464" w:author="אופיר טל" w:date="2021-12-14T13:56:00Z">
              <w:rPr>
                <w:rFonts w:ascii="Arial" w:hAnsi="Arial"/>
                <w:sz w:val="22"/>
                <w:rtl/>
              </w:rPr>
            </w:rPrChange>
          </w:rPr>
          <w:t xml:space="preserve"> המגיעה לתובע.</w:t>
        </w:r>
        <w:r>
          <w:rPr>
            <w:rFonts w:ascii="Arial" w:hAnsi="Arial" w:hint="cs"/>
            <w:sz w:val="22"/>
            <w:rtl/>
          </w:rPr>
          <w:t xml:space="preserve"> מדובר</w:t>
        </w:r>
      </w:ins>
      <w:ins w:id="4465" w:author="אביה שקורי" w:date="2021-12-09T11:32:00Z">
        <w:r w:rsidR="00677EC0">
          <w:rPr>
            <w:rFonts w:ascii="Arial" w:hAnsi="Arial" w:hint="cs"/>
            <w:sz w:val="22"/>
            <w:rtl/>
          </w:rPr>
          <w:t xml:space="preserve"> </w:t>
        </w:r>
      </w:ins>
      <w:ins w:id="4466" w:author="אביה שקורי" w:date="2021-12-09T10:52:00Z">
        <w:r>
          <w:rPr>
            <w:rFonts w:ascii="Arial" w:hAnsi="Arial" w:hint="cs"/>
            <w:sz w:val="22"/>
            <w:rtl/>
          </w:rPr>
          <w:t xml:space="preserve">בהנחיה של נציבות שירות המדינה כיצד יש לחשב את גימלתו של </w:t>
        </w:r>
      </w:ins>
      <w:ins w:id="4467" w:author="אביה שקורי" w:date="2021-12-09T11:44:00Z">
        <w:r w:rsidR="00962D33">
          <w:rPr>
            <w:rFonts w:ascii="Arial" w:hAnsi="Arial" w:hint="cs"/>
            <w:sz w:val="22"/>
            <w:rtl/>
          </w:rPr>
          <w:t>התובע</w:t>
        </w:r>
      </w:ins>
      <w:ins w:id="4468" w:author="אביה שקורי" w:date="2021-12-09T10:52:00Z">
        <w:r>
          <w:rPr>
            <w:rFonts w:ascii="Arial" w:hAnsi="Arial" w:hint="cs"/>
            <w:sz w:val="22"/>
            <w:rtl/>
          </w:rPr>
          <w:t xml:space="preserve">. </w:t>
        </w:r>
      </w:ins>
    </w:p>
    <w:p w14:paraId="37423FBC" w14:textId="71D087EC" w:rsidR="009E7865" w:rsidRPr="00B568AE" w:rsidRDefault="00B568AE">
      <w:pPr>
        <w:pStyle w:val="11"/>
        <w:tabs>
          <w:tab w:val="left" w:pos="1232"/>
        </w:tabs>
        <w:spacing w:before="0" w:after="240" w:line="360" w:lineRule="auto"/>
        <w:ind w:left="1232" w:hanging="709"/>
        <w:rPr>
          <w:ins w:id="4469" w:author="אביה שקורי" w:date="2021-12-09T11:34:00Z"/>
          <w:rFonts w:ascii="Arial" w:hAnsi="Arial"/>
          <w:i/>
          <w:iCs/>
          <w:sz w:val="22"/>
          <w:rtl/>
        </w:rPr>
        <w:pPrChange w:id="4470" w:author="אופיר טל" w:date="2021-12-14T13:55:00Z">
          <w:pPr>
            <w:pStyle w:val="11"/>
            <w:tabs>
              <w:tab w:val="left" w:pos="1160"/>
            </w:tabs>
            <w:spacing w:before="0" w:after="240" w:line="360" w:lineRule="auto"/>
            <w:ind w:firstLine="0"/>
          </w:pPr>
        </w:pPrChange>
      </w:pPr>
      <w:ins w:id="4471" w:author="אופיר טל" w:date="2021-12-14T13:56:00Z">
        <w:r>
          <w:rPr>
            <w:rFonts w:ascii="Arial" w:hAnsi="Arial"/>
            <w:sz w:val="22"/>
            <w:rtl/>
          </w:rPr>
          <w:tab/>
        </w:r>
      </w:ins>
      <w:ins w:id="4472" w:author="אביה שקורי" w:date="2021-12-09T10:52:00Z">
        <w:r w:rsidR="00ED12A3">
          <w:rPr>
            <w:rFonts w:ascii="Arial" w:hAnsi="Arial" w:hint="cs"/>
            <w:sz w:val="22"/>
            <w:rtl/>
          </w:rPr>
          <w:t xml:space="preserve">ראו את הרישא של האישור: </w:t>
        </w:r>
      </w:ins>
      <w:ins w:id="4473" w:author="אביה שקורי" w:date="2021-12-09T11:34:00Z">
        <w:r w:rsidR="009E7865" w:rsidRPr="00A35B76">
          <w:rPr>
            <w:rFonts w:ascii="Arial" w:hAnsi="Arial"/>
            <w:i/>
            <w:iCs/>
            <w:sz w:val="22"/>
            <w:rtl/>
          </w:rPr>
          <w:t xml:space="preserve">"מר שמעון </w:t>
        </w:r>
        <w:r w:rsidR="009E7865" w:rsidRPr="00B568AE">
          <w:rPr>
            <w:rFonts w:ascii="Arial" w:hAnsi="Arial" w:hint="eastAsia"/>
            <w:i/>
            <w:iCs/>
            <w:sz w:val="22"/>
            <w:rtl/>
          </w:rPr>
          <w:t>הכסטר</w:t>
        </w:r>
        <w:r w:rsidR="009E7865" w:rsidRPr="00B568AE">
          <w:rPr>
            <w:rFonts w:ascii="Arial" w:hAnsi="Arial"/>
            <w:i/>
            <w:iCs/>
            <w:sz w:val="22"/>
            <w:rtl/>
          </w:rPr>
          <w:t xml:space="preserve"> פרש משירות המדינה ביום 31.7.2012, להלן שיעור הקצבה המגיעה לו וחישוב משכורתו הקובעת.." </w:t>
        </w:r>
      </w:ins>
    </w:p>
    <w:p w14:paraId="2833C664" w14:textId="080552A7" w:rsidR="00ED12A3" w:rsidDel="00B568AE" w:rsidRDefault="00B568AE">
      <w:pPr>
        <w:pStyle w:val="11"/>
        <w:tabs>
          <w:tab w:val="left" w:pos="1232"/>
        </w:tabs>
        <w:spacing w:before="0" w:after="240" w:line="360" w:lineRule="auto"/>
        <w:ind w:left="1232" w:hanging="709"/>
        <w:rPr>
          <w:ins w:id="4474" w:author="אביה שקורי" w:date="2021-12-09T10:52:00Z"/>
          <w:del w:id="4475" w:author="אופיר טל" w:date="2021-12-14T13:56:00Z"/>
          <w:rFonts w:ascii="Arial" w:hAnsi="Arial"/>
          <w:sz w:val="22"/>
          <w:rtl/>
        </w:rPr>
        <w:pPrChange w:id="4476" w:author="אופיר טל" w:date="2021-12-14T13:55:00Z">
          <w:pPr>
            <w:pStyle w:val="11"/>
            <w:tabs>
              <w:tab w:val="left" w:pos="1160"/>
            </w:tabs>
            <w:spacing w:before="0" w:after="240" w:line="360" w:lineRule="auto"/>
            <w:ind w:left="1160" w:firstLine="0"/>
          </w:pPr>
        </w:pPrChange>
      </w:pPr>
      <w:ins w:id="4477" w:author="אופיר טל" w:date="2021-12-14T13:56:00Z">
        <w:r>
          <w:rPr>
            <w:rFonts w:ascii="Arial" w:hAnsi="Arial"/>
            <w:sz w:val="22"/>
            <w:rtl/>
          </w:rPr>
          <w:tab/>
        </w:r>
      </w:ins>
      <w:ins w:id="4478" w:author="אביה שקורי" w:date="2021-12-09T10:52:00Z">
        <w:r w:rsidR="00ED12A3">
          <w:rPr>
            <w:rFonts w:ascii="Arial" w:hAnsi="Arial" w:hint="cs"/>
            <w:sz w:val="22"/>
            <w:rtl/>
          </w:rPr>
          <w:t xml:space="preserve">ראו גם סעיף 4 לאישור ואת ההדגמה של הנוסחה שלפיה יש להכין את הגימלה: </w:t>
        </w:r>
      </w:ins>
    </w:p>
    <w:p w14:paraId="654EB3D5" w14:textId="4F40880A" w:rsidR="00ED12A3" w:rsidRPr="00B568AE" w:rsidRDefault="00ED12A3">
      <w:pPr>
        <w:pStyle w:val="11"/>
        <w:tabs>
          <w:tab w:val="left" w:pos="1232"/>
        </w:tabs>
        <w:spacing w:before="0" w:after="240" w:line="360" w:lineRule="auto"/>
        <w:ind w:left="1232" w:hanging="709"/>
        <w:rPr>
          <w:ins w:id="4479" w:author="אביה שקורי" w:date="2021-12-09T10:52:00Z"/>
          <w:rFonts w:ascii="Arial" w:hAnsi="Arial"/>
          <w:i/>
          <w:iCs/>
          <w:sz w:val="22"/>
          <w:rtl/>
        </w:rPr>
        <w:pPrChange w:id="4480" w:author="אופיר טל" w:date="2021-12-14T13:56:00Z">
          <w:pPr>
            <w:pStyle w:val="11"/>
            <w:tabs>
              <w:tab w:val="left" w:pos="1160"/>
            </w:tabs>
            <w:spacing w:before="0" w:after="240" w:line="360" w:lineRule="auto"/>
            <w:ind w:left="1160" w:firstLine="0"/>
          </w:pPr>
        </w:pPrChange>
      </w:pPr>
      <w:ins w:id="4481" w:author="אביה שקורי" w:date="2021-12-09T10:52:00Z">
        <w:r w:rsidRPr="009E7865">
          <w:rPr>
            <w:rFonts w:ascii="Arial" w:hAnsi="Arial"/>
            <w:sz w:val="22"/>
            <w:rtl/>
            <w:rPrChange w:id="4482" w:author="אביה שקורי" w:date="2021-12-09T11:36:00Z">
              <w:rPr>
                <w:rFonts w:ascii="Arial" w:hAnsi="Arial"/>
                <w:i/>
                <w:iCs/>
                <w:sz w:val="22"/>
                <w:rtl/>
              </w:rPr>
            </w:rPrChange>
          </w:rPr>
          <w:t>"</w:t>
        </w:r>
        <w:r w:rsidRPr="00A35B76">
          <w:rPr>
            <w:rFonts w:ascii="Arial" w:hAnsi="Arial"/>
            <w:i/>
            <w:iCs/>
            <w:sz w:val="22"/>
            <w:rtl/>
          </w:rPr>
          <w:t xml:space="preserve">4. </w:t>
        </w:r>
        <w:r w:rsidRPr="00B568AE">
          <w:rPr>
            <w:rFonts w:ascii="Arial" w:hAnsi="Arial" w:hint="eastAsia"/>
            <w:i/>
            <w:iCs/>
            <w:sz w:val="22"/>
            <w:rtl/>
          </w:rPr>
          <w:t>לאור</w:t>
        </w:r>
        <w:r w:rsidRPr="00B568AE">
          <w:rPr>
            <w:rFonts w:ascii="Arial" w:hAnsi="Arial"/>
            <w:i/>
            <w:iCs/>
            <w:sz w:val="22"/>
            <w:rtl/>
          </w:rPr>
          <w:t xml:space="preserve"> </w:t>
        </w:r>
        <w:r w:rsidRPr="00B568AE">
          <w:rPr>
            <w:rFonts w:ascii="Arial" w:hAnsi="Arial" w:hint="eastAsia"/>
            <w:i/>
            <w:iCs/>
            <w:sz w:val="22"/>
            <w:rtl/>
          </w:rPr>
          <w:t>האמור</w:t>
        </w:r>
        <w:r w:rsidRPr="00B568AE">
          <w:rPr>
            <w:rFonts w:ascii="Arial" w:hAnsi="Arial"/>
            <w:i/>
            <w:iCs/>
            <w:sz w:val="22"/>
            <w:rtl/>
          </w:rPr>
          <w:t xml:space="preserve"> </w:t>
        </w:r>
        <w:r w:rsidRPr="00B568AE">
          <w:rPr>
            <w:rFonts w:ascii="Arial" w:hAnsi="Arial" w:hint="eastAsia"/>
            <w:i/>
            <w:iCs/>
            <w:sz w:val="22"/>
            <w:rtl/>
          </w:rPr>
          <w:t>לעיל</w:t>
        </w:r>
        <w:r w:rsidRPr="00B568AE">
          <w:rPr>
            <w:rFonts w:ascii="Arial" w:hAnsi="Arial"/>
            <w:i/>
            <w:iCs/>
            <w:sz w:val="22"/>
            <w:rtl/>
          </w:rPr>
          <w:t xml:space="preserve"> </w:t>
        </w:r>
        <w:r w:rsidRPr="00B568AE">
          <w:rPr>
            <w:rFonts w:ascii="Arial" w:hAnsi="Arial" w:hint="eastAsia"/>
            <w:i/>
            <w:iCs/>
            <w:sz w:val="22"/>
            <w:rtl/>
          </w:rPr>
          <w:t>יש</w:t>
        </w:r>
        <w:r w:rsidRPr="00B568AE">
          <w:rPr>
            <w:rFonts w:ascii="Arial" w:hAnsi="Arial"/>
            <w:i/>
            <w:iCs/>
            <w:sz w:val="22"/>
            <w:rtl/>
          </w:rPr>
          <w:t xml:space="preserve"> </w:t>
        </w:r>
        <w:r w:rsidRPr="00B568AE">
          <w:rPr>
            <w:rFonts w:ascii="Arial" w:hAnsi="Arial" w:hint="eastAsia"/>
            <w:i/>
            <w:iCs/>
            <w:sz w:val="22"/>
            <w:rtl/>
          </w:rPr>
          <w:t>לחשב</w:t>
        </w:r>
        <w:r w:rsidRPr="00B568AE">
          <w:rPr>
            <w:rFonts w:ascii="Arial" w:hAnsi="Arial"/>
            <w:i/>
            <w:iCs/>
            <w:sz w:val="22"/>
            <w:rtl/>
          </w:rPr>
          <w:t xml:space="preserve"> </w:t>
        </w:r>
        <w:r w:rsidRPr="00B568AE">
          <w:rPr>
            <w:rFonts w:ascii="Arial" w:hAnsi="Arial" w:hint="eastAsia"/>
            <w:i/>
            <w:iCs/>
            <w:sz w:val="22"/>
            <w:rtl/>
          </w:rPr>
          <w:t>את</w:t>
        </w:r>
        <w:r w:rsidRPr="00B568AE">
          <w:rPr>
            <w:rFonts w:ascii="Arial" w:hAnsi="Arial"/>
            <w:i/>
            <w:iCs/>
            <w:sz w:val="22"/>
            <w:rtl/>
          </w:rPr>
          <w:t xml:space="preserve"> </w:t>
        </w:r>
        <w:r w:rsidRPr="00B568AE">
          <w:rPr>
            <w:rFonts w:ascii="Arial" w:hAnsi="Arial" w:hint="eastAsia"/>
            <w:i/>
            <w:iCs/>
            <w:sz w:val="22"/>
            <w:rtl/>
          </w:rPr>
          <w:t>משכורתו</w:t>
        </w:r>
        <w:r w:rsidRPr="00B568AE">
          <w:rPr>
            <w:rFonts w:ascii="Arial" w:hAnsi="Arial"/>
            <w:i/>
            <w:iCs/>
            <w:sz w:val="22"/>
            <w:rtl/>
          </w:rPr>
          <w:t xml:space="preserve"> הקובעת הכוללת (תקופת כתב מינוי ותקופת החוזה) שעל בסיסה תשלום קצבתו של מר </w:t>
        </w:r>
        <w:r w:rsidRPr="00B568AE">
          <w:rPr>
            <w:rFonts w:ascii="Arial" w:hAnsi="Arial" w:hint="eastAsia"/>
            <w:i/>
            <w:iCs/>
            <w:sz w:val="22"/>
            <w:rtl/>
          </w:rPr>
          <w:t>הכסטר</w:t>
        </w:r>
        <w:r w:rsidRPr="00B568AE">
          <w:rPr>
            <w:rFonts w:ascii="Arial" w:hAnsi="Arial"/>
            <w:i/>
            <w:iCs/>
            <w:sz w:val="22"/>
            <w:rtl/>
          </w:rPr>
          <w:t xml:space="preserve">, </w:t>
        </w:r>
        <w:r w:rsidRPr="00B568AE">
          <w:rPr>
            <w:rFonts w:ascii="Arial" w:hAnsi="Arial" w:hint="eastAsia"/>
            <w:i/>
            <w:iCs/>
            <w:sz w:val="22"/>
            <w:rtl/>
          </w:rPr>
          <w:t>עפ</w:t>
        </w:r>
        <w:r w:rsidRPr="00B568AE">
          <w:rPr>
            <w:rFonts w:ascii="Arial" w:hAnsi="Arial"/>
            <w:i/>
            <w:iCs/>
            <w:sz w:val="22"/>
            <w:rtl/>
          </w:rPr>
          <w:t xml:space="preserve">"י </w:t>
        </w:r>
        <w:r w:rsidRPr="00B568AE">
          <w:rPr>
            <w:rFonts w:ascii="Arial" w:hAnsi="Arial" w:hint="eastAsia"/>
            <w:i/>
            <w:iCs/>
            <w:sz w:val="22"/>
            <w:rtl/>
          </w:rPr>
          <w:t>ממוצע</w:t>
        </w:r>
        <w:r w:rsidRPr="00B568AE">
          <w:rPr>
            <w:rFonts w:ascii="Arial" w:hAnsi="Arial"/>
            <w:i/>
            <w:iCs/>
            <w:sz w:val="22"/>
            <w:rtl/>
          </w:rPr>
          <w:t xml:space="preserve"> חשבוני משוקלל שבין המשכורת הקובעת בסעיף 2 לעיל לבין </w:t>
        </w:r>
        <w:r w:rsidRPr="00B568AE">
          <w:rPr>
            <w:rFonts w:ascii="Arial" w:hAnsi="Arial" w:hint="eastAsia"/>
            <w:i/>
            <w:iCs/>
            <w:sz w:val="22"/>
            <w:rtl/>
          </w:rPr>
          <w:t>המושכרת</w:t>
        </w:r>
        <w:r w:rsidRPr="00B568AE">
          <w:rPr>
            <w:rFonts w:ascii="Arial" w:hAnsi="Arial"/>
            <w:i/>
            <w:iCs/>
            <w:sz w:val="22"/>
            <w:rtl/>
          </w:rPr>
          <w:t xml:space="preserve"> הקובעת </w:t>
        </w:r>
        <w:r w:rsidRPr="00B568AE">
          <w:rPr>
            <w:rFonts w:ascii="Arial" w:hAnsi="Arial" w:hint="eastAsia"/>
            <w:i/>
            <w:iCs/>
            <w:sz w:val="22"/>
            <w:rtl/>
          </w:rPr>
          <w:t>כמצוין</w:t>
        </w:r>
        <w:r w:rsidRPr="00B568AE">
          <w:rPr>
            <w:rFonts w:ascii="Arial" w:hAnsi="Arial"/>
            <w:i/>
            <w:iCs/>
            <w:sz w:val="22"/>
            <w:rtl/>
          </w:rPr>
          <w:t xml:space="preserve"> בסעיף 3 לעיל". </w:t>
        </w:r>
      </w:ins>
    </w:p>
    <w:p w14:paraId="1755D37D" w14:textId="1BAC02F2" w:rsidR="00ED12A3" w:rsidRDefault="00B568AE">
      <w:pPr>
        <w:pStyle w:val="11"/>
        <w:tabs>
          <w:tab w:val="left" w:pos="1232"/>
        </w:tabs>
        <w:spacing w:before="0" w:after="240" w:line="360" w:lineRule="auto"/>
        <w:ind w:left="1232" w:hanging="709"/>
        <w:rPr>
          <w:ins w:id="4483" w:author="אביה שקורי" w:date="2021-12-09T10:54:00Z"/>
          <w:rFonts w:ascii="Arial" w:hAnsi="Arial"/>
          <w:sz w:val="22"/>
          <w:rtl/>
        </w:rPr>
        <w:pPrChange w:id="4484" w:author="אופיר טל" w:date="2021-12-14T13:55:00Z">
          <w:pPr>
            <w:pStyle w:val="11"/>
            <w:tabs>
              <w:tab w:val="left" w:pos="1160"/>
            </w:tabs>
            <w:spacing w:before="0" w:after="240" w:line="360" w:lineRule="auto"/>
            <w:ind w:left="1160" w:firstLine="0"/>
          </w:pPr>
        </w:pPrChange>
      </w:pPr>
      <w:ins w:id="4485" w:author="אופיר טל" w:date="2021-12-14T13:57:00Z">
        <w:r>
          <w:rPr>
            <w:rFonts w:ascii="Arial" w:hAnsi="Arial"/>
            <w:sz w:val="22"/>
            <w:rtl/>
          </w:rPr>
          <w:tab/>
        </w:r>
      </w:ins>
      <w:ins w:id="4486" w:author="אביה שקורי" w:date="2021-12-09T10:52:00Z">
        <w:r w:rsidR="00ED12A3" w:rsidRPr="00B568AE">
          <w:rPr>
            <w:rFonts w:ascii="Arial" w:hAnsi="Arial" w:hint="eastAsia"/>
            <w:b/>
            <w:bCs/>
            <w:sz w:val="22"/>
            <w:rtl/>
            <w:rPrChange w:id="4487" w:author="אופיר טל" w:date="2021-12-14T13:57:00Z">
              <w:rPr>
                <w:rFonts w:ascii="Arial" w:hAnsi="Arial" w:hint="eastAsia"/>
                <w:sz w:val="22"/>
                <w:rtl/>
              </w:rPr>
            </w:rPrChange>
          </w:rPr>
          <w:t>אישור</w:t>
        </w:r>
        <w:r w:rsidR="00ED12A3" w:rsidRPr="00B568AE">
          <w:rPr>
            <w:rFonts w:ascii="Arial" w:hAnsi="Arial"/>
            <w:b/>
            <w:bCs/>
            <w:sz w:val="22"/>
            <w:rtl/>
            <w:rPrChange w:id="4488" w:author="אופיר טל" w:date="2021-12-14T13:57:00Z">
              <w:rPr>
                <w:rFonts w:ascii="Arial" w:hAnsi="Arial"/>
                <w:sz w:val="22"/>
                <w:rtl/>
              </w:rPr>
            </w:rPrChange>
          </w:rPr>
          <w:t xml:space="preserve"> </w:t>
        </w:r>
        <w:r w:rsidR="00ED12A3" w:rsidRPr="00B568AE">
          <w:rPr>
            <w:rFonts w:ascii="Arial" w:hAnsi="Arial" w:hint="eastAsia"/>
            <w:b/>
            <w:bCs/>
            <w:sz w:val="22"/>
            <w:rtl/>
            <w:rPrChange w:id="4489" w:author="אופיר טל" w:date="2021-12-14T13:57:00Z">
              <w:rPr>
                <w:rFonts w:ascii="Arial" w:hAnsi="Arial" w:hint="eastAsia"/>
                <w:sz w:val="22"/>
                <w:rtl/>
              </w:rPr>
            </w:rPrChange>
          </w:rPr>
          <w:t>נש</w:t>
        </w:r>
        <w:r w:rsidR="00ED12A3" w:rsidRPr="00B568AE">
          <w:rPr>
            <w:rFonts w:ascii="Arial" w:hAnsi="Arial"/>
            <w:b/>
            <w:bCs/>
            <w:sz w:val="22"/>
            <w:rtl/>
            <w:rPrChange w:id="4490" w:author="אופיר טל" w:date="2021-12-14T13:57:00Z">
              <w:rPr>
                <w:rFonts w:ascii="Arial" w:hAnsi="Arial"/>
                <w:sz w:val="22"/>
                <w:rtl/>
              </w:rPr>
            </w:rPrChange>
          </w:rPr>
          <w:t xml:space="preserve">"מ, שנשלח לממונה על </w:t>
        </w:r>
        <w:r w:rsidR="00ED12A3" w:rsidRPr="00B568AE">
          <w:rPr>
            <w:rFonts w:ascii="Arial" w:hAnsi="Arial" w:hint="eastAsia"/>
            <w:b/>
            <w:bCs/>
            <w:sz w:val="22"/>
            <w:rtl/>
            <w:rPrChange w:id="4491" w:author="אופיר טל" w:date="2021-12-14T13:57:00Z">
              <w:rPr>
                <w:rFonts w:ascii="Arial" w:hAnsi="Arial" w:hint="eastAsia"/>
                <w:sz w:val="22"/>
                <w:rtl/>
              </w:rPr>
            </w:rPrChange>
          </w:rPr>
          <w:t>הגימלאות</w:t>
        </w:r>
        <w:r w:rsidR="00ED12A3" w:rsidRPr="00B568AE">
          <w:rPr>
            <w:rFonts w:ascii="Arial" w:hAnsi="Arial"/>
            <w:b/>
            <w:bCs/>
            <w:sz w:val="22"/>
            <w:rtl/>
            <w:rPrChange w:id="4492" w:author="אופיר טל" w:date="2021-12-14T13:57:00Z">
              <w:rPr>
                <w:rFonts w:ascii="Arial" w:hAnsi="Arial"/>
                <w:sz w:val="22"/>
                <w:rtl/>
              </w:rPr>
            </w:rPrChange>
          </w:rPr>
          <w:t xml:space="preserve"> רק ביום 3.12.2012, הוצג לתובע רק לאחר שפנה בעצמו </w:t>
        </w:r>
        <w:r w:rsidR="00ED12A3" w:rsidRPr="00B568AE">
          <w:rPr>
            <w:rFonts w:ascii="Arial" w:hAnsi="Arial" w:hint="eastAsia"/>
            <w:b/>
            <w:bCs/>
            <w:sz w:val="22"/>
            <w:rtl/>
            <w:rPrChange w:id="4493" w:author="אופיר טל" w:date="2021-12-14T13:57:00Z">
              <w:rPr>
                <w:rFonts w:ascii="Arial" w:hAnsi="Arial" w:hint="eastAsia"/>
                <w:sz w:val="22"/>
                <w:rtl/>
              </w:rPr>
            </w:rPrChange>
          </w:rPr>
          <w:t>למינהל</w:t>
        </w:r>
        <w:r w:rsidR="00ED12A3" w:rsidRPr="00B568AE">
          <w:rPr>
            <w:rFonts w:ascii="Arial" w:hAnsi="Arial"/>
            <w:b/>
            <w:bCs/>
            <w:sz w:val="22"/>
            <w:rtl/>
            <w:rPrChange w:id="4494" w:author="אופיר טל" w:date="2021-12-14T13:57:00Z">
              <w:rPr>
                <w:rFonts w:ascii="Arial" w:hAnsi="Arial"/>
                <w:sz w:val="22"/>
                <w:rtl/>
              </w:rPr>
            </w:rPrChange>
          </w:rPr>
          <w:t xml:space="preserve"> </w:t>
        </w:r>
        <w:r w:rsidR="00ED12A3" w:rsidRPr="00B568AE">
          <w:rPr>
            <w:rFonts w:ascii="Arial" w:hAnsi="Arial" w:hint="eastAsia"/>
            <w:b/>
            <w:bCs/>
            <w:sz w:val="22"/>
            <w:rtl/>
            <w:rPrChange w:id="4495" w:author="אופיר טל" w:date="2021-12-14T13:57:00Z">
              <w:rPr>
                <w:rFonts w:ascii="Arial" w:hAnsi="Arial" w:hint="eastAsia"/>
                <w:sz w:val="22"/>
                <w:rtl/>
              </w:rPr>
            </w:rPrChange>
          </w:rPr>
          <w:t>הגימלאות</w:t>
        </w:r>
        <w:r w:rsidR="00ED12A3" w:rsidRPr="00B568AE">
          <w:rPr>
            <w:rFonts w:ascii="Arial" w:hAnsi="Arial"/>
            <w:b/>
            <w:bCs/>
            <w:sz w:val="22"/>
            <w:rtl/>
            <w:rPrChange w:id="4496" w:author="אופיר טל" w:date="2021-12-14T13:57:00Z">
              <w:rPr>
                <w:rFonts w:ascii="Arial" w:hAnsi="Arial"/>
                <w:sz w:val="22"/>
                <w:rtl/>
              </w:rPr>
            </w:rPrChange>
          </w:rPr>
          <w:t xml:space="preserve"> לקראת סוף דצמבר 2012, </w:t>
        </w:r>
        <w:r w:rsidR="00ED12A3" w:rsidRPr="00B568AE">
          <w:rPr>
            <w:rFonts w:ascii="Arial" w:hAnsi="Arial" w:hint="eastAsia"/>
            <w:b/>
            <w:bCs/>
            <w:sz w:val="22"/>
            <w:rtl/>
            <w:rPrChange w:id="4497" w:author="אופיר טל" w:date="2021-12-14T13:57:00Z">
              <w:rPr>
                <w:rFonts w:ascii="Arial" w:hAnsi="Arial" w:hint="eastAsia"/>
                <w:sz w:val="22"/>
                <w:rtl/>
              </w:rPr>
            </w:rPrChange>
          </w:rPr>
          <w:t>וממינהל</w:t>
        </w:r>
        <w:r w:rsidR="00ED12A3" w:rsidRPr="00B568AE">
          <w:rPr>
            <w:rFonts w:ascii="Arial" w:hAnsi="Arial"/>
            <w:b/>
            <w:bCs/>
            <w:sz w:val="22"/>
            <w:rtl/>
            <w:rPrChange w:id="4498" w:author="אופיר טל" w:date="2021-12-14T13:57:00Z">
              <w:rPr>
                <w:rFonts w:ascii="Arial" w:hAnsi="Arial"/>
                <w:sz w:val="22"/>
                <w:rtl/>
              </w:rPr>
            </w:rPrChange>
          </w:rPr>
          <w:t xml:space="preserve"> </w:t>
        </w:r>
        <w:r w:rsidR="00ED12A3" w:rsidRPr="00B568AE">
          <w:rPr>
            <w:rFonts w:ascii="Arial" w:hAnsi="Arial" w:hint="eastAsia"/>
            <w:b/>
            <w:bCs/>
            <w:sz w:val="22"/>
            <w:rtl/>
            <w:rPrChange w:id="4499" w:author="אופיר טל" w:date="2021-12-14T13:57:00Z">
              <w:rPr>
                <w:rFonts w:ascii="Arial" w:hAnsi="Arial" w:hint="eastAsia"/>
                <w:sz w:val="22"/>
                <w:rtl/>
              </w:rPr>
            </w:rPrChange>
          </w:rPr>
          <w:t>הגימלאות</w:t>
        </w:r>
        <w:r w:rsidR="00ED12A3" w:rsidRPr="00B568AE">
          <w:rPr>
            <w:rFonts w:ascii="Arial" w:hAnsi="Arial"/>
            <w:b/>
            <w:bCs/>
            <w:sz w:val="22"/>
            <w:rtl/>
            <w:rPrChange w:id="4500" w:author="אופיר טל" w:date="2021-12-14T13:57:00Z">
              <w:rPr>
                <w:rFonts w:ascii="Arial" w:hAnsi="Arial"/>
                <w:sz w:val="22"/>
                <w:rtl/>
              </w:rPr>
            </w:rPrChange>
          </w:rPr>
          <w:t xml:space="preserve"> נאמר לו במפורש לפנות לנציבות שירות המדינה בעניין נוסחת החישוב, וכך עשה</w:t>
        </w:r>
        <w:r w:rsidR="00ED12A3">
          <w:rPr>
            <w:rFonts w:ascii="Arial" w:hAnsi="Arial" w:hint="cs"/>
            <w:sz w:val="22"/>
            <w:rtl/>
          </w:rPr>
          <w:t xml:space="preserve">. </w:t>
        </w:r>
      </w:ins>
    </w:p>
    <w:p w14:paraId="37C445A3" w14:textId="29FF956F" w:rsidR="00ED12A3" w:rsidRDefault="00ED12A3">
      <w:pPr>
        <w:pStyle w:val="11"/>
        <w:numPr>
          <w:ilvl w:val="1"/>
          <w:numId w:val="60"/>
        </w:numPr>
        <w:tabs>
          <w:tab w:val="left" w:pos="1232"/>
        </w:tabs>
        <w:spacing w:before="0" w:after="240" w:line="360" w:lineRule="auto"/>
        <w:ind w:left="1232" w:hanging="709"/>
        <w:rPr>
          <w:ins w:id="4501" w:author="אביה שקורי" w:date="2021-12-09T11:30:00Z"/>
          <w:rFonts w:ascii="Arial" w:hAnsi="Arial"/>
          <w:sz w:val="22"/>
        </w:rPr>
        <w:pPrChange w:id="4502" w:author="אופיר טל" w:date="2021-12-14T13:55:00Z">
          <w:pPr>
            <w:pStyle w:val="11"/>
            <w:numPr>
              <w:ilvl w:val="1"/>
              <w:numId w:val="59"/>
            </w:numPr>
            <w:tabs>
              <w:tab w:val="left" w:pos="1160"/>
            </w:tabs>
            <w:spacing w:before="0" w:after="240" w:line="360" w:lineRule="auto"/>
            <w:ind w:left="1160" w:right="792" w:hanging="630"/>
          </w:pPr>
        </w:pPrChange>
      </w:pPr>
      <w:ins w:id="4503" w:author="אביה שקורי" w:date="2021-12-09T10:54:00Z">
        <w:r>
          <w:rPr>
            <w:rFonts w:ascii="Arial" w:hAnsi="Arial" w:hint="cs"/>
            <w:sz w:val="22"/>
            <w:rtl/>
          </w:rPr>
          <w:t>הנתבעת</w:t>
        </w:r>
        <w:r w:rsidRPr="006F581B">
          <w:rPr>
            <w:rFonts w:ascii="Arial" w:hAnsi="Arial" w:hint="cs"/>
            <w:sz w:val="22"/>
            <w:rtl/>
          </w:rPr>
          <w:t xml:space="preserve"> לא הציגה נוהל פנימי ו/או מסמך אחר המציג את חלוקת הסמכויות בין הממונה על הגימלאות לנציבות שירות המדינה ול</w:t>
        </w:r>
        <w:r>
          <w:rPr>
            <w:rFonts w:ascii="Arial" w:hAnsi="Arial" w:hint="cs"/>
            <w:sz w:val="22"/>
            <w:rtl/>
          </w:rPr>
          <w:t>מ</w:t>
        </w:r>
        <w:r w:rsidRPr="006F581B">
          <w:rPr>
            <w:rFonts w:ascii="Arial" w:hAnsi="Arial" w:hint="cs"/>
            <w:sz w:val="22"/>
            <w:rtl/>
          </w:rPr>
          <w:t>שרד המעסיק את עובד</w:t>
        </w:r>
        <w:r>
          <w:rPr>
            <w:rFonts w:ascii="Arial" w:hAnsi="Arial" w:hint="cs"/>
            <w:sz w:val="22"/>
            <w:rtl/>
          </w:rPr>
          <w:t>.</w:t>
        </w:r>
      </w:ins>
    </w:p>
    <w:p w14:paraId="5E1E97F7" w14:textId="5C44C7E7" w:rsidR="00677EC0" w:rsidRDefault="00677EC0">
      <w:pPr>
        <w:pStyle w:val="11"/>
        <w:numPr>
          <w:ilvl w:val="1"/>
          <w:numId w:val="60"/>
        </w:numPr>
        <w:tabs>
          <w:tab w:val="left" w:pos="1232"/>
        </w:tabs>
        <w:spacing w:before="0" w:after="240" w:line="360" w:lineRule="auto"/>
        <w:ind w:left="1232" w:hanging="709"/>
        <w:rPr>
          <w:ins w:id="4504" w:author="אביה שקורי" w:date="2021-12-09T11:30:00Z"/>
          <w:rFonts w:ascii="Arial" w:hAnsi="Arial"/>
          <w:sz w:val="22"/>
        </w:rPr>
        <w:pPrChange w:id="4505" w:author="אופיר טל" w:date="2021-12-14T13:55:00Z">
          <w:pPr>
            <w:pStyle w:val="11"/>
            <w:numPr>
              <w:ilvl w:val="1"/>
              <w:numId w:val="59"/>
            </w:numPr>
            <w:tabs>
              <w:tab w:val="left" w:pos="1160"/>
            </w:tabs>
            <w:spacing w:before="0" w:after="240" w:line="360" w:lineRule="auto"/>
            <w:ind w:left="1080" w:right="360" w:hanging="360"/>
          </w:pPr>
        </w:pPrChange>
      </w:pPr>
      <w:ins w:id="4506" w:author="אביה שקורי" w:date="2021-12-09T11:30:00Z">
        <w:r>
          <w:rPr>
            <w:rFonts w:ascii="Arial" w:hAnsi="Arial" w:hint="cs"/>
            <w:sz w:val="22"/>
            <w:rtl/>
          </w:rPr>
          <w:t xml:space="preserve">הנציבות היא שנתנה את המענה לתובע בעניין טענותיו לחישוב הגמלה, היא זאת שהתכתבה איתו בעניין זה וקיימה </w:t>
        </w:r>
      </w:ins>
      <w:ins w:id="4507" w:author="אופיר טל" w:date="2021-12-14T13:57:00Z">
        <w:r w:rsidR="00B568AE">
          <w:rPr>
            <w:rFonts w:ascii="Arial" w:hAnsi="Arial" w:hint="cs"/>
            <w:sz w:val="22"/>
            <w:rtl/>
          </w:rPr>
          <w:t xml:space="preserve">איתו </w:t>
        </w:r>
      </w:ins>
      <w:ins w:id="4508" w:author="אביה שקורי" w:date="2021-12-09T11:30:00Z">
        <w:r>
          <w:rPr>
            <w:rFonts w:ascii="Arial" w:hAnsi="Arial" w:hint="cs"/>
            <w:sz w:val="22"/>
            <w:rtl/>
          </w:rPr>
          <w:t xml:space="preserve">דיונים. </w:t>
        </w:r>
      </w:ins>
    </w:p>
    <w:p w14:paraId="50803506" w14:textId="2FA8801D" w:rsidR="00ED12A3" w:rsidRDefault="00ED12A3">
      <w:pPr>
        <w:pStyle w:val="11"/>
        <w:numPr>
          <w:ilvl w:val="1"/>
          <w:numId w:val="60"/>
        </w:numPr>
        <w:tabs>
          <w:tab w:val="left" w:pos="1232"/>
        </w:tabs>
        <w:spacing w:before="0" w:after="240" w:line="360" w:lineRule="auto"/>
        <w:ind w:left="1232" w:hanging="709"/>
        <w:rPr>
          <w:ins w:id="4509" w:author="אביה שקורי" w:date="2021-12-09T10:55:00Z"/>
          <w:rFonts w:ascii="Arial" w:hAnsi="Arial"/>
          <w:sz w:val="22"/>
        </w:rPr>
        <w:pPrChange w:id="4510" w:author="אופיר טל" w:date="2021-12-14T13:55:00Z">
          <w:pPr>
            <w:pStyle w:val="11"/>
            <w:numPr>
              <w:ilvl w:val="1"/>
              <w:numId w:val="51"/>
            </w:numPr>
            <w:tabs>
              <w:tab w:val="left" w:pos="1160"/>
            </w:tabs>
            <w:spacing w:before="0" w:after="240" w:line="360" w:lineRule="auto"/>
            <w:ind w:left="1160" w:right="792" w:hanging="630"/>
          </w:pPr>
        </w:pPrChange>
      </w:pPr>
      <w:ins w:id="4511" w:author="אביה שקורי" w:date="2021-12-09T10:55:00Z">
        <w:r w:rsidRPr="00446D6E">
          <w:rPr>
            <w:rFonts w:ascii="Arial" w:hAnsi="Arial" w:hint="cs"/>
            <w:sz w:val="22"/>
            <w:rtl/>
          </w:rPr>
          <w:lastRenderedPageBreak/>
          <w:t>התנהלותם של כל הנוגעים בדבר כאילו מגבלת בזמן הקבועה</w:t>
        </w:r>
        <w:r>
          <w:rPr>
            <w:rFonts w:ascii="Arial" w:hAnsi="Arial" w:hint="cs"/>
            <w:sz w:val="22"/>
            <w:rtl/>
          </w:rPr>
          <w:t xml:space="preserve"> </w:t>
        </w:r>
        <w:r w:rsidRPr="00847C1F">
          <w:rPr>
            <w:rFonts w:ascii="Arial" w:hAnsi="Arial" w:hint="cs"/>
            <w:sz w:val="22"/>
            <w:rtl/>
          </w:rPr>
          <w:t>ב</w:t>
        </w:r>
        <w:r w:rsidRPr="00446D6E">
          <w:rPr>
            <w:rFonts w:ascii="Arial" w:hAnsi="Arial" w:hint="cs"/>
            <w:sz w:val="22"/>
            <w:rtl/>
          </w:rPr>
          <w:t>תקנות אינה רלבנטית לתובע</w:t>
        </w:r>
        <w:r w:rsidRPr="00847C1F">
          <w:rPr>
            <w:rFonts w:ascii="Arial" w:hAnsi="Arial" w:hint="cs"/>
            <w:sz w:val="22"/>
            <w:rtl/>
          </w:rPr>
          <w:t>, ובכל המגעים בינו לבין גורמי המדינה לא נאמר לו כי איחר את המועד לפנות לבית הדין לעבודה</w:t>
        </w:r>
      </w:ins>
      <w:ins w:id="4512" w:author="אביה שקורי" w:date="2021-12-09T11:26:00Z">
        <w:r w:rsidR="00677EC0">
          <w:rPr>
            <w:rFonts w:ascii="Arial" w:hAnsi="Arial" w:hint="cs"/>
            <w:sz w:val="22"/>
            <w:rtl/>
          </w:rPr>
          <w:t>.</w:t>
        </w:r>
      </w:ins>
    </w:p>
    <w:p w14:paraId="529F2578" w14:textId="0EADECAE" w:rsidR="00ED12A3" w:rsidRDefault="00ED12A3">
      <w:pPr>
        <w:pStyle w:val="11"/>
        <w:numPr>
          <w:ilvl w:val="1"/>
          <w:numId w:val="60"/>
        </w:numPr>
        <w:tabs>
          <w:tab w:val="left" w:pos="1232"/>
        </w:tabs>
        <w:spacing w:before="0" w:after="240" w:line="360" w:lineRule="auto"/>
        <w:ind w:left="1232" w:hanging="709"/>
        <w:rPr>
          <w:ins w:id="4513" w:author="Shimon" w:date="2021-12-29T18:58:00Z"/>
          <w:rFonts w:ascii="Arial" w:hAnsi="Arial"/>
          <w:sz w:val="22"/>
        </w:rPr>
        <w:pPrChange w:id="4514" w:author="Shimon" w:date="2022-01-05T17:20:00Z">
          <w:pPr>
            <w:pStyle w:val="11"/>
            <w:numPr>
              <w:ilvl w:val="1"/>
              <w:numId w:val="49"/>
            </w:numPr>
            <w:tabs>
              <w:tab w:val="left" w:pos="1160"/>
            </w:tabs>
            <w:spacing w:before="0" w:after="240" w:line="360" w:lineRule="auto"/>
            <w:ind w:left="1160" w:hanging="630"/>
          </w:pPr>
        </w:pPrChange>
      </w:pPr>
      <w:ins w:id="4515" w:author="אביה שקורי" w:date="2021-12-09T10:55:00Z">
        <w:r>
          <w:rPr>
            <w:rFonts w:ascii="Arial" w:hAnsi="Arial" w:hint="cs"/>
            <w:sz w:val="22"/>
            <w:rtl/>
          </w:rPr>
          <w:t>אופן התנהלותן של הנתבעות</w:t>
        </w:r>
      </w:ins>
      <w:ins w:id="4516" w:author="אביה שקורי" w:date="2021-12-09T10:52:00Z">
        <w:r>
          <w:rPr>
            <w:rFonts w:ascii="Arial" w:hAnsi="Arial" w:hint="cs"/>
            <w:sz w:val="22"/>
            <w:rtl/>
          </w:rPr>
          <w:t xml:space="preserve"> מלמדת באופן חד-משמעי </w:t>
        </w:r>
        <w:r w:rsidRPr="00B568AE">
          <w:rPr>
            <w:rFonts w:ascii="Arial" w:hAnsi="Arial" w:hint="eastAsia"/>
            <w:b/>
            <w:bCs/>
            <w:sz w:val="22"/>
            <w:rtl/>
            <w:rPrChange w:id="4517" w:author="אופיר טל" w:date="2021-12-14T13:57:00Z">
              <w:rPr>
                <w:rFonts w:ascii="Arial" w:hAnsi="Arial" w:hint="eastAsia"/>
                <w:sz w:val="22"/>
                <w:rtl/>
              </w:rPr>
            </w:rPrChange>
          </w:rPr>
          <w:t>כי</w:t>
        </w:r>
        <w:r w:rsidRPr="00B568AE">
          <w:rPr>
            <w:rFonts w:ascii="Arial" w:hAnsi="Arial"/>
            <w:b/>
            <w:bCs/>
            <w:sz w:val="22"/>
            <w:rtl/>
            <w:rPrChange w:id="4518" w:author="אופיר טל" w:date="2021-12-14T13:57:00Z">
              <w:rPr>
                <w:rFonts w:ascii="Arial" w:hAnsi="Arial"/>
                <w:sz w:val="22"/>
                <w:rtl/>
              </w:rPr>
            </w:rPrChange>
          </w:rPr>
          <w:t xml:space="preserve"> </w:t>
        </w:r>
        <w:del w:id="4519" w:author="Shimon" w:date="2022-01-05T17:19:00Z">
          <w:r w:rsidRPr="00B568AE" w:rsidDel="00B82724">
            <w:rPr>
              <w:rFonts w:ascii="Arial" w:hAnsi="Arial"/>
              <w:b/>
              <w:bCs/>
              <w:sz w:val="22"/>
              <w:rtl/>
              <w:rPrChange w:id="4520" w:author="אופיר טל" w:date="2021-12-14T13:57:00Z">
                <w:rPr>
                  <w:rFonts w:ascii="Arial" w:hAnsi="Arial"/>
                  <w:sz w:val="22"/>
                  <w:rtl/>
                </w:rPr>
              </w:rPrChange>
            </w:rPr>
            <w:delText xml:space="preserve">הסמכות בעניין </w:delText>
          </w:r>
        </w:del>
      </w:ins>
      <w:ins w:id="4521" w:author="Shimon" w:date="2022-01-05T17:19:00Z">
        <w:r w:rsidR="00B82724">
          <w:rPr>
            <w:rFonts w:ascii="Arial" w:hAnsi="Arial" w:hint="cs"/>
            <w:b/>
            <w:bCs/>
            <w:sz w:val="22"/>
            <w:rtl/>
          </w:rPr>
          <w:t xml:space="preserve"> </w:t>
        </w:r>
      </w:ins>
      <w:ins w:id="4522" w:author="אביה שקורי" w:date="2021-12-09T10:52:00Z">
        <w:r w:rsidRPr="00B568AE">
          <w:rPr>
            <w:rFonts w:ascii="Arial" w:hAnsi="Arial"/>
            <w:b/>
            <w:bCs/>
            <w:sz w:val="22"/>
            <w:rtl/>
            <w:rPrChange w:id="4523" w:author="אופיר טל" w:date="2021-12-14T13:57:00Z">
              <w:rPr>
                <w:rFonts w:ascii="Arial" w:hAnsi="Arial"/>
                <w:sz w:val="22"/>
                <w:rtl/>
              </w:rPr>
            </w:rPrChange>
          </w:rPr>
          <w:t xml:space="preserve">חישוב </w:t>
        </w:r>
        <w:r w:rsidRPr="00B568AE">
          <w:rPr>
            <w:rFonts w:ascii="Arial" w:hAnsi="Arial" w:hint="eastAsia"/>
            <w:b/>
            <w:bCs/>
            <w:sz w:val="22"/>
            <w:rtl/>
            <w:rPrChange w:id="4524" w:author="אופיר טל" w:date="2021-12-14T13:57:00Z">
              <w:rPr>
                <w:rFonts w:ascii="Arial" w:hAnsi="Arial" w:hint="eastAsia"/>
                <w:sz w:val="22"/>
                <w:rtl/>
              </w:rPr>
            </w:rPrChange>
          </w:rPr>
          <w:t>גימלת</w:t>
        </w:r>
        <w:del w:id="4525" w:author="Shimon" w:date="2022-01-05T17:19:00Z">
          <w:r w:rsidRPr="00B568AE" w:rsidDel="00B82724">
            <w:rPr>
              <w:rFonts w:ascii="Arial" w:hAnsi="Arial" w:hint="eastAsia"/>
              <w:b/>
              <w:bCs/>
              <w:sz w:val="22"/>
              <w:rtl/>
              <w:rPrChange w:id="4526" w:author="אופיר טל" w:date="2021-12-14T13:57:00Z">
                <w:rPr>
                  <w:rFonts w:ascii="Arial" w:hAnsi="Arial" w:hint="eastAsia"/>
                  <w:sz w:val="22"/>
                  <w:rtl/>
                </w:rPr>
              </w:rPrChange>
            </w:rPr>
            <w:delText>ו</w:delText>
          </w:r>
          <w:r w:rsidRPr="00B568AE" w:rsidDel="00B82724">
            <w:rPr>
              <w:rFonts w:ascii="Arial" w:hAnsi="Arial"/>
              <w:b/>
              <w:bCs/>
              <w:sz w:val="22"/>
              <w:rtl/>
              <w:rPrChange w:id="4527" w:author="אופיר טל" w:date="2021-12-14T13:57:00Z">
                <w:rPr>
                  <w:rFonts w:ascii="Arial" w:hAnsi="Arial"/>
                  <w:sz w:val="22"/>
                  <w:rtl/>
                </w:rPr>
              </w:rPrChange>
            </w:rPr>
            <w:delText xml:space="preserve"> של </w:delText>
          </w:r>
        </w:del>
        <w:r w:rsidRPr="00B568AE">
          <w:rPr>
            <w:rFonts w:ascii="Arial" w:hAnsi="Arial"/>
            <w:b/>
            <w:bCs/>
            <w:sz w:val="22"/>
            <w:rtl/>
            <w:rPrChange w:id="4528" w:author="אופיר טל" w:date="2021-12-14T13:57:00Z">
              <w:rPr>
                <w:rFonts w:ascii="Arial" w:hAnsi="Arial"/>
                <w:sz w:val="22"/>
                <w:rtl/>
              </w:rPr>
            </w:rPrChange>
          </w:rPr>
          <w:t xml:space="preserve">התובע </w:t>
        </w:r>
      </w:ins>
      <w:ins w:id="4529" w:author="Shimon" w:date="2022-01-05T17:19:00Z">
        <w:r w:rsidR="00B82724">
          <w:rPr>
            <w:rFonts w:ascii="Arial" w:hAnsi="Arial" w:hint="cs"/>
            <w:b/>
            <w:bCs/>
            <w:sz w:val="22"/>
            <w:rtl/>
          </w:rPr>
          <w:t xml:space="preserve">א נעשתה ע"י </w:t>
        </w:r>
      </w:ins>
      <w:ins w:id="4530" w:author="Shimon" w:date="2022-01-05T17:20:00Z">
        <w:r w:rsidR="00B82724">
          <w:rPr>
            <w:rFonts w:ascii="Arial" w:hAnsi="Arial" w:hint="cs"/>
            <w:b/>
            <w:bCs/>
            <w:sz w:val="22"/>
            <w:rtl/>
          </w:rPr>
          <w:t xml:space="preserve">הממונה לפי חוק הגימלאות אלא </w:t>
        </w:r>
      </w:ins>
      <w:ins w:id="4531" w:author="אביה שקורי" w:date="2021-12-09T10:52:00Z">
        <w:del w:id="4532" w:author="Shimon" w:date="2022-01-05T17:20:00Z">
          <w:r w:rsidRPr="00B568AE" w:rsidDel="00B82724">
            <w:rPr>
              <w:rFonts w:ascii="Arial" w:hAnsi="Arial"/>
              <w:b/>
              <w:bCs/>
              <w:sz w:val="22"/>
              <w:rtl/>
              <w:rPrChange w:id="4533" w:author="אופיר טל" w:date="2021-12-14T13:57:00Z">
                <w:rPr>
                  <w:rFonts w:ascii="Arial" w:hAnsi="Arial"/>
                  <w:sz w:val="22"/>
                  <w:rtl/>
                </w:rPr>
              </w:rPrChange>
            </w:rPr>
            <w:delText>הייתה</w:delText>
          </w:r>
        </w:del>
      </w:ins>
      <w:ins w:id="4534" w:author="Shimon" w:date="2022-01-05T17:20:00Z">
        <w:r w:rsidR="00B82724">
          <w:rPr>
            <w:rFonts w:ascii="Arial" w:hAnsi="Arial" w:hint="cs"/>
            <w:b/>
            <w:bCs/>
            <w:sz w:val="22"/>
            <w:rtl/>
          </w:rPr>
          <w:t xml:space="preserve"> ע"י</w:t>
        </w:r>
      </w:ins>
      <w:ins w:id="4535" w:author="אביה שקורי" w:date="2021-12-09T10:52:00Z">
        <w:del w:id="4536" w:author="Shimon" w:date="2022-01-05T17:20:00Z">
          <w:r w:rsidRPr="00B568AE" w:rsidDel="00B82724">
            <w:rPr>
              <w:rFonts w:ascii="Arial" w:hAnsi="Arial"/>
              <w:b/>
              <w:bCs/>
              <w:sz w:val="22"/>
              <w:rtl/>
              <w:rPrChange w:id="4537" w:author="אופיר טל" w:date="2021-12-14T13:57:00Z">
                <w:rPr>
                  <w:rFonts w:ascii="Arial" w:hAnsi="Arial"/>
                  <w:sz w:val="22"/>
                  <w:rtl/>
                </w:rPr>
              </w:rPrChange>
            </w:rPr>
            <w:delText xml:space="preserve"> נתונה ל</w:delText>
          </w:r>
        </w:del>
        <w:r w:rsidRPr="00B568AE">
          <w:rPr>
            <w:rFonts w:ascii="Arial" w:hAnsi="Arial"/>
            <w:b/>
            <w:bCs/>
            <w:sz w:val="22"/>
            <w:rtl/>
            <w:rPrChange w:id="4538" w:author="אופיר טל" w:date="2021-12-14T13:57:00Z">
              <w:rPr>
                <w:rFonts w:ascii="Arial" w:hAnsi="Arial"/>
                <w:sz w:val="22"/>
                <w:rtl/>
              </w:rPr>
            </w:rPrChange>
          </w:rPr>
          <w:t xml:space="preserve">נציבות שירות המדינה, שגם קיבלה את ההחלטה </w:t>
        </w:r>
      </w:ins>
      <w:ins w:id="4539" w:author="Shimon" w:date="2022-01-05T17:21:00Z">
        <w:r w:rsidR="00B82724">
          <w:rPr>
            <w:rFonts w:ascii="Arial" w:hAnsi="Arial" w:hint="cs"/>
            <w:b/>
            <w:bCs/>
            <w:sz w:val="22"/>
            <w:rtl/>
          </w:rPr>
          <w:t xml:space="preserve">להפרישו לגימלאות וגם אישרה </w:t>
        </w:r>
      </w:ins>
      <w:ins w:id="4540" w:author="אביה שקורי" w:date="2021-12-09T10:52:00Z">
        <w:r w:rsidRPr="00B568AE">
          <w:rPr>
            <w:rFonts w:ascii="Arial" w:hAnsi="Arial"/>
            <w:b/>
            <w:bCs/>
            <w:sz w:val="22"/>
            <w:rtl/>
            <w:rPrChange w:id="4541" w:author="אופיר טל" w:date="2021-12-14T13:57:00Z">
              <w:rPr>
                <w:rFonts w:ascii="Arial" w:hAnsi="Arial"/>
                <w:sz w:val="22"/>
                <w:rtl/>
              </w:rPr>
            </w:rPrChange>
          </w:rPr>
          <w:t xml:space="preserve">בפועל </w:t>
        </w:r>
      </w:ins>
      <w:ins w:id="4542" w:author="Shimon" w:date="2022-01-05T17:22:00Z">
        <w:r w:rsidR="00B82724">
          <w:rPr>
            <w:rFonts w:ascii="Arial" w:hAnsi="Arial" w:hint="cs"/>
            <w:b/>
            <w:bCs/>
            <w:sz w:val="22"/>
            <w:rtl/>
          </w:rPr>
          <w:t xml:space="preserve">את שיעור הגימלה </w:t>
        </w:r>
      </w:ins>
      <w:ins w:id="4543" w:author="אביה שקורי" w:date="2021-12-09T10:52:00Z">
        <w:r w:rsidRPr="00B568AE">
          <w:rPr>
            <w:rFonts w:ascii="Arial" w:hAnsi="Arial"/>
            <w:b/>
            <w:bCs/>
            <w:sz w:val="22"/>
            <w:rtl/>
            <w:rPrChange w:id="4544" w:author="אופיר טל" w:date="2021-12-14T13:57:00Z">
              <w:rPr>
                <w:rFonts w:ascii="Arial" w:hAnsi="Arial"/>
                <w:sz w:val="22"/>
                <w:rtl/>
              </w:rPr>
            </w:rPrChange>
          </w:rPr>
          <w:t xml:space="preserve">והנחתה את </w:t>
        </w:r>
        <w:r w:rsidRPr="00B568AE">
          <w:rPr>
            <w:rFonts w:ascii="Arial" w:hAnsi="Arial" w:hint="eastAsia"/>
            <w:b/>
            <w:bCs/>
            <w:sz w:val="22"/>
            <w:rtl/>
            <w:rPrChange w:id="4545" w:author="אופיר טל" w:date="2021-12-14T13:57:00Z">
              <w:rPr>
                <w:rFonts w:ascii="Arial" w:hAnsi="Arial" w:hint="eastAsia"/>
                <w:sz w:val="22"/>
                <w:rtl/>
              </w:rPr>
            </w:rPrChange>
          </w:rPr>
          <w:t>מינהל</w:t>
        </w:r>
        <w:r w:rsidRPr="00B568AE">
          <w:rPr>
            <w:rFonts w:ascii="Arial" w:hAnsi="Arial"/>
            <w:b/>
            <w:bCs/>
            <w:sz w:val="22"/>
            <w:rtl/>
            <w:rPrChange w:id="4546" w:author="אופיר טל" w:date="2021-12-14T13:57:00Z">
              <w:rPr>
                <w:rFonts w:ascii="Arial" w:hAnsi="Arial"/>
                <w:sz w:val="22"/>
                <w:rtl/>
              </w:rPr>
            </w:rPrChange>
          </w:rPr>
          <w:t xml:space="preserve"> הגמלאות כיצד לחשב את </w:t>
        </w:r>
        <w:r w:rsidRPr="00B568AE">
          <w:rPr>
            <w:rFonts w:ascii="Arial" w:hAnsi="Arial" w:hint="eastAsia"/>
            <w:b/>
            <w:bCs/>
            <w:sz w:val="22"/>
            <w:rtl/>
            <w:rPrChange w:id="4547" w:author="אופיר טל" w:date="2021-12-14T13:57:00Z">
              <w:rPr>
                <w:rFonts w:ascii="Arial" w:hAnsi="Arial" w:hint="eastAsia"/>
                <w:sz w:val="22"/>
                <w:rtl/>
              </w:rPr>
            </w:rPrChange>
          </w:rPr>
          <w:t>גימלתו</w:t>
        </w:r>
        <w:r w:rsidRPr="00B568AE">
          <w:rPr>
            <w:rFonts w:ascii="Arial" w:hAnsi="Arial"/>
            <w:b/>
            <w:bCs/>
            <w:sz w:val="22"/>
            <w:rtl/>
            <w:rPrChange w:id="4548" w:author="אופיר טל" w:date="2021-12-14T13:57:00Z">
              <w:rPr>
                <w:rFonts w:ascii="Arial" w:hAnsi="Arial"/>
                <w:sz w:val="22"/>
                <w:rtl/>
              </w:rPr>
            </w:rPrChange>
          </w:rPr>
          <w:t xml:space="preserve"> של התובע.</w:t>
        </w:r>
        <w:r>
          <w:rPr>
            <w:rFonts w:ascii="Arial" w:hAnsi="Arial" w:hint="cs"/>
            <w:sz w:val="22"/>
            <w:rtl/>
          </w:rPr>
          <w:t xml:space="preserve"> </w:t>
        </w:r>
      </w:ins>
    </w:p>
    <w:p w14:paraId="593207B7" w14:textId="6F5ECE9F" w:rsidR="008C0216" w:rsidDel="008C0216" w:rsidRDefault="008C0216">
      <w:pPr>
        <w:pStyle w:val="11"/>
        <w:tabs>
          <w:tab w:val="left" w:pos="1232"/>
        </w:tabs>
        <w:spacing w:before="0" w:after="240" w:line="360" w:lineRule="auto"/>
        <w:ind w:left="1232" w:firstLine="0"/>
        <w:rPr>
          <w:ins w:id="4549" w:author="אביה שקורי" w:date="2021-12-09T10:52:00Z"/>
          <w:del w:id="4550" w:author="Shimon" w:date="2021-12-29T18:58:00Z"/>
          <w:rFonts w:ascii="Arial" w:hAnsi="Arial"/>
          <w:sz w:val="22"/>
        </w:rPr>
        <w:pPrChange w:id="4551" w:author="Shimon" w:date="2021-12-29T18:58:00Z">
          <w:pPr>
            <w:pStyle w:val="11"/>
            <w:numPr>
              <w:ilvl w:val="1"/>
              <w:numId w:val="49"/>
            </w:numPr>
            <w:tabs>
              <w:tab w:val="left" w:pos="1160"/>
            </w:tabs>
            <w:spacing w:before="0" w:after="240" w:line="360" w:lineRule="auto"/>
            <w:ind w:left="1160" w:hanging="630"/>
          </w:pPr>
        </w:pPrChange>
      </w:pPr>
    </w:p>
    <w:p w14:paraId="21601839" w14:textId="23298D1E" w:rsidR="00ED12A3" w:rsidRPr="00B568AE" w:rsidDel="008C0216" w:rsidRDefault="00ED12A3" w:rsidP="00282732">
      <w:pPr>
        <w:pStyle w:val="11"/>
        <w:tabs>
          <w:tab w:val="left" w:pos="1160"/>
        </w:tabs>
        <w:spacing w:before="0" w:after="240" w:line="360" w:lineRule="auto"/>
        <w:ind w:left="1160" w:firstLine="0"/>
        <w:rPr>
          <w:ins w:id="4552" w:author="אביה שקורי" w:date="2021-12-09T10:50:00Z"/>
          <w:del w:id="4553" w:author="Shimon" w:date="2021-12-29T18:58:00Z"/>
          <w:rStyle w:val="emailstyle17"/>
          <w:rFonts w:cs="David"/>
          <w:color w:val="auto"/>
          <w:sz w:val="22"/>
          <w:rtl/>
          <w:rPrChange w:id="4554" w:author="אופיר טל" w:date="2021-12-14T13:57:00Z">
            <w:rPr>
              <w:ins w:id="4555" w:author="אביה שקורי" w:date="2021-12-09T10:50:00Z"/>
              <w:del w:id="4556" w:author="Shimon" w:date="2021-12-29T18:58:00Z"/>
              <w:rFonts w:ascii="Arial" w:hAnsi="Arial"/>
              <w:sz w:val="22"/>
              <w:rtl/>
            </w:rPr>
          </w:rPrChange>
        </w:rPr>
      </w:pPr>
    </w:p>
    <w:p w14:paraId="20E16A7A" w14:textId="0C178C59" w:rsidR="00282732" w:rsidRPr="00B568AE" w:rsidDel="008C0216" w:rsidRDefault="00282732" w:rsidP="00282732">
      <w:pPr>
        <w:pStyle w:val="11"/>
        <w:tabs>
          <w:tab w:val="left" w:pos="453"/>
        </w:tabs>
        <w:spacing w:before="0" w:after="240" w:line="360" w:lineRule="auto"/>
        <w:ind w:left="445" w:firstLine="0"/>
        <w:rPr>
          <w:ins w:id="4557" w:author="אביה שקורי" w:date="2021-12-09T10:49:00Z"/>
          <w:del w:id="4558" w:author="Shimon" w:date="2021-12-29T18:58:00Z"/>
          <w:rStyle w:val="emailstyle17"/>
          <w:rFonts w:cs="David"/>
          <w:color w:val="auto"/>
          <w:sz w:val="22"/>
          <w:rtl/>
          <w:rPrChange w:id="4559" w:author="אופיר טל" w:date="2021-12-14T13:57:00Z">
            <w:rPr>
              <w:ins w:id="4560" w:author="אביה שקורי" w:date="2021-12-09T10:49:00Z"/>
              <w:del w:id="4561" w:author="Shimon" w:date="2021-12-29T18:58:00Z"/>
              <w:rFonts w:ascii="Arial" w:hAnsi="Arial"/>
              <w:i/>
              <w:iCs/>
              <w:sz w:val="22"/>
              <w:rtl/>
            </w:rPr>
          </w:rPrChange>
        </w:rPr>
      </w:pPr>
    </w:p>
    <w:p w14:paraId="0216B749" w14:textId="00440BD9" w:rsidR="00B568AE" w:rsidRDefault="00B568AE" w:rsidP="00A35B76">
      <w:pPr>
        <w:pStyle w:val="11"/>
        <w:numPr>
          <w:ilvl w:val="0"/>
          <w:numId w:val="60"/>
        </w:numPr>
        <w:spacing w:before="0" w:after="240" w:line="360" w:lineRule="auto"/>
        <w:ind w:left="510" w:hanging="425"/>
        <w:rPr>
          <w:ins w:id="4562" w:author="אופיר טל" w:date="2021-12-14T13:58:00Z"/>
          <w:rStyle w:val="emailstyle17"/>
          <w:rFonts w:cs="David"/>
          <w:color w:val="auto"/>
          <w:sz w:val="22"/>
        </w:rPr>
      </w:pPr>
      <w:ins w:id="4563" w:author="אופיר טל" w:date="2021-12-14T13:57:00Z">
        <w:r w:rsidRPr="00B568AE">
          <w:rPr>
            <w:rStyle w:val="emailstyle17"/>
            <w:rFonts w:cs="David" w:hint="eastAsia"/>
            <w:color w:val="auto"/>
            <w:sz w:val="22"/>
            <w:rtl/>
            <w:rPrChange w:id="4564" w:author="אופיר טל" w:date="2021-12-14T13:57:00Z">
              <w:rPr>
                <w:rStyle w:val="emailstyle17"/>
                <w:rFonts w:cs="David" w:hint="eastAsia"/>
                <w:b/>
                <w:bCs/>
                <w:color w:val="auto"/>
                <w:sz w:val="22"/>
                <w:szCs w:val="28"/>
                <w:u w:val="single"/>
                <w:rtl/>
              </w:rPr>
            </w:rPrChange>
          </w:rPr>
          <w:t>לאור</w:t>
        </w:r>
        <w:r w:rsidRPr="00B568AE">
          <w:rPr>
            <w:rStyle w:val="emailstyle17"/>
            <w:rFonts w:cs="David"/>
            <w:color w:val="auto"/>
            <w:sz w:val="22"/>
            <w:rtl/>
            <w:rPrChange w:id="4565" w:author="אופיר טל" w:date="2021-12-14T13:57:00Z">
              <w:rPr>
                <w:rStyle w:val="emailstyle17"/>
                <w:rFonts w:cs="David"/>
                <w:b/>
                <w:bCs/>
                <w:color w:val="auto"/>
                <w:sz w:val="22"/>
                <w:szCs w:val="28"/>
                <w:u w:val="single"/>
                <w:rtl/>
              </w:rPr>
            </w:rPrChange>
          </w:rPr>
          <w:t xml:space="preserve"> האמור </w:t>
        </w:r>
        <w:r>
          <w:rPr>
            <w:rStyle w:val="emailstyle17"/>
            <w:rFonts w:cs="David" w:hint="cs"/>
            <w:color w:val="auto"/>
            <w:sz w:val="22"/>
            <w:rtl/>
          </w:rPr>
          <w:t xml:space="preserve">לעיל, נוסחת החישוב </w:t>
        </w:r>
      </w:ins>
      <w:ins w:id="4566" w:author="אופיר טל" w:date="2021-12-14T13:58:00Z">
        <w:r>
          <w:rPr>
            <w:rStyle w:val="emailstyle17"/>
            <w:rFonts w:cs="David" w:hint="cs"/>
            <w:color w:val="auto"/>
            <w:sz w:val="22"/>
            <w:rtl/>
          </w:rPr>
          <w:t xml:space="preserve">היתה נתונה לסמכות הנציבות והיא זאת שעשתה אותה בפועל, ולא הממונה על הגימלאות. בהתאם, הליכים אלה הם הליכי תביעה נגד החלטת הנציבות ולא ערעור על החלטת הממונה על הגימלאות (זאת מבלי לגרוע מהסעד החלופי, </w:t>
        </w:r>
      </w:ins>
      <w:ins w:id="4567" w:author="אופיר טל" w:date="2021-12-14T13:59:00Z">
        <w:r>
          <w:rPr>
            <w:rStyle w:val="emailstyle17"/>
            <w:rFonts w:cs="David" w:hint="cs"/>
            <w:color w:val="auto"/>
            <w:sz w:val="22"/>
            <w:rtl/>
          </w:rPr>
          <w:t>המבוקש למען הזהירות ובהתאם לפסיקת בית הדין הארצי לעבודה).</w:t>
        </w:r>
      </w:ins>
    </w:p>
    <w:p w14:paraId="5823F64C" w14:textId="77777777" w:rsidR="00282732" w:rsidRPr="00282732" w:rsidRDefault="00282732">
      <w:pPr>
        <w:pStyle w:val="af"/>
        <w:ind w:left="360"/>
        <w:rPr>
          <w:ins w:id="4568" w:author="אביה שקורי" w:date="2021-12-09T10:42:00Z"/>
          <w:rFonts w:ascii="David" w:hAnsi="David"/>
          <w:rtl/>
          <w:rPrChange w:id="4569" w:author="אביה שקורי" w:date="2021-12-09T10:43:00Z">
            <w:rPr>
              <w:ins w:id="4570" w:author="אביה שקורי" w:date="2021-12-09T10:42:00Z"/>
              <w:rStyle w:val="emailstyle17"/>
              <w:rFonts w:cs="David"/>
              <w:b w:val="0"/>
              <w:bCs w:val="0"/>
              <w:color w:val="auto"/>
              <w:sz w:val="22"/>
              <w:szCs w:val="24"/>
              <w:u w:val="none"/>
              <w:rtl/>
            </w:rPr>
          </w:rPrChange>
        </w:rPr>
        <w:pPrChange w:id="4571" w:author="אופיר טל" w:date="2021-12-14T14:03:00Z">
          <w:pPr>
            <w:pStyle w:val="2"/>
            <w:numPr>
              <w:ilvl w:val="1"/>
              <w:numId w:val="18"/>
            </w:numPr>
            <w:tabs>
              <w:tab w:val="clear" w:pos="566"/>
              <w:tab w:val="left" w:pos="521"/>
            </w:tabs>
            <w:spacing w:after="120"/>
            <w:ind w:left="521" w:hanging="284"/>
          </w:pPr>
        </w:pPrChange>
      </w:pPr>
    </w:p>
    <w:p w14:paraId="2F39465A" w14:textId="77777777" w:rsidR="00282732" w:rsidRPr="00282732" w:rsidRDefault="00282732">
      <w:pPr>
        <w:rPr>
          <w:rtl/>
          <w:rPrChange w:id="4572" w:author="אביה שקורי" w:date="2021-12-09T10:42:00Z">
            <w:rPr>
              <w:rStyle w:val="emailstyle17"/>
              <w:rFonts w:cs="David"/>
              <w:b/>
              <w:bCs/>
              <w:color w:val="auto"/>
              <w:sz w:val="22"/>
              <w:szCs w:val="28"/>
              <w:u w:val="single"/>
              <w:rtl/>
            </w:rPr>
          </w:rPrChange>
        </w:rPr>
        <w:pPrChange w:id="4573" w:author="אופיר טל" w:date="2021-12-14T14:03:00Z">
          <w:pPr>
            <w:pStyle w:val="11"/>
            <w:spacing w:before="0" w:line="360" w:lineRule="auto"/>
            <w:ind w:firstLine="0"/>
          </w:pPr>
        </w:pPrChange>
      </w:pPr>
    </w:p>
    <w:p w14:paraId="3546F203" w14:textId="3B9A8A8A" w:rsidR="00B67C81" w:rsidRPr="00901A33" w:rsidDel="00B86B04" w:rsidRDefault="00B67C81" w:rsidP="00A35B76">
      <w:pPr>
        <w:pStyle w:val="2"/>
        <w:numPr>
          <w:ilvl w:val="0"/>
          <w:numId w:val="18"/>
        </w:numPr>
        <w:tabs>
          <w:tab w:val="clear" w:pos="566"/>
          <w:tab w:val="left" w:pos="521"/>
        </w:tabs>
        <w:spacing w:after="120"/>
        <w:ind w:left="521"/>
        <w:rPr>
          <w:del w:id="4574" w:author="אופיר טל" w:date="2021-12-14T14:03:00Z"/>
          <w:sz w:val="28"/>
          <w:rtl/>
          <w:lang w:eastAsia="en-US"/>
        </w:rPr>
      </w:pPr>
      <w:del w:id="4575" w:author="אופיר טל" w:date="2021-12-14T14:03:00Z">
        <w:r w:rsidRPr="00901A33" w:rsidDel="00B86B04">
          <w:rPr>
            <w:rFonts w:hint="cs"/>
            <w:sz w:val="28"/>
            <w:rtl/>
            <w:lang w:eastAsia="en-US"/>
          </w:rPr>
          <w:delText xml:space="preserve">העילות והסעדים המבוקשים בשל הפרת </w:delText>
        </w:r>
        <w:r w:rsidR="005C32A9" w:rsidRPr="00901A33" w:rsidDel="00B86B04">
          <w:rPr>
            <w:rFonts w:hint="cs"/>
            <w:sz w:val="28"/>
            <w:rtl/>
            <w:lang w:eastAsia="en-US"/>
          </w:rPr>
          <w:delText xml:space="preserve"> </w:delText>
        </w:r>
        <w:r w:rsidRPr="00901A33" w:rsidDel="00B86B04">
          <w:rPr>
            <w:rFonts w:hint="cs"/>
            <w:sz w:val="28"/>
            <w:rtl/>
            <w:lang w:eastAsia="en-US"/>
          </w:rPr>
          <w:delText>חוזה העבודה ופיטוריו של התובע</w:delText>
        </w:r>
      </w:del>
    </w:p>
    <w:p w14:paraId="33C33E7F" w14:textId="17114B31" w:rsidR="00FD06A7" w:rsidRPr="00901A33" w:rsidDel="00B86B04" w:rsidRDefault="00CD659C" w:rsidP="0069718D">
      <w:pPr>
        <w:pStyle w:val="2"/>
        <w:numPr>
          <w:ilvl w:val="1"/>
          <w:numId w:val="18"/>
        </w:numPr>
        <w:tabs>
          <w:tab w:val="clear" w:pos="566"/>
          <w:tab w:val="left" w:pos="521"/>
        </w:tabs>
        <w:spacing w:after="240"/>
        <w:ind w:left="521" w:hanging="284"/>
        <w:rPr>
          <w:del w:id="4576" w:author="אופיר טל" w:date="2021-12-14T14:03:00Z"/>
          <w:szCs w:val="24"/>
          <w:rtl/>
          <w:lang w:eastAsia="en-US"/>
        </w:rPr>
      </w:pPr>
      <w:del w:id="4577" w:author="אופיר טל" w:date="2021-12-14T14:03:00Z">
        <w:r w:rsidRPr="00901A33" w:rsidDel="00B86B04">
          <w:rPr>
            <w:rFonts w:hint="cs"/>
            <w:szCs w:val="24"/>
            <w:rtl/>
            <w:lang w:eastAsia="en-US"/>
          </w:rPr>
          <w:delText>ה</w:delText>
        </w:r>
        <w:r w:rsidR="00FD06A7" w:rsidRPr="00901A33" w:rsidDel="00B86B04">
          <w:rPr>
            <w:rFonts w:hint="cs"/>
            <w:szCs w:val="24"/>
            <w:rtl/>
            <w:lang w:eastAsia="en-US"/>
          </w:rPr>
          <w:delText>וראות החוזה הרלוונטיות לעניין פרישתו של התובע</w:delText>
        </w:r>
      </w:del>
    </w:p>
    <w:p w14:paraId="2D127D73" w14:textId="6918B4AE" w:rsidR="00FD06A7" w:rsidRPr="00901A33" w:rsidDel="00B86B04" w:rsidRDefault="00FD06A7">
      <w:pPr>
        <w:pStyle w:val="11"/>
        <w:numPr>
          <w:ilvl w:val="0"/>
          <w:numId w:val="60"/>
        </w:numPr>
        <w:spacing w:before="0" w:after="240" w:line="360" w:lineRule="auto"/>
        <w:ind w:left="510" w:hanging="425"/>
        <w:rPr>
          <w:del w:id="4578" w:author="אופיר טל" w:date="2021-12-14T14:03:00Z"/>
          <w:rStyle w:val="emailstyle17"/>
          <w:rFonts w:cs="David"/>
          <w:b/>
          <w:bCs/>
          <w:color w:val="auto"/>
          <w:sz w:val="22"/>
          <w:szCs w:val="28"/>
          <w:u w:val="single"/>
        </w:rPr>
        <w:pPrChange w:id="4579" w:author="אופיר טל" w:date="2021-12-14T14:04:00Z">
          <w:pPr>
            <w:pStyle w:val="11"/>
            <w:numPr>
              <w:numId w:val="47"/>
            </w:numPr>
            <w:tabs>
              <w:tab w:val="num" w:pos="502"/>
            </w:tabs>
            <w:spacing w:before="0" w:after="240" w:line="360" w:lineRule="auto"/>
            <w:ind w:left="510" w:right="360" w:hanging="425"/>
          </w:pPr>
        </w:pPrChange>
      </w:pPr>
      <w:del w:id="4580" w:author="אופיר טל" w:date="2021-12-14T14:03:00Z">
        <w:r w:rsidRPr="00901A33" w:rsidDel="00B86B04">
          <w:rPr>
            <w:rStyle w:val="emailstyle17"/>
            <w:rFonts w:cs="David" w:hint="cs"/>
            <w:color w:val="auto"/>
            <w:sz w:val="22"/>
            <w:rtl/>
          </w:rPr>
          <w:delText>להלן יובאו ההוראות הרלוונטיות לעניין מועד סיום העסקתו של התובע והדרך בה נדרשה הנתבעת לפעול על מנת להביא לסיום העסקתו כאמור:</w:delText>
        </w:r>
      </w:del>
    </w:p>
    <w:p w14:paraId="39637267" w14:textId="72E7384C" w:rsidR="00FD06A7" w:rsidRPr="00901A33" w:rsidDel="00B86B04" w:rsidRDefault="00FD06A7">
      <w:pPr>
        <w:pStyle w:val="11"/>
        <w:numPr>
          <w:ilvl w:val="1"/>
          <w:numId w:val="60"/>
        </w:numPr>
        <w:tabs>
          <w:tab w:val="left" w:pos="1088"/>
        </w:tabs>
        <w:spacing w:before="0" w:after="240" w:line="360" w:lineRule="auto"/>
        <w:ind w:left="1088" w:hanging="567"/>
        <w:rPr>
          <w:del w:id="4581" w:author="אופיר טל" w:date="2021-12-14T14:03:00Z"/>
          <w:rStyle w:val="emailstyle17"/>
          <w:rFonts w:ascii="Times New Roman" w:hAnsi="Times New Roman" w:cs="David"/>
          <w:color w:val="auto"/>
        </w:rPr>
        <w:pPrChange w:id="4582" w:author="אופיר טל" w:date="2021-12-14T14:04:00Z">
          <w:pPr>
            <w:pStyle w:val="11"/>
            <w:numPr>
              <w:ilvl w:val="1"/>
              <w:numId w:val="47"/>
            </w:numPr>
            <w:tabs>
              <w:tab w:val="left" w:pos="1088"/>
              <w:tab w:val="num" w:pos="1359"/>
            </w:tabs>
            <w:spacing w:before="0" w:after="240" w:line="360" w:lineRule="auto"/>
            <w:ind w:left="1088" w:right="792" w:hanging="567"/>
          </w:pPr>
        </w:pPrChange>
      </w:pPr>
      <w:del w:id="4583" w:author="אופיר טל" w:date="2021-12-14T14:03:00Z">
        <w:r w:rsidRPr="00901A33" w:rsidDel="00B86B04">
          <w:rPr>
            <w:rStyle w:val="emailstyle17"/>
            <w:rFonts w:ascii="Times New Roman" w:hAnsi="Times New Roman" w:cs="David" w:hint="cs"/>
            <w:color w:val="auto"/>
            <w:u w:val="single"/>
            <w:rtl/>
          </w:rPr>
          <w:delText>סעיף 4.א. לחוזה</w:delText>
        </w:r>
        <w:r w:rsidRPr="00901A33" w:rsidDel="00B86B04">
          <w:rPr>
            <w:rStyle w:val="emailstyle17"/>
            <w:rFonts w:ascii="Times New Roman" w:hAnsi="Times New Roman" w:cs="David" w:hint="cs"/>
            <w:color w:val="auto"/>
            <w:rtl/>
          </w:rPr>
          <w:delText xml:space="preserve"> - תוקפו של החוזה הוא לארבע שנים "</w:delText>
        </w:r>
        <w:r w:rsidRPr="00901A33" w:rsidDel="00B86B04">
          <w:rPr>
            <w:rStyle w:val="emailstyle17"/>
            <w:rFonts w:ascii="Times New Roman" w:hAnsi="Times New Roman" w:cs="David" w:hint="cs"/>
            <w:b/>
            <w:bCs/>
            <w:i/>
            <w:iCs/>
            <w:color w:val="auto"/>
            <w:u w:val="single"/>
            <w:rtl/>
          </w:rPr>
          <w:delText>ויוארך מאליו</w:delText>
        </w:r>
        <w:r w:rsidRPr="00901A33" w:rsidDel="00B86B04">
          <w:rPr>
            <w:rStyle w:val="emailstyle17"/>
            <w:rFonts w:ascii="Times New Roman" w:hAnsi="Times New Roman" w:cs="David" w:hint="cs"/>
            <w:b/>
            <w:bCs/>
            <w:i/>
            <w:iCs/>
            <w:color w:val="auto"/>
            <w:rtl/>
          </w:rPr>
          <w:delText xml:space="preserve"> בתום תקופה זו לתקופה נוספת של 4 שנים, אלא אם הודיע אחד הצדדים למשנהו על אי רצונו בהארכה, שלושה חודשים לפני תום התקופה</w:delText>
        </w:r>
        <w:r w:rsidRPr="00901A33" w:rsidDel="00B86B04">
          <w:rPr>
            <w:rStyle w:val="emailstyle17"/>
            <w:rFonts w:ascii="Times New Roman" w:hAnsi="Times New Roman" w:cs="David" w:hint="cs"/>
            <w:color w:val="auto"/>
            <w:rtl/>
          </w:rPr>
          <w:delText>" (</w:delText>
        </w:r>
        <w:r w:rsidRPr="00901A33" w:rsidDel="00B86B04">
          <w:rPr>
            <w:rStyle w:val="emailstyle17"/>
            <w:rFonts w:ascii="Times New Roman" w:hAnsi="Times New Roman" w:cs="David" w:hint="cs"/>
            <w:i/>
            <w:iCs/>
            <w:color w:val="auto"/>
            <w:rtl/>
          </w:rPr>
          <w:delText xml:space="preserve">ההדגשה אינה במקור </w:delText>
        </w:r>
        <w:r w:rsidRPr="00901A33" w:rsidDel="00B86B04">
          <w:rPr>
            <w:rStyle w:val="emailstyle17"/>
            <w:rFonts w:ascii="Times New Roman" w:hAnsi="Times New Roman" w:cs="David"/>
            <w:i/>
            <w:iCs/>
            <w:color w:val="auto"/>
            <w:rtl/>
          </w:rPr>
          <w:delText>–</w:delText>
        </w:r>
        <w:r w:rsidRPr="00901A33" w:rsidDel="00B86B04">
          <w:rPr>
            <w:rStyle w:val="emailstyle17"/>
            <w:rFonts w:ascii="Times New Roman" w:hAnsi="Times New Roman" w:cs="David" w:hint="cs"/>
            <w:i/>
            <w:iCs/>
            <w:color w:val="auto"/>
            <w:rtl/>
          </w:rPr>
          <w:delText xml:space="preserve"> הח"מ</w:delText>
        </w:r>
        <w:r w:rsidRPr="00901A33" w:rsidDel="00B86B04">
          <w:rPr>
            <w:rStyle w:val="emailstyle17"/>
            <w:rFonts w:ascii="Times New Roman" w:hAnsi="Times New Roman" w:cs="David" w:hint="cs"/>
            <w:color w:val="auto"/>
            <w:rtl/>
          </w:rPr>
          <w:delText xml:space="preserve">). </w:delText>
        </w:r>
      </w:del>
    </w:p>
    <w:p w14:paraId="3728BA27" w14:textId="00A201AD" w:rsidR="00FD06A7" w:rsidRPr="00901A33" w:rsidDel="00B86B04" w:rsidRDefault="00FD06A7" w:rsidP="00A35B76">
      <w:pPr>
        <w:pStyle w:val="11"/>
        <w:tabs>
          <w:tab w:val="left" w:pos="1088"/>
        </w:tabs>
        <w:spacing w:before="0" w:after="240" w:line="360" w:lineRule="auto"/>
        <w:ind w:left="1088" w:firstLine="0"/>
        <w:rPr>
          <w:del w:id="4584" w:author="אופיר טל" w:date="2021-12-14T14:03:00Z"/>
          <w:rStyle w:val="emailstyle17"/>
          <w:rFonts w:ascii="Times New Roman" w:hAnsi="Times New Roman" w:cs="David"/>
          <w:color w:val="auto"/>
          <w:rtl/>
        </w:rPr>
      </w:pPr>
      <w:del w:id="4585" w:author="אופיר טל" w:date="2021-12-14T14:03:00Z">
        <w:r w:rsidRPr="00901A33" w:rsidDel="00B86B04">
          <w:rPr>
            <w:rStyle w:val="emailstyle17"/>
            <w:rFonts w:ascii="Times New Roman" w:hAnsi="Times New Roman" w:cs="David" w:hint="cs"/>
            <w:color w:val="auto"/>
            <w:rtl/>
          </w:rPr>
          <w:delText xml:space="preserve">ודוק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אם המדינה או התובע לא הודיעו לפחות שלושה חודשים לפני תום תקופת ההתקשרות על אי רצונם בהארכת החוזה, החוזה </w:delText>
        </w:r>
        <w:r w:rsidRPr="00901A33" w:rsidDel="00B86B04">
          <w:rPr>
            <w:rStyle w:val="emailstyle17"/>
            <w:rFonts w:ascii="Times New Roman" w:hAnsi="Times New Roman" w:cs="David" w:hint="cs"/>
            <w:b/>
            <w:bCs/>
            <w:color w:val="auto"/>
            <w:u w:val="single"/>
            <w:rtl/>
          </w:rPr>
          <w:delText>מתחדש מאליו</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b/>
            <w:bCs/>
            <w:color w:val="auto"/>
            <w:rtl/>
          </w:rPr>
          <w:delText>ללא צורך בהודעה מוקדמת או חתימה על מסמך הארכה כלשהו</w:delText>
        </w:r>
        <w:r w:rsidRPr="00901A33" w:rsidDel="00B86B04">
          <w:rPr>
            <w:rStyle w:val="emailstyle17"/>
            <w:rFonts w:ascii="Times New Roman" w:hAnsi="Times New Roman" w:cs="David" w:hint="cs"/>
            <w:color w:val="auto"/>
            <w:rtl/>
          </w:rPr>
          <w:delText>.</w:delText>
        </w:r>
      </w:del>
    </w:p>
    <w:p w14:paraId="307A30C0" w14:textId="65D9AC05" w:rsidR="00FD06A7" w:rsidRPr="00901A33" w:rsidDel="00B86B04" w:rsidRDefault="00FD06A7">
      <w:pPr>
        <w:pStyle w:val="11"/>
        <w:numPr>
          <w:ilvl w:val="1"/>
          <w:numId w:val="60"/>
        </w:numPr>
        <w:tabs>
          <w:tab w:val="left" w:pos="1088"/>
        </w:tabs>
        <w:spacing w:before="0" w:after="240" w:line="360" w:lineRule="auto"/>
        <w:ind w:left="1088" w:hanging="567"/>
        <w:rPr>
          <w:del w:id="4586" w:author="אופיר טל" w:date="2021-12-14T14:03:00Z"/>
          <w:rStyle w:val="emailstyle17"/>
          <w:rFonts w:ascii="Times New Roman" w:hAnsi="Times New Roman" w:cs="David"/>
          <w:color w:val="auto"/>
        </w:rPr>
        <w:pPrChange w:id="4587" w:author="אופיר טל" w:date="2021-12-14T14:04:00Z">
          <w:pPr>
            <w:pStyle w:val="11"/>
            <w:numPr>
              <w:ilvl w:val="1"/>
              <w:numId w:val="47"/>
            </w:numPr>
            <w:tabs>
              <w:tab w:val="left" w:pos="1088"/>
              <w:tab w:val="num" w:pos="1359"/>
            </w:tabs>
            <w:spacing w:before="0" w:after="240" w:line="360" w:lineRule="auto"/>
            <w:ind w:left="1088" w:right="792" w:hanging="567"/>
          </w:pPr>
        </w:pPrChange>
      </w:pPr>
      <w:del w:id="4588" w:author="אופיר טל" w:date="2021-12-14T14:03:00Z">
        <w:r w:rsidRPr="00901A33" w:rsidDel="00B86B04">
          <w:rPr>
            <w:rStyle w:val="emailstyle17"/>
            <w:rFonts w:ascii="Times New Roman" w:hAnsi="Times New Roman" w:cs="David" w:hint="cs"/>
            <w:color w:val="auto"/>
            <w:u w:val="single"/>
            <w:rtl/>
          </w:rPr>
          <w:delText>סעיף 4.ב. לחוזה</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הפסקת העסקתו של העובד במהלך התקופה תהיה "</w:delText>
        </w:r>
        <w:r w:rsidRPr="00901A33" w:rsidDel="00B86B04">
          <w:rPr>
            <w:rStyle w:val="emailstyle17"/>
            <w:rFonts w:ascii="Times New Roman" w:hAnsi="Times New Roman" w:cs="David" w:hint="cs"/>
            <w:b/>
            <w:bCs/>
            <w:i/>
            <w:iCs/>
            <w:color w:val="auto"/>
            <w:rtl/>
          </w:rPr>
          <w:delText xml:space="preserve">לאחר פנייה מנומקת של מנכ"ל המשרד לנציב שירות המדינה ואישור הנציב וועדת השירות. בסעיף זה הפסקת עבודה </w:delText>
        </w:r>
        <w:r w:rsidRPr="00901A33" w:rsidDel="00B86B04">
          <w:rPr>
            <w:rStyle w:val="emailstyle17"/>
            <w:rFonts w:ascii="Times New Roman" w:hAnsi="Times New Roman" w:cs="David"/>
            <w:b/>
            <w:bCs/>
            <w:i/>
            <w:iCs/>
            <w:color w:val="auto"/>
            <w:rtl/>
          </w:rPr>
          <w:delText>–</w:delText>
        </w:r>
        <w:r w:rsidRPr="00901A33" w:rsidDel="00B86B04">
          <w:rPr>
            <w:rStyle w:val="emailstyle17"/>
            <w:rFonts w:ascii="Times New Roman" w:hAnsi="Times New Roman" w:cs="David" w:hint="cs"/>
            <w:b/>
            <w:bCs/>
            <w:i/>
            <w:iCs/>
            <w:color w:val="auto"/>
            <w:rtl/>
          </w:rPr>
          <w:delText xml:space="preserve"> לרבות אי חידוש החוזה בתום תוקפו"</w:delText>
        </w:r>
        <w:r w:rsidRPr="00901A33" w:rsidDel="00B86B04">
          <w:rPr>
            <w:rStyle w:val="emailstyle17"/>
            <w:rFonts w:ascii="Times New Roman" w:hAnsi="Times New Roman" w:cs="David" w:hint="cs"/>
            <w:color w:val="auto"/>
            <w:rtl/>
          </w:rPr>
          <w:delText>.</w:delText>
        </w:r>
      </w:del>
    </w:p>
    <w:p w14:paraId="15D2C771" w14:textId="29000672" w:rsidR="003B377B" w:rsidDel="00B86B04" w:rsidRDefault="00FD06A7" w:rsidP="00A35B76">
      <w:pPr>
        <w:pStyle w:val="11"/>
        <w:tabs>
          <w:tab w:val="left" w:pos="1088"/>
        </w:tabs>
        <w:spacing w:before="0" w:after="240" w:line="360" w:lineRule="auto"/>
        <w:ind w:left="1088" w:firstLine="0"/>
        <w:rPr>
          <w:del w:id="4589" w:author="אופיר טל" w:date="2021-12-14T14:03:00Z"/>
          <w:rStyle w:val="emailstyle17"/>
          <w:rFonts w:ascii="Times New Roman" w:hAnsi="Times New Roman" w:cs="David"/>
          <w:color w:val="auto"/>
          <w:rtl/>
        </w:rPr>
      </w:pPr>
      <w:del w:id="4590" w:author="אופיר טל" w:date="2021-12-14T14:03:00Z">
        <w:r w:rsidRPr="00901A33" w:rsidDel="00B86B04">
          <w:rPr>
            <w:rStyle w:val="emailstyle17"/>
            <w:rFonts w:ascii="Times New Roman" w:hAnsi="Times New Roman" w:cs="David" w:hint="cs"/>
            <w:color w:val="auto"/>
            <w:rtl/>
          </w:rPr>
          <w:delText xml:space="preserve">ייאמר כבר עתה כי </w:delText>
        </w:r>
        <w:r w:rsidRPr="00901A33" w:rsidDel="00B86B04">
          <w:rPr>
            <w:rStyle w:val="emailstyle17"/>
            <w:rFonts w:ascii="Times New Roman" w:hAnsi="Times New Roman" w:cs="David" w:hint="cs"/>
            <w:b/>
            <w:bCs/>
            <w:color w:val="auto"/>
            <w:rtl/>
          </w:rPr>
          <w:delText>אין חולק על כך שעבודתו של התובע הופסקה מבלי שהוראות אלה, המפרטות את ההליך הנדרש להפסקת עבודה, בוצעו כנדרש</w:delText>
        </w:r>
        <w:r w:rsidRPr="00901A33" w:rsidDel="00B86B04">
          <w:rPr>
            <w:rStyle w:val="emailstyle17"/>
            <w:rFonts w:ascii="Times New Roman" w:hAnsi="Times New Roman" w:cs="David" w:hint="cs"/>
            <w:color w:val="auto"/>
            <w:rtl/>
          </w:rPr>
          <w:delText xml:space="preserve">. </w:delText>
        </w:r>
      </w:del>
    </w:p>
    <w:p w14:paraId="5AAD13A2" w14:textId="4740AA46" w:rsidR="00FD06A7" w:rsidRPr="00901A33" w:rsidDel="00B86B04" w:rsidRDefault="00FD06A7" w:rsidP="00A35B76">
      <w:pPr>
        <w:pStyle w:val="11"/>
        <w:tabs>
          <w:tab w:val="left" w:pos="1088"/>
        </w:tabs>
        <w:spacing w:before="0" w:after="240" w:line="360" w:lineRule="auto"/>
        <w:ind w:left="1088" w:firstLine="0"/>
        <w:rPr>
          <w:del w:id="4591" w:author="אופיר טל" w:date="2021-12-14T14:03:00Z"/>
          <w:rStyle w:val="emailstyle17"/>
          <w:rFonts w:ascii="Times New Roman" w:hAnsi="Times New Roman" w:cs="David"/>
          <w:color w:val="auto"/>
        </w:rPr>
      </w:pPr>
      <w:del w:id="4592" w:author="אופיר טל" w:date="2021-12-14T14:03:00Z">
        <w:r w:rsidRPr="00901A33" w:rsidDel="00B86B04">
          <w:rPr>
            <w:rStyle w:val="emailstyle17"/>
            <w:rFonts w:ascii="Times New Roman" w:hAnsi="Times New Roman" w:cs="David" w:hint="cs"/>
            <w:color w:val="auto"/>
            <w:rtl/>
          </w:rPr>
          <w:delText>למיטב ידיעתו של התובע לא היתה פנייה (מנומקת או בכלל) של מנכ"ל המשרד לנציב השירות, לא ניתנה החלטה של וועדת השירות, ובכל מקרה ממילא התובע לא היה חלק מההליכים האמורים, בניגוד מוחלט להוראות החוזה, וכללי הצדק הטבעי;</w:delText>
        </w:r>
      </w:del>
    </w:p>
    <w:p w14:paraId="3CD71E8B" w14:textId="533EC44A" w:rsidR="00FD06A7" w:rsidRPr="00901A33" w:rsidDel="00B86B04" w:rsidRDefault="00FD06A7">
      <w:pPr>
        <w:pStyle w:val="11"/>
        <w:numPr>
          <w:ilvl w:val="1"/>
          <w:numId w:val="60"/>
        </w:numPr>
        <w:tabs>
          <w:tab w:val="left" w:pos="1088"/>
        </w:tabs>
        <w:spacing w:before="0" w:after="120" w:line="360" w:lineRule="auto"/>
        <w:ind w:left="1089" w:hanging="567"/>
        <w:rPr>
          <w:del w:id="4593" w:author="אופיר טל" w:date="2021-12-14T14:03:00Z"/>
          <w:rStyle w:val="emailstyle17"/>
          <w:rFonts w:ascii="Times New Roman" w:hAnsi="Times New Roman" w:cs="David"/>
          <w:color w:val="auto"/>
        </w:rPr>
        <w:pPrChange w:id="4594" w:author="אופיר טל" w:date="2021-12-14T14:04:00Z">
          <w:pPr>
            <w:pStyle w:val="11"/>
            <w:numPr>
              <w:ilvl w:val="1"/>
              <w:numId w:val="47"/>
            </w:numPr>
            <w:tabs>
              <w:tab w:val="left" w:pos="1088"/>
              <w:tab w:val="num" w:pos="1359"/>
            </w:tabs>
            <w:spacing w:before="0" w:after="120" w:line="360" w:lineRule="auto"/>
            <w:ind w:left="1089" w:right="792" w:hanging="567"/>
          </w:pPr>
        </w:pPrChange>
      </w:pPr>
      <w:del w:id="4595" w:author="אופיר טל" w:date="2021-12-14T14:03:00Z">
        <w:r w:rsidRPr="00901A33" w:rsidDel="00B86B04">
          <w:rPr>
            <w:rStyle w:val="emailstyle17"/>
            <w:rFonts w:ascii="Times New Roman" w:hAnsi="Times New Roman" w:cs="David" w:hint="cs"/>
            <w:color w:val="auto"/>
            <w:u w:val="single"/>
            <w:rtl/>
          </w:rPr>
          <w:delText>סעיף 11 לחוזה</w:delText>
        </w:r>
        <w:r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קובע כי </w:delText>
        </w:r>
        <w:r w:rsidRPr="00901A33" w:rsidDel="00B86B04">
          <w:rPr>
            <w:rStyle w:val="emailstyle17"/>
            <w:rFonts w:ascii="Times New Roman" w:hAnsi="Times New Roman" w:cs="David" w:hint="cs"/>
            <w:b/>
            <w:bCs/>
            <w:color w:val="auto"/>
            <w:rtl/>
          </w:rPr>
          <w:delText xml:space="preserve">חוק שירות המדינה (גימלאות) [נוסח משולב], התש"ל </w:delText>
        </w:r>
        <w:r w:rsidRPr="00901A33" w:rsidDel="00B86B04">
          <w:rPr>
            <w:rStyle w:val="emailstyle17"/>
            <w:rFonts w:ascii="Times New Roman" w:hAnsi="Times New Roman" w:cs="David"/>
            <w:b/>
            <w:bCs/>
            <w:color w:val="auto"/>
            <w:rtl/>
          </w:rPr>
          <w:delText>–</w:delText>
        </w:r>
        <w:r w:rsidRPr="00901A33" w:rsidDel="00B86B04">
          <w:rPr>
            <w:rStyle w:val="emailstyle17"/>
            <w:rFonts w:ascii="Times New Roman" w:hAnsi="Times New Roman" w:cs="David" w:hint="cs"/>
            <w:b/>
            <w:bCs/>
            <w:color w:val="auto"/>
            <w:rtl/>
          </w:rPr>
          <w:delText xml:space="preserve"> 1970, לא יחול על העסקתו של התובע</w:delText>
        </w:r>
        <w:r w:rsidRPr="00901A33" w:rsidDel="00B86B04">
          <w:rPr>
            <w:rStyle w:val="emailstyle17"/>
            <w:rFonts w:ascii="Times New Roman" w:hAnsi="Times New Roman" w:cs="David" w:hint="cs"/>
            <w:color w:val="auto"/>
            <w:rtl/>
          </w:rPr>
          <w:delText xml:space="preserve">. </w:delText>
        </w:r>
      </w:del>
    </w:p>
    <w:p w14:paraId="23BB9B88" w14:textId="6A898299" w:rsidR="00FD06A7" w:rsidRPr="00901A33" w:rsidDel="00B86B04" w:rsidRDefault="00FD06A7" w:rsidP="00A35B76">
      <w:pPr>
        <w:pStyle w:val="11"/>
        <w:tabs>
          <w:tab w:val="left" w:pos="1088"/>
        </w:tabs>
        <w:spacing w:before="0" w:after="120" w:line="360" w:lineRule="auto"/>
        <w:ind w:left="1089" w:firstLine="0"/>
        <w:rPr>
          <w:del w:id="4596" w:author="אופיר טל" w:date="2021-12-14T14:03:00Z"/>
          <w:rStyle w:val="emailstyle17"/>
          <w:rFonts w:ascii="Times New Roman" w:hAnsi="Times New Roman" w:cs="David"/>
          <w:color w:val="auto"/>
          <w:rtl/>
        </w:rPr>
      </w:pPr>
      <w:del w:id="4597" w:author="אופיר טל" w:date="2021-12-14T14:03:00Z">
        <w:r w:rsidRPr="00901A33" w:rsidDel="00B86B04">
          <w:rPr>
            <w:rStyle w:val="emailstyle17"/>
            <w:rFonts w:ascii="Times New Roman" w:hAnsi="Times New Roman" w:cs="David" w:hint="cs"/>
            <w:color w:val="auto"/>
            <w:rtl/>
          </w:rPr>
          <w:delText xml:space="preserve">כידוע, סעיף 18 לחוק הגימלאות הוא שקובע את חובת נציב שרות המדינה להחליט על יציאת עובד מדינה לקיצבה אם הגיע לגיל פרישה, כמשמעו בחוק גיל פרישה, תשס"ד </w:delText>
        </w:r>
        <w:r w:rsidRPr="00901A33" w:rsidDel="00B86B04">
          <w:rPr>
            <w:rStyle w:val="emailstyle17"/>
            <w:rFonts w:ascii="Times New Roman" w:hAnsi="Times New Roman" w:cs="David"/>
            <w:color w:val="auto"/>
            <w:rtl/>
          </w:rPr>
          <w:delText>–</w:delText>
        </w:r>
        <w:r w:rsidRPr="00901A33" w:rsidDel="00B86B04">
          <w:rPr>
            <w:rStyle w:val="emailstyle17"/>
            <w:rFonts w:ascii="Times New Roman" w:hAnsi="Times New Roman" w:cs="David" w:hint="cs"/>
            <w:color w:val="auto"/>
            <w:rtl/>
          </w:rPr>
          <w:delText xml:space="preserve"> 2004. </w:delText>
        </w:r>
        <w:r w:rsidRPr="00901A33" w:rsidDel="00B86B04">
          <w:rPr>
            <w:rStyle w:val="emailstyle17"/>
            <w:rFonts w:ascii="Times New Roman" w:hAnsi="Times New Roman" w:cs="David" w:hint="cs"/>
            <w:b/>
            <w:bCs/>
            <w:color w:val="auto"/>
            <w:rtl/>
          </w:rPr>
          <w:delText xml:space="preserve">משקבעה הנתבעת </w:delText>
        </w:r>
        <w:r w:rsidRPr="00901A33" w:rsidDel="00B86B04">
          <w:rPr>
            <w:rStyle w:val="emailstyle17"/>
            <w:rFonts w:ascii="Times New Roman" w:hAnsi="Times New Roman" w:cs="David"/>
            <w:b/>
            <w:bCs/>
            <w:color w:val="auto"/>
            <w:rtl/>
          </w:rPr>
          <w:delText>–</w:delText>
        </w:r>
        <w:r w:rsidRPr="00901A33" w:rsidDel="00B86B04">
          <w:rPr>
            <w:rStyle w:val="emailstyle17"/>
            <w:rFonts w:ascii="Times New Roman" w:hAnsi="Times New Roman" w:cs="David" w:hint="cs"/>
            <w:b/>
            <w:bCs/>
            <w:color w:val="auto"/>
            <w:rtl/>
          </w:rPr>
          <w:delText xml:space="preserve"> בחוזה אותו היא עצמה ערכה וניסחה - </w:delText>
        </w:r>
        <w:r w:rsidRPr="00C604ED" w:rsidDel="00B86B04">
          <w:rPr>
            <w:rStyle w:val="emailstyle17"/>
            <w:rFonts w:ascii="Times New Roman" w:hAnsi="Times New Roman" w:cs="David" w:hint="eastAsia"/>
            <w:b/>
            <w:bCs/>
            <w:color w:val="auto"/>
            <w:highlight w:val="yellow"/>
            <w:rtl/>
            <w:rPrChange w:id="4598" w:author="אביה שקורי" w:date="2021-12-08T16:58:00Z">
              <w:rPr>
                <w:rStyle w:val="emailstyle17"/>
                <w:rFonts w:ascii="Times New Roman" w:hAnsi="Times New Roman" w:cs="David" w:hint="eastAsia"/>
                <w:b/>
                <w:bCs/>
                <w:color w:val="auto"/>
                <w:rtl/>
              </w:rPr>
            </w:rPrChange>
          </w:rPr>
          <w:delText>כי</w:delText>
        </w:r>
        <w:r w:rsidRPr="00C604ED" w:rsidDel="00B86B04">
          <w:rPr>
            <w:rStyle w:val="emailstyle17"/>
            <w:rFonts w:ascii="Times New Roman" w:hAnsi="Times New Roman" w:cs="David"/>
            <w:b/>
            <w:bCs/>
            <w:color w:val="auto"/>
            <w:highlight w:val="yellow"/>
            <w:rtl/>
            <w:rPrChange w:id="4599" w:author="אביה שקורי" w:date="2021-12-08T16:58:00Z">
              <w:rPr>
                <w:rStyle w:val="emailstyle17"/>
                <w:rFonts w:ascii="Times New Roman" w:hAnsi="Times New Roman" w:cs="David"/>
                <w:b/>
                <w:bCs/>
                <w:color w:val="auto"/>
                <w:rtl/>
              </w:rPr>
            </w:rPrChange>
          </w:rPr>
          <w:delText xml:space="preserve"> חוק </w:delText>
        </w:r>
        <w:r w:rsidRPr="00C604ED" w:rsidDel="00B86B04">
          <w:rPr>
            <w:rStyle w:val="emailstyle17"/>
            <w:rFonts w:ascii="Times New Roman" w:hAnsi="Times New Roman" w:cs="David" w:hint="eastAsia"/>
            <w:b/>
            <w:bCs/>
            <w:color w:val="auto"/>
            <w:highlight w:val="yellow"/>
            <w:rtl/>
            <w:rPrChange w:id="4600" w:author="אביה שקורי" w:date="2021-12-08T16:58:00Z">
              <w:rPr>
                <w:rStyle w:val="emailstyle17"/>
                <w:rFonts w:ascii="Times New Roman" w:hAnsi="Times New Roman" w:cs="David" w:hint="eastAsia"/>
                <w:b/>
                <w:bCs/>
                <w:color w:val="auto"/>
                <w:rtl/>
              </w:rPr>
            </w:rPrChange>
          </w:rPr>
          <w:delText>הגימלאות</w:delText>
        </w:r>
        <w:r w:rsidRPr="00C604ED" w:rsidDel="00B86B04">
          <w:rPr>
            <w:rStyle w:val="emailstyle17"/>
            <w:rFonts w:ascii="Times New Roman" w:hAnsi="Times New Roman" w:cs="David"/>
            <w:b/>
            <w:bCs/>
            <w:color w:val="auto"/>
            <w:highlight w:val="yellow"/>
            <w:rtl/>
            <w:rPrChange w:id="4601" w:author="אביה שקורי" w:date="2021-12-08T16:58:00Z">
              <w:rPr>
                <w:rStyle w:val="emailstyle17"/>
                <w:rFonts w:ascii="Times New Roman" w:hAnsi="Times New Roman" w:cs="David"/>
                <w:b/>
                <w:bCs/>
                <w:color w:val="auto"/>
                <w:rtl/>
              </w:rPr>
            </w:rPrChange>
          </w:rPr>
          <w:delText xml:space="preserve"> אינו חל על התובע, הרי שנשמטה החובה להוציאו </w:delText>
        </w:r>
        <w:r w:rsidRPr="00C604ED" w:rsidDel="00B86B04">
          <w:rPr>
            <w:rStyle w:val="emailstyle17"/>
            <w:rFonts w:ascii="Times New Roman" w:hAnsi="Times New Roman" w:cs="David" w:hint="eastAsia"/>
            <w:b/>
            <w:bCs/>
            <w:color w:val="auto"/>
            <w:highlight w:val="yellow"/>
            <w:rtl/>
            <w:rPrChange w:id="4602" w:author="אביה שקורי" w:date="2021-12-08T16:58:00Z">
              <w:rPr>
                <w:rStyle w:val="emailstyle17"/>
                <w:rFonts w:ascii="Times New Roman" w:hAnsi="Times New Roman" w:cs="David" w:hint="eastAsia"/>
                <w:b/>
                <w:bCs/>
                <w:color w:val="auto"/>
                <w:rtl/>
              </w:rPr>
            </w:rPrChange>
          </w:rPr>
          <w:delText>לקיצבה</w:delText>
        </w:r>
        <w:r w:rsidRPr="00C604ED" w:rsidDel="00B86B04">
          <w:rPr>
            <w:rStyle w:val="emailstyle17"/>
            <w:rFonts w:ascii="Times New Roman" w:hAnsi="Times New Roman" w:cs="David"/>
            <w:b/>
            <w:bCs/>
            <w:color w:val="auto"/>
            <w:highlight w:val="yellow"/>
            <w:rtl/>
            <w:rPrChange w:id="4603" w:author="אביה שקורי" w:date="2021-12-08T16:58:00Z">
              <w:rPr>
                <w:rStyle w:val="emailstyle17"/>
                <w:rFonts w:ascii="Times New Roman" w:hAnsi="Times New Roman" w:cs="David"/>
                <w:b/>
                <w:bCs/>
                <w:color w:val="auto"/>
                <w:rtl/>
              </w:rPr>
            </w:rPrChange>
          </w:rPr>
          <w:delText xml:space="preserve"> בגיל הפרישה</w:delText>
        </w:r>
        <w:r w:rsidRPr="00C604ED" w:rsidDel="00B86B04">
          <w:rPr>
            <w:rStyle w:val="emailstyle17"/>
            <w:rFonts w:ascii="Times New Roman" w:hAnsi="Times New Roman" w:cs="David"/>
            <w:color w:val="auto"/>
            <w:highlight w:val="yellow"/>
            <w:rtl/>
            <w:rPrChange w:id="4604" w:author="אביה שקורי" w:date="2021-12-08T16:58:00Z">
              <w:rPr>
                <w:rStyle w:val="emailstyle17"/>
                <w:rFonts w:ascii="Times New Roman" w:hAnsi="Times New Roman" w:cs="David"/>
                <w:color w:val="auto"/>
                <w:rtl/>
              </w:rPr>
            </w:rPrChange>
          </w:rPr>
          <w:delText>.</w:delText>
        </w:r>
        <w:r w:rsidRPr="00901A33" w:rsidDel="00B86B04">
          <w:rPr>
            <w:rStyle w:val="emailstyle17"/>
            <w:rFonts w:ascii="Times New Roman" w:hAnsi="Times New Roman" w:cs="David" w:hint="cs"/>
            <w:color w:val="auto"/>
            <w:rtl/>
          </w:rPr>
          <w:delText xml:space="preserve"> </w:delText>
        </w:r>
      </w:del>
    </w:p>
    <w:p w14:paraId="125E3247" w14:textId="4ED008C1" w:rsidR="007D3355" w:rsidRPr="00901A33" w:rsidDel="00B86B04" w:rsidRDefault="00FD06A7" w:rsidP="0069718D">
      <w:pPr>
        <w:pStyle w:val="11"/>
        <w:tabs>
          <w:tab w:val="left" w:pos="1088"/>
        </w:tabs>
        <w:spacing w:before="0" w:after="120" w:line="360" w:lineRule="auto"/>
        <w:ind w:left="1089" w:firstLine="0"/>
        <w:rPr>
          <w:del w:id="4605" w:author="אופיר טל" w:date="2021-12-14T14:03:00Z"/>
          <w:rStyle w:val="emailstyle17"/>
          <w:rFonts w:ascii="Times New Roman" w:hAnsi="Times New Roman" w:cs="David"/>
          <w:color w:val="auto"/>
          <w:rtl/>
        </w:rPr>
      </w:pPr>
      <w:del w:id="4606" w:author="אופיר טל" w:date="2021-12-14T14:03:00Z">
        <w:r w:rsidRPr="00901A33" w:rsidDel="00B86B04">
          <w:rPr>
            <w:rStyle w:val="emailstyle17"/>
            <w:rFonts w:ascii="Times New Roman" w:hAnsi="Times New Roman" w:cs="David" w:hint="cs"/>
            <w:color w:val="auto"/>
            <w:rtl/>
          </w:rPr>
          <w:delText xml:space="preserve">בהקשר זה נזכיר כי חוק גיל פרישה </w:delText>
        </w:r>
        <w:r w:rsidRPr="00901A33" w:rsidDel="00B86B04">
          <w:rPr>
            <w:rStyle w:val="emailstyle17"/>
            <w:rFonts w:ascii="Times New Roman" w:hAnsi="Times New Roman" w:cs="David" w:hint="cs"/>
            <w:b/>
            <w:bCs/>
            <w:color w:val="auto"/>
            <w:u w:val="single"/>
            <w:rtl/>
          </w:rPr>
          <w:delText>מאפשר</w:delText>
        </w:r>
        <w:r w:rsidRPr="00901A33" w:rsidDel="00B86B04">
          <w:rPr>
            <w:rStyle w:val="emailstyle17"/>
            <w:rFonts w:ascii="Times New Roman" w:hAnsi="Times New Roman" w:cs="David" w:hint="cs"/>
            <w:color w:val="auto"/>
            <w:rtl/>
          </w:rPr>
          <w:delText xml:space="preserve"> הוצאת עובד לגימלאות בגיל פרישה, אך </w:delText>
        </w:r>
        <w:r w:rsidRPr="00901A33" w:rsidDel="00B86B04">
          <w:rPr>
            <w:rStyle w:val="emailstyle17"/>
            <w:rFonts w:ascii="Times New Roman" w:hAnsi="Times New Roman" w:cs="David" w:hint="cs"/>
            <w:b/>
            <w:bCs/>
            <w:color w:val="auto"/>
            <w:u w:val="single"/>
            <w:rtl/>
          </w:rPr>
          <w:delText>אינו מחייב</w:delText>
        </w:r>
        <w:r w:rsidRPr="00901A33" w:rsidDel="00B86B04">
          <w:rPr>
            <w:rStyle w:val="emailstyle17"/>
            <w:rFonts w:ascii="Times New Roman" w:hAnsi="Times New Roman" w:cs="David" w:hint="cs"/>
            <w:color w:val="auto"/>
            <w:rtl/>
          </w:rPr>
          <w:delText xml:space="preserve"> פרישה בגיל זה, ועל כן לא היתה חובה להוציא את התובע לגימלאות.</w:delText>
        </w:r>
        <w:r w:rsidR="00AA1069" w:rsidRPr="00901A33" w:rsidDel="00B86B04">
          <w:rPr>
            <w:rStyle w:val="emailstyle17"/>
            <w:rFonts w:ascii="Times New Roman" w:hAnsi="Times New Roman" w:cs="David" w:hint="cs"/>
            <w:color w:val="auto"/>
            <w:rtl/>
          </w:rPr>
          <w:delText xml:space="preserve"> </w:delText>
        </w:r>
      </w:del>
    </w:p>
    <w:p w14:paraId="699E4F78" w14:textId="7F39CDE1" w:rsidR="00274D64" w:rsidRPr="00901A33" w:rsidDel="00B86B04" w:rsidRDefault="0036443D" w:rsidP="002E5E84">
      <w:pPr>
        <w:pStyle w:val="11"/>
        <w:tabs>
          <w:tab w:val="left" w:pos="1088"/>
        </w:tabs>
        <w:spacing w:before="0" w:after="120" w:line="360" w:lineRule="auto"/>
        <w:ind w:left="1089" w:firstLine="0"/>
        <w:rPr>
          <w:del w:id="4607" w:author="אופיר טל" w:date="2021-12-14T14:03:00Z"/>
          <w:rStyle w:val="emailstyle17"/>
          <w:rFonts w:ascii="Times New Roman" w:hAnsi="Times New Roman" w:cs="David"/>
          <w:color w:val="auto"/>
          <w:rtl/>
        </w:rPr>
      </w:pPr>
      <w:del w:id="4608" w:author="אופיר טל" w:date="2021-12-14T14:03:00Z">
        <w:r w:rsidRPr="00901A33" w:rsidDel="00B86B04">
          <w:rPr>
            <w:rStyle w:val="emailstyle17"/>
            <w:rFonts w:ascii="Times New Roman" w:hAnsi="Times New Roman" w:cs="David" w:hint="cs"/>
            <w:color w:val="auto"/>
            <w:rtl/>
          </w:rPr>
          <w:delText>בדומה לכך,</w:delText>
        </w:r>
        <w:r w:rsidR="003E44F5" w:rsidRPr="00901A33" w:rsidDel="00B86B04">
          <w:rPr>
            <w:rStyle w:val="emailstyle17"/>
            <w:rFonts w:ascii="Times New Roman" w:hAnsi="Times New Roman" w:cs="David" w:hint="cs"/>
            <w:color w:val="auto"/>
            <w:rtl/>
          </w:rPr>
          <w:delText xml:space="preserve"> גם </w:delText>
        </w:r>
        <w:r w:rsidR="00274D64" w:rsidRPr="00901A33" w:rsidDel="00B86B04">
          <w:rPr>
            <w:rStyle w:val="emailstyle17"/>
            <w:rFonts w:ascii="Times New Roman" w:hAnsi="Times New Roman" w:cs="David" w:hint="cs"/>
            <w:color w:val="auto"/>
            <w:rtl/>
          </w:rPr>
          <w:delText>חוק הגימלאות</w:delText>
        </w:r>
        <w:r w:rsidR="003E44F5"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color w:val="auto"/>
            <w:rtl/>
          </w:rPr>
          <w:delText xml:space="preserve">(סעיף 18) </w:delText>
        </w:r>
        <w:r w:rsidR="003E44F5" w:rsidRPr="00901A33" w:rsidDel="00B86B04">
          <w:rPr>
            <w:rStyle w:val="emailstyle17"/>
            <w:rFonts w:ascii="Times New Roman" w:hAnsi="Times New Roman" w:cs="David" w:hint="cs"/>
            <w:color w:val="auto"/>
            <w:rtl/>
          </w:rPr>
          <w:delText xml:space="preserve">קובע כי </w:delText>
        </w:r>
        <w:r w:rsidR="003E44F5" w:rsidRPr="00901A33" w:rsidDel="00B86B04">
          <w:rPr>
            <w:rStyle w:val="emailstyle17"/>
            <w:rFonts w:ascii="Times New Roman" w:hAnsi="Times New Roman" w:cs="David" w:hint="eastAsia"/>
            <w:b/>
            <w:bCs/>
            <w:color w:val="auto"/>
            <w:rtl/>
          </w:rPr>
          <w:delText>נציב</w:delText>
        </w:r>
        <w:r w:rsidR="003E44F5" w:rsidRPr="00901A33" w:rsidDel="00B86B04">
          <w:rPr>
            <w:rStyle w:val="emailstyle17"/>
            <w:rFonts w:ascii="Times New Roman" w:hAnsi="Times New Roman" w:cs="David"/>
            <w:b/>
            <w:bCs/>
            <w:color w:val="auto"/>
            <w:rtl/>
          </w:rPr>
          <w:delText xml:space="preserve"> </w:delText>
        </w:r>
        <w:r w:rsidR="003E44F5" w:rsidRPr="00901A33" w:rsidDel="00B86B04">
          <w:rPr>
            <w:rStyle w:val="emailstyle17"/>
            <w:rFonts w:ascii="Times New Roman" w:hAnsi="Times New Roman" w:cs="David" w:hint="eastAsia"/>
            <w:b/>
            <w:bCs/>
            <w:color w:val="auto"/>
            <w:rtl/>
          </w:rPr>
          <w:delText>שרות</w:delText>
        </w:r>
        <w:r w:rsidR="003E44F5" w:rsidRPr="00901A33" w:rsidDel="00B86B04">
          <w:rPr>
            <w:rStyle w:val="emailstyle17"/>
            <w:rFonts w:ascii="Times New Roman" w:hAnsi="Times New Roman" w:cs="David"/>
            <w:b/>
            <w:bCs/>
            <w:color w:val="auto"/>
            <w:rtl/>
          </w:rPr>
          <w:delText xml:space="preserve"> </w:delText>
        </w:r>
        <w:r w:rsidR="003E44F5" w:rsidRPr="00901A33" w:rsidDel="00B86B04">
          <w:rPr>
            <w:rStyle w:val="emailstyle17"/>
            <w:rFonts w:ascii="Times New Roman" w:hAnsi="Times New Roman" w:cs="David" w:hint="eastAsia"/>
            <w:b/>
            <w:bCs/>
            <w:color w:val="auto"/>
            <w:rtl/>
          </w:rPr>
          <w:delText>המדינה</w:delText>
        </w:r>
        <w:r w:rsidR="003E44F5" w:rsidRPr="00901A33" w:rsidDel="00B86B04">
          <w:rPr>
            <w:rStyle w:val="emailstyle17"/>
            <w:rFonts w:ascii="Times New Roman" w:hAnsi="Times New Roman" w:cs="David"/>
            <w:b/>
            <w:bCs/>
            <w:color w:val="auto"/>
            <w:rtl/>
          </w:rPr>
          <w:delText xml:space="preserve"> רשאי,</w:delText>
        </w:r>
        <w:r w:rsidR="00274D64" w:rsidRPr="00901A33" w:rsidDel="00B86B04">
          <w:rPr>
            <w:rStyle w:val="emailstyle17"/>
            <w:rFonts w:ascii="Times New Roman" w:hAnsi="Times New Roman" w:cs="David" w:hint="cs"/>
            <w:color w:val="auto"/>
            <w:rtl/>
          </w:rPr>
          <w:delText xml:space="preserve"> בהסכמת העובד, </w:delText>
        </w:r>
        <w:r w:rsidR="00274D64" w:rsidRPr="00901A33" w:rsidDel="00B86B04">
          <w:rPr>
            <w:rStyle w:val="emailstyle17"/>
            <w:rFonts w:ascii="Times New Roman" w:hAnsi="Times New Roman" w:cs="David" w:hint="eastAsia"/>
            <w:b/>
            <w:bCs/>
            <w:color w:val="auto"/>
            <w:rtl/>
          </w:rPr>
          <w:delText>להאריך</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את</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המשך</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העסקתו</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של</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עובד</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מעבר</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לגיל</w:delText>
        </w:r>
        <w:r w:rsidR="00274D64" w:rsidRPr="00901A33" w:rsidDel="00B86B04">
          <w:rPr>
            <w:rStyle w:val="emailstyle17"/>
            <w:rFonts w:ascii="Times New Roman" w:hAnsi="Times New Roman" w:cs="David"/>
            <w:b/>
            <w:bCs/>
            <w:color w:val="auto"/>
            <w:rtl/>
          </w:rPr>
          <w:delText xml:space="preserve"> </w:delText>
        </w:r>
        <w:r w:rsidR="00274D64" w:rsidRPr="00901A33" w:rsidDel="00B86B04">
          <w:rPr>
            <w:rStyle w:val="emailstyle17"/>
            <w:rFonts w:ascii="Times New Roman" w:hAnsi="Times New Roman" w:cs="David" w:hint="eastAsia"/>
            <w:b/>
            <w:bCs/>
            <w:color w:val="auto"/>
            <w:rtl/>
          </w:rPr>
          <w:delText>הפרישה</w:delText>
        </w:r>
        <w:r w:rsidR="00274D64" w:rsidRPr="00901A33" w:rsidDel="00B86B04">
          <w:rPr>
            <w:rStyle w:val="emailstyle17"/>
            <w:rFonts w:ascii="Times New Roman" w:hAnsi="Times New Roman" w:cs="David" w:hint="cs"/>
            <w:color w:val="auto"/>
            <w:rtl/>
          </w:rPr>
          <w:delText>.</w:delText>
        </w:r>
      </w:del>
    </w:p>
    <w:p w14:paraId="153137E7" w14:textId="26F0EB22" w:rsidR="00FD06A7" w:rsidRPr="00901A33" w:rsidDel="00B86B04" w:rsidRDefault="00AA1069" w:rsidP="00A35B76">
      <w:pPr>
        <w:pStyle w:val="11"/>
        <w:tabs>
          <w:tab w:val="left" w:pos="1088"/>
        </w:tabs>
        <w:spacing w:before="0" w:after="240" w:line="360" w:lineRule="auto"/>
        <w:ind w:left="1088" w:firstLine="0"/>
        <w:rPr>
          <w:del w:id="4609" w:author="אופיר טל" w:date="2021-12-14T14:03:00Z"/>
          <w:rStyle w:val="emailstyle17"/>
          <w:rFonts w:ascii="Times New Roman" w:hAnsi="Times New Roman" w:cs="David"/>
          <w:color w:val="auto"/>
          <w:rtl/>
        </w:rPr>
      </w:pPr>
      <w:del w:id="4610" w:author="אופיר טל" w:date="2021-12-14T14:03:00Z">
        <w:r w:rsidRPr="00901A33" w:rsidDel="00B86B04">
          <w:rPr>
            <w:rStyle w:val="emailstyle17"/>
            <w:rFonts w:ascii="Times New Roman" w:hAnsi="Times New Roman" w:cs="David" w:hint="cs"/>
            <w:color w:val="auto"/>
            <w:rtl/>
          </w:rPr>
          <w:delText xml:space="preserve">בהתאם, ומאחר </w:delText>
        </w:r>
        <w:r w:rsidR="00FD06A7" w:rsidRPr="00901A33" w:rsidDel="00B86B04">
          <w:rPr>
            <w:rStyle w:val="emailstyle17"/>
            <w:rFonts w:ascii="Times New Roman" w:hAnsi="Times New Roman" w:cs="David" w:hint="cs"/>
            <w:color w:val="auto"/>
            <w:rtl/>
          </w:rPr>
          <w:delText xml:space="preserve">שהחוזה </w:delText>
        </w:r>
        <w:r w:rsidRPr="00901A33" w:rsidDel="00B86B04">
          <w:rPr>
            <w:rStyle w:val="emailstyle17"/>
            <w:rFonts w:ascii="Times New Roman" w:hAnsi="Times New Roman" w:cs="David" w:hint="cs"/>
            <w:color w:val="auto"/>
            <w:rtl/>
          </w:rPr>
          <w:delText xml:space="preserve">של התובע </w:delText>
        </w:r>
        <w:r w:rsidR="00FD06A7" w:rsidRPr="00901A33" w:rsidDel="00B86B04">
          <w:rPr>
            <w:rStyle w:val="emailstyle17"/>
            <w:rFonts w:ascii="Times New Roman" w:hAnsi="Times New Roman" w:cs="David" w:hint="cs"/>
            <w:color w:val="auto"/>
            <w:rtl/>
          </w:rPr>
          <w:delText xml:space="preserve">הוארך ב-2010 לארבע שנים מלאות, עד לשנת 2014 (ולא </w:delText>
        </w:r>
        <w:r w:rsidR="00441213" w:rsidRPr="00901A33" w:rsidDel="00B86B04">
          <w:rPr>
            <w:rStyle w:val="emailstyle17"/>
            <w:rFonts w:ascii="Times New Roman" w:hAnsi="Times New Roman" w:cs="David" w:hint="cs"/>
            <w:color w:val="auto"/>
            <w:rtl/>
          </w:rPr>
          <w:delText xml:space="preserve">רק </w:delText>
        </w:r>
        <w:r w:rsidR="00FD06A7" w:rsidRPr="00901A33" w:rsidDel="00B86B04">
          <w:rPr>
            <w:rStyle w:val="emailstyle17"/>
            <w:rFonts w:ascii="Times New Roman" w:hAnsi="Times New Roman" w:cs="David" w:hint="cs"/>
            <w:color w:val="auto"/>
            <w:rtl/>
          </w:rPr>
          <w:delText xml:space="preserve">עד הגיעו של התובע לגיל 67, בשנת 2012), הרי </w:delText>
        </w:r>
        <w:r w:rsidRPr="00901A33" w:rsidDel="00B86B04">
          <w:rPr>
            <w:rStyle w:val="emailstyle17"/>
            <w:rFonts w:ascii="Times New Roman" w:hAnsi="Times New Roman" w:cs="David" w:hint="cs"/>
            <w:color w:val="auto"/>
            <w:rtl/>
          </w:rPr>
          <w:delText xml:space="preserve">שלתובע </w:delText>
        </w:r>
        <w:r w:rsidR="0036443D" w:rsidRPr="00901A33" w:rsidDel="00B86B04">
          <w:rPr>
            <w:rStyle w:val="emailstyle17"/>
            <w:rFonts w:ascii="Times New Roman" w:hAnsi="Times New Roman" w:cs="David" w:hint="cs"/>
            <w:color w:val="auto"/>
            <w:rtl/>
          </w:rPr>
          <w:delText xml:space="preserve">קמה </w:delText>
        </w:r>
        <w:r w:rsidRPr="00901A33" w:rsidDel="00B86B04">
          <w:rPr>
            <w:rStyle w:val="emailstyle17"/>
            <w:rFonts w:ascii="Times New Roman" w:hAnsi="Times New Roman" w:cs="David" w:hint="cs"/>
            <w:color w:val="auto"/>
            <w:rtl/>
          </w:rPr>
          <w:delText xml:space="preserve">זכות לעבוד </w:delText>
        </w:r>
        <w:r w:rsidR="005249AE" w:rsidRPr="00901A33" w:rsidDel="00B86B04">
          <w:rPr>
            <w:rStyle w:val="emailstyle17"/>
            <w:rFonts w:ascii="Times New Roman" w:hAnsi="Times New Roman" w:cs="David" w:hint="eastAsia"/>
            <w:color w:val="auto"/>
            <w:rtl/>
          </w:rPr>
          <w:delText>ולקבל</w:delText>
        </w:r>
        <w:r w:rsidR="005249AE" w:rsidRPr="00901A33" w:rsidDel="00B86B04">
          <w:rPr>
            <w:rStyle w:val="emailstyle17"/>
            <w:rFonts w:ascii="Times New Roman" w:hAnsi="Times New Roman" w:cs="David"/>
            <w:color w:val="auto"/>
            <w:rtl/>
          </w:rPr>
          <w:delText xml:space="preserve"> </w:delText>
        </w:r>
        <w:r w:rsidR="005249AE" w:rsidRPr="00901A33" w:rsidDel="00B86B04">
          <w:rPr>
            <w:rStyle w:val="emailstyle17"/>
            <w:rFonts w:ascii="Times New Roman" w:hAnsi="Times New Roman" w:cs="David" w:hint="eastAsia"/>
            <w:color w:val="auto"/>
            <w:rtl/>
          </w:rPr>
          <w:delText>את</w:delText>
        </w:r>
        <w:r w:rsidR="005249AE" w:rsidRPr="00901A33" w:rsidDel="00B86B04">
          <w:rPr>
            <w:rStyle w:val="emailstyle17"/>
            <w:rFonts w:ascii="Times New Roman" w:hAnsi="Times New Roman" w:cs="David"/>
            <w:color w:val="auto"/>
            <w:rtl/>
          </w:rPr>
          <w:delText xml:space="preserve"> </w:delText>
        </w:r>
        <w:r w:rsidR="00E90066" w:rsidRPr="00901A33" w:rsidDel="00B86B04">
          <w:rPr>
            <w:rStyle w:val="emailstyle17"/>
            <w:rFonts w:ascii="Times New Roman" w:hAnsi="Times New Roman" w:cs="David" w:hint="cs"/>
            <w:color w:val="auto"/>
            <w:rtl/>
          </w:rPr>
          <w:delText xml:space="preserve">מלוא </w:delText>
        </w:r>
        <w:r w:rsidR="005249AE" w:rsidRPr="00901A33" w:rsidDel="00B86B04">
          <w:rPr>
            <w:rStyle w:val="emailstyle17"/>
            <w:rFonts w:ascii="Times New Roman" w:hAnsi="Times New Roman" w:cs="David" w:hint="eastAsia"/>
            <w:color w:val="auto"/>
            <w:rtl/>
          </w:rPr>
          <w:delText>שכרו</w:delText>
        </w:r>
        <w:r w:rsidR="005F034D" w:rsidRPr="00901A33" w:rsidDel="00B86B04">
          <w:rPr>
            <w:rStyle w:val="emailstyle17"/>
            <w:rFonts w:ascii="Times New Roman" w:hAnsi="Times New Roman" w:cs="David" w:hint="cs"/>
            <w:color w:val="auto"/>
            <w:rtl/>
          </w:rPr>
          <w:delText>,</w:delText>
        </w:r>
        <w:r w:rsidR="005249AE" w:rsidRPr="00901A33" w:rsidDel="00B86B04">
          <w:rPr>
            <w:rStyle w:val="emailstyle17"/>
            <w:rFonts w:ascii="Times New Roman" w:hAnsi="Times New Roman" w:cs="David" w:hint="cs"/>
            <w:color w:val="auto"/>
            <w:rtl/>
          </w:rPr>
          <w:delText xml:space="preserve"> </w:delText>
        </w:r>
        <w:r w:rsidR="00E90066" w:rsidRPr="00901A33" w:rsidDel="00B86B04">
          <w:rPr>
            <w:rStyle w:val="emailstyle17"/>
            <w:rFonts w:ascii="Times New Roman" w:hAnsi="Times New Roman" w:cs="David" w:hint="cs"/>
            <w:color w:val="auto"/>
            <w:rtl/>
          </w:rPr>
          <w:delText>על כל מרכיביו</w:delText>
        </w:r>
        <w:r w:rsidR="005F034D" w:rsidRPr="00901A33" w:rsidDel="00B86B04">
          <w:rPr>
            <w:rStyle w:val="emailstyle17"/>
            <w:rFonts w:ascii="Times New Roman" w:hAnsi="Times New Roman" w:cs="David" w:hint="cs"/>
            <w:color w:val="auto"/>
            <w:rtl/>
          </w:rPr>
          <w:delText>,</w:delText>
        </w:r>
        <w:r w:rsidR="00E90066" w:rsidRPr="00901A33" w:rsidDel="00B86B04">
          <w:rPr>
            <w:rStyle w:val="emailstyle17"/>
            <w:rFonts w:ascii="Times New Roman" w:hAnsi="Times New Roman" w:cs="David" w:hint="cs"/>
            <w:color w:val="auto"/>
            <w:rtl/>
          </w:rPr>
          <w:delText xml:space="preserve"> </w:delText>
        </w:r>
        <w:r w:rsidRPr="00901A33" w:rsidDel="00B86B04">
          <w:rPr>
            <w:rStyle w:val="emailstyle17"/>
            <w:rFonts w:ascii="Times New Roman" w:hAnsi="Times New Roman" w:cs="David" w:hint="cs"/>
            <w:color w:val="auto"/>
            <w:rtl/>
          </w:rPr>
          <w:delText>עד תום תקופת החוזה</w:delText>
        </w:r>
        <w:r w:rsidR="0036443D" w:rsidRPr="00901A33" w:rsidDel="00B86B04">
          <w:rPr>
            <w:rStyle w:val="emailstyle17"/>
            <w:rFonts w:ascii="Times New Roman" w:hAnsi="Times New Roman" w:cs="David" w:hint="cs"/>
            <w:color w:val="auto"/>
            <w:rtl/>
          </w:rPr>
          <w:delText xml:space="preserve">  ב-31.3.2014.</w:delText>
        </w:r>
      </w:del>
    </w:p>
    <w:p w14:paraId="1C3A64D3" w14:textId="69171504" w:rsidR="00FD06A7" w:rsidRDefault="00FD06A7">
      <w:pPr>
        <w:pStyle w:val="11"/>
        <w:numPr>
          <w:ilvl w:val="0"/>
          <w:numId w:val="60"/>
        </w:numPr>
        <w:spacing w:before="0" w:after="240" w:line="360" w:lineRule="auto"/>
        <w:ind w:left="510" w:hanging="425"/>
        <w:rPr>
          <w:rStyle w:val="emailstyle17"/>
          <w:rFonts w:cs="David"/>
          <w:color w:val="auto"/>
          <w:sz w:val="22"/>
        </w:rPr>
        <w:pPrChange w:id="4611" w:author="אופיר טל" w:date="2021-12-14T14:04:00Z">
          <w:pPr>
            <w:pStyle w:val="11"/>
            <w:numPr>
              <w:numId w:val="47"/>
            </w:numPr>
            <w:tabs>
              <w:tab w:val="num" w:pos="502"/>
            </w:tabs>
            <w:spacing w:before="0" w:after="240" w:line="360" w:lineRule="auto"/>
            <w:ind w:left="510" w:right="360" w:hanging="425"/>
          </w:pPr>
        </w:pPrChange>
      </w:pPr>
      <w:del w:id="4612" w:author="אופיר טל" w:date="2021-12-14T14:03:00Z">
        <w:r w:rsidRPr="00A81302" w:rsidDel="00B86B04">
          <w:rPr>
            <w:rStyle w:val="emailstyle17"/>
            <w:rFonts w:cs="David" w:hint="cs"/>
            <w:color w:val="auto"/>
            <w:sz w:val="22"/>
            <w:rtl/>
          </w:rPr>
          <w:delText xml:space="preserve">ומעבר לנושאים אלה, נבהיר כבר עתה כי </w:delText>
        </w:r>
      </w:del>
      <w:del w:id="4613" w:author="אופיר טל" w:date="2021-12-09T09:37:00Z">
        <w:r w:rsidRPr="00C604ED" w:rsidDel="00EC04F3">
          <w:rPr>
            <w:rStyle w:val="emailstyle17"/>
            <w:rFonts w:cs="David" w:hint="eastAsia"/>
            <w:b/>
            <w:bCs/>
            <w:color w:val="auto"/>
            <w:sz w:val="22"/>
            <w:highlight w:val="yellow"/>
            <w:rtl/>
            <w:rPrChange w:id="4614" w:author="אביה שקורי" w:date="2021-12-08T16:58:00Z">
              <w:rPr>
                <w:rStyle w:val="emailstyle17"/>
                <w:rFonts w:cs="David" w:hint="eastAsia"/>
                <w:b/>
                <w:bCs/>
                <w:color w:val="auto"/>
                <w:sz w:val="22"/>
                <w:rtl/>
              </w:rPr>
            </w:rPrChange>
          </w:rPr>
          <w:delText>מאחר</w:delText>
        </w:r>
        <w:r w:rsidRPr="00C604ED" w:rsidDel="00EC04F3">
          <w:rPr>
            <w:rStyle w:val="emailstyle17"/>
            <w:rFonts w:cs="David"/>
            <w:b/>
            <w:bCs/>
            <w:color w:val="auto"/>
            <w:sz w:val="22"/>
            <w:highlight w:val="yellow"/>
            <w:rtl/>
            <w:rPrChange w:id="4615" w:author="אביה שקורי" w:date="2021-12-08T16:58:00Z">
              <w:rPr>
                <w:rStyle w:val="emailstyle17"/>
                <w:rFonts w:cs="David"/>
                <w:b/>
                <w:bCs/>
                <w:color w:val="auto"/>
                <w:sz w:val="22"/>
                <w:rtl/>
              </w:rPr>
            </w:rPrChange>
          </w:rPr>
          <w:delText xml:space="preserve"> </w:delText>
        </w:r>
      </w:del>
      <w:del w:id="4616" w:author="אופיר טל" w:date="2021-12-14T14:03:00Z">
        <w:r w:rsidRPr="00C604ED" w:rsidDel="00B86B04">
          <w:rPr>
            <w:rStyle w:val="emailstyle17"/>
            <w:rFonts w:cs="David"/>
            <w:b/>
            <w:bCs/>
            <w:color w:val="auto"/>
            <w:sz w:val="22"/>
            <w:highlight w:val="yellow"/>
            <w:rtl/>
            <w:rPrChange w:id="4617" w:author="אביה שקורי" w:date="2021-12-08T16:58:00Z">
              <w:rPr>
                <w:rStyle w:val="emailstyle17"/>
                <w:rFonts w:cs="David"/>
                <w:b/>
                <w:bCs/>
                <w:color w:val="auto"/>
                <w:sz w:val="22"/>
                <w:rtl/>
              </w:rPr>
            </w:rPrChange>
          </w:rPr>
          <w:delText xml:space="preserve">שחוק </w:delText>
        </w:r>
        <w:r w:rsidRPr="00C604ED" w:rsidDel="00B86B04">
          <w:rPr>
            <w:rStyle w:val="emailstyle17"/>
            <w:rFonts w:cs="David" w:hint="eastAsia"/>
            <w:b/>
            <w:bCs/>
            <w:color w:val="auto"/>
            <w:sz w:val="22"/>
            <w:highlight w:val="yellow"/>
            <w:rtl/>
            <w:rPrChange w:id="4618" w:author="אביה שקורי" w:date="2021-12-08T16:58:00Z">
              <w:rPr>
                <w:rStyle w:val="emailstyle17"/>
                <w:rFonts w:cs="David" w:hint="eastAsia"/>
                <w:b/>
                <w:bCs/>
                <w:color w:val="auto"/>
                <w:sz w:val="22"/>
                <w:rtl/>
              </w:rPr>
            </w:rPrChange>
          </w:rPr>
          <w:delText>הגימלאות</w:delText>
        </w:r>
        <w:r w:rsidRPr="00C604ED" w:rsidDel="00B86B04">
          <w:rPr>
            <w:rStyle w:val="emailstyle17"/>
            <w:rFonts w:cs="David"/>
            <w:b/>
            <w:bCs/>
            <w:color w:val="auto"/>
            <w:sz w:val="22"/>
            <w:highlight w:val="yellow"/>
            <w:rtl/>
            <w:rPrChange w:id="4619"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u w:val="single"/>
            <w:rtl/>
            <w:rPrChange w:id="4620" w:author="אביה שקורי" w:date="2021-12-08T16:58:00Z">
              <w:rPr>
                <w:rStyle w:val="emailstyle17"/>
                <w:rFonts w:cs="David" w:hint="eastAsia"/>
                <w:b/>
                <w:bCs/>
                <w:color w:val="auto"/>
                <w:sz w:val="22"/>
                <w:u w:val="single"/>
                <w:rtl/>
              </w:rPr>
            </w:rPrChange>
          </w:rPr>
          <w:delText>אינו</w:delText>
        </w:r>
        <w:r w:rsidRPr="00C604ED" w:rsidDel="00B86B04">
          <w:rPr>
            <w:rStyle w:val="emailstyle17"/>
            <w:rFonts w:cs="David"/>
            <w:b/>
            <w:bCs/>
            <w:color w:val="auto"/>
            <w:sz w:val="22"/>
            <w:highlight w:val="yellow"/>
            <w:rtl/>
            <w:rPrChange w:id="4621" w:author="אביה שקורי" w:date="2021-12-08T16:58:00Z">
              <w:rPr>
                <w:rStyle w:val="emailstyle17"/>
                <w:rFonts w:cs="David"/>
                <w:b/>
                <w:bCs/>
                <w:color w:val="auto"/>
                <w:sz w:val="22"/>
                <w:rtl/>
              </w:rPr>
            </w:rPrChange>
          </w:rPr>
          <w:delText xml:space="preserve"> חל על</w:delText>
        </w:r>
      </w:del>
      <w:del w:id="4622" w:author="אופיר טל" w:date="2021-12-09T09:37:00Z">
        <w:r w:rsidRPr="00C604ED" w:rsidDel="00EC04F3">
          <w:rPr>
            <w:rStyle w:val="emailstyle17"/>
            <w:rFonts w:cs="David"/>
            <w:b/>
            <w:bCs/>
            <w:color w:val="auto"/>
            <w:sz w:val="22"/>
            <w:highlight w:val="yellow"/>
            <w:rtl/>
            <w:rPrChange w:id="4623" w:author="אביה שקורי" w:date="2021-12-08T16:58:00Z">
              <w:rPr>
                <w:rStyle w:val="emailstyle17"/>
                <w:rFonts w:cs="David"/>
                <w:b/>
                <w:bCs/>
                <w:color w:val="auto"/>
                <w:sz w:val="22"/>
                <w:rtl/>
              </w:rPr>
            </w:rPrChange>
          </w:rPr>
          <w:delText xml:space="preserve"> התובע</w:delText>
        </w:r>
      </w:del>
      <w:del w:id="4624" w:author="אופיר טל" w:date="2021-12-14T14:03:00Z">
        <w:r w:rsidRPr="00C604ED" w:rsidDel="00B86B04">
          <w:rPr>
            <w:rStyle w:val="emailstyle17"/>
            <w:rFonts w:cs="David"/>
            <w:b/>
            <w:bCs/>
            <w:color w:val="auto"/>
            <w:sz w:val="22"/>
            <w:highlight w:val="yellow"/>
            <w:rtl/>
            <w:rPrChange w:id="4625" w:author="אביה שקורי" w:date="2021-12-08T16:58:00Z">
              <w:rPr>
                <w:rStyle w:val="emailstyle17"/>
                <w:rFonts w:cs="David"/>
                <w:b/>
                <w:bCs/>
                <w:color w:val="auto"/>
                <w:sz w:val="22"/>
                <w:rtl/>
              </w:rPr>
            </w:rPrChange>
          </w:rPr>
          <w:delText xml:space="preserve">, </w:delText>
        </w:r>
      </w:del>
      <w:del w:id="4626" w:author="אופיר טל" w:date="2021-12-09T09:38:00Z">
        <w:r w:rsidRPr="00C604ED" w:rsidDel="00EC04F3">
          <w:rPr>
            <w:rStyle w:val="emailstyle17"/>
            <w:rFonts w:cs="David"/>
            <w:b/>
            <w:bCs/>
            <w:color w:val="auto"/>
            <w:sz w:val="22"/>
            <w:highlight w:val="yellow"/>
            <w:rtl/>
            <w:rPrChange w:id="4627" w:author="אביה שקורי" w:date="2021-12-08T16:58:00Z">
              <w:rPr>
                <w:rStyle w:val="emailstyle17"/>
                <w:rFonts w:cs="David"/>
                <w:b/>
                <w:bCs/>
                <w:color w:val="auto"/>
                <w:sz w:val="22"/>
                <w:rtl/>
              </w:rPr>
            </w:rPrChange>
          </w:rPr>
          <w:delText xml:space="preserve">ממילא </w:delText>
        </w:r>
      </w:del>
      <w:del w:id="4628" w:author="אופיר טל" w:date="2021-12-14T14:03:00Z">
        <w:r w:rsidRPr="00C604ED" w:rsidDel="00B86B04">
          <w:rPr>
            <w:rStyle w:val="emailstyle17"/>
            <w:rFonts w:cs="David"/>
            <w:b/>
            <w:bCs/>
            <w:color w:val="auto"/>
            <w:sz w:val="22"/>
            <w:highlight w:val="yellow"/>
            <w:rtl/>
            <w:rPrChange w:id="4629" w:author="אביה שקורי" w:date="2021-12-08T16:58:00Z">
              <w:rPr>
                <w:rStyle w:val="emailstyle17"/>
                <w:rFonts w:cs="David"/>
                <w:b/>
                <w:bCs/>
                <w:color w:val="auto"/>
                <w:sz w:val="22"/>
                <w:rtl/>
              </w:rPr>
            </w:rPrChange>
          </w:rPr>
          <w:delText xml:space="preserve">מועדי הערעור על החלטת הממונה </w:delText>
        </w:r>
        <w:r w:rsidR="00274D64" w:rsidRPr="00C604ED" w:rsidDel="00B86B04">
          <w:rPr>
            <w:rStyle w:val="emailstyle17"/>
            <w:rFonts w:cs="David" w:hint="eastAsia"/>
            <w:b/>
            <w:bCs/>
            <w:color w:val="auto"/>
            <w:sz w:val="22"/>
            <w:highlight w:val="yellow"/>
            <w:rtl/>
            <w:rPrChange w:id="4630" w:author="אביה שקורי" w:date="2021-12-08T16:58:00Z">
              <w:rPr>
                <w:rStyle w:val="emailstyle17"/>
                <w:rFonts w:cs="David" w:hint="eastAsia"/>
                <w:b/>
                <w:bCs/>
                <w:color w:val="auto"/>
                <w:sz w:val="22"/>
                <w:rtl/>
              </w:rPr>
            </w:rPrChange>
          </w:rPr>
          <w:delText>על</w:delText>
        </w:r>
        <w:r w:rsidR="00274D64" w:rsidRPr="00C604ED" w:rsidDel="00B86B04">
          <w:rPr>
            <w:rStyle w:val="emailstyle17"/>
            <w:rFonts w:cs="David"/>
            <w:b/>
            <w:bCs/>
            <w:color w:val="auto"/>
            <w:sz w:val="22"/>
            <w:highlight w:val="yellow"/>
            <w:rtl/>
            <w:rPrChange w:id="4631"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32" w:author="אביה שקורי" w:date="2021-12-08T16:58:00Z">
              <w:rPr>
                <w:rStyle w:val="emailstyle17"/>
                <w:rFonts w:cs="David" w:hint="eastAsia"/>
                <w:b/>
                <w:bCs/>
                <w:color w:val="auto"/>
                <w:sz w:val="22"/>
                <w:rtl/>
              </w:rPr>
            </w:rPrChange>
          </w:rPr>
          <w:delText>הגימלאות</w:delText>
        </w:r>
        <w:r w:rsidR="00274D64" w:rsidRPr="00C604ED" w:rsidDel="00B86B04">
          <w:rPr>
            <w:rStyle w:val="emailstyle17"/>
            <w:rFonts w:cs="David"/>
            <w:b/>
            <w:bCs/>
            <w:color w:val="auto"/>
            <w:sz w:val="22"/>
            <w:highlight w:val="yellow"/>
            <w:rtl/>
            <w:rPrChange w:id="4633"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34" w:author="אביה שקורי" w:date="2021-12-08T16:58:00Z">
              <w:rPr>
                <w:rStyle w:val="emailstyle17"/>
                <w:rFonts w:cs="David" w:hint="eastAsia"/>
                <w:b/>
                <w:bCs/>
                <w:color w:val="auto"/>
                <w:sz w:val="22"/>
                <w:rtl/>
              </w:rPr>
            </w:rPrChange>
          </w:rPr>
          <w:delText>הקבועים</w:delText>
        </w:r>
        <w:r w:rsidR="00274D64" w:rsidRPr="00C604ED" w:rsidDel="00B86B04">
          <w:rPr>
            <w:rStyle w:val="emailstyle17"/>
            <w:rFonts w:cs="David"/>
            <w:b/>
            <w:bCs/>
            <w:color w:val="auto"/>
            <w:sz w:val="22"/>
            <w:highlight w:val="yellow"/>
            <w:rtl/>
            <w:rPrChange w:id="4635"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36" w:author="אביה שקורי" w:date="2021-12-08T16:58:00Z">
              <w:rPr>
                <w:rStyle w:val="emailstyle17"/>
                <w:rFonts w:cs="David" w:hint="eastAsia"/>
                <w:b/>
                <w:bCs/>
                <w:color w:val="auto"/>
                <w:sz w:val="22"/>
                <w:rtl/>
              </w:rPr>
            </w:rPrChange>
          </w:rPr>
          <w:delText>בתקנות</w:delText>
        </w:r>
        <w:r w:rsidR="00B44C01" w:rsidRPr="00C604ED" w:rsidDel="00B86B04">
          <w:rPr>
            <w:rStyle w:val="emailstyle17"/>
            <w:rFonts w:cs="David"/>
            <w:b/>
            <w:bCs/>
            <w:color w:val="auto"/>
            <w:sz w:val="22"/>
            <w:highlight w:val="yellow"/>
            <w:rtl/>
            <w:rPrChange w:id="4637" w:author="אביה שקורי" w:date="2021-12-08T16:58:00Z">
              <w:rPr>
                <w:rStyle w:val="emailstyle17"/>
                <w:rFonts w:cs="David"/>
                <w:b/>
                <w:bCs/>
                <w:color w:val="auto"/>
                <w:sz w:val="22"/>
                <w:rtl/>
              </w:rPr>
            </w:rPrChange>
          </w:rPr>
          <w:delText xml:space="preserve"> שהותקנו מכוח</w:delText>
        </w:r>
        <w:r w:rsidR="00274D64" w:rsidRPr="00C604ED" w:rsidDel="00B86B04">
          <w:rPr>
            <w:rStyle w:val="emailstyle17"/>
            <w:rFonts w:cs="David"/>
            <w:b/>
            <w:bCs/>
            <w:color w:val="auto"/>
            <w:sz w:val="22"/>
            <w:highlight w:val="yellow"/>
            <w:rtl/>
            <w:rPrChange w:id="4638"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39" w:author="אביה שקורי" w:date="2021-12-08T16:58:00Z">
              <w:rPr>
                <w:rStyle w:val="emailstyle17"/>
                <w:rFonts w:cs="David" w:hint="eastAsia"/>
                <w:b/>
                <w:bCs/>
                <w:color w:val="auto"/>
                <w:sz w:val="22"/>
                <w:rtl/>
              </w:rPr>
            </w:rPrChange>
          </w:rPr>
          <w:delText>חוק</w:delText>
        </w:r>
        <w:r w:rsidR="00274D64" w:rsidRPr="00C604ED" w:rsidDel="00B86B04">
          <w:rPr>
            <w:rStyle w:val="emailstyle17"/>
            <w:rFonts w:cs="David"/>
            <w:b/>
            <w:bCs/>
            <w:color w:val="auto"/>
            <w:sz w:val="22"/>
            <w:highlight w:val="yellow"/>
            <w:rtl/>
            <w:rPrChange w:id="4640" w:author="אביה שקורי" w:date="2021-12-08T16:58:00Z">
              <w:rPr>
                <w:rStyle w:val="emailstyle17"/>
                <w:rFonts w:cs="David"/>
                <w:b/>
                <w:bCs/>
                <w:color w:val="auto"/>
                <w:sz w:val="22"/>
                <w:rtl/>
              </w:rPr>
            </w:rPrChange>
          </w:rPr>
          <w:delText xml:space="preserve"> </w:delText>
        </w:r>
        <w:r w:rsidR="00274D64" w:rsidRPr="00C604ED" w:rsidDel="00B86B04">
          <w:rPr>
            <w:rStyle w:val="emailstyle17"/>
            <w:rFonts w:cs="David" w:hint="eastAsia"/>
            <w:b/>
            <w:bCs/>
            <w:color w:val="auto"/>
            <w:sz w:val="22"/>
            <w:highlight w:val="yellow"/>
            <w:rtl/>
            <w:rPrChange w:id="4641" w:author="אביה שקורי" w:date="2021-12-08T16:58:00Z">
              <w:rPr>
                <w:rStyle w:val="emailstyle17"/>
                <w:rFonts w:cs="David" w:hint="eastAsia"/>
                <w:b/>
                <w:bCs/>
                <w:color w:val="auto"/>
                <w:sz w:val="22"/>
                <w:rtl/>
              </w:rPr>
            </w:rPrChange>
          </w:rPr>
          <w:delText>זה</w:delText>
        </w:r>
        <w:r w:rsidR="00274D64" w:rsidRPr="00C604ED" w:rsidDel="00B86B04">
          <w:rPr>
            <w:rStyle w:val="emailstyle17"/>
            <w:rFonts w:cs="David"/>
            <w:b/>
            <w:bCs/>
            <w:color w:val="auto"/>
            <w:sz w:val="22"/>
            <w:highlight w:val="yellow"/>
            <w:rtl/>
            <w:rPrChange w:id="4642"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4643" w:author="אביה שקורי" w:date="2021-12-08T16:58:00Z">
              <w:rPr>
                <w:rStyle w:val="emailstyle17"/>
                <w:rFonts w:cs="David" w:hint="eastAsia"/>
                <w:b/>
                <w:bCs/>
                <w:color w:val="auto"/>
                <w:sz w:val="22"/>
                <w:rtl/>
              </w:rPr>
            </w:rPrChange>
          </w:rPr>
          <w:delText>אינם</w:delText>
        </w:r>
        <w:r w:rsidRPr="00C604ED" w:rsidDel="00B86B04">
          <w:rPr>
            <w:rStyle w:val="emailstyle17"/>
            <w:rFonts w:cs="David"/>
            <w:b/>
            <w:bCs/>
            <w:color w:val="auto"/>
            <w:sz w:val="22"/>
            <w:highlight w:val="yellow"/>
            <w:rtl/>
            <w:rPrChange w:id="4644"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4645" w:author="אביה שקורי" w:date="2021-12-08T16:58:00Z">
              <w:rPr>
                <w:rStyle w:val="emailstyle17"/>
                <w:rFonts w:cs="David" w:hint="eastAsia"/>
                <w:b/>
                <w:bCs/>
                <w:color w:val="auto"/>
                <w:sz w:val="22"/>
                <w:rtl/>
              </w:rPr>
            </w:rPrChange>
          </w:rPr>
          <w:delText>חלים</w:delText>
        </w:r>
        <w:r w:rsidRPr="00C604ED" w:rsidDel="00B86B04">
          <w:rPr>
            <w:rStyle w:val="emailstyle17"/>
            <w:rFonts w:cs="David"/>
            <w:b/>
            <w:bCs/>
            <w:color w:val="auto"/>
            <w:sz w:val="22"/>
            <w:highlight w:val="yellow"/>
            <w:rtl/>
            <w:rPrChange w:id="4646" w:author="אביה שקורי" w:date="2021-12-08T16:58:00Z">
              <w:rPr>
                <w:rStyle w:val="emailstyle17"/>
                <w:rFonts w:cs="David"/>
                <w:b/>
                <w:bCs/>
                <w:color w:val="auto"/>
                <w:sz w:val="22"/>
                <w:rtl/>
              </w:rPr>
            </w:rPrChange>
          </w:rPr>
          <w:delText xml:space="preserve"> </w:delText>
        </w:r>
        <w:r w:rsidRPr="00C604ED" w:rsidDel="00B86B04">
          <w:rPr>
            <w:rStyle w:val="emailstyle17"/>
            <w:rFonts w:cs="David" w:hint="eastAsia"/>
            <w:b/>
            <w:bCs/>
            <w:color w:val="auto"/>
            <w:sz w:val="22"/>
            <w:highlight w:val="yellow"/>
            <w:rtl/>
            <w:rPrChange w:id="4647" w:author="אביה שקורי" w:date="2021-12-08T16:58:00Z">
              <w:rPr>
                <w:rStyle w:val="emailstyle17"/>
                <w:rFonts w:cs="David" w:hint="eastAsia"/>
                <w:b/>
                <w:bCs/>
                <w:color w:val="auto"/>
                <w:sz w:val="22"/>
                <w:rtl/>
              </w:rPr>
            </w:rPrChange>
          </w:rPr>
          <w:delText>עליו</w:delText>
        </w:r>
        <w:r w:rsidRPr="00C604ED" w:rsidDel="00B86B04">
          <w:rPr>
            <w:rStyle w:val="emailstyle17"/>
            <w:rFonts w:cs="David"/>
            <w:b/>
            <w:bCs/>
            <w:color w:val="auto"/>
            <w:sz w:val="22"/>
            <w:highlight w:val="yellow"/>
            <w:rtl/>
            <w:rPrChange w:id="4648" w:author="אביה שקורי" w:date="2021-12-08T16:58:00Z">
              <w:rPr>
                <w:rStyle w:val="emailstyle17"/>
                <w:rFonts w:cs="David"/>
                <w:b/>
                <w:bCs/>
                <w:color w:val="auto"/>
                <w:sz w:val="22"/>
                <w:rtl/>
              </w:rPr>
            </w:rPrChange>
          </w:rPr>
          <w:delText>.</w:delText>
        </w:r>
      </w:del>
    </w:p>
    <w:p w14:paraId="6D25DD17" w14:textId="77777777" w:rsidR="00B83ED8" w:rsidRDefault="002A4AF5">
      <w:pPr>
        <w:pStyle w:val="11"/>
        <w:spacing w:before="0" w:after="240" w:line="360" w:lineRule="auto"/>
        <w:ind w:left="510" w:firstLine="0"/>
        <w:rPr>
          <w:ins w:id="4649" w:author="Shimon" w:date="2022-01-05T06:40:00Z"/>
          <w:rStyle w:val="emailstyle17"/>
          <w:rFonts w:asciiTheme="majorBidi" w:hAnsiTheme="majorBidi" w:cstheme="majorBidi"/>
          <w:color w:val="auto"/>
          <w:sz w:val="22"/>
          <w:highlight w:val="yellow"/>
          <w:rtl/>
        </w:rPr>
        <w:pPrChange w:id="4650" w:author="Shimon" w:date="2022-01-04T16:02:00Z">
          <w:pPr>
            <w:pStyle w:val="11"/>
            <w:numPr>
              <w:numId w:val="47"/>
            </w:numPr>
            <w:tabs>
              <w:tab w:val="num" w:pos="502"/>
            </w:tabs>
            <w:spacing w:before="0" w:after="240" w:line="360" w:lineRule="auto"/>
            <w:ind w:left="510" w:right="360" w:hanging="425"/>
          </w:pPr>
        </w:pPrChange>
      </w:pPr>
      <w:ins w:id="4651" w:author="Shimon" w:date="2022-01-04T15:49:00Z">
        <w:r w:rsidRPr="00107AB0">
          <w:rPr>
            <w:rStyle w:val="emailstyle17"/>
            <w:rFonts w:asciiTheme="majorBidi" w:hAnsiTheme="majorBidi" w:cstheme="majorBidi" w:hint="eastAsia"/>
            <w:color w:val="auto"/>
            <w:sz w:val="22"/>
            <w:highlight w:val="yellow"/>
            <w:rtl/>
            <w:rPrChange w:id="4652" w:author="Shimon" w:date="2022-01-04T16:01:00Z">
              <w:rPr>
                <w:rStyle w:val="emailstyle17"/>
                <w:rFonts w:cs="David" w:hint="eastAsia"/>
                <w:color w:val="auto"/>
                <w:sz w:val="22"/>
                <w:rtl/>
              </w:rPr>
            </w:rPrChange>
          </w:rPr>
          <w:t>ברור</w:t>
        </w:r>
        <w:r w:rsidRPr="00107AB0">
          <w:rPr>
            <w:rStyle w:val="emailstyle17"/>
            <w:rFonts w:asciiTheme="majorBidi" w:hAnsiTheme="majorBidi" w:cstheme="majorBidi"/>
            <w:color w:val="auto"/>
            <w:sz w:val="22"/>
            <w:highlight w:val="yellow"/>
            <w:rtl/>
            <w:rPrChange w:id="4653"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54" w:author="Shimon" w:date="2022-01-04T16:01:00Z">
              <w:rPr>
                <w:rStyle w:val="emailstyle17"/>
                <w:rFonts w:cs="David" w:hint="eastAsia"/>
                <w:color w:val="auto"/>
                <w:sz w:val="22"/>
                <w:rtl/>
              </w:rPr>
            </w:rPrChange>
          </w:rPr>
          <w:t>לי</w:t>
        </w:r>
        <w:r w:rsidRPr="00107AB0">
          <w:rPr>
            <w:rStyle w:val="emailstyle17"/>
            <w:rFonts w:asciiTheme="majorBidi" w:hAnsiTheme="majorBidi" w:cstheme="majorBidi"/>
            <w:color w:val="auto"/>
            <w:sz w:val="22"/>
            <w:highlight w:val="yellow"/>
            <w:rtl/>
            <w:rPrChange w:id="4655"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56" w:author="Shimon" w:date="2022-01-04T16:01:00Z">
              <w:rPr>
                <w:rStyle w:val="emailstyle17"/>
                <w:rFonts w:cs="David" w:hint="eastAsia"/>
                <w:color w:val="auto"/>
                <w:sz w:val="22"/>
                <w:rtl/>
              </w:rPr>
            </w:rPrChange>
          </w:rPr>
          <w:t>ש</w:t>
        </w:r>
      </w:ins>
      <w:ins w:id="4657" w:author="Shimon" w:date="2022-01-04T15:50:00Z">
        <w:r w:rsidR="00107AB0">
          <w:rPr>
            <w:rStyle w:val="emailstyle17"/>
            <w:rFonts w:asciiTheme="majorBidi" w:hAnsiTheme="majorBidi" w:cstheme="majorBidi"/>
            <w:color w:val="auto"/>
            <w:sz w:val="22"/>
            <w:highlight w:val="yellow"/>
            <w:rtl/>
          </w:rPr>
          <w:t>מח</w:t>
        </w:r>
        <w:r w:rsidRPr="00107AB0">
          <w:rPr>
            <w:rStyle w:val="emailstyle17"/>
            <w:rFonts w:asciiTheme="majorBidi" w:hAnsiTheme="majorBidi" w:cstheme="majorBidi" w:hint="eastAsia"/>
            <w:color w:val="auto"/>
            <w:sz w:val="22"/>
            <w:highlight w:val="yellow"/>
            <w:rtl/>
            <w:rPrChange w:id="4658" w:author="Shimon" w:date="2022-01-04T16:01:00Z">
              <w:rPr>
                <w:rStyle w:val="emailstyle17"/>
                <w:rFonts w:cs="David" w:hint="eastAsia"/>
                <w:color w:val="auto"/>
                <w:sz w:val="22"/>
                <w:rtl/>
              </w:rPr>
            </w:rPrChange>
          </w:rPr>
          <w:t>קת</w:t>
        </w:r>
      </w:ins>
      <w:ins w:id="4659" w:author="Shimon" w:date="2022-01-04T16:02:00Z">
        <w:r w:rsidR="00107AB0">
          <w:rPr>
            <w:rStyle w:val="emailstyle17"/>
            <w:rFonts w:asciiTheme="majorBidi" w:hAnsiTheme="majorBidi" w:cstheme="majorBidi" w:hint="cs"/>
            <w:color w:val="auto"/>
            <w:sz w:val="22"/>
            <w:highlight w:val="yellow"/>
            <w:rtl/>
          </w:rPr>
          <w:t xml:space="preserve"> את</w:t>
        </w:r>
      </w:ins>
      <w:ins w:id="4660" w:author="Shimon" w:date="2022-01-04T15:50:00Z">
        <w:r w:rsidRPr="00107AB0">
          <w:rPr>
            <w:rStyle w:val="emailstyle17"/>
            <w:rFonts w:asciiTheme="majorBidi" w:hAnsiTheme="majorBidi" w:cstheme="majorBidi"/>
            <w:color w:val="auto"/>
            <w:sz w:val="22"/>
            <w:highlight w:val="yellow"/>
            <w:rtl/>
            <w:rPrChange w:id="4661" w:author="Shimon" w:date="2022-01-04T16:01:00Z">
              <w:rPr>
                <w:rStyle w:val="emailstyle17"/>
                <w:rFonts w:cs="David"/>
                <w:color w:val="auto"/>
                <w:sz w:val="22"/>
                <w:rtl/>
              </w:rPr>
            </w:rPrChange>
          </w:rPr>
          <w:t xml:space="preserve"> פרק ופרטי </w:t>
        </w:r>
      </w:ins>
      <w:ins w:id="4662" w:author="Shimon" w:date="2022-01-04T15:49:00Z">
        <w:r w:rsidRPr="00107AB0">
          <w:rPr>
            <w:rStyle w:val="emailstyle17"/>
            <w:rFonts w:asciiTheme="majorBidi" w:hAnsiTheme="majorBidi" w:cstheme="majorBidi" w:hint="eastAsia"/>
            <w:color w:val="auto"/>
            <w:sz w:val="22"/>
            <w:highlight w:val="yellow"/>
            <w:rtl/>
            <w:rPrChange w:id="4663" w:author="Shimon" w:date="2022-01-04T16:01:00Z">
              <w:rPr>
                <w:rStyle w:val="emailstyle17"/>
                <w:rFonts w:cs="David" w:hint="eastAsia"/>
                <w:color w:val="auto"/>
                <w:sz w:val="22"/>
                <w:rtl/>
              </w:rPr>
            </w:rPrChange>
          </w:rPr>
          <w:t>הסעדים</w:t>
        </w:r>
        <w:r w:rsidRPr="00107AB0">
          <w:rPr>
            <w:rStyle w:val="emailstyle17"/>
            <w:rFonts w:asciiTheme="majorBidi" w:hAnsiTheme="majorBidi" w:cstheme="majorBidi"/>
            <w:color w:val="auto"/>
            <w:sz w:val="22"/>
            <w:highlight w:val="yellow"/>
            <w:rtl/>
            <w:rPrChange w:id="4664" w:author="Shimon" w:date="2022-01-04T16:01:00Z">
              <w:rPr>
                <w:rStyle w:val="emailstyle17"/>
                <w:rFonts w:cs="David"/>
                <w:color w:val="auto"/>
                <w:sz w:val="22"/>
                <w:rtl/>
              </w:rPr>
            </w:rPrChange>
          </w:rPr>
          <w:t xml:space="preserve"> להשלמת שכר ל-20 חודשי החוזה שלא מומשו </w:t>
        </w:r>
      </w:ins>
      <w:ins w:id="4665" w:author="Shimon" w:date="2022-01-04T15:50:00Z">
        <w:r w:rsidRPr="00107AB0">
          <w:rPr>
            <w:rStyle w:val="emailstyle17"/>
            <w:rFonts w:asciiTheme="majorBidi" w:hAnsiTheme="majorBidi" w:cstheme="majorBidi" w:hint="eastAsia"/>
            <w:color w:val="auto"/>
            <w:sz w:val="22"/>
            <w:highlight w:val="yellow"/>
            <w:rtl/>
            <w:rPrChange w:id="4666" w:author="Shimon" w:date="2022-01-04T16:01:00Z">
              <w:rPr>
                <w:rStyle w:val="emailstyle17"/>
                <w:rFonts w:cs="David" w:hint="eastAsia"/>
                <w:color w:val="auto"/>
                <w:sz w:val="22"/>
                <w:rtl/>
              </w:rPr>
            </w:rPrChange>
          </w:rPr>
          <w:t>בעקבות</w:t>
        </w:r>
        <w:r w:rsidRPr="00107AB0">
          <w:rPr>
            <w:rStyle w:val="emailstyle17"/>
            <w:rFonts w:asciiTheme="majorBidi" w:hAnsiTheme="majorBidi" w:cstheme="majorBidi"/>
            <w:color w:val="auto"/>
            <w:sz w:val="22"/>
            <w:highlight w:val="yellow"/>
            <w:rtl/>
            <w:rPrChange w:id="4667"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68" w:author="Shimon" w:date="2022-01-04T16:01:00Z">
              <w:rPr>
                <w:rStyle w:val="emailstyle17"/>
                <w:rFonts w:cs="David" w:hint="eastAsia"/>
                <w:color w:val="auto"/>
                <w:sz w:val="22"/>
                <w:rtl/>
              </w:rPr>
            </w:rPrChange>
          </w:rPr>
          <w:t>פסה</w:t>
        </w:r>
      </w:ins>
      <w:ins w:id="4669" w:author="Shimon" w:date="2022-01-04T15:51:00Z">
        <w:r w:rsidRPr="00107AB0">
          <w:rPr>
            <w:rStyle w:val="emailstyle17"/>
            <w:rFonts w:asciiTheme="majorBidi" w:hAnsiTheme="majorBidi" w:cstheme="majorBidi"/>
            <w:color w:val="auto"/>
            <w:sz w:val="22"/>
            <w:highlight w:val="yellow"/>
            <w:rtl/>
            <w:rPrChange w:id="4670" w:author="Shimon" w:date="2022-01-04T16:01:00Z">
              <w:rPr>
                <w:rStyle w:val="emailstyle17"/>
                <w:rFonts w:cs="David"/>
                <w:color w:val="auto"/>
                <w:sz w:val="22"/>
                <w:rtl/>
              </w:rPr>
            </w:rPrChange>
          </w:rPr>
          <w:t xml:space="preserve">"ד </w:t>
        </w:r>
        <w:r w:rsidR="00107AB0">
          <w:rPr>
            <w:rStyle w:val="emailstyle17"/>
            <w:rFonts w:asciiTheme="majorBidi" w:hAnsiTheme="majorBidi" w:cstheme="majorBidi"/>
            <w:color w:val="auto"/>
            <w:sz w:val="22"/>
            <w:highlight w:val="yellow"/>
            <w:rtl/>
          </w:rPr>
          <w:t xml:space="preserve">בארצי </w:t>
        </w:r>
      </w:ins>
      <w:ins w:id="4671" w:author="Shimon" w:date="2022-01-04T16:02:00Z">
        <w:r w:rsidR="00107AB0">
          <w:rPr>
            <w:rStyle w:val="emailstyle17"/>
            <w:rFonts w:asciiTheme="majorBidi" w:hAnsiTheme="majorBidi" w:cstheme="majorBidi" w:hint="cs"/>
            <w:color w:val="auto"/>
            <w:sz w:val="22"/>
            <w:highlight w:val="yellow"/>
            <w:rtl/>
          </w:rPr>
          <w:t xml:space="preserve">לפיו </w:t>
        </w:r>
      </w:ins>
      <w:ins w:id="4672" w:author="Shimon" w:date="2022-01-04T15:51:00Z">
        <w:r w:rsidRPr="00107AB0">
          <w:rPr>
            <w:rStyle w:val="emailstyle17"/>
            <w:rFonts w:asciiTheme="majorBidi" w:hAnsiTheme="majorBidi" w:cstheme="majorBidi" w:hint="eastAsia"/>
            <w:color w:val="auto"/>
            <w:sz w:val="22"/>
            <w:highlight w:val="yellow"/>
            <w:rtl/>
            <w:rPrChange w:id="4673" w:author="Shimon" w:date="2022-01-04T16:01:00Z">
              <w:rPr>
                <w:rStyle w:val="emailstyle17"/>
                <w:rFonts w:cs="David" w:hint="eastAsia"/>
                <w:color w:val="auto"/>
                <w:sz w:val="22"/>
                <w:rtl/>
              </w:rPr>
            </w:rPrChange>
          </w:rPr>
          <w:t>חלה</w:t>
        </w:r>
      </w:ins>
      <w:ins w:id="4674" w:author="Shimon" w:date="2022-01-04T16:02:00Z">
        <w:r w:rsidR="00107AB0">
          <w:rPr>
            <w:rStyle w:val="emailstyle17"/>
            <w:rFonts w:asciiTheme="majorBidi" w:hAnsiTheme="majorBidi" w:cstheme="majorBidi" w:hint="cs"/>
            <w:color w:val="auto"/>
            <w:sz w:val="22"/>
            <w:highlight w:val="yellow"/>
            <w:rtl/>
          </w:rPr>
          <w:t xml:space="preserve"> עליה </w:t>
        </w:r>
      </w:ins>
      <w:ins w:id="4675" w:author="Shimon" w:date="2022-01-04T15:51:00Z">
        <w:r w:rsidRPr="00107AB0">
          <w:rPr>
            <w:rStyle w:val="emailstyle17"/>
            <w:rFonts w:asciiTheme="majorBidi" w:hAnsiTheme="majorBidi" w:cstheme="majorBidi" w:hint="eastAsia"/>
            <w:color w:val="auto"/>
            <w:sz w:val="22"/>
            <w:highlight w:val="yellow"/>
            <w:rtl/>
            <w:rPrChange w:id="4676" w:author="Shimon" w:date="2022-01-04T16:01:00Z">
              <w:rPr>
                <w:rStyle w:val="emailstyle17"/>
                <w:rFonts w:cs="David" w:hint="eastAsia"/>
                <w:color w:val="auto"/>
                <w:sz w:val="22"/>
                <w:rtl/>
              </w:rPr>
            </w:rPrChange>
          </w:rPr>
          <w:t>התישנות</w:t>
        </w:r>
        <w:r w:rsidRPr="00107AB0">
          <w:rPr>
            <w:rStyle w:val="emailstyle17"/>
            <w:rFonts w:asciiTheme="majorBidi" w:hAnsiTheme="majorBidi" w:cstheme="majorBidi"/>
            <w:color w:val="auto"/>
            <w:sz w:val="22"/>
            <w:highlight w:val="yellow"/>
            <w:rtl/>
            <w:rPrChange w:id="4677" w:author="Shimon" w:date="2022-01-04T16:01:00Z">
              <w:rPr>
                <w:rStyle w:val="emailstyle17"/>
                <w:rFonts w:cs="David"/>
                <w:color w:val="auto"/>
                <w:sz w:val="22"/>
                <w:rtl/>
              </w:rPr>
            </w:rPrChange>
          </w:rPr>
          <w:t xml:space="preserve">. </w:t>
        </w:r>
      </w:ins>
    </w:p>
    <w:p w14:paraId="60D24043" w14:textId="609FA1B5" w:rsidR="002A4AF5" w:rsidRPr="00107AB0" w:rsidRDefault="002A4AF5">
      <w:pPr>
        <w:pStyle w:val="11"/>
        <w:spacing w:before="0" w:after="240" w:line="360" w:lineRule="auto"/>
        <w:ind w:left="510" w:firstLine="0"/>
        <w:rPr>
          <w:ins w:id="4678" w:author="Shimon" w:date="2022-01-04T15:55:00Z"/>
          <w:rStyle w:val="emailstyle17"/>
          <w:rFonts w:asciiTheme="majorBidi" w:hAnsiTheme="majorBidi" w:cstheme="majorBidi"/>
          <w:color w:val="auto"/>
          <w:sz w:val="22"/>
          <w:highlight w:val="yellow"/>
          <w:rtl/>
          <w:rPrChange w:id="4679" w:author="Shimon" w:date="2022-01-04T16:01:00Z">
            <w:rPr>
              <w:ins w:id="4680" w:author="Shimon" w:date="2022-01-04T15:55:00Z"/>
              <w:rStyle w:val="emailstyle17"/>
              <w:rFonts w:cs="David"/>
              <w:color w:val="auto"/>
              <w:sz w:val="22"/>
              <w:rtl/>
            </w:rPr>
          </w:rPrChange>
        </w:rPr>
        <w:pPrChange w:id="4681" w:author="Shimon" w:date="2022-01-04T16:02:00Z">
          <w:pPr>
            <w:pStyle w:val="11"/>
            <w:numPr>
              <w:numId w:val="47"/>
            </w:numPr>
            <w:tabs>
              <w:tab w:val="num" w:pos="502"/>
            </w:tabs>
            <w:spacing w:before="0" w:after="240" w:line="360" w:lineRule="auto"/>
            <w:ind w:left="510" w:right="360" w:hanging="425"/>
          </w:pPr>
        </w:pPrChange>
      </w:pPr>
      <w:ins w:id="4682" w:author="Shimon" w:date="2022-01-04T15:52:00Z">
        <w:r w:rsidRPr="00107AB0">
          <w:rPr>
            <w:rStyle w:val="emailstyle17"/>
            <w:rFonts w:asciiTheme="majorBidi" w:hAnsiTheme="majorBidi" w:cstheme="majorBidi" w:hint="eastAsia"/>
            <w:color w:val="auto"/>
            <w:sz w:val="22"/>
            <w:highlight w:val="yellow"/>
            <w:rtl/>
            <w:rPrChange w:id="4683" w:author="Shimon" w:date="2022-01-04T16:01:00Z">
              <w:rPr>
                <w:rStyle w:val="emailstyle17"/>
                <w:rFonts w:cs="David" w:hint="eastAsia"/>
                <w:color w:val="auto"/>
                <w:sz w:val="22"/>
                <w:rtl/>
              </w:rPr>
            </w:rPrChange>
          </w:rPr>
          <w:t>עם</w:t>
        </w:r>
        <w:r w:rsidRPr="00107AB0">
          <w:rPr>
            <w:rStyle w:val="emailstyle17"/>
            <w:rFonts w:asciiTheme="majorBidi" w:hAnsiTheme="majorBidi" w:cstheme="majorBidi"/>
            <w:color w:val="auto"/>
            <w:sz w:val="22"/>
            <w:highlight w:val="yellow"/>
            <w:rtl/>
            <w:rPrChange w:id="4684"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85" w:author="Shimon" w:date="2022-01-04T16:01:00Z">
              <w:rPr>
                <w:rStyle w:val="emailstyle17"/>
                <w:rFonts w:cs="David" w:hint="eastAsia"/>
                <w:color w:val="auto"/>
                <w:sz w:val="22"/>
                <w:rtl/>
              </w:rPr>
            </w:rPrChange>
          </w:rPr>
          <w:t>זאת</w:t>
        </w:r>
      </w:ins>
      <w:ins w:id="4686" w:author="Shimon" w:date="2022-01-04T15:53:00Z">
        <w:r w:rsidRPr="00107AB0">
          <w:rPr>
            <w:rStyle w:val="emailstyle17"/>
            <w:rFonts w:asciiTheme="majorBidi" w:hAnsiTheme="majorBidi" w:cstheme="majorBidi"/>
            <w:color w:val="auto"/>
            <w:sz w:val="22"/>
            <w:highlight w:val="yellow"/>
            <w:rtl/>
            <w:rPrChange w:id="4687" w:author="Shimon" w:date="2022-01-04T16:01:00Z">
              <w:rPr>
                <w:rStyle w:val="emailstyle17"/>
                <w:rFonts w:cs="David"/>
                <w:color w:val="auto"/>
                <w:sz w:val="22"/>
                <w:rtl/>
              </w:rPr>
            </w:rPrChange>
          </w:rPr>
          <w:t xml:space="preserve">, ואם הבנתי נכון, </w:t>
        </w:r>
      </w:ins>
      <w:ins w:id="4688" w:author="Shimon" w:date="2022-01-04T15:52:00Z">
        <w:r w:rsidRPr="00107AB0">
          <w:rPr>
            <w:rStyle w:val="emailstyle17"/>
            <w:rFonts w:asciiTheme="majorBidi" w:hAnsiTheme="majorBidi" w:cstheme="majorBidi"/>
            <w:color w:val="auto"/>
            <w:sz w:val="22"/>
            <w:highlight w:val="yellow"/>
            <w:rtl/>
            <w:rPrChange w:id="4689" w:author="Shimon" w:date="2022-01-04T16:01:00Z">
              <w:rPr>
                <w:rStyle w:val="emailstyle17"/>
                <w:rFonts w:cs="David"/>
                <w:color w:val="auto"/>
                <w:sz w:val="22"/>
                <w:rtl/>
              </w:rPr>
            </w:rPrChange>
          </w:rPr>
          <w:t xml:space="preserve"> הארצי </w:t>
        </w:r>
      </w:ins>
      <w:ins w:id="4690" w:author="Shimon" w:date="2022-01-04T15:53:00Z">
        <w:r w:rsidRPr="00107AB0">
          <w:rPr>
            <w:rStyle w:val="emailstyle17"/>
            <w:rFonts w:asciiTheme="majorBidi" w:hAnsiTheme="majorBidi" w:cstheme="majorBidi" w:hint="eastAsia"/>
            <w:color w:val="auto"/>
            <w:sz w:val="22"/>
            <w:highlight w:val="yellow"/>
            <w:rtl/>
            <w:rPrChange w:id="4691" w:author="Shimon" w:date="2022-01-04T16:01:00Z">
              <w:rPr>
                <w:rStyle w:val="emailstyle17"/>
                <w:rFonts w:cs="David" w:hint="eastAsia"/>
                <w:color w:val="auto"/>
                <w:sz w:val="22"/>
                <w:rtl/>
              </w:rPr>
            </w:rPrChange>
          </w:rPr>
          <w:t>ה</w:t>
        </w:r>
      </w:ins>
      <w:ins w:id="4692" w:author="Shimon" w:date="2022-01-04T15:52:00Z">
        <w:r w:rsidRPr="00107AB0">
          <w:rPr>
            <w:rStyle w:val="emailstyle17"/>
            <w:rFonts w:asciiTheme="majorBidi" w:hAnsiTheme="majorBidi" w:cstheme="majorBidi" w:hint="eastAsia"/>
            <w:color w:val="auto"/>
            <w:sz w:val="22"/>
            <w:highlight w:val="yellow"/>
            <w:rtl/>
            <w:rPrChange w:id="4693" w:author="Shimon" w:date="2022-01-04T16:01:00Z">
              <w:rPr>
                <w:rStyle w:val="emailstyle17"/>
                <w:rFonts w:cs="David" w:hint="eastAsia"/>
                <w:color w:val="auto"/>
                <w:sz w:val="22"/>
                <w:rtl/>
              </w:rPr>
            </w:rPrChange>
          </w:rPr>
          <w:t>שאיר</w:t>
        </w:r>
        <w:r w:rsidRPr="00107AB0">
          <w:rPr>
            <w:rStyle w:val="emailstyle17"/>
            <w:rFonts w:asciiTheme="majorBidi" w:hAnsiTheme="majorBidi" w:cstheme="majorBidi"/>
            <w:color w:val="auto"/>
            <w:sz w:val="22"/>
            <w:highlight w:val="yellow"/>
            <w:rtl/>
            <w:rPrChange w:id="4694"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95" w:author="Shimon" w:date="2022-01-04T16:01:00Z">
              <w:rPr>
                <w:rStyle w:val="emailstyle17"/>
                <w:rFonts w:cs="David" w:hint="eastAsia"/>
                <w:color w:val="auto"/>
                <w:sz w:val="22"/>
                <w:rtl/>
              </w:rPr>
            </w:rPrChange>
          </w:rPr>
          <w:t>לאזורי</w:t>
        </w:r>
        <w:r w:rsidRPr="00107AB0">
          <w:rPr>
            <w:rStyle w:val="emailstyle17"/>
            <w:rFonts w:asciiTheme="majorBidi" w:hAnsiTheme="majorBidi" w:cstheme="majorBidi"/>
            <w:color w:val="auto"/>
            <w:sz w:val="22"/>
            <w:highlight w:val="yellow"/>
            <w:rtl/>
            <w:rPrChange w:id="4696"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97" w:author="Shimon" w:date="2022-01-04T16:01:00Z">
              <w:rPr>
                <w:rStyle w:val="emailstyle17"/>
                <w:rFonts w:cs="David" w:hint="eastAsia"/>
                <w:color w:val="auto"/>
                <w:sz w:val="22"/>
                <w:rtl/>
              </w:rPr>
            </w:rPrChange>
          </w:rPr>
          <w:t>לקבוע</w:t>
        </w:r>
        <w:r w:rsidRPr="00107AB0">
          <w:rPr>
            <w:rStyle w:val="emailstyle17"/>
            <w:rFonts w:asciiTheme="majorBidi" w:hAnsiTheme="majorBidi" w:cstheme="majorBidi"/>
            <w:color w:val="auto"/>
            <w:sz w:val="22"/>
            <w:highlight w:val="yellow"/>
            <w:rtl/>
            <w:rPrChange w:id="4698"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699" w:author="Shimon" w:date="2022-01-04T16:01:00Z">
              <w:rPr>
                <w:rStyle w:val="emailstyle17"/>
                <w:rFonts w:cs="David" w:hint="eastAsia"/>
                <w:color w:val="auto"/>
                <w:sz w:val="22"/>
                <w:rtl/>
              </w:rPr>
            </w:rPrChange>
          </w:rPr>
          <w:t>אם</w:t>
        </w:r>
        <w:r w:rsidRPr="00107AB0">
          <w:rPr>
            <w:rStyle w:val="emailstyle17"/>
            <w:rFonts w:asciiTheme="majorBidi" w:hAnsiTheme="majorBidi" w:cstheme="majorBidi"/>
            <w:color w:val="auto"/>
            <w:sz w:val="22"/>
            <w:highlight w:val="yellow"/>
            <w:rtl/>
            <w:rPrChange w:id="4700"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1" w:author="Shimon" w:date="2022-01-04T16:01:00Z">
              <w:rPr>
                <w:rStyle w:val="emailstyle17"/>
                <w:rFonts w:cs="David" w:hint="eastAsia"/>
                <w:color w:val="auto"/>
                <w:sz w:val="22"/>
                <w:rtl/>
              </w:rPr>
            </w:rPrChange>
          </w:rPr>
          <w:t>התביעה</w:t>
        </w:r>
        <w:r w:rsidRPr="00107AB0">
          <w:rPr>
            <w:rStyle w:val="emailstyle17"/>
            <w:rFonts w:asciiTheme="majorBidi" w:hAnsiTheme="majorBidi" w:cstheme="majorBidi"/>
            <w:color w:val="auto"/>
            <w:sz w:val="22"/>
            <w:highlight w:val="yellow"/>
            <w:rtl/>
            <w:rPrChange w:id="4702"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3" w:author="Shimon" w:date="2022-01-04T16:01:00Z">
              <w:rPr>
                <w:rStyle w:val="emailstyle17"/>
                <w:rFonts w:cs="David" w:hint="eastAsia"/>
                <w:color w:val="auto"/>
                <w:sz w:val="22"/>
                <w:rtl/>
              </w:rPr>
            </w:rPrChange>
          </w:rPr>
          <w:t>בענין</w:t>
        </w:r>
        <w:r w:rsidRPr="00107AB0">
          <w:rPr>
            <w:rStyle w:val="emailstyle17"/>
            <w:rFonts w:asciiTheme="majorBidi" w:hAnsiTheme="majorBidi" w:cstheme="majorBidi"/>
            <w:color w:val="auto"/>
            <w:sz w:val="22"/>
            <w:highlight w:val="yellow"/>
            <w:rtl/>
            <w:rPrChange w:id="4704"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5" w:author="Shimon" w:date="2022-01-04T16:01:00Z">
              <w:rPr>
                <w:rStyle w:val="emailstyle17"/>
                <w:rFonts w:cs="David" w:hint="eastAsia"/>
                <w:color w:val="auto"/>
                <w:sz w:val="22"/>
                <w:rtl/>
              </w:rPr>
            </w:rPrChange>
          </w:rPr>
          <w:t>הפנסיה</w:t>
        </w:r>
        <w:r w:rsidRPr="00107AB0">
          <w:rPr>
            <w:rStyle w:val="emailstyle17"/>
            <w:rFonts w:asciiTheme="majorBidi" w:hAnsiTheme="majorBidi" w:cstheme="majorBidi"/>
            <w:color w:val="auto"/>
            <w:sz w:val="22"/>
            <w:highlight w:val="yellow"/>
            <w:rtl/>
            <w:rPrChange w:id="4706"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7" w:author="Shimon" w:date="2022-01-04T16:01:00Z">
              <w:rPr>
                <w:rStyle w:val="emailstyle17"/>
                <w:rFonts w:cs="David" w:hint="eastAsia"/>
                <w:color w:val="auto"/>
                <w:sz w:val="22"/>
                <w:rtl/>
              </w:rPr>
            </w:rPrChange>
          </w:rPr>
          <w:t>היא</w:t>
        </w:r>
        <w:r w:rsidRPr="00107AB0">
          <w:rPr>
            <w:rStyle w:val="emailstyle17"/>
            <w:rFonts w:asciiTheme="majorBidi" w:hAnsiTheme="majorBidi" w:cstheme="majorBidi"/>
            <w:color w:val="auto"/>
            <w:sz w:val="22"/>
            <w:highlight w:val="yellow"/>
            <w:rtl/>
            <w:rPrChange w:id="4708"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09" w:author="Shimon" w:date="2022-01-04T16:01:00Z">
              <w:rPr>
                <w:rStyle w:val="emailstyle17"/>
                <w:rFonts w:cs="David" w:hint="eastAsia"/>
                <w:color w:val="auto"/>
                <w:sz w:val="22"/>
                <w:rtl/>
              </w:rPr>
            </w:rPrChange>
          </w:rPr>
          <w:t>נגד</w:t>
        </w:r>
        <w:r w:rsidRPr="00107AB0">
          <w:rPr>
            <w:rStyle w:val="emailstyle17"/>
            <w:rFonts w:asciiTheme="majorBidi" w:hAnsiTheme="majorBidi" w:cstheme="majorBidi"/>
            <w:color w:val="auto"/>
            <w:sz w:val="22"/>
            <w:highlight w:val="yellow"/>
            <w:rtl/>
            <w:rPrChange w:id="4710"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11" w:author="Shimon" w:date="2022-01-04T16:01:00Z">
              <w:rPr>
                <w:rStyle w:val="emailstyle17"/>
                <w:rFonts w:cs="David" w:hint="eastAsia"/>
                <w:color w:val="auto"/>
                <w:sz w:val="22"/>
                <w:rtl/>
              </w:rPr>
            </w:rPrChange>
          </w:rPr>
          <w:t>נש</w:t>
        </w:r>
      </w:ins>
      <w:ins w:id="4712" w:author="Shimon" w:date="2022-01-04T15:53:00Z">
        <w:r w:rsidRPr="00107AB0">
          <w:rPr>
            <w:rStyle w:val="emailstyle17"/>
            <w:rFonts w:asciiTheme="majorBidi" w:hAnsiTheme="majorBidi" w:cstheme="majorBidi"/>
            <w:color w:val="auto"/>
            <w:sz w:val="22"/>
            <w:highlight w:val="yellow"/>
            <w:rtl/>
            <w:rPrChange w:id="4713" w:author="Shimon" w:date="2022-01-04T16:01:00Z">
              <w:rPr>
                <w:rStyle w:val="emailstyle17"/>
                <w:rFonts w:cs="David"/>
                <w:color w:val="auto"/>
                <w:sz w:val="22"/>
                <w:rtl/>
              </w:rPr>
            </w:rPrChange>
          </w:rPr>
          <w:t xml:space="preserve">"מ </w:t>
        </w:r>
        <w:r w:rsidRPr="00107AB0">
          <w:rPr>
            <w:rStyle w:val="emailstyle17"/>
            <w:rFonts w:asciiTheme="majorBidi" w:hAnsiTheme="majorBidi" w:cstheme="majorBidi" w:hint="eastAsia"/>
            <w:color w:val="auto"/>
            <w:sz w:val="22"/>
            <w:highlight w:val="yellow"/>
            <w:rtl/>
            <w:rPrChange w:id="4714" w:author="Shimon" w:date="2022-01-04T16:01:00Z">
              <w:rPr>
                <w:rStyle w:val="emailstyle17"/>
                <w:rFonts w:cs="David" w:hint="eastAsia"/>
                <w:color w:val="auto"/>
                <w:sz w:val="22"/>
                <w:rtl/>
              </w:rPr>
            </w:rPrChange>
          </w:rPr>
          <w:t>ואז</w:t>
        </w:r>
        <w:r w:rsidRPr="00107AB0">
          <w:rPr>
            <w:rStyle w:val="emailstyle17"/>
            <w:rFonts w:asciiTheme="majorBidi" w:hAnsiTheme="majorBidi" w:cstheme="majorBidi"/>
            <w:color w:val="auto"/>
            <w:sz w:val="22"/>
            <w:highlight w:val="yellow"/>
            <w:rtl/>
            <w:rPrChange w:id="4715"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16" w:author="Shimon" w:date="2022-01-04T16:01:00Z">
              <w:rPr>
                <w:rStyle w:val="emailstyle17"/>
                <w:rFonts w:cs="David" w:hint="eastAsia"/>
                <w:color w:val="auto"/>
                <w:sz w:val="22"/>
                <w:rtl/>
              </w:rPr>
            </w:rPrChange>
          </w:rPr>
          <w:t>אין</w:t>
        </w:r>
        <w:r w:rsidRPr="00107AB0">
          <w:rPr>
            <w:rStyle w:val="emailstyle17"/>
            <w:rFonts w:asciiTheme="majorBidi" w:hAnsiTheme="majorBidi" w:cstheme="majorBidi"/>
            <w:color w:val="auto"/>
            <w:sz w:val="22"/>
            <w:highlight w:val="yellow"/>
            <w:rtl/>
            <w:rPrChange w:id="4717" w:author="Shimon" w:date="2022-01-04T16:01:00Z">
              <w:rPr>
                <w:rStyle w:val="emailstyle17"/>
                <w:rFonts w:cs="David"/>
                <w:color w:val="auto"/>
                <w:sz w:val="22"/>
                <w:rtl/>
              </w:rPr>
            </w:rPrChange>
          </w:rPr>
          <w:t xml:space="preserve"> </w:t>
        </w:r>
        <w:r w:rsidRPr="00107AB0">
          <w:rPr>
            <w:rStyle w:val="emailstyle17"/>
            <w:rFonts w:asciiTheme="majorBidi" w:hAnsiTheme="majorBidi" w:cstheme="majorBidi" w:hint="eastAsia"/>
            <w:color w:val="auto"/>
            <w:sz w:val="22"/>
            <w:highlight w:val="yellow"/>
            <w:rtl/>
            <w:rPrChange w:id="4718" w:author="Shimon" w:date="2022-01-04T16:01:00Z">
              <w:rPr>
                <w:rStyle w:val="emailstyle17"/>
                <w:rFonts w:cs="David" w:hint="eastAsia"/>
                <w:color w:val="auto"/>
                <w:sz w:val="22"/>
                <w:rtl/>
              </w:rPr>
            </w:rPrChange>
          </w:rPr>
          <w:t>התישנות</w:t>
        </w:r>
        <w:r w:rsidRPr="00107AB0">
          <w:rPr>
            <w:rStyle w:val="emailstyle17"/>
            <w:rFonts w:asciiTheme="majorBidi" w:hAnsiTheme="majorBidi" w:cstheme="majorBidi"/>
            <w:color w:val="auto"/>
            <w:sz w:val="22"/>
            <w:highlight w:val="yellow"/>
            <w:rtl/>
            <w:rPrChange w:id="4719" w:author="Shimon" w:date="2022-01-04T16:01:00Z">
              <w:rPr>
                <w:rStyle w:val="emailstyle17"/>
                <w:rFonts w:cs="David"/>
                <w:color w:val="auto"/>
                <w:sz w:val="22"/>
                <w:rtl/>
              </w:rPr>
            </w:rPrChange>
          </w:rPr>
          <w:t>.</w:t>
        </w:r>
      </w:ins>
    </w:p>
    <w:p w14:paraId="5837575F" w14:textId="77777777" w:rsidR="002A4AF5" w:rsidRPr="00107AB0" w:rsidRDefault="002A4AF5">
      <w:pPr>
        <w:pStyle w:val="11"/>
        <w:spacing w:before="0" w:after="240" w:line="360" w:lineRule="auto"/>
        <w:rPr>
          <w:ins w:id="4720" w:author="Shimon" w:date="2022-01-04T15:55:00Z"/>
          <w:rStyle w:val="emailstyle17"/>
          <w:rFonts w:asciiTheme="majorBidi" w:hAnsiTheme="majorBidi" w:cstheme="majorBidi"/>
          <w:color w:val="auto"/>
          <w:sz w:val="22"/>
          <w:highlight w:val="yellow"/>
          <w:rtl/>
          <w:rPrChange w:id="4721" w:author="Shimon" w:date="2022-01-04T16:01:00Z">
            <w:rPr>
              <w:ins w:id="4722" w:author="Shimon" w:date="2022-01-04T15:55:00Z"/>
              <w:rStyle w:val="emailstyle17"/>
              <w:rFonts w:cs="David"/>
              <w:color w:val="auto"/>
              <w:sz w:val="22"/>
              <w:rtl/>
            </w:rPr>
          </w:rPrChange>
        </w:rPr>
        <w:pPrChange w:id="4723" w:author="Shimon" w:date="2022-01-04T15:55:00Z">
          <w:pPr>
            <w:pStyle w:val="11"/>
            <w:numPr>
              <w:numId w:val="47"/>
            </w:numPr>
            <w:tabs>
              <w:tab w:val="num" w:pos="502"/>
            </w:tabs>
            <w:spacing w:before="0" w:after="240" w:line="360" w:lineRule="auto"/>
            <w:ind w:left="510" w:right="360" w:hanging="425"/>
          </w:pPr>
        </w:pPrChange>
      </w:pPr>
      <w:ins w:id="4724" w:author="Shimon" w:date="2022-01-04T15:54:00Z">
        <w:r w:rsidRPr="00107AB0">
          <w:rPr>
            <w:rStyle w:val="emailstyle17"/>
            <w:rFonts w:asciiTheme="majorBidi" w:hAnsiTheme="majorBidi" w:cstheme="majorBidi" w:hint="eastAsia"/>
            <w:color w:val="auto"/>
            <w:sz w:val="22"/>
            <w:highlight w:val="yellow"/>
            <w:rtl/>
            <w:rPrChange w:id="4725" w:author="Shimon" w:date="2022-01-04T16:01:00Z">
              <w:rPr>
                <w:rStyle w:val="emailstyle17"/>
                <w:rFonts w:cs="David" w:hint="eastAsia"/>
                <w:color w:val="auto"/>
                <w:sz w:val="22"/>
                <w:rtl/>
              </w:rPr>
            </w:rPrChange>
          </w:rPr>
          <w:t>כ</w:t>
        </w:r>
        <w:r w:rsidRPr="00107AB0">
          <w:rPr>
            <w:rStyle w:val="emailstyle17"/>
            <w:rFonts w:asciiTheme="majorBidi" w:hAnsiTheme="majorBidi" w:cstheme="majorBidi"/>
            <w:color w:val="auto"/>
            <w:sz w:val="22"/>
            <w:highlight w:val="yellow"/>
            <w:rtl/>
            <w:rPrChange w:id="4726" w:author="Shimon" w:date="2022-01-04T16:01:00Z">
              <w:rPr>
                <w:rStyle w:val="emailstyle17"/>
                <w:rFonts w:cs="David"/>
                <w:color w:val="auto"/>
                <w:sz w:val="22"/>
                <w:rtl/>
              </w:rPr>
            </w:rPrChange>
          </w:rPr>
          <w:t xml:space="preserve">"כ, אם הבנתי נכון, הארצי קבע שאין לפצל את התביעה למרכיביה ויש לדון על הכל ביחד. </w:t>
        </w:r>
      </w:ins>
    </w:p>
    <w:p w14:paraId="072F89A6" w14:textId="64C91F2B" w:rsidR="002A4AF5" w:rsidRPr="00A81302" w:rsidDel="00B86B04" w:rsidRDefault="002A4AF5">
      <w:pPr>
        <w:pStyle w:val="11"/>
        <w:spacing w:before="0" w:after="240" w:line="360" w:lineRule="auto"/>
        <w:ind w:left="948" w:hanging="155"/>
        <w:rPr>
          <w:del w:id="4727" w:author="אופיר טל" w:date="2021-12-14T14:03:00Z"/>
          <w:rStyle w:val="emailstyle17"/>
          <w:rFonts w:cs="David"/>
          <w:color w:val="auto"/>
          <w:sz w:val="22"/>
        </w:rPr>
        <w:pPrChange w:id="4728" w:author="Shimon" w:date="2022-01-05T06:38:00Z">
          <w:pPr>
            <w:pStyle w:val="11"/>
            <w:numPr>
              <w:numId w:val="47"/>
            </w:numPr>
            <w:tabs>
              <w:tab w:val="num" w:pos="502"/>
            </w:tabs>
            <w:spacing w:before="0" w:after="240" w:line="360" w:lineRule="auto"/>
            <w:ind w:left="510" w:right="360" w:hanging="425"/>
          </w:pPr>
        </w:pPrChange>
      </w:pPr>
      <w:ins w:id="4729" w:author="Shimon" w:date="2022-01-04T15:55:00Z">
        <w:r w:rsidRPr="00107AB0">
          <w:rPr>
            <w:rStyle w:val="emailstyle17"/>
            <w:rFonts w:asciiTheme="majorBidi" w:hAnsiTheme="majorBidi" w:cstheme="majorBidi" w:hint="eastAsia"/>
            <w:color w:val="auto"/>
            <w:sz w:val="22"/>
            <w:highlight w:val="yellow"/>
            <w:rtl/>
            <w:rPrChange w:id="4730" w:author="Shimon" w:date="2022-01-04T16:01:00Z">
              <w:rPr>
                <w:rStyle w:val="emailstyle17"/>
                <w:rFonts w:cs="David" w:hint="eastAsia"/>
                <w:color w:val="auto"/>
                <w:sz w:val="22"/>
                <w:rtl/>
              </w:rPr>
            </w:rPrChange>
          </w:rPr>
          <w:t>השאלה</w:t>
        </w:r>
        <w:r w:rsidRPr="00107AB0">
          <w:rPr>
            <w:rStyle w:val="emailstyle17"/>
            <w:rFonts w:asciiTheme="majorBidi" w:hAnsiTheme="majorBidi" w:cstheme="majorBidi"/>
            <w:color w:val="auto"/>
            <w:sz w:val="22"/>
            <w:highlight w:val="yellow"/>
            <w:rtl/>
            <w:rPrChange w:id="4731" w:author="Shimon" w:date="2022-01-04T16:01:00Z">
              <w:rPr>
                <w:rStyle w:val="emailstyle17"/>
                <w:rFonts w:cs="David"/>
                <w:color w:val="auto"/>
                <w:sz w:val="22"/>
                <w:rtl/>
              </w:rPr>
            </w:rPrChange>
          </w:rPr>
          <w:t xml:space="preserve"> שלי היא האם </w:t>
        </w:r>
      </w:ins>
      <w:ins w:id="4732" w:author="Shimon" w:date="2022-01-04T16:00:00Z">
        <w:r w:rsidR="00107AB0" w:rsidRPr="00107AB0">
          <w:rPr>
            <w:rStyle w:val="emailstyle17"/>
            <w:rFonts w:asciiTheme="majorBidi" w:hAnsiTheme="majorBidi" w:cstheme="majorBidi" w:hint="eastAsia"/>
            <w:color w:val="auto"/>
            <w:sz w:val="22"/>
            <w:highlight w:val="yellow"/>
            <w:rtl/>
            <w:rPrChange w:id="4733" w:author="Shimon" w:date="2022-01-04T16:01:00Z">
              <w:rPr>
                <w:rStyle w:val="emailstyle17"/>
                <w:rFonts w:cs="David" w:hint="eastAsia"/>
                <w:color w:val="auto"/>
                <w:sz w:val="22"/>
                <w:rtl/>
              </w:rPr>
            </w:rPrChange>
          </w:rPr>
          <w:t>על</w:t>
        </w:r>
        <w:r w:rsidR="00107AB0" w:rsidRPr="00107AB0">
          <w:rPr>
            <w:rStyle w:val="emailstyle17"/>
            <w:rFonts w:asciiTheme="majorBidi" w:hAnsiTheme="majorBidi" w:cstheme="majorBidi"/>
            <w:color w:val="auto"/>
            <w:sz w:val="22"/>
            <w:highlight w:val="yellow"/>
            <w:rtl/>
            <w:rPrChange w:id="4734" w:author="Shimon" w:date="2022-01-04T16:01:00Z">
              <w:rPr>
                <w:rStyle w:val="emailstyle17"/>
                <w:rFonts w:cs="David"/>
                <w:color w:val="auto"/>
                <w:sz w:val="22"/>
                <w:rtl/>
              </w:rPr>
            </w:rPrChange>
          </w:rPr>
          <w:t xml:space="preserve"> בסיס זה </w:t>
        </w:r>
      </w:ins>
      <w:ins w:id="4735" w:author="Shimon" w:date="2022-01-04T15:57:00Z">
        <w:r w:rsidR="00107AB0" w:rsidRPr="00107AB0">
          <w:rPr>
            <w:rStyle w:val="emailstyle17"/>
            <w:rFonts w:asciiTheme="majorBidi" w:hAnsiTheme="majorBidi" w:cstheme="majorBidi" w:hint="eastAsia"/>
            <w:color w:val="auto"/>
            <w:sz w:val="22"/>
            <w:highlight w:val="yellow"/>
            <w:rtl/>
            <w:rPrChange w:id="4736" w:author="Shimon" w:date="2022-01-04T16:01:00Z">
              <w:rPr>
                <w:rStyle w:val="emailstyle17"/>
                <w:rFonts w:cs="David" w:hint="eastAsia"/>
                <w:color w:val="auto"/>
                <w:sz w:val="22"/>
                <w:rtl/>
              </w:rPr>
            </w:rPrChange>
          </w:rPr>
          <w:t>לא</w:t>
        </w:r>
        <w:r w:rsidR="00107AB0" w:rsidRPr="00107AB0">
          <w:rPr>
            <w:rStyle w:val="emailstyle17"/>
            <w:rFonts w:asciiTheme="majorBidi" w:hAnsiTheme="majorBidi" w:cstheme="majorBidi"/>
            <w:color w:val="auto"/>
            <w:sz w:val="22"/>
            <w:highlight w:val="yellow"/>
            <w:rtl/>
            <w:rPrChange w:id="4737" w:author="Shimon" w:date="2022-01-04T16:01:00Z">
              <w:rPr>
                <w:rStyle w:val="emailstyle17"/>
                <w:rFonts w:cs="David"/>
                <w:color w:val="auto"/>
                <w:sz w:val="22"/>
                <w:rtl/>
              </w:rPr>
            </w:rPrChange>
          </w:rPr>
          <w:t xml:space="preserve"> </w:t>
        </w:r>
        <w:r w:rsidR="00107AB0" w:rsidRPr="00107AB0">
          <w:rPr>
            <w:rStyle w:val="emailstyle17"/>
            <w:rFonts w:asciiTheme="majorBidi" w:hAnsiTheme="majorBidi" w:cstheme="majorBidi" w:hint="eastAsia"/>
            <w:color w:val="auto"/>
            <w:sz w:val="22"/>
            <w:highlight w:val="yellow"/>
            <w:rtl/>
            <w:rPrChange w:id="4738" w:author="Shimon" w:date="2022-01-04T16:01:00Z">
              <w:rPr>
                <w:rStyle w:val="emailstyle17"/>
                <w:rFonts w:cs="David" w:hint="eastAsia"/>
                <w:color w:val="auto"/>
                <w:sz w:val="22"/>
                <w:rtl/>
              </w:rPr>
            </w:rPrChange>
          </w:rPr>
          <w:t>ניתן</w:t>
        </w:r>
      </w:ins>
      <w:ins w:id="4739" w:author="Shimon" w:date="2022-01-04T16:00:00Z">
        <w:r w:rsidR="00107AB0" w:rsidRPr="00107AB0">
          <w:rPr>
            <w:rStyle w:val="emailstyle17"/>
            <w:rFonts w:asciiTheme="majorBidi" w:hAnsiTheme="majorBidi" w:cstheme="majorBidi"/>
            <w:color w:val="auto"/>
            <w:sz w:val="22"/>
            <w:highlight w:val="yellow"/>
            <w:rtl/>
            <w:rPrChange w:id="4740" w:author="Shimon" w:date="2022-01-04T16:01:00Z">
              <w:rPr>
                <w:rStyle w:val="emailstyle17"/>
                <w:rFonts w:cs="David"/>
                <w:color w:val="auto"/>
                <w:sz w:val="22"/>
                <w:rtl/>
              </w:rPr>
            </w:rPrChange>
          </w:rPr>
          <w:t xml:space="preserve"> יהיה</w:t>
        </w:r>
      </w:ins>
      <w:ins w:id="4741" w:author="Shimon" w:date="2022-01-04T15:57:00Z">
        <w:r w:rsidR="00107AB0" w:rsidRPr="00107AB0">
          <w:rPr>
            <w:rStyle w:val="emailstyle17"/>
            <w:rFonts w:asciiTheme="majorBidi" w:hAnsiTheme="majorBidi" w:cstheme="majorBidi"/>
            <w:color w:val="auto"/>
            <w:sz w:val="22"/>
            <w:highlight w:val="yellow"/>
            <w:rtl/>
            <w:rPrChange w:id="4742" w:author="Shimon" w:date="2022-01-04T16:01:00Z">
              <w:rPr>
                <w:rStyle w:val="emailstyle17"/>
                <w:rFonts w:cs="David"/>
                <w:color w:val="auto"/>
                <w:sz w:val="22"/>
                <w:rtl/>
              </w:rPr>
            </w:rPrChange>
          </w:rPr>
          <w:t xml:space="preserve"> "להחיות</w:t>
        </w:r>
      </w:ins>
      <w:ins w:id="4743" w:author="Shimon" w:date="2022-01-04T16:00:00Z">
        <w:r w:rsidR="00107AB0" w:rsidRPr="00107AB0">
          <w:rPr>
            <w:rStyle w:val="emailstyle17"/>
            <w:rFonts w:asciiTheme="majorBidi" w:hAnsiTheme="majorBidi" w:cstheme="majorBidi"/>
            <w:color w:val="auto"/>
            <w:sz w:val="22"/>
            <w:highlight w:val="yellow"/>
            <w:rtl/>
            <w:rPrChange w:id="4744" w:author="Shimon" w:date="2022-01-04T16:01:00Z">
              <w:rPr>
                <w:rStyle w:val="emailstyle17"/>
                <w:rFonts w:cs="David"/>
                <w:color w:val="auto"/>
                <w:sz w:val="22"/>
                <w:rtl/>
              </w:rPr>
            </w:rPrChange>
          </w:rPr>
          <w:t>"</w:t>
        </w:r>
      </w:ins>
      <w:ins w:id="4745" w:author="Shimon" w:date="2022-01-04T15:57:00Z">
        <w:r w:rsidR="00107AB0" w:rsidRPr="00107AB0">
          <w:rPr>
            <w:rStyle w:val="emailstyle17"/>
            <w:rFonts w:asciiTheme="majorBidi" w:hAnsiTheme="majorBidi" w:cstheme="majorBidi"/>
            <w:color w:val="auto"/>
            <w:sz w:val="22"/>
            <w:highlight w:val="yellow"/>
            <w:rtl/>
            <w:rPrChange w:id="4746" w:author="Shimon" w:date="2022-01-04T16:01:00Z">
              <w:rPr>
                <w:rStyle w:val="emailstyle17"/>
                <w:rFonts w:cs="David"/>
                <w:color w:val="auto"/>
                <w:sz w:val="22"/>
                <w:rtl/>
              </w:rPr>
            </w:rPrChange>
          </w:rPr>
          <w:t xml:space="preserve"> את התביעה על השלמת שכר </w:t>
        </w:r>
      </w:ins>
      <w:ins w:id="4747" w:author="Shimon" w:date="2022-01-04T15:55:00Z">
        <w:r w:rsidRPr="00B83ED8">
          <w:rPr>
            <w:rStyle w:val="emailstyle17"/>
            <w:rFonts w:asciiTheme="majorBidi" w:hAnsiTheme="majorBidi" w:cstheme="majorBidi" w:hint="eastAsia"/>
            <w:b/>
            <w:bCs/>
            <w:color w:val="auto"/>
            <w:sz w:val="22"/>
            <w:highlight w:val="yellow"/>
            <w:rtl/>
            <w:rPrChange w:id="4748" w:author="Shimon" w:date="2022-01-05T06:35:00Z">
              <w:rPr>
                <w:rStyle w:val="emailstyle17"/>
                <w:rFonts w:cs="David" w:hint="eastAsia"/>
                <w:color w:val="auto"/>
                <w:sz w:val="22"/>
                <w:rtl/>
              </w:rPr>
            </w:rPrChange>
          </w:rPr>
          <w:t>במקרה</w:t>
        </w:r>
        <w:r w:rsidRPr="00B83ED8">
          <w:rPr>
            <w:rStyle w:val="emailstyle17"/>
            <w:rFonts w:asciiTheme="majorBidi" w:hAnsiTheme="majorBidi" w:cstheme="majorBidi"/>
            <w:b/>
            <w:bCs/>
            <w:color w:val="auto"/>
            <w:sz w:val="22"/>
            <w:highlight w:val="yellow"/>
            <w:rtl/>
            <w:rPrChange w:id="4749" w:author="Shimon" w:date="2022-01-05T06:35:00Z">
              <w:rPr>
                <w:rStyle w:val="emailstyle17"/>
                <w:rFonts w:cs="David"/>
                <w:color w:val="auto"/>
                <w:sz w:val="22"/>
                <w:rtl/>
              </w:rPr>
            </w:rPrChange>
          </w:rPr>
          <w:t xml:space="preserve"> </w:t>
        </w:r>
        <w:r w:rsidRPr="00B83ED8">
          <w:rPr>
            <w:rStyle w:val="emailstyle17"/>
            <w:rFonts w:asciiTheme="majorBidi" w:hAnsiTheme="majorBidi" w:cstheme="majorBidi" w:hint="eastAsia"/>
            <w:b/>
            <w:bCs/>
            <w:color w:val="auto"/>
            <w:sz w:val="22"/>
            <w:highlight w:val="yellow"/>
            <w:rtl/>
            <w:rPrChange w:id="4750" w:author="Shimon" w:date="2022-01-05T06:35:00Z">
              <w:rPr>
                <w:rStyle w:val="emailstyle17"/>
                <w:rFonts w:cs="David" w:hint="eastAsia"/>
                <w:color w:val="auto"/>
                <w:sz w:val="22"/>
                <w:rtl/>
              </w:rPr>
            </w:rPrChange>
          </w:rPr>
          <w:t>ש</w:t>
        </w:r>
      </w:ins>
      <w:ins w:id="4751" w:author="Shimon" w:date="2022-01-04T15:56:00Z">
        <w:r w:rsidRPr="00B83ED8">
          <w:rPr>
            <w:rStyle w:val="emailstyle17"/>
            <w:rFonts w:asciiTheme="majorBidi" w:hAnsiTheme="majorBidi" w:cstheme="majorBidi" w:hint="eastAsia"/>
            <w:b/>
            <w:bCs/>
            <w:color w:val="auto"/>
            <w:sz w:val="22"/>
            <w:highlight w:val="yellow"/>
            <w:rtl/>
            <w:rPrChange w:id="4752" w:author="Shimon" w:date="2022-01-05T06:35:00Z">
              <w:rPr>
                <w:rStyle w:val="emailstyle17"/>
                <w:rFonts w:cs="David" w:hint="eastAsia"/>
                <w:color w:val="auto"/>
                <w:sz w:val="22"/>
                <w:rtl/>
              </w:rPr>
            </w:rPrChange>
          </w:rPr>
          <w:t>האזורי</w:t>
        </w:r>
        <w:r w:rsidRPr="00B83ED8">
          <w:rPr>
            <w:rStyle w:val="emailstyle17"/>
            <w:rFonts w:asciiTheme="majorBidi" w:hAnsiTheme="majorBidi" w:cstheme="majorBidi"/>
            <w:b/>
            <w:bCs/>
            <w:color w:val="auto"/>
            <w:sz w:val="22"/>
            <w:highlight w:val="yellow"/>
            <w:rtl/>
            <w:rPrChange w:id="4753" w:author="Shimon" w:date="2022-01-05T06:35:00Z">
              <w:rPr>
                <w:rStyle w:val="emailstyle17"/>
                <w:rFonts w:cs="David"/>
                <w:color w:val="auto"/>
                <w:sz w:val="22"/>
                <w:rtl/>
              </w:rPr>
            </w:rPrChange>
          </w:rPr>
          <w:t xml:space="preserve"> </w:t>
        </w:r>
      </w:ins>
      <w:ins w:id="4754" w:author="Shimon" w:date="2022-01-05T06:36:00Z">
        <w:r w:rsidR="00B83ED8">
          <w:rPr>
            <w:rStyle w:val="emailstyle17"/>
            <w:rFonts w:asciiTheme="majorBidi" w:hAnsiTheme="majorBidi" w:cstheme="majorBidi" w:hint="cs"/>
            <w:b/>
            <w:bCs/>
            <w:color w:val="auto"/>
            <w:sz w:val="22"/>
            <w:highlight w:val="yellow"/>
            <w:rtl/>
          </w:rPr>
          <w:t xml:space="preserve">יקבע </w:t>
        </w:r>
      </w:ins>
      <w:ins w:id="4755" w:author="Shimon" w:date="2022-01-04T16:03:00Z">
        <w:r w:rsidR="00107AB0" w:rsidRPr="00B83ED8">
          <w:rPr>
            <w:rStyle w:val="emailstyle17"/>
            <w:rFonts w:asciiTheme="majorBidi" w:hAnsiTheme="majorBidi" w:cstheme="majorBidi" w:hint="eastAsia"/>
            <w:b/>
            <w:bCs/>
            <w:color w:val="auto"/>
            <w:sz w:val="22"/>
            <w:highlight w:val="yellow"/>
            <w:rtl/>
            <w:rPrChange w:id="4756" w:author="Shimon" w:date="2022-01-05T06:35:00Z">
              <w:rPr>
                <w:rStyle w:val="emailstyle17"/>
                <w:rFonts w:asciiTheme="majorBidi" w:hAnsiTheme="majorBidi" w:cstheme="majorBidi" w:hint="eastAsia"/>
                <w:color w:val="auto"/>
                <w:sz w:val="22"/>
                <w:highlight w:val="yellow"/>
                <w:rtl/>
              </w:rPr>
            </w:rPrChange>
          </w:rPr>
          <w:t>שהתביעה</w:t>
        </w:r>
        <w:r w:rsidR="00107AB0" w:rsidRPr="00B83ED8">
          <w:rPr>
            <w:rStyle w:val="emailstyle17"/>
            <w:rFonts w:asciiTheme="majorBidi" w:hAnsiTheme="majorBidi" w:cstheme="majorBidi"/>
            <w:b/>
            <w:bCs/>
            <w:color w:val="auto"/>
            <w:sz w:val="22"/>
            <w:highlight w:val="yellow"/>
            <w:rtl/>
            <w:rPrChange w:id="4757" w:author="Shimon" w:date="2022-01-05T06:35:00Z">
              <w:rPr>
                <w:rStyle w:val="emailstyle17"/>
                <w:rFonts w:asciiTheme="majorBidi" w:hAnsiTheme="majorBidi" w:cstheme="majorBidi"/>
                <w:color w:val="auto"/>
                <w:sz w:val="22"/>
                <w:highlight w:val="yellow"/>
                <w:rtl/>
              </w:rPr>
            </w:rPrChange>
          </w:rPr>
          <w:t xml:space="preserve"> היא אכן נגד נש"מ </w:t>
        </w:r>
        <w:r w:rsidR="00107AB0" w:rsidRPr="00B83ED8">
          <w:rPr>
            <w:rStyle w:val="emailstyle17"/>
            <w:rFonts w:asciiTheme="majorBidi" w:hAnsiTheme="majorBidi" w:cstheme="majorBidi" w:hint="eastAsia"/>
            <w:b/>
            <w:bCs/>
            <w:color w:val="auto"/>
            <w:sz w:val="22"/>
            <w:highlight w:val="yellow"/>
            <w:rtl/>
            <w:rPrChange w:id="4758" w:author="Shimon" w:date="2022-01-05T06:36:00Z">
              <w:rPr>
                <w:rStyle w:val="emailstyle17"/>
                <w:rFonts w:asciiTheme="majorBidi" w:hAnsiTheme="majorBidi" w:cstheme="majorBidi" w:hint="eastAsia"/>
                <w:color w:val="auto"/>
                <w:sz w:val="22"/>
                <w:highlight w:val="yellow"/>
                <w:rtl/>
              </w:rPr>
            </w:rPrChange>
          </w:rPr>
          <w:t>ואז</w:t>
        </w:r>
        <w:r w:rsidR="00107AB0" w:rsidRPr="00B83ED8">
          <w:rPr>
            <w:rStyle w:val="emailstyle17"/>
            <w:rFonts w:asciiTheme="majorBidi" w:hAnsiTheme="majorBidi" w:cstheme="majorBidi"/>
            <w:b/>
            <w:bCs/>
            <w:color w:val="auto"/>
            <w:sz w:val="22"/>
            <w:highlight w:val="yellow"/>
            <w:rtl/>
            <w:rPrChange w:id="4759" w:author="Shimon" w:date="2022-01-05T06:36:00Z">
              <w:rPr>
                <w:rStyle w:val="emailstyle17"/>
                <w:rFonts w:asciiTheme="majorBidi" w:hAnsiTheme="majorBidi" w:cstheme="majorBidi"/>
                <w:color w:val="auto"/>
                <w:sz w:val="22"/>
                <w:highlight w:val="yellow"/>
                <w:rtl/>
              </w:rPr>
            </w:rPrChange>
          </w:rPr>
          <w:t xml:space="preserve"> </w:t>
        </w:r>
      </w:ins>
      <w:ins w:id="4760" w:author="Shimon" w:date="2022-01-04T15:56:00Z">
        <w:r w:rsidRPr="00B83ED8">
          <w:rPr>
            <w:rStyle w:val="emailstyle17"/>
            <w:rFonts w:asciiTheme="majorBidi" w:hAnsiTheme="majorBidi" w:cstheme="majorBidi" w:hint="eastAsia"/>
            <w:b/>
            <w:bCs/>
            <w:color w:val="auto"/>
            <w:sz w:val="22"/>
            <w:highlight w:val="yellow"/>
            <w:rtl/>
            <w:rPrChange w:id="4761" w:author="Shimon" w:date="2022-01-05T06:36:00Z">
              <w:rPr>
                <w:rStyle w:val="emailstyle17"/>
                <w:rFonts w:cs="David" w:hint="eastAsia"/>
                <w:color w:val="auto"/>
                <w:sz w:val="22"/>
                <w:rtl/>
              </w:rPr>
            </w:rPrChange>
          </w:rPr>
          <w:t>אין</w:t>
        </w:r>
        <w:r w:rsidRPr="00B83ED8">
          <w:rPr>
            <w:rStyle w:val="emailstyle17"/>
            <w:rFonts w:asciiTheme="majorBidi" w:hAnsiTheme="majorBidi" w:cstheme="majorBidi"/>
            <w:b/>
            <w:bCs/>
            <w:color w:val="auto"/>
            <w:sz w:val="22"/>
            <w:highlight w:val="yellow"/>
            <w:rtl/>
            <w:rPrChange w:id="4762" w:author="Shimon" w:date="2022-01-05T06:36:00Z">
              <w:rPr>
                <w:rStyle w:val="emailstyle17"/>
                <w:rFonts w:cs="David"/>
                <w:color w:val="auto"/>
                <w:sz w:val="22"/>
                <w:rtl/>
              </w:rPr>
            </w:rPrChange>
          </w:rPr>
          <w:t xml:space="preserve"> </w:t>
        </w:r>
        <w:r w:rsidRPr="00CD2677">
          <w:rPr>
            <w:rStyle w:val="emailstyle17"/>
            <w:rFonts w:asciiTheme="majorBidi" w:hAnsiTheme="majorBidi" w:cstheme="majorBidi" w:hint="eastAsia"/>
            <w:b/>
            <w:bCs/>
            <w:color w:val="auto"/>
            <w:sz w:val="22"/>
            <w:highlight w:val="yellow"/>
            <w:rtl/>
            <w:rPrChange w:id="4763" w:author="Shimon" w:date="2022-01-05T17:24:00Z">
              <w:rPr>
                <w:rStyle w:val="emailstyle17"/>
                <w:rFonts w:cs="David" w:hint="eastAsia"/>
                <w:color w:val="auto"/>
                <w:sz w:val="22"/>
                <w:rtl/>
              </w:rPr>
            </w:rPrChange>
          </w:rPr>
          <w:t>התישנות</w:t>
        </w:r>
        <w:r w:rsidRPr="00CD2677">
          <w:rPr>
            <w:rStyle w:val="emailstyle17"/>
            <w:rFonts w:asciiTheme="majorBidi" w:hAnsiTheme="majorBidi" w:cstheme="majorBidi"/>
            <w:b/>
            <w:bCs/>
            <w:color w:val="auto"/>
            <w:sz w:val="22"/>
            <w:highlight w:val="yellow"/>
            <w:rtl/>
            <w:rPrChange w:id="4764" w:author="Shimon" w:date="2022-01-05T17:24:00Z">
              <w:rPr>
                <w:rStyle w:val="emailstyle17"/>
                <w:rFonts w:cs="David"/>
                <w:color w:val="auto"/>
                <w:sz w:val="22"/>
                <w:rtl/>
              </w:rPr>
            </w:rPrChange>
          </w:rPr>
          <w:t xml:space="preserve"> </w:t>
        </w:r>
      </w:ins>
      <w:ins w:id="4765" w:author="Shimon" w:date="2022-01-04T16:04:00Z">
        <w:r w:rsidR="00107AB0" w:rsidRPr="00CD2677">
          <w:rPr>
            <w:rStyle w:val="emailstyle17"/>
            <w:rFonts w:asciiTheme="majorBidi" w:hAnsiTheme="majorBidi" w:cstheme="majorBidi" w:hint="eastAsia"/>
            <w:b/>
            <w:bCs/>
            <w:color w:val="auto"/>
            <w:sz w:val="22"/>
            <w:highlight w:val="yellow"/>
            <w:rtl/>
            <w:rPrChange w:id="4766" w:author="Shimon" w:date="2022-01-05T17:24:00Z">
              <w:rPr>
                <w:rStyle w:val="emailstyle17"/>
                <w:rFonts w:asciiTheme="majorBidi" w:hAnsiTheme="majorBidi" w:cstheme="majorBidi" w:hint="eastAsia"/>
                <w:color w:val="auto"/>
                <w:sz w:val="22"/>
                <w:highlight w:val="yellow"/>
                <w:rtl/>
              </w:rPr>
            </w:rPrChange>
          </w:rPr>
          <w:t>לא</w:t>
        </w:r>
        <w:r w:rsidR="00107AB0" w:rsidRPr="00CD2677">
          <w:rPr>
            <w:rStyle w:val="emailstyle17"/>
            <w:rFonts w:asciiTheme="majorBidi" w:hAnsiTheme="majorBidi" w:cstheme="majorBidi"/>
            <w:b/>
            <w:bCs/>
            <w:color w:val="auto"/>
            <w:sz w:val="22"/>
            <w:highlight w:val="yellow"/>
            <w:rtl/>
            <w:rPrChange w:id="4767" w:author="Shimon" w:date="2022-01-05T17:24:00Z">
              <w:rPr>
                <w:rStyle w:val="emailstyle17"/>
                <w:rFonts w:asciiTheme="majorBidi" w:hAnsiTheme="majorBidi" w:cstheme="majorBidi"/>
                <w:color w:val="auto"/>
                <w:sz w:val="22"/>
                <w:highlight w:val="yellow"/>
                <w:rtl/>
              </w:rPr>
            </w:rPrChange>
          </w:rPr>
          <w:t xml:space="preserve"> רק על </w:t>
        </w:r>
      </w:ins>
      <w:ins w:id="4768" w:author="Shimon" w:date="2022-01-04T15:56:00Z">
        <w:r w:rsidRPr="00CD2677">
          <w:rPr>
            <w:rStyle w:val="emailstyle17"/>
            <w:rFonts w:asciiTheme="majorBidi" w:hAnsiTheme="majorBidi" w:cstheme="majorBidi" w:hint="eastAsia"/>
            <w:b/>
            <w:bCs/>
            <w:color w:val="auto"/>
            <w:sz w:val="22"/>
            <w:highlight w:val="yellow"/>
            <w:rtl/>
            <w:rPrChange w:id="4769" w:author="Shimon" w:date="2022-01-05T17:24:00Z">
              <w:rPr>
                <w:rStyle w:val="emailstyle17"/>
                <w:rFonts w:cs="David" w:hint="eastAsia"/>
                <w:color w:val="auto"/>
                <w:sz w:val="22"/>
                <w:rtl/>
              </w:rPr>
            </w:rPrChange>
          </w:rPr>
          <w:t>על</w:t>
        </w:r>
        <w:r w:rsidRPr="00CD2677">
          <w:rPr>
            <w:rStyle w:val="emailstyle17"/>
            <w:rFonts w:asciiTheme="majorBidi" w:hAnsiTheme="majorBidi" w:cstheme="majorBidi"/>
            <w:b/>
            <w:bCs/>
            <w:color w:val="auto"/>
            <w:sz w:val="22"/>
            <w:highlight w:val="yellow"/>
            <w:rtl/>
            <w:rPrChange w:id="4770" w:author="Shimon" w:date="2022-01-05T17:24:00Z">
              <w:rPr>
                <w:rStyle w:val="emailstyle17"/>
                <w:rFonts w:cs="David"/>
                <w:color w:val="auto"/>
                <w:sz w:val="22"/>
                <w:rtl/>
              </w:rPr>
            </w:rPrChange>
          </w:rPr>
          <w:t xml:space="preserve"> </w:t>
        </w:r>
        <w:r w:rsidRPr="00CD2677">
          <w:rPr>
            <w:rStyle w:val="emailstyle17"/>
            <w:rFonts w:asciiTheme="majorBidi" w:hAnsiTheme="majorBidi" w:cstheme="majorBidi" w:hint="eastAsia"/>
            <w:b/>
            <w:bCs/>
            <w:color w:val="auto"/>
            <w:sz w:val="22"/>
            <w:highlight w:val="yellow"/>
            <w:rtl/>
            <w:rPrChange w:id="4771" w:author="Shimon" w:date="2022-01-05T17:24:00Z">
              <w:rPr>
                <w:rStyle w:val="emailstyle17"/>
                <w:rFonts w:cs="David" w:hint="eastAsia"/>
                <w:color w:val="auto"/>
                <w:sz w:val="22"/>
                <w:rtl/>
              </w:rPr>
            </w:rPrChange>
          </w:rPr>
          <w:t>תביעת</w:t>
        </w:r>
        <w:r w:rsidRPr="00CD2677">
          <w:rPr>
            <w:rStyle w:val="emailstyle17"/>
            <w:rFonts w:asciiTheme="majorBidi" w:hAnsiTheme="majorBidi" w:cstheme="majorBidi"/>
            <w:b/>
            <w:bCs/>
            <w:color w:val="auto"/>
            <w:sz w:val="22"/>
            <w:highlight w:val="yellow"/>
            <w:rtl/>
            <w:rPrChange w:id="4772" w:author="Shimon" w:date="2022-01-05T17:24:00Z">
              <w:rPr>
                <w:rStyle w:val="emailstyle17"/>
                <w:rFonts w:cs="David"/>
                <w:color w:val="auto"/>
                <w:sz w:val="22"/>
                <w:rtl/>
              </w:rPr>
            </w:rPrChange>
          </w:rPr>
          <w:t xml:space="preserve"> </w:t>
        </w:r>
        <w:r w:rsidRPr="00CD2677">
          <w:rPr>
            <w:rStyle w:val="emailstyle17"/>
            <w:rFonts w:asciiTheme="majorBidi" w:hAnsiTheme="majorBidi" w:cstheme="majorBidi" w:hint="eastAsia"/>
            <w:b/>
            <w:bCs/>
            <w:color w:val="auto"/>
            <w:sz w:val="22"/>
            <w:highlight w:val="yellow"/>
            <w:rtl/>
            <w:rPrChange w:id="4773" w:author="Shimon" w:date="2022-01-05T17:24:00Z">
              <w:rPr>
                <w:rStyle w:val="emailstyle17"/>
                <w:rFonts w:cs="David" w:hint="eastAsia"/>
                <w:color w:val="auto"/>
                <w:sz w:val="22"/>
                <w:rtl/>
              </w:rPr>
            </w:rPrChange>
          </w:rPr>
          <w:t>הפנסיה</w:t>
        </w:r>
      </w:ins>
      <w:ins w:id="4774" w:author="Shimon" w:date="2022-01-04T16:04:00Z">
        <w:r w:rsidR="00107AB0" w:rsidRPr="00CD2677">
          <w:rPr>
            <w:rStyle w:val="emailstyle17"/>
            <w:rFonts w:asciiTheme="majorBidi" w:hAnsiTheme="majorBidi" w:cstheme="majorBidi"/>
            <w:b/>
            <w:bCs/>
            <w:color w:val="auto"/>
            <w:sz w:val="22"/>
            <w:highlight w:val="yellow"/>
            <w:rtl/>
            <w:rPrChange w:id="4775" w:author="Shimon" w:date="2022-01-05T17:24:00Z">
              <w:rPr>
                <w:rStyle w:val="emailstyle17"/>
                <w:rFonts w:asciiTheme="majorBidi" w:hAnsiTheme="majorBidi" w:cstheme="majorBidi"/>
                <w:color w:val="auto"/>
                <w:sz w:val="22"/>
                <w:highlight w:val="yellow"/>
                <w:rtl/>
              </w:rPr>
            </w:rPrChange>
          </w:rPr>
          <w:t xml:space="preserve"> אלא</w:t>
        </w:r>
      </w:ins>
      <w:ins w:id="4776" w:author="Shimon" w:date="2022-01-05T06:36:00Z">
        <w:r w:rsidR="00B83ED8" w:rsidRPr="00CD2677">
          <w:rPr>
            <w:rStyle w:val="emailstyle17"/>
            <w:rFonts w:asciiTheme="majorBidi" w:hAnsiTheme="majorBidi" w:cstheme="majorBidi"/>
            <w:b/>
            <w:bCs/>
            <w:color w:val="auto"/>
            <w:sz w:val="22"/>
            <w:highlight w:val="yellow"/>
            <w:rtl/>
            <w:rPrChange w:id="4777" w:author="Shimon" w:date="2022-01-05T17:24:00Z">
              <w:rPr>
                <w:rStyle w:val="emailstyle17"/>
                <w:rFonts w:asciiTheme="majorBidi" w:hAnsiTheme="majorBidi" w:cstheme="majorBidi"/>
                <w:color w:val="auto"/>
                <w:sz w:val="22"/>
                <w:highlight w:val="yellow"/>
                <w:rtl/>
              </w:rPr>
            </w:rPrChange>
          </w:rPr>
          <w:t xml:space="preserve"> אולי</w:t>
        </w:r>
      </w:ins>
      <w:ins w:id="4778" w:author="Shimon" w:date="2022-01-04T16:04:00Z">
        <w:r w:rsidR="00107AB0" w:rsidRPr="00CD2677">
          <w:rPr>
            <w:rStyle w:val="emailstyle17"/>
            <w:rFonts w:asciiTheme="majorBidi" w:hAnsiTheme="majorBidi" w:cstheme="majorBidi"/>
            <w:b/>
            <w:bCs/>
            <w:color w:val="auto"/>
            <w:sz w:val="22"/>
            <w:highlight w:val="yellow"/>
            <w:rtl/>
            <w:rPrChange w:id="4779" w:author="Shimon" w:date="2022-01-05T17:24:00Z">
              <w:rPr>
                <w:rStyle w:val="emailstyle17"/>
                <w:rFonts w:asciiTheme="majorBidi" w:hAnsiTheme="majorBidi" w:cstheme="majorBidi"/>
                <w:color w:val="auto"/>
                <w:sz w:val="22"/>
                <w:highlight w:val="yellow"/>
                <w:rtl/>
              </w:rPr>
            </w:rPrChange>
          </w:rPr>
          <w:t xml:space="preserve"> גם על </w:t>
        </w:r>
      </w:ins>
      <w:ins w:id="4780" w:author="Shimon" w:date="2022-01-05T06:36:00Z">
        <w:r w:rsidR="00B83ED8" w:rsidRPr="00CD2677">
          <w:rPr>
            <w:rStyle w:val="emailstyle17"/>
            <w:rFonts w:asciiTheme="majorBidi" w:hAnsiTheme="majorBidi" w:cstheme="majorBidi" w:hint="eastAsia"/>
            <w:b/>
            <w:bCs/>
            <w:color w:val="auto"/>
            <w:sz w:val="22"/>
            <w:highlight w:val="yellow"/>
            <w:rtl/>
            <w:rPrChange w:id="4781" w:author="Shimon" w:date="2022-01-05T17:24:00Z">
              <w:rPr>
                <w:rStyle w:val="emailstyle17"/>
                <w:rFonts w:asciiTheme="majorBidi" w:hAnsiTheme="majorBidi" w:cstheme="majorBidi" w:hint="eastAsia"/>
                <w:color w:val="auto"/>
                <w:sz w:val="22"/>
                <w:highlight w:val="yellow"/>
                <w:rtl/>
              </w:rPr>
            </w:rPrChange>
          </w:rPr>
          <w:t>שאר</w:t>
        </w:r>
        <w:r w:rsidR="00B83ED8" w:rsidRPr="00CD2677">
          <w:rPr>
            <w:rStyle w:val="emailstyle17"/>
            <w:rFonts w:asciiTheme="majorBidi" w:hAnsiTheme="majorBidi" w:cstheme="majorBidi"/>
            <w:b/>
            <w:bCs/>
            <w:color w:val="auto"/>
            <w:sz w:val="22"/>
            <w:highlight w:val="yellow"/>
            <w:rtl/>
            <w:rPrChange w:id="4782" w:author="Shimon" w:date="2022-01-05T17:24:00Z">
              <w:rPr>
                <w:rStyle w:val="emailstyle17"/>
                <w:rFonts w:asciiTheme="majorBidi" w:hAnsiTheme="majorBidi" w:cstheme="majorBidi"/>
                <w:color w:val="auto"/>
                <w:sz w:val="22"/>
                <w:highlight w:val="yellow"/>
                <w:rtl/>
              </w:rPr>
            </w:rPrChange>
          </w:rPr>
          <w:t xml:space="preserve"> מרכיבי התביעה </w:t>
        </w:r>
      </w:ins>
      <w:ins w:id="4783" w:author="Shimon" w:date="2022-01-05T06:37:00Z">
        <w:r w:rsidR="00B83ED8">
          <w:rPr>
            <w:rStyle w:val="emailstyle17"/>
            <w:rFonts w:asciiTheme="majorBidi" w:hAnsiTheme="majorBidi" w:cstheme="majorBidi" w:hint="cs"/>
            <w:color w:val="auto"/>
            <w:sz w:val="22"/>
            <w:highlight w:val="yellow"/>
            <w:rtl/>
          </w:rPr>
          <w:t xml:space="preserve">= </w:t>
        </w:r>
      </w:ins>
      <w:ins w:id="4784" w:author="Shimon" w:date="2022-01-04T16:04:00Z">
        <w:r w:rsidR="00107AB0">
          <w:rPr>
            <w:rStyle w:val="emailstyle17"/>
            <w:rFonts w:asciiTheme="majorBidi" w:hAnsiTheme="majorBidi" w:cstheme="majorBidi" w:hint="cs"/>
            <w:color w:val="auto"/>
            <w:sz w:val="22"/>
            <w:highlight w:val="yellow"/>
            <w:rtl/>
          </w:rPr>
          <w:t xml:space="preserve">תקופת החוזה </w:t>
        </w:r>
      </w:ins>
      <w:ins w:id="4785" w:author="Shimon" w:date="2022-01-05T06:37:00Z">
        <w:r w:rsidR="00B83ED8">
          <w:rPr>
            <w:rStyle w:val="emailstyle17"/>
            <w:rFonts w:asciiTheme="majorBidi" w:hAnsiTheme="majorBidi" w:cstheme="majorBidi" w:hint="cs"/>
            <w:color w:val="auto"/>
            <w:sz w:val="22"/>
            <w:highlight w:val="yellow"/>
            <w:rtl/>
          </w:rPr>
          <w:t>ש</w:t>
        </w:r>
      </w:ins>
      <w:ins w:id="4786" w:author="Shimon" w:date="2022-01-04T16:04:00Z">
        <w:r w:rsidR="00107AB0">
          <w:rPr>
            <w:rStyle w:val="emailstyle17"/>
            <w:rFonts w:asciiTheme="majorBidi" w:hAnsiTheme="majorBidi" w:cstheme="majorBidi" w:hint="cs"/>
            <w:color w:val="auto"/>
            <w:sz w:val="22"/>
            <w:highlight w:val="yellow"/>
            <w:rtl/>
          </w:rPr>
          <w:t>לא מ</w:t>
        </w:r>
      </w:ins>
      <w:ins w:id="4787" w:author="Shimon" w:date="2022-01-05T06:37:00Z">
        <w:r w:rsidR="00B83ED8">
          <w:rPr>
            <w:rStyle w:val="emailstyle17"/>
            <w:rFonts w:asciiTheme="majorBidi" w:hAnsiTheme="majorBidi" w:cstheme="majorBidi" w:hint="cs"/>
            <w:color w:val="auto"/>
            <w:sz w:val="22"/>
            <w:highlight w:val="yellow"/>
            <w:rtl/>
          </w:rPr>
          <w:t>ומש</w:t>
        </w:r>
      </w:ins>
      <w:ins w:id="4788" w:author="Shimon" w:date="2022-01-04T16:04:00Z">
        <w:r w:rsidR="00107AB0">
          <w:rPr>
            <w:rStyle w:val="emailstyle17"/>
            <w:rFonts w:asciiTheme="majorBidi" w:hAnsiTheme="majorBidi" w:cstheme="majorBidi" w:hint="cs"/>
            <w:color w:val="auto"/>
            <w:sz w:val="22"/>
            <w:highlight w:val="yellow"/>
            <w:rtl/>
          </w:rPr>
          <w:t xml:space="preserve">  </w:t>
        </w:r>
      </w:ins>
      <w:ins w:id="4789" w:author="Shimon" w:date="2022-01-04T15:56:00Z">
        <w:r w:rsidRPr="00107AB0">
          <w:rPr>
            <w:rStyle w:val="emailstyle17"/>
            <w:rFonts w:asciiTheme="majorBidi" w:hAnsiTheme="majorBidi" w:cstheme="majorBidi"/>
            <w:color w:val="auto"/>
            <w:sz w:val="22"/>
            <w:highlight w:val="yellow"/>
            <w:rtl/>
            <w:rPrChange w:id="4790" w:author="Shimon" w:date="2022-01-04T16:01:00Z">
              <w:rPr>
                <w:rStyle w:val="emailstyle17"/>
                <w:rFonts w:cs="David"/>
                <w:color w:val="auto"/>
                <w:sz w:val="22"/>
                <w:rtl/>
              </w:rPr>
            </w:rPrChange>
          </w:rPr>
          <w:t xml:space="preserve"> </w:t>
        </w:r>
      </w:ins>
      <w:ins w:id="4791" w:author="Shimon" w:date="2022-01-04T15:58:00Z">
        <w:r w:rsidR="00107AB0" w:rsidRPr="00107AB0">
          <w:rPr>
            <w:rStyle w:val="emailstyle17"/>
            <w:rFonts w:asciiTheme="majorBidi" w:hAnsiTheme="majorBidi" w:cstheme="majorBidi"/>
            <w:color w:val="auto"/>
            <w:sz w:val="22"/>
            <w:highlight w:val="yellow"/>
            <w:rtl/>
            <w:rPrChange w:id="4792" w:author="Shimon" w:date="2022-01-04T16:01:00Z">
              <w:rPr>
                <w:rStyle w:val="emailstyle17"/>
                <w:rFonts w:cs="David"/>
                <w:color w:val="auto"/>
                <w:sz w:val="22"/>
                <w:rtl/>
              </w:rPr>
            </w:rPrChange>
          </w:rPr>
          <w:t xml:space="preserve">(אם אי אפשר להכנס מהדלת, אולי </w:t>
        </w:r>
      </w:ins>
      <w:ins w:id="4793" w:author="Shimon" w:date="2022-01-05T06:38:00Z">
        <w:r w:rsidR="00B83ED8">
          <w:rPr>
            <w:rStyle w:val="emailstyle17"/>
            <w:rFonts w:asciiTheme="majorBidi" w:hAnsiTheme="majorBidi" w:cstheme="majorBidi" w:hint="cs"/>
            <w:color w:val="auto"/>
            <w:sz w:val="22"/>
            <w:highlight w:val="yellow"/>
            <w:rtl/>
          </w:rPr>
          <w:t>למצוא א</w:t>
        </w:r>
      </w:ins>
      <w:ins w:id="4794" w:author="Shimon" w:date="2022-01-05T06:37:00Z">
        <w:r w:rsidR="00B83ED8">
          <w:rPr>
            <w:rStyle w:val="emailstyle17"/>
            <w:rFonts w:asciiTheme="majorBidi" w:hAnsiTheme="majorBidi" w:cstheme="majorBidi" w:hint="cs"/>
            <w:color w:val="auto"/>
            <w:sz w:val="22"/>
            <w:highlight w:val="yellow"/>
            <w:rtl/>
          </w:rPr>
          <w:t xml:space="preserve">פשרות משפטית </w:t>
        </w:r>
      </w:ins>
      <w:ins w:id="4795" w:author="Shimon" w:date="2022-01-05T06:38:00Z">
        <w:r w:rsidR="00B83ED8">
          <w:rPr>
            <w:rStyle w:val="emailstyle17"/>
            <w:rFonts w:asciiTheme="majorBidi" w:hAnsiTheme="majorBidi" w:cstheme="majorBidi" w:hint="cs"/>
            <w:color w:val="auto"/>
            <w:sz w:val="22"/>
            <w:highlight w:val="yellow"/>
            <w:rtl/>
          </w:rPr>
          <w:t xml:space="preserve">להכנס </w:t>
        </w:r>
      </w:ins>
      <w:ins w:id="4796" w:author="Shimon" w:date="2022-01-04T15:58:00Z">
        <w:r w:rsidR="00107AB0" w:rsidRPr="00107AB0">
          <w:rPr>
            <w:rStyle w:val="emailstyle17"/>
            <w:rFonts w:asciiTheme="majorBidi" w:hAnsiTheme="majorBidi" w:cstheme="majorBidi" w:hint="eastAsia"/>
            <w:color w:val="auto"/>
            <w:sz w:val="22"/>
            <w:highlight w:val="yellow"/>
            <w:rtl/>
            <w:rPrChange w:id="4797" w:author="Shimon" w:date="2022-01-04T16:01:00Z">
              <w:rPr>
                <w:rStyle w:val="emailstyle17"/>
                <w:rFonts w:cs="David" w:hint="eastAsia"/>
                <w:color w:val="auto"/>
                <w:sz w:val="22"/>
                <w:rtl/>
              </w:rPr>
            </w:rPrChange>
          </w:rPr>
          <w:t>מהחלון</w:t>
        </w:r>
        <w:r w:rsidR="00107AB0" w:rsidRPr="00107AB0">
          <w:rPr>
            <w:rStyle w:val="emailstyle17"/>
            <w:rFonts w:cs="David"/>
            <w:color w:val="auto"/>
            <w:sz w:val="22"/>
            <w:highlight w:val="yellow"/>
            <w:rtl/>
            <w:rPrChange w:id="4798" w:author="Shimon" w:date="2022-01-04T16:01:00Z">
              <w:rPr>
                <w:rStyle w:val="emailstyle17"/>
                <w:rFonts w:cs="David"/>
                <w:color w:val="auto"/>
                <w:sz w:val="22"/>
                <w:rtl/>
              </w:rPr>
            </w:rPrChange>
          </w:rPr>
          <w:t>?).</w:t>
        </w:r>
      </w:ins>
      <w:ins w:id="4799" w:author="Shimon" w:date="2022-01-04T15:59:00Z">
        <w:r w:rsidR="00107AB0">
          <w:rPr>
            <w:rStyle w:val="emailstyle17"/>
            <w:rFonts w:cs="David" w:hint="cs"/>
            <w:color w:val="auto"/>
            <w:sz w:val="22"/>
            <w:rtl/>
          </w:rPr>
          <w:t xml:space="preserve"> </w:t>
        </w:r>
      </w:ins>
    </w:p>
    <w:p w14:paraId="3B55DDF8" w14:textId="358E1B43" w:rsidR="00FD06A7" w:rsidRPr="00EC04F3" w:rsidDel="00B86B04" w:rsidRDefault="00FD06A7" w:rsidP="00A35B76">
      <w:pPr>
        <w:rPr>
          <w:del w:id="4800" w:author="אופיר טל" w:date="2021-12-14T14:03:00Z"/>
          <w:lang w:eastAsia="en-US"/>
        </w:rPr>
      </w:pPr>
    </w:p>
    <w:p w14:paraId="6BDE3603" w14:textId="690E8306" w:rsidR="003A5B5B" w:rsidRPr="00864B2F" w:rsidDel="000C74E1" w:rsidRDefault="00FD06A7" w:rsidP="00A35B76">
      <w:pPr>
        <w:pStyle w:val="2"/>
        <w:numPr>
          <w:ilvl w:val="1"/>
          <w:numId w:val="18"/>
        </w:numPr>
        <w:tabs>
          <w:tab w:val="clear" w:pos="566"/>
          <w:tab w:val="left" w:pos="521"/>
        </w:tabs>
        <w:spacing w:after="120"/>
        <w:ind w:left="521" w:hanging="284"/>
        <w:rPr>
          <w:del w:id="4801" w:author="אופיר טל" w:date="2021-12-09T09:44:00Z"/>
          <w:highlight w:val="green"/>
          <w:rtl/>
          <w:lang w:eastAsia="en-US"/>
          <w:rPrChange w:id="4802" w:author="אופיר טל" w:date="2021-12-01T13:48:00Z">
            <w:rPr>
              <w:del w:id="4803" w:author="אופיר טל" w:date="2021-12-09T09:44:00Z"/>
              <w:rtl/>
              <w:lang w:eastAsia="en-US"/>
            </w:rPr>
          </w:rPrChange>
        </w:rPr>
      </w:pPr>
      <w:del w:id="4804" w:author="אופיר טל" w:date="2021-12-09T09:44:00Z">
        <w:r w:rsidRPr="00864B2F" w:rsidDel="000C74E1">
          <w:rPr>
            <w:rFonts w:hint="eastAsia"/>
            <w:highlight w:val="green"/>
            <w:rtl/>
            <w:lang w:eastAsia="en-US"/>
            <w:rPrChange w:id="4805" w:author="אופיר טל" w:date="2021-12-01T13:48:00Z">
              <w:rPr>
                <w:rFonts w:hint="eastAsia"/>
                <w:rtl/>
                <w:lang w:eastAsia="en-US"/>
              </w:rPr>
            </w:rPrChange>
          </w:rPr>
          <w:delText>ה</w:delText>
        </w:r>
        <w:r w:rsidR="00CD659C" w:rsidRPr="00864B2F" w:rsidDel="000C74E1">
          <w:rPr>
            <w:rFonts w:hint="eastAsia"/>
            <w:highlight w:val="green"/>
            <w:rtl/>
            <w:lang w:eastAsia="en-US"/>
            <w:rPrChange w:id="4806" w:author="אופיר טל" w:date="2021-12-01T13:48:00Z">
              <w:rPr>
                <w:rFonts w:hint="eastAsia"/>
                <w:rtl/>
                <w:lang w:eastAsia="en-US"/>
              </w:rPr>
            </w:rPrChange>
          </w:rPr>
          <w:delText>שלמת</w:delText>
        </w:r>
        <w:r w:rsidR="00CD659C" w:rsidRPr="00864B2F" w:rsidDel="000C74E1">
          <w:rPr>
            <w:highlight w:val="green"/>
            <w:rtl/>
            <w:lang w:eastAsia="en-US"/>
            <w:rPrChange w:id="4807" w:author="אופיר טל" w:date="2021-12-01T13:48:00Z">
              <w:rPr>
                <w:rtl/>
                <w:lang w:eastAsia="en-US"/>
              </w:rPr>
            </w:rPrChange>
          </w:rPr>
          <w:delText xml:space="preserve"> </w:delText>
        </w:r>
        <w:r w:rsidR="00CD659C" w:rsidRPr="00864B2F" w:rsidDel="000C74E1">
          <w:rPr>
            <w:rFonts w:hint="eastAsia"/>
            <w:highlight w:val="green"/>
            <w:rtl/>
            <w:lang w:eastAsia="en-US"/>
            <w:rPrChange w:id="4808" w:author="אופיר טל" w:date="2021-12-01T13:48:00Z">
              <w:rPr>
                <w:rFonts w:hint="eastAsia"/>
                <w:rtl/>
                <w:lang w:eastAsia="en-US"/>
              </w:rPr>
            </w:rPrChange>
          </w:rPr>
          <w:delText>שכר</w:delText>
        </w:r>
        <w:r w:rsidR="00CD659C" w:rsidRPr="00864B2F" w:rsidDel="000C74E1">
          <w:rPr>
            <w:highlight w:val="green"/>
            <w:rtl/>
            <w:lang w:eastAsia="en-US"/>
            <w:rPrChange w:id="4809" w:author="אופיר טל" w:date="2021-12-01T13:48:00Z">
              <w:rPr>
                <w:rtl/>
                <w:lang w:eastAsia="en-US"/>
              </w:rPr>
            </w:rPrChange>
          </w:rPr>
          <w:delText xml:space="preserve"> </w:delText>
        </w:r>
        <w:r w:rsidR="00CD659C" w:rsidRPr="00864B2F" w:rsidDel="000C74E1">
          <w:rPr>
            <w:rFonts w:hint="eastAsia"/>
            <w:highlight w:val="green"/>
            <w:rtl/>
            <w:lang w:eastAsia="en-US"/>
            <w:rPrChange w:id="4810" w:author="אופיר טל" w:date="2021-12-01T13:48:00Z">
              <w:rPr>
                <w:rFonts w:hint="eastAsia"/>
                <w:rtl/>
                <w:lang w:eastAsia="en-US"/>
              </w:rPr>
            </w:rPrChange>
          </w:rPr>
          <w:delText>על</w:delText>
        </w:r>
        <w:r w:rsidR="00CD659C" w:rsidRPr="00864B2F" w:rsidDel="000C74E1">
          <w:rPr>
            <w:highlight w:val="green"/>
            <w:rtl/>
            <w:lang w:eastAsia="en-US"/>
            <w:rPrChange w:id="4811" w:author="אופיר טל" w:date="2021-12-01T13:48:00Z">
              <w:rPr>
                <w:rtl/>
                <w:lang w:eastAsia="en-US"/>
              </w:rPr>
            </w:rPrChange>
          </w:rPr>
          <w:delText xml:space="preserve"> </w:delText>
        </w:r>
        <w:r w:rsidR="00CD659C" w:rsidRPr="00864B2F" w:rsidDel="000C74E1">
          <w:rPr>
            <w:rFonts w:hint="eastAsia"/>
            <w:highlight w:val="green"/>
            <w:rtl/>
            <w:lang w:eastAsia="en-US"/>
            <w:rPrChange w:id="4812" w:author="אופיר טל" w:date="2021-12-01T13:48:00Z">
              <w:rPr>
                <w:rFonts w:hint="eastAsia"/>
                <w:rtl/>
                <w:lang w:eastAsia="en-US"/>
              </w:rPr>
            </w:rPrChange>
          </w:rPr>
          <w:delText>פי</w:delText>
        </w:r>
        <w:r w:rsidR="00CD659C" w:rsidRPr="00864B2F" w:rsidDel="000C74E1">
          <w:rPr>
            <w:highlight w:val="green"/>
            <w:rtl/>
            <w:lang w:eastAsia="en-US"/>
            <w:rPrChange w:id="4813" w:author="אופיר טל" w:date="2021-12-01T13:48:00Z">
              <w:rPr>
                <w:rtl/>
                <w:lang w:eastAsia="en-US"/>
              </w:rPr>
            </w:rPrChange>
          </w:rPr>
          <w:delText xml:space="preserve"> </w:delText>
        </w:r>
        <w:r w:rsidR="00CD659C" w:rsidRPr="00864B2F" w:rsidDel="000C74E1">
          <w:rPr>
            <w:rFonts w:hint="eastAsia"/>
            <w:highlight w:val="green"/>
            <w:rtl/>
            <w:lang w:eastAsia="en-US"/>
            <w:rPrChange w:id="4814" w:author="אופיר טל" w:date="2021-12-01T13:48:00Z">
              <w:rPr>
                <w:rFonts w:hint="eastAsia"/>
                <w:rtl/>
                <w:lang w:eastAsia="en-US"/>
              </w:rPr>
            </w:rPrChange>
          </w:rPr>
          <w:delText>חוזה</w:delText>
        </w:r>
      </w:del>
    </w:p>
    <w:p w14:paraId="2DD795D4" w14:textId="6C566F97" w:rsidR="00570A4A" w:rsidRPr="00864B2F" w:rsidDel="000C74E1" w:rsidRDefault="00353EF1">
      <w:pPr>
        <w:pStyle w:val="11"/>
        <w:numPr>
          <w:ilvl w:val="0"/>
          <w:numId w:val="60"/>
        </w:numPr>
        <w:spacing w:before="0" w:after="240" w:line="360" w:lineRule="auto"/>
        <w:ind w:left="510" w:hanging="425"/>
        <w:rPr>
          <w:del w:id="4815" w:author="אופיר טל" w:date="2021-12-09T09:44:00Z"/>
          <w:rStyle w:val="emailstyle17"/>
          <w:rFonts w:cs="David"/>
          <w:color w:val="auto"/>
          <w:sz w:val="22"/>
          <w:highlight w:val="green"/>
          <w:rPrChange w:id="4816" w:author="אופיר טל" w:date="2021-12-01T13:48:00Z">
            <w:rPr>
              <w:del w:id="4817" w:author="אופיר טל" w:date="2021-12-09T09:44:00Z"/>
              <w:rStyle w:val="emailstyle17"/>
              <w:rFonts w:cs="David"/>
              <w:b/>
              <w:bCs/>
              <w:color w:val="auto"/>
              <w:sz w:val="22"/>
              <w:szCs w:val="28"/>
              <w:u w:val="single"/>
            </w:rPr>
          </w:rPrChange>
        </w:rPr>
        <w:pPrChange w:id="4818" w:author="אופיר טל" w:date="2021-12-14T14:04:00Z">
          <w:pPr>
            <w:pStyle w:val="11"/>
            <w:numPr>
              <w:numId w:val="47"/>
            </w:numPr>
            <w:tabs>
              <w:tab w:val="num" w:pos="502"/>
            </w:tabs>
            <w:spacing w:before="0" w:after="240" w:line="360" w:lineRule="auto"/>
            <w:ind w:left="510" w:right="360" w:hanging="425"/>
          </w:pPr>
        </w:pPrChange>
      </w:pPr>
      <w:del w:id="4819" w:author="אופיר טל" w:date="2021-12-09T09:44:00Z">
        <w:r w:rsidRPr="00864B2F" w:rsidDel="000C74E1">
          <w:rPr>
            <w:rStyle w:val="emailstyle17"/>
            <w:rFonts w:cs="David" w:hint="eastAsia"/>
            <w:color w:val="auto"/>
            <w:sz w:val="22"/>
            <w:highlight w:val="green"/>
            <w:rtl/>
            <w:rPrChange w:id="4820" w:author="אופיר טל" w:date="2021-12-01T13:48:00Z">
              <w:rPr>
                <w:rStyle w:val="emailstyle17"/>
                <w:rFonts w:cs="David" w:hint="eastAsia"/>
                <w:color w:val="auto"/>
                <w:sz w:val="22"/>
                <w:rtl/>
              </w:rPr>
            </w:rPrChange>
          </w:rPr>
          <w:delText>כאמור</w:delText>
        </w:r>
        <w:r w:rsidRPr="00864B2F" w:rsidDel="000C74E1">
          <w:rPr>
            <w:rStyle w:val="emailstyle17"/>
            <w:rFonts w:cs="David"/>
            <w:color w:val="auto"/>
            <w:sz w:val="22"/>
            <w:highlight w:val="green"/>
            <w:rtl/>
            <w:rPrChange w:id="4821"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22" w:author="אופיר טל" w:date="2021-12-01T13:48:00Z">
              <w:rPr>
                <w:rStyle w:val="emailstyle17"/>
                <w:rFonts w:cs="David" w:hint="eastAsia"/>
                <w:color w:val="auto"/>
                <w:sz w:val="22"/>
                <w:rtl/>
              </w:rPr>
            </w:rPrChange>
          </w:rPr>
          <w:delText>בחוזה</w:delText>
        </w:r>
        <w:r w:rsidR="00C21D00" w:rsidRPr="00864B2F" w:rsidDel="000C74E1">
          <w:rPr>
            <w:rStyle w:val="emailstyle17"/>
            <w:rFonts w:cs="David"/>
            <w:color w:val="auto"/>
            <w:sz w:val="22"/>
            <w:highlight w:val="green"/>
            <w:rtl/>
            <w:rPrChange w:id="4823" w:author="אופיר טל" w:date="2021-12-01T13:48:00Z">
              <w:rPr>
                <w:rStyle w:val="emailstyle17"/>
                <w:rFonts w:cs="David"/>
                <w:color w:val="auto"/>
                <w:sz w:val="22"/>
                <w:rtl/>
              </w:rPr>
            </w:rPrChange>
          </w:rPr>
          <w:delText xml:space="preserve"> לתקופה קצובה</w:delText>
        </w:r>
        <w:r w:rsidRPr="00864B2F" w:rsidDel="000C74E1">
          <w:rPr>
            <w:rStyle w:val="emailstyle17"/>
            <w:rFonts w:cs="David"/>
            <w:color w:val="auto"/>
            <w:sz w:val="22"/>
            <w:highlight w:val="green"/>
            <w:rtl/>
            <w:rPrChange w:id="4824"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25" w:author="אופיר טל" w:date="2021-12-01T13:48:00Z">
              <w:rPr>
                <w:rStyle w:val="emailstyle17"/>
                <w:rFonts w:cs="David" w:hint="eastAsia"/>
                <w:color w:val="auto"/>
                <w:sz w:val="22"/>
                <w:rtl/>
              </w:rPr>
            </w:rPrChange>
          </w:rPr>
          <w:delText>שניסחה</w:delText>
        </w:r>
        <w:r w:rsidRPr="00864B2F" w:rsidDel="000C74E1">
          <w:rPr>
            <w:rStyle w:val="emailstyle17"/>
            <w:rFonts w:cs="David"/>
            <w:color w:val="auto"/>
            <w:sz w:val="22"/>
            <w:highlight w:val="green"/>
            <w:rtl/>
            <w:rPrChange w:id="4826"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27" w:author="אופיר טל" w:date="2021-12-01T13:48:00Z">
              <w:rPr>
                <w:rStyle w:val="emailstyle17"/>
                <w:rFonts w:cs="David" w:hint="eastAsia"/>
                <w:color w:val="auto"/>
                <w:sz w:val="22"/>
                <w:rtl/>
              </w:rPr>
            </w:rPrChange>
          </w:rPr>
          <w:delText>הנתבעת</w:delText>
        </w:r>
        <w:r w:rsidRPr="00864B2F" w:rsidDel="000C74E1">
          <w:rPr>
            <w:rStyle w:val="emailstyle17"/>
            <w:rFonts w:cs="David"/>
            <w:color w:val="auto"/>
            <w:sz w:val="22"/>
            <w:highlight w:val="green"/>
            <w:rtl/>
            <w:rPrChange w:id="4828"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29" w:author="אופיר טל" w:date="2021-12-01T13:48:00Z">
              <w:rPr>
                <w:rStyle w:val="emailstyle17"/>
                <w:rFonts w:cs="David" w:hint="eastAsia"/>
                <w:color w:val="auto"/>
                <w:sz w:val="22"/>
                <w:rtl/>
              </w:rPr>
            </w:rPrChange>
          </w:rPr>
          <w:delText>ועליו</w:delText>
        </w:r>
        <w:r w:rsidRPr="00864B2F" w:rsidDel="000C74E1">
          <w:rPr>
            <w:rStyle w:val="emailstyle17"/>
            <w:rFonts w:cs="David"/>
            <w:color w:val="auto"/>
            <w:sz w:val="22"/>
            <w:highlight w:val="green"/>
            <w:rtl/>
            <w:rPrChange w:id="4830"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31" w:author="אופיר טל" w:date="2021-12-01T13:48:00Z">
              <w:rPr>
                <w:rStyle w:val="emailstyle17"/>
                <w:rFonts w:cs="David" w:hint="eastAsia"/>
                <w:color w:val="auto"/>
                <w:sz w:val="22"/>
                <w:rtl/>
              </w:rPr>
            </w:rPrChange>
          </w:rPr>
          <w:delText>חתם</w:delText>
        </w:r>
        <w:r w:rsidR="00CD659C" w:rsidRPr="00864B2F" w:rsidDel="000C74E1">
          <w:rPr>
            <w:rStyle w:val="emailstyle17"/>
            <w:rFonts w:cs="David"/>
            <w:color w:val="auto"/>
            <w:sz w:val="22"/>
            <w:highlight w:val="green"/>
            <w:rtl/>
            <w:rPrChange w:id="4832" w:author="אופיר טל" w:date="2021-12-01T13:48:00Z">
              <w:rPr>
                <w:rStyle w:val="emailstyle17"/>
                <w:rFonts w:cs="David"/>
                <w:color w:val="auto"/>
                <w:sz w:val="22"/>
                <w:rtl/>
              </w:rPr>
            </w:rPrChange>
          </w:rPr>
          <w:delText xml:space="preserve"> </w:delText>
        </w:r>
        <w:r w:rsidR="001907C8" w:rsidRPr="00864B2F" w:rsidDel="000C74E1">
          <w:rPr>
            <w:rStyle w:val="emailstyle17"/>
            <w:rFonts w:cs="David" w:hint="eastAsia"/>
            <w:color w:val="auto"/>
            <w:sz w:val="22"/>
            <w:highlight w:val="green"/>
            <w:rtl/>
            <w:rPrChange w:id="4833" w:author="אופיר טל" w:date="2021-12-01T13:48:00Z">
              <w:rPr>
                <w:rStyle w:val="emailstyle17"/>
                <w:rFonts w:cs="David" w:hint="eastAsia"/>
                <w:color w:val="auto"/>
                <w:sz w:val="22"/>
                <w:rtl/>
              </w:rPr>
            </w:rPrChange>
          </w:rPr>
          <w:delText>התובע</w:delText>
        </w:r>
        <w:r w:rsidRPr="00864B2F" w:rsidDel="000C74E1">
          <w:rPr>
            <w:rStyle w:val="emailstyle17"/>
            <w:rFonts w:cs="David"/>
            <w:color w:val="auto"/>
            <w:sz w:val="22"/>
            <w:highlight w:val="green"/>
            <w:rtl/>
            <w:rPrChange w:id="4834" w:author="אופיר טל" w:date="2021-12-01T13:48:00Z">
              <w:rPr>
                <w:rStyle w:val="emailstyle17"/>
                <w:rFonts w:cs="David"/>
                <w:color w:val="auto"/>
                <w:sz w:val="22"/>
                <w:rtl/>
              </w:rPr>
            </w:rPrChange>
          </w:rPr>
          <w:delText>,</w:delText>
        </w:r>
        <w:r w:rsidR="00CD659C" w:rsidRPr="00864B2F" w:rsidDel="000C74E1">
          <w:rPr>
            <w:rStyle w:val="emailstyle17"/>
            <w:rFonts w:cs="David"/>
            <w:color w:val="auto"/>
            <w:sz w:val="22"/>
            <w:highlight w:val="green"/>
            <w:rtl/>
            <w:rPrChange w:id="4835" w:author="אופיר טל" w:date="2021-12-01T13:48:00Z">
              <w:rPr>
                <w:rStyle w:val="emailstyle17"/>
                <w:rFonts w:cs="David"/>
                <w:color w:val="auto"/>
                <w:sz w:val="22"/>
                <w:rtl/>
              </w:rPr>
            </w:rPrChange>
          </w:rPr>
          <w:delText xml:space="preserve"> </w:delText>
        </w:r>
        <w:r w:rsidR="00646E5E" w:rsidRPr="00864B2F" w:rsidDel="000C74E1">
          <w:rPr>
            <w:rStyle w:val="emailstyle17"/>
            <w:rFonts w:cs="David" w:hint="eastAsia"/>
            <w:color w:val="auto"/>
            <w:sz w:val="22"/>
            <w:highlight w:val="green"/>
            <w:rtl/>
            <w:rPrChange w:id="4836" w:author="אופיר טל" w:date="2021-12-01T13:48:00Z">
              <w:rPr>
                <w:rStyle w:val="emailstyle17"/>
                <w:rFonts w:cs="David" w:hint="eastAsia"/>
                <w:color w:val="auto"/>
                <w:sz w:val="22"/>
                <w:rtl/>
              </w:rPr>
            </w:rPrChange>
          </w:rPr>
          <w:delText>ובהתאם</w:delText>
        </w:r>
        <w:r w:rsidR="00646E5E" w:rsidRPr="00864B2F" w:rsidDel="000C74E1">
          <w:rPr>
            <w:rStyle w:val="emailstyle17"/>
            <w:rFonts w:cs="David"/>
            <w:color w:val="auto"/>
            <w:sz w:val="22"/>
            <w:highlight w:val="green"/>
            <w:rtl/>
            <w:rPrChange w:id="4837" w:author="אופיר טל" w:date="2021-12-01T13:48:00Z">
              <w:rPr>
                <w:rStyle w:val="emailstyle17"/>
                <w:rFonts w:cs="David"/>
                <w:color w:val="auto"/>
                <w:sz w:val="22"/>
                <w:rtl/>
              </w:rPr>
            </w:rPrChange>
          </w:rPr>
          <w:delText xml:space="preserve"> להוראות שפורטו לעיל, </w:delText>
        </w:r>
        <w:r w:rsidR="00C21D00" w:rsidRPr="00864B2F" w:rsidDel="000C74E1">
          <w:rPr>
            <w:rStyle w:val="emailstyle17"/>
            <w:rFonts w:cs="David" w:hint="eastAsia"/>
            <w:b/>
            <w:bCs/>
            <w:color w:val="auto"/>
            <w:sz w:val="22"/>
            <w:highlight w:val="green"/>
            <w:rtl/>
            <w:rPrChange w:id="4838" w:author="אופיר טל" w:date="2021-12-01T13:48:00Z">
              <w:rPr>
                <w:rStyle w:val="emailstyle17"/>
                <w:rFonts w:cs="David" w:hint="eastAsia"/>
                <w:b/>
                <w:bCs/>
                <w:color w:val="auto"/>
                <w:sz w:val="22"/>
                <w:rtl/>
              </w:rPr>
            </w:rPrChange>
          </w:rPr>
          <w:delText>התובע</w:delText>
        </w:r>
        <w:r w:rsidR="00C21D00" w:rsidRPr="00864B2F" w:rsidDel="000C74E1">
          <w:rPr>
            <w:rStyle w:val="emailstyle17"/>
            <w:rFonts w:cs="David"/>
            <w:b/>
            <w:bCs/>
            <w:color w:val="auto"/>
            <w:sz w:val="22"/>
            <w:highlight w:val="green"/>
            <w:rtl/>
            <w:rPrChange w:id="4839" w:author="אופיר טל" w:date="2021-12-01T13:48:00Z">
              <w:rPr>
                <w:rStyle w:val="emailstyle17"/>
                <w:rFonts w:cs="David"/>
                <w:b/>
                <w:bCs/>
                <w:color w:val="auto"/>
                <w:sz w:val="22"/>
                <w:rtl/>
              </w:rPr>
            </w:rPrChange>
          </w:rPr>
          <w:delText xml:space="preserve"> </w:delText>
        </w:r>
        <w:r w:rsidR="00C21D00" w:rsidRPr="00864B2F" w:rsidDel="000C74E1">
          <w:rPr>
            <w:rStyle w:val="emailstyle17"/>
            <w:rFonts w:cs="David" w:hint="eastAsia"/>
            <w:b/>
            <w:bCs/>
            <w:color w:val="auto"/>
            <w:sz w:val="22"/>
            <w:highlight w:val="green"/>
            <w:rtl/>
            <w:rPrChange w:id="4840" w:author="אופיר טל" w:date="2021-12-01T13:48:00Z">
              <w:rPr>
                <w:rStyle w:val="emailstyle17"/>
                <w:rFonts w:cs="David" w:hint="eastAsia"/>
                <w:b/>
                <w:bCs/>
                <w:color w:val="auto"/>
                <w:sz w:val="22"/>
                <w:rtl/>
              </w:rPr>
            </w:rPrChange>
          </w:rPr>
          <w:delText>היה</w:delText>
        </w:r>
        <w:r w:rsidR="00C21D00" w:rsidRPr="00864B2F" w:rsidDel="000C74E1">
          <w:rPr>
            <w:rStyle w:val="emailstyle17"/>
            <w:rFonts w:cs="David"/>
            <w:b/>
            <w:bCs/>
            <w:color w:val="auto"/>
            <w:sz w:val="22"/>
            <w:highlight w:val="green"/>
            <w:rtl/>
            <w:rPrChange w:id="4841" w:author="אופיר טל" w:date="2021-12-01T13:48:00Z">
              <w:rPr>
                <w:rStyle w:val="emailstyle17"/>
                <w:rFonts w:cs="David"/>
                <w:b/>
                <w:bCs/>
                <w:color w:val="auto"/>
                <w:sz w:val="22"/>
                <w:rtl/>
              </w:rPr>
            </w:rPrChange>
          </w:rPr>
          <w:delText xml:space="preserve"> </w:delText>
        </w:r>
        <w:r w:rsidRPr="00864B2F" w:rsidDel="000C74E1">
          <w:rPr>
            <w:rStyle w:val="emailstyle17"/>
            <w:rFonts w:cs="David" w:hint="eastAsia"/>
            <w:b/>
            <w:bCs/>
            <w:color w:val="auto"/>
            <w:sz w:val="22"/>
            <w:highlight w:val="green"/>
            <w:rtl/>
            <w:rPrChange w:id="4842" w:author="אופיר טל" w:date="2021-12-01T13:48:00Z">
              <w:rPr>
                <w:rStyle w:val="emailstyle17"/>
                <w:rFonts w:cs="David" w:hint="eastAsia"/>
                <w:b/>
                <w:bCs/>
                <w:color w:val="auto"/>
                <w:sz w:val="22"/>
                <w:rtl/>
              </w:rPr>
            </w:rPrChange>
          </w:rPr>
          <w:delText>זכאי</w:delText>
        </w:r>
        <w:r w:rsidR="00CD659C" w:rsidRPr="00864B2F" w:rsidDel="000C74E1">
          <w:rPr>
            <w:rStyle w:val="emailstyle17"/>
            <w:rFonts w:cs="David"/>
            <w:b/>
            <w:bCs/>
            <w:color w:val="auto"/>
            <w:sz w:val="22"/>
            <w:highlight w:val="green"/>
            <w:rtl/>
            <w:rPrChange w:id="4843" w:author="אופיר טל" w:date="2021-12-01T13:48:00Z">
              <w:rPr>
                <w:rStyle w:val="emailstyle17"/>
                <w:rFonts w:cs="David"/>
                <w:b/>
                <w:bCs/>
                <w:color w:val="auto"/>
                <w:sz w:val="22"/>
                <w:rtl/>
              </w:rPr>
            </w:rPrChange>
          </w:rPr>
          <w:delText xml:space="preserve"> לעבוד </w:delText>
        </w:r>
        <w:r w:rsidR="00CD659C" w:rsidRPr="00864B2F" w:rsidDel="000C74E1">
          <w:rPr>
            <w:rStyle w:val="emailstyle17"/>
            <w:rFonts w:cs="David" w:hint="eastAsia"/>
            <w:b/>
            <w:bCs/>
            <w:color w:val="auto"/>
            <w:sz w:val="22"/>
            <w:highlight w:val="green"/>
            <w:rtl/>
            <w:rPrChange w:id="4844" w:author="אופיר טל" w:date="2021-12-01T13:48:00Z">
              <w:rPr>
                <w:rStyle w:val="emailstyle17"/>
                <w:rFonts w:cs="David" w:hint="eastAsia"/>
                <w:b/>
                <w:bCs/>
                <w:color w:val="auto"/>
                <w:sz w:val="22"/>
                <w:rtl/>
              </w:rPr>
            </w:rPrChange>
          </w:rPr>
          <w:delText>עד</w:delText>
        </w:r>
        <w:r w:rsidR="00CD659C" w:rsidRPr="00864B2F" w:rsidDel="000C74E1">
          <w:rPr>
            <w:rStyle w:val="emailstyle17"/>
            <w:rFonts w:cs="David"/>
            <w:b/>
            <w:bCs/>
            <w:color w:val="auto"/>
            <w:sz w:val="22"/>
            <w:highlight w:val="green"/>
            <w:rtl/>
            <w:rPrChange w:id="4845" w:author="אופיר טל" w:date="2021-12-01T13:48:00Z">
              <w:rPr>
                <w:rStyle w:val="emailstyle17"/>
                <w:rFonts w:cs="David"/>
                <w:b/>
                <w:bCs/>
                <w:color w:val="auto"/>
                <w:sz w:val="22"/>
                <w:rtl/>
              </w:rPr>
            </w:rPrChange>
          </w:rPr>
          <w:delText xml:space="preserve"> ליום </w:delText>
        </w:r>
        <w:r w:rsidRPr="00864B2F" w:rsidDel="000C74E1">
          <w:rPr>
            <w:rStyle w:val="emailstyle17"/>
            <w:rFonts w:cs="David"/>
            <w:b/>
            <w:bCs/>
            <w:color w:val="auto"/>
            <w:sz w:val="22"/>
            <w:highlight w:val="green"/>
            <w:rtl/>
            <w:rPrChange w:id="4846" w:author="אופיר טל" w:date="2021-12-01T13:48:00Z">
              <w:rPr>
                <w:rStyle w:val="emailstyle17"/>
                <w:rFonts w:cs="David"/>
                <w:b/>
                <w:bCs/>
                <w:color w:val="auto"/>
                <w:sz w:val="22"/>
                <w:rtl/>
              </w:rPr>
            </w:rPrChange>
          </w:rPr>
          <w:delText>31.3.2014.</w:delText>
        </w:r>
        <w:r w:rsidRPr="00864B2F" w:rsidDel="000C74E1">
          <w:rPr>
            <w:rStyle w:val="emailstyle17"/>
            <w:rFonts w:cs="David"/>
            <w:color w:val="auto"/>
            <w:sz w:val="22"/>
            <w:highlight w:val="green"/>
            <w:rtl/>
            <w:rPrChange w:id="4847" w:author="אופיר טל" w:date="2021-12-01T13:48:00Z">
              <w:rPr>
                <w:rStyle w:val="emailstyle17"/>
                <w:rFonts w:cs="David"/>
                <w:color w:val="auto"/>
                <w:sz w:val="22"/>
                <w:rtl/>
              </w:rPr>
            </w:rPrChange>
          </w:rPr>
          <w:delText xml:space="preserve"> בפועל הופסק</w:delText>
        </w:r>
        <w:r w:rsidR="0053298C" w:rsidRPr="00864B2F" w:rsidDel="000C74E1">
          <w:rPr>
            <w:rStyle w:val="emailstyle17"/>
            <w:rFonts w:cs="David"/>
            <w:color w:val="auto"/>
            <w:sz w:val="22"/>
            <w:highlight w:val="green"/>
            <w:rtl/>
            <w:rPrChange w:id="4848" w:author="אופיר טל" w:date="2021-12-01T13:48:00Z">
              <w:rPr>
                <w:rStyle w:val="emailstyle17"/>
                <w:rFonts w:cs="David"/>
                <w:color w:val="auto"/>
                <w:sz w:val="22"/>
                <w:rtl/>
              </w:rPr>
            </w:rPrChange>
          </w:rPr>
          <w:delText xml:space="preserve"> תשלום שכרו </w:delText>
        </w:r>
        <w:r w:rsidRPr="00864B2F" w:rsidDel="000C74E1">
          <w:rPr>
            <w:rStyle w:val="emailstyle17"/>
            <w:rFonts w:cs="David" w:hint="eastAsia"/>
            <w:color w:val="auto"/>
            <w:sz w:val="22"/>
            <w:highlight w:val="green"/>
            <w:rtl/>
            <w:rPrChange w:id="4849" w:author="אופיר טל" w:date="2021-12-01T13:48:00Z">
              <w:rPr>
                <w:rStyle w:val="emailstyle17"/>
                <w:rFonts w:cs="David" w:hint="eastAsia"/>
                <w:color w:val="auto"/>
                <w:sz w:val="22"/>
                <w:rtl/>
              </w:rPr>
            </w:rPrChange>
          </w:rPr>
          <w:delText>של</w:delText>
        </w:r>
        <w:r w:rsidRPr="00864B2F" w:rsidDel="000C74E1">
          <w:rPr>
            <w:rStyle w:val="emailstyle17"/>
            <w:rFonts w:cs="David"/>
            <w:color w:val="auto"/>
            <w:sz w:val="22"/>
            <w:highlight w:val="green"/>
            <w:rtl/>
            <w:rPrChange w:id="4850" w:author="אופיר טל" w:date="2021-12-01T13:48:00Z">
              <w:rPr>
                <w:rStyle w:val="emailstyle17"/>
                <w:rFonts w:cs="David"/>
                <w:color w:val="auto"/>
                <w:sz w:val="22"/>
                <w:rtl/>
              </w:rPr>
            </w:rPrChange>
          </w:rPr>
          <w:delText xml:space="preserve"> התובע </w:delText>
        </w:r>
        <w:r w:rsidR="00CD659C" w:rsidRPr="00864B2F" w:rsidDel="000C74E1">
          <w:rPr>
            <w:rStyle w:val="emailstyle17"/>
            <w:rFonts w:cs="David" w:hint="eastAsia"/>
            <w:color w:val="auto"/>
            <w:sz w:val="22"/>
            <w:highlight w:val="green"/>
            <w:rtl/>
            <w:rPrChange w:id="4851" w:author="אופיר טל" w:date="2021-12-01T13:48:00Z">
              <w:rPr>
                <w:rStyle w:val="emailstyle17"/>
                <w:rFonts w:cs="David" w:hint="eastAsia"/>
                <w:color w:val="auto"/>
                <w:sz w:val="22"/>
                <w:rtl/>
              </w:rPr>
            </w:rPrChange>
          </w:rPr>
          <w:delText>ביום</w:delText>
        </w:r>
        <w:r w:rsidR="00CD659C" w:rsidRPr="00864B2F" w:rsidDel="000C74E1">
          <w:rPr>
            <w:rStyle w:val="emailstyle17"/>
            <w:rFonts w:cs="David"/>
            <w:color w:val="auto"/>
            <w:sz w:val="22"/>
            <w:highlight w:val="green"/>
            <w:rtl/>
            <w:rPrChange w:id="4852" w:author="אופיר טל" w:date="2021-12-01T13:48:00Z">
              <w:rPr>
                <w:rStyle w:val="emailstyle17"/>
                <w:rFonts w:cs="David"/>
                <w:color w:val="auto"/>
                <w:sz w:val="22"/>
                <w:rtl/>
              </w:rPr>
            </w:rPrChange>
          </w:rPr>
          <w:delText xml:space="preserve"> 31.</w:delText>
        </w:r>
        <w:r w:rsidRPr="00864B2F" w:rsidDel="000C74E1">
          <w:rPr>
            <w:rStyle w:val="emailstyle17"/>
            <w:rFonts w:cs="David"/>
            <w:color w:val="auto"/>
            <w:sz w:val="22"/>
            <w:highlight w:val="green"/>
            <w:rtl/>
            <w:rPrChange w:id="4853" w:author="אופיר טל" w:date="2021-12-01T13:48:00Z">
              <w:rPr>
                <w:rStyle w:val="emailstyle17"/>
                <w:rFonts w:cs="David"/>
                <w:color w:val="auto"/>
                <w:sz w:val="22"/>
                <w:rtl/>
              </w:rPr>
            </w:rPrChange>
          </w:rPr>
          <w:delText>7.2012.</w:delText>
        </w:r>
        <w:r w:rsidR="00CD659C" w:rsidRPr="00864B2F" w:rsidDel="000C74E1">
          <w:rPr>
            <w:rStyle w:val="emailstyle17"/>
            <w:rFonts w:cs="David"/>
            <w:color w:val="auto"/>
            <w:sz w:val="22"/>
            <w:highlight w:val="green"/>
            <w:rtl/>
            <w:rPrChange w:id="4854" w:author="אופיר טל" w:date="2021-12-01T13:48:00Z">
              <w:rPr>
                <w:rStyle w:val="emailstyle17"/>
                <w:rFonts w:cs="David"/>
                <w:color w:val="auto"/>
                <w:sz w:val="22"/>
                <w:rtl/>
              </w:rPr>
            </w:rPrChange>
          </w:rPr>
          <w:delText xml:space="preserve"> על כן </w:delText>
        </w:r>
        <w:r w:rsidRPr="00864B2F" w:rsidDel="000C74E1">
          <w:rPr>
            <w:rStyle w:val="emailstyle17"/>
            <w:rFonts w:cs="David" w:hint="eastAsia"/>
            <w:color w:val="auto"/>
            <w:sz w:val="22"/>
            <w:highlight w:val="green"/>
            <w:rtl/>
            <w:rPrChange w:id="4855" w:author="אופיר טל" w:date="2021-12-01T13:48:00Z">
              <w:rPr>
                <w:rStyle w:val="emailstyle17"/>
                <w:rFonts w:cs="David" w:hint="eastAsia"/>
                <w:color w:val="auto"/>
                <w:sz w:val="22"/>
                <w:rtl/>
              </w:rPr>
            </w:rPrChange>
          </w:rPr>
          <w:delText>זכאי</w:delText>
        </w:r>
        <w:r w:rsidRPr="00864B2F" w:rsidDel="000C74E1">
          <w:rPr>
            <w:rStyle w:val="emailstyle17"/>
            <w:rFonts w:cs="David"/>
            <w:color w:val="auto"/>
            <w:sz w:val="22"/>
            <w:highlight w:val="green"/>
            <w:rtl/>
            <w:rPrChange w:id="4856" w:author="אופיר טל" w:date="2021-12-01T13:48:00Z">
              <w:rPr>
                <w:rStyle w:val="emailstyle17"/>
                <w:rFonts w:cs="David"/>
                <w:color w:val="auto"/>
                <w:sz w:val="22"/>
                <w:rtl/>
              </w:rPr>
            </w:rPrChange>
          </w:rPr>
          <w:delText xml:space="preserve"> </w:delText>
        </w:r>
        <w:r w:rsidRPr="00864B2F" w:rsidDel="000C74E1">
          <w:rPr>
            <w:rStyle w:val="emailstyle17"/>
            <w:rFonts w:cs="David" w:hint="eastAsia"/>
            <w:color w:val="auto"/>
            <w:sz w:val="22"/>
            <w:highlight w:val="green"/>
            <w:rtl/>
            <w:rPrChange w:id="4857" w:author="אופיר טל" w:date="2021-12-01T13:48:00Z">
              <w:rPr>
                <w:rStyle w:val="emailstyle17"/>
                <w:rFonts w:cs="David" w:hint="eastAsia"/>
                <w:color w:val="auto"/>
                <w:sz w:val="22"/>
                <w:rtl/>
              </w:rPr>
            </w:rPrChange>
          </w:rPr>
          <w:delText>התובע</w:delText>
        </w:r>
        <w:r w:rsidR="00CD659C" w:rsidRPr="00864B2F" w:rsidDel="000C74E1">
          <w:rPr>
            <w:rStyle w:val="emailstyle17"/>
            <w:rFonts w:cs="David"/>
            <w:color w:val="auto"/>
            <w:sz w:val="22"/>
            <w:highlight w:val="green"/>
            <w:rtl/>
            <w:rPrChange w:id="4858" w:author="אופיר טל" w:date="2021-12-01T13:48:00Z">
              <w:rPr>
                <w:rStyle w:val="emailstyle17"/>
                <w:rFonts w:cs="David"/>
                <w:color w:val="auto"/>
                <w:sz w:val="22"/>
                <w:rtl/>
              </w:rPr>
            </w:rPrChange>
          </w:rPr>
          <w:delText xml:space="preserve"> להשלמת שכר</w:delText>
        </w:r>
        <w:r w:rsidR="00570A4A" w:rsidRPr="00864B2F" w:rsidDel="000C74E1">
          <w:rPr>
            <w:rStyle w:val="emailstyle17"/>
            <w:rFonts w:cs="David"/>
            <w:color w:val="auto"/>
            <w:sz w:val="22"/>
            <w:highlight w:val="green"/>
            <w:rtl/>
            <w:rPrChange w:id="4859" w:author="אופיר טל" w:date="2021-12-01T13:48:00Z">
              <w:rPr>
                <w:rStyle w:val="emailstyle17"/>
                <w:rFonts w:cs="David"/>
                <w:color w:val="auto"/>
                <w:sz w:val="22"/>
                <w:rtl/>
              </w:rPr>
            </w:rPrChange>
          </w:rPr>
          <w:delText xml:space="preserve"> וזכויות</w:delText>
        </w:r>
        <w:r w:rsidR="006D4C56" w:rsidRPr="00864B2F" w:rsidDel="000C74E1">
          <w:rPr>
            <w:rStyle w:val="emailstyle17"/>
            <w:rFonts w:cs="David"/>
            <w:color w:val="auto"/>
            <w:sz w:val="22"/>
            <w:highlight w:val="green"/>
            <w:rtl/>
            <w:rPrChange w:id="4860" w:author="אופיר טל" w:date="2021-12-01T13:48:00Z">
              <w:rPr>
                <w:rStyle w:val="emailstyle17"/>
                <w:rFonts w:cs="David"/>
                <w:color w:val="auto"/>
                <w:sz w:val="22"/>
                <w:rtl/>
              </w:rPr>
            </w:rPrChange>
          </w:rPr>
          <w:delText xml:space="preserve">, </w:delText>
        </w:r>
        <w:r w:rsidR="00CD659C" w:rsidRPr="00864B2F" w:rsidDel="000C74E1">
          <w:rPr>
            <w:rStyle w:val="emailstyle17"/>
            <w:rFonts w:cs="David" w:hint="eastAsia"/>
            <w:color w:val="auto"/>
            <w:sz w:val="22"/>
            <w:highlight w:val="green"/>
            <w:rtl/>
            <w:rPrChange w:id="4861" w:author="אופיר טל" w:date="2021-12-01T13:48:00Z">
              <w:rPr>
                <w:rStyle w:val="emailstyle17"/>
                <w:rFonts w:cs="David" w:hint="eastAsia"/>
                <w:color w:val="auto"/>
                <w:sz w:val="22"/>
                <w:rtl/>
              </w:rPr>
            </w:rPrChange>
          </w:rPr>
          <w:delText>עבור</w:delText>
        </w:r>
        <w:r w:rsidR="00C21D00" w:rsidRPr="00864B2F" w:rsidDel="000C74E1">
          <w:rPr>
            <w:rStyle w:val="emailstyle17"/>
            <w:rFonts w:cs="David"/>
            <w:color w:val="auto"/>
            <w:sz w:val="22"/>
            <w:highlight w:val="green"/>
            <w:rtl/>
            <w:rPrChange w:id="4862" w:author="אופיר טל" w:date="2021-12-01T13:48:00Z">
              <w:rPr>
                <w:rStyle w:val="emailstyle17"/>
                <w:rFonts w:cs="David"/>
                <w:color w:val="auto"/>
                <w:sz w:val="22"/>
                <w:rtl/>
              </w:rPr>
            </w:rPrChange>
          </w:rPr>
          <w:delText xml:space="preserve"> שנה ושמונה חודשים (סך </w:delText>
        </w:r>
        <w:r w:rsidR="00C21D00" w:rsidRPr="00864B2F" w:rsidDel="000C74E1">
          <w:rPr>
            <w:rStyle w:val="emailstyle17"/>
            <w:rFonts w:cs="David" w:hint="eastAsia"/>
            <w:color w:val="auto"/>
            <w:sz w:val="22"/>
            <w:highlight w:val="green"/>
            <w:rtl/>
            <w:rPrChange w:id="4863" w:author="אופיר טל" w:date="2021-12-01T13:48:00Z">
              <w:rPr>
                <w:rStyle w:val="emailstyle17"/>
                <w:rFonts w:cs="David" w:hint="eastAsia"/>
                <w:color w:val="auto"/>
                <w:sz w:val="22"/>
                <w:rtl/>
              </w:rPr>
            </w:rPrChange>
          </w:rPr>
          <w:delText>הכל</w:delText>
        </w:r>
        <w:r w:rsidR="00CD659C" w:rsidRPr="00864B2F" w:rsidDel="000C74E1">
          <w:rPr>
            <w:rStyle w:val="emailstyle17"/>
            <w:rFonts w:cs="David"/>
            <w:color w:val="auto"/>
            <w:sz w:val="22"/>
            <w:highlight w:val="green"/>
            <w:rtl/>
            <w:rPrChange w:id="4864" w:author="אופיר טל" w:date="2021-12-01T13:48:00Z">
              <w:rPr>
                <w:rStyle w:val="emailstyle17"/>
                <w:rFonts w:cs="David"/>
                <w:color w:val="auto"/>
                <w:sz w:val="22"/>
                <w:rtl/>
              </w:rPr>
            </w:rPrChange>
          </w:rPr>
          <w:delText xml:space="preserve"> </w:delText>
        </w:r>
        <w:r w:rsidRPr="00864B2F" w:rsidDel="000C74E1">
          <w:rPr>
            <w:rStyle w:val="emailstyle17"/>
            <w:rFonts w:cs="David"/>
            <w:color w:val="auto"/>
            <w:sz w:val="22"/>
            <w:highlight w:val="green"/>
            <w:rtl/>
            <w:rPrChange w:id="4865" w:author="אופיר טל" w:date="2021-12-01T13:48:00Z">
              <w:rPr>
                <w:rStyle w:val="emailstyle17"/>
                <w:rFonts w:cs="David"/>
                <w:color w:val="auto"/>
                <w:sz w:val="22"/>
                <w:rtl/>
              </w:rPr>
            </w:rPrChange>
          </w:rPr>
          <w:delText>20</w:delText>
        </w:r>
        <w:r w:rsidR="00CD659C" w:rsidRPr="00864B2F" w:rsidDel="000C74E1">
          <w:rPr>
            <w:rStyle w:val="emailstyle17"/>
            <w:rFonts w:cs="David"/>
            <w:color w:val="auto"/>
            <w:sz w:val="22"/>
            <w:highlight w:val="green"/>
            <w:rtl/>
            <w:rPrChange w:id="4866" w:author="אופיר טל" w:date="2021-12-01T13:48:00Z">
              <w:rPr>
                <w:rStyle w:val="emailstyle17"/>
                <w:rFonts w:cs="David"/>
                <w:color w:val="auto"/>
                <w:sz w:val="22"/>
                <w:rtl/>
              </w:rPr>
            </w:rPrChange>
          </w:rPr>
          <w:delText xml:space="preserve"> חודשים</w:delText>
        </w:r>
        <w:r w:rsidR="00441213" w:rsidRPr="00864B2F" w:rsidDel="000C74E1">
          <w:rPr>
            <w:rStyle w:val="emailstyle17"/>
            <w:rFonts w:cs="David"/>
            <w:color w:val="auto"/>
            <w:sz w:val="22"/>
            <w:highlight w:val="green"/>
            <w:rtl/>
            <w:rPrChange w:id="4867" w:author="אופיר טל" w:date="2021-12-01T13:48:00Z">
              <w:rPr>
                <w:rStyle w:val="emailstyle17"/>
                <w:rFonts w:cs="David"/>
                <w:color w:val="auto"/>
                <w:sz w:val="22"/>
                <w:rtl/>
              </w:rPr>
            </w:rPrChange>
          </w:rPr>
          <w:delText xml:space="preserve">, </w:delText>
        </w:r>
        <w:r w:rsidR="00441213" w:rsidRPr="00864B2F" w:rsidDel="000C74E1">
          <w:rPr>
            <w:rStyle w:val="emailstyle17"/>
            <w:rFonts w:cs="David" w:hint="eastAsia"/>
            <w:color w:val="auto"/>
            <w:sz w:val="22"/>
            <w:highlight w:val="green"/>
            <w:rtl/>
            <w:rPrChange w:id="4868" w:author="אופיר טל" w:date="2021-12-01T13:48:00Z">
              <w:rPr>
                <w:rStyle w:val="emailstyle17"/>
                <w:rFonts w:cs="David" w:hint="eastAsia"/>
                <w:color w:val="auto"/>
                <w:sz w:val="22"/>
                <w:rtl/>
              </w:rPr>
            </w:rPrChange>
          </w:rPr>
          <w:delText>דהיינו</w:delText>
        </w:r>
        <w:r w:rsidR="00441213" w:rsidRPr="00864B2F" w:rsidDel="000C74E1">
          <w:rPr>
            <w:rStyle w:val="emailstyle17"/>
            <w:rFonts w:cs="David"/>
            <w:color w:val="auto"/>
            <w:sz w:val="22"/>
            <w:highlight w:val="green"/>
            <w:rtl/>
            <w:rPrChange w:id="4869" w:author="אופיר טל" w:date="2021-12-01T13:48:00Z">
              <w:rPr>
                <w:rStyle w:val="emailstyle17"/>
                <w:rFonts w:cs="David"/>
                <w:color w:val="auto"/>
                <w:sz w:val="22"/>
                <w:rtl/>
              </w:rPr>
            </w:rPrChange>
          </w:rPr>
          <w:delText xml:space="preserve"> 1.667 </w:delText>
        </w:r>
        <w:r w:rsidR="00441213" w:rsidRPr="00864B2F" w:rsidDel="000C74E1">
          <w:rPr>
            <w:rStyle w:val="emailstyle17"/>
            <w:rFonts w:cs="David" w:hint="eastAsia"/>
            <w:color w:val="auto"/>
            <w:sz w:val="22"/>
            <w:highlight w:val="green"/>
            <w:rtl/>
            <w:rPrChange w:id="4870" w:author="אופיר טל" w:date="2021-12-01T13:48:00Z">
              <w:rPr>
                <w:rStyle w:val="emailstyle17"/>
                <w:rFonts w:cs="David" w:hint="eastAsia"/>
                <w:color w:val="auto"/>
                <w:sz w:val="22"/>
                <w:rtl/>
              </w:rPr>
            </w:rPrChange>
          </w:rPr>
          <w:delText>שנים</w:delText>
        </w:r>
        <w:r w:rsidR="006D4C56" w:rsidRPr="00864B2F" w:rsidDel="000C74E1">
          <w:rPr>
            <w:rStyle w:val="emailstyle17"/>
            <w:rFonts w:cs="David"/>
            <w:color w:val="auto"/>
            <w:sz w:val="22"/>
            <w:highlight w:val="green"/>
            <w:rtl/>
            <w:rPrChange w:id="4871" w:author="אופיר טל" w:date="2021-12-01T13:48:00Z">
              <w:rPr>
                <w:rStyle w:val="emailstyle17"/>
                <w:rFonts w:cs="David"/>
                <w:color w:val="auto"/>
                <w:sz w:val="22"/>
                <w:rtl/>
              </w:rPr>
            </w:rPrChange>
          </w:rPr>
          <w:delText>)</w:delText>
        </w:r>
        <w:r w:rsidR="00570A4A" w:rsidRPr="00864B2F" w:rsidDel="000C74E1">
          <w:rPr>
            <w:rStyle w:val="emailstyle17"/>
            <w:rFonts w:cs="David"/>
            <w:color w:val="auto"/>
            <w:sz w:val="22"/>
            <w:highlight w:val="green"/>
            <w:rtl/>
            <w:rPrChange w:id="4872" w:author="אופיר טל" w:date="2021-12-01T13:48:00Z">
              <w:rPr>
                <w:rStyle w:val="emailstyle17"/>
                <w:rFonts w:cs="David"/>
                <w:color w:val="auto"/>
                <w:sz w:val="22"/>
                <w:rtl/>
              </w:rPr>
            </w:rPrChange>
          </w:rPr>
          <w:delText>.</w:delText>
        </w:r>
      </w:del>
    </w:p>
    <w:p w14:paraId="642CB6C6" w14:textId="5BD28648" w:rsidR="00EC132D" w:rsidRPr="00901A33" w:rsidDel="000C74E1" w:rsidRDefault="00EC132D">
      <w:pPr>
        <w:pStyle w:val="11"/>
        <w:numPr>
          <w:ilvl w:val="0"/>
          <w:numId w:val="60"/>
        </w:numPr>
        <w:spacing w:before="0" w:after="240" w:line="360" w:lineRule="auto"/>
        <w:ind w:left="510" w:hanging="425"/>
        <w:rPr>
          <w:del w:id="4873" w:author="אופיר טל" w:date="2021-12-09T09:44:00Z"/>
          <w:rStyle w:val="emailstyle17"/>
          <w:rFonts w:cs="David"/>
          <w:color w:val="auto"/>
          <w:sz w:val="22"/>
        </w:rPr>
        <w:pPrChange w:id="4874" w:author="אופיר טל" w:date="2021-12-14T14:04:00Z">
          <w:pPr>
            <w:pStyle w:val="11"/>
            <w:numPr>
              <w:numId w:val="47"/>
            </w:numPr>
            <w:tabs>
              <w:tab w:val="num" w:pos="502"/>
            </w:tabs>
            <w:spacing w:before="0" w:after="240" w:line="360" w:lineRule="auto"/>
            <w:ind w:left="510" w:right="360" w:hanging="425"/>
          </w:pPr>
        </w:pPrChange>
      </w:pPr>
      <w:del w:id="4875" w:author="אופיר טל" w:date="2021-12-09T09:44:00Z">
        <w:r w:rsidRPr="00901A33" w:rsidDel="000C74E1">
          <w:rPr>
            <w:rStyle w:val="emailstyle17"/>
            <w:rFonts w:cs="David" w:hint="cs"/>
            <w:color w:val="auto"/>
            <w:sz w:val="22"/>
            <w:rtl/>
          </w:rPr>
          <w:delText xml:space="preserve">פירוט הסכומים להם זכאי התובע </w:delText>
        </w:r>
        <w:r w:rsidRPr="00901A33" w:rsidDel="000C74E1">
          <w:rPr>
            <w:rStyle w:val="emailstyle17"/>
            <w:rFonts w:cs="David"/>
            <w:color w:val="auto"/>
            <w:sz w:val="22"/>
            <w:rtl/>
          </w:rPr>
          <w:delText>–</w:delText>
        </w:r>
        <w:r w:rsidRPr="00901A33" w:rsidDel="000C74E1">
          <w:rPr>
            <w:rStyle w:val="emailstyle17"/>
            <w:rFonts w:cs="David" w:hint="cs"/>
            <w:color w:val="auto"/>
            <w:sz w:val="22"/>
            <w:rtl/>
          </w:rPr>
          <w:delText xml:space="preserve"> </w:delText>
        </w:r>
      </w:del>
    </w:p>
    <w:p w14:paraId="226CAD5D" w14:textId="27C30A13" w:rsidR="009E4D90" w:rsidRPr="00901A33" w:rsidDel="000C74E1" w:rsidRDefault="00AA1069">
      <w:pPr>
        <w:pStyle w:val="11"/>
        <w:numPr>
          <w:ilvl w:val="1"/>
          <w:numId w:val="60"/>
        </w:numPr>
        <w:spacing w:before="0" w:after="240" w:line="360" w:lineRule="auto"/>
        <w:ind w:left="1088" w:hanging="567"/>
        <w:rPr>
          <w:del w:id="4876" w:author="אופיר טל" w:date="2021-12-09T09:44:00Z"/>
          <w:rStyle w:val="emailstyle17"/>
          <w:rFonts w:cs="David"/>
          <w:color w:val="auto"/>
          <w:sz w:val="22"/>
        </w:rPr>
        <w:pPrChange w:id="4877" w:author="אופיר טל" w:date="2021-12-14T14:04:00Z">
          <w:pPr>
            <w:pStyle w:val="11"/>
            <w:numPr>
              <w:ilvl w:val="1"/>
              <w:numId w:val="47"/>
            </w:numPr>
            <w:tabs>
              <w:tab w:val="num" w:pos="1090"/>
              <w:tab w:val="num" w:pos="1359"/>
            </w:tabs>
            <w:spacing w:before="0" w:after="240" w:line="360" w:lineRule="auto"/>
            <w:ind w:left="1088" w:right="792" w:hanging="567"/>
          </w:pPr>
        </w:pPrChange>
      </w:pPr>
      <w:del w:id="4878" w:author="אופיר טל" w:date="2021-12-09T09:44:00Z">
        <w:r w:rsidRPr="00901A33" w:rsidDel="000C74E1">
          <w:rPr>
            <w:rStyle w:val="emailstyle17"/>
            <w:rFonts w:cs="David" w:hint="cs"/>
            <w:color w:val="auto"/>
            <w:sz w:val="22"/>
            <w:u w:val="single"/>
            <w:rtl/>
          </w:rPr>
          <w:delText xml:space="preserve">הפרשי שכר עד תום תקופת </w:delText>
        </w:r>
        <w:r w:rsidRPr="00901A33" w:rsidDel="000C74E1">
          <w:rPr>
            <w:rStyle w:val="emailstyle17"/>
            <w:rFonts w:cs="David" w:hint="eastAsia"/>
            <w:color w:val="auto"/>
            <w:sz w:val="22"/>
            <w:u w:val="single"/>
            <w:rtl/>
          </w:rPr>
          <w:delText>החוזה</w:delText>
        </w:r>
        <w:r w:rsidRPr="00901A33" w:rsidDel="000C74E1">
          <w:rPr>
            <w:rStyle w:val="emailstyle17"/>
            <w:rFonts w:cs="David" w:hint="cs"/>
            <w:color w:val="auto"/>
            <w:sz w:val="22"/>
            <w:rtl/>
          </w:rPr>
          <w:delText xml:space="preserve"> - </w:delText>
        </w:r>
        <w:r w:rsidR="00CD659C" w:rsidRPr="00901A33" w:rsidDel="000C74E1">
          <w:rPr>
            <w:rStyle w:val="emailstyle17"/>
            <w:rFonts w:cs="David" w:hint="eastAsia"/>
            <w:color w:val="auto"/>
            <w:sz w:val="22"/>
            <w:rtl/>
          </w:rPr>
          <w:delText>שכר</w:delText>
        </w:r>
        <w:r w:rsidR="00CD659C" w:rsidRPr="00901A33" w:rsidDel="000C74E1">
          <w:rPr>
            <w:rStyle w:val="emailstyle17"/>
            <w:rFonts w:cs="David"/>
            <w:color w:val="auto"/>
            <w:sz w:val="22"/>
            <w:rtl/>
          </w:rPr>
          <w:delText xml:space="preserve"> הבסיס </w:delText>
        </w:r>
        <w:r w:rsidR="00F77E5E" w:rsidRPr="00901A33" w:rsidDel="000C74E1">
          <w:rPr>
            <w:rStyle w:val="emailstyle17"/>
            <w:rFonts w:cs="David" w:hint="eastAsia"/>
            <w:color w:val="auto"/>
            <w:sz w:val="22"/>
            <w:rtl/>
          </w:rPr>
          <w:delText>החודשי</w:delText>
        </w:r>
        <w:r w:rsidR="00F77E5E" w:rsidRPr="00901A33" w:rsidDel="000C74E1">
          <w:rPr>
            <w:rStyle w:val="emailstyle17"/>
            <w:rFonts w:cs="David"/>
            <w:color w:val="auto"/>
            <w:sz w:val="22"/>
            <w:rtl/>
          </w:rPr>
          <w:delText xml:space="preserve"> </w:delText>
        </w:r>
        <w:r w:rsidR="00353EF1" w:rsidRPr="00901A33" w:rsidDel="000C74E1">
          <w:rPr>
            <w:rStyle w:val="emailstyle17"/>
            <w:rFonts w:cs="David" w:hint="eastAsia"/>
            <w:color w:val="auto"/>
            <w:sz w:val="22"/>
            <w:rtl/>
          </w:rPr>
          <w:delText>של</w:delText>
        </w:r>
        <w:r w:rsidR="00353EF1" w:rsidRPr="00901A33" w:rsidDel="000C74E1">
          <w:rPr>
            <w:rStyle w:val="emailstyle17"/>
            <w:rFonts w:cs="David"/>
            <w:color w:val="auto"/>
            <w:sz w:val="22"/>
            <w:rtl/>
          </w:rPr>
          <w:delText xml:space="preserve"> </w:delText>
        </w:r>
        <w:r w:rsidR="00353EF1" w:rsidRPr="00901A33" w:rsidDel="000C74E1">
          <w:rPr>
            <w:rStyle w:val="emailstyle17"/>
            <w:rFonts w:cs="David" w:hint="eastAsia"/>
            <w:color w:val="auto"/>
            <w:sz w:val="22"/>
            <w:rtl/>
          </w:rPr>
          <w:delText>התובע</w:delText>
        </w:r>
        <w:r w:rsidR="003E44F5"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בחוזה</w:delText>
        </w:r>
        <w:r w:rsidR="00D05229" w:rsidRPr="00901A33" w:rsidDel="000C74E1">
          <w:rPr>
            <w:rStyle w:val="emailstyle17"/>
            <w:rFonts w:cs="David"/>
            <w:color w:val="auto"/>
            <w:sz w:val="22"/>
            <w:rtl/>
          </w:rPr>
          <w:delText xml:space="preserve"> בכירים </w:delText>
        </w:r>
        <w:r w:rsidR="003E44F5" w:rsidRPr="00901A33" w:rsidDel="000C74E1">
          <w:rPr>
            <w:rStyle w:val="emailstyle17"/>
            <w:rFonts w:cs="David"/>
            <w:color w:val="auto"/>
            <w:sz w:val="22"/>
            <w:rtl/>
          </w:rPr>
          <w:delText xml:space="preserve">("שכר </w:delText>
        </w:r>
        <w:r w:rsidR="003E44F5" w:rsidRPr="00901A33" w:rsidDel="000C74E1">
          <w:rPr>
            <w:rStyle w:val="emailstyle17"/>
            <w:rFonts w:cs="David" w:hint="eastAsia"/>
            <w:color w:val="auto"/>
            <w:sz w:val="22"/>
            <w:rtl/>
          </w:rPr>
          <w:delText>יסוד</w:delText>
        </w:r>
        <w:r w:rsidR="003E44F5" w:rsidRPr="00901A33" w:rsidDel="000C74E1">
          <w:rPr>
            <w:rStyle w:val="emailstyle17"/>
            <w:rFonts w:cs="David"/>
            <w:color w:val="auto"/>
            <w:sz w:val="22"/>
            <w:rtl/>
          </w:rPr>
          <w:delText xml:space="preserve"> </w:delText>
        </w:r>
        <w:r w:rsidR="003E44F5" w:rsidRPr="00901A33" w:rsidDel="000C74E1">
          <w:rPr>
            <w:rStyle w:val="emailstyle17"/>
            <w:rFonts w:cs="David" w:hint="eastAsia"/>
            <w:color w:val="auto"/>
            <w:sz w:val="22"/>
            <w:rtl/>
          </w:rPr>
          <w:delText>משולב</w:delText>
        </w:r>
        <w:r w:rsidR="003E44F5" w:rsidRPr="00901A33" w:rsidDel="000C74E1">
          <w:rPr>
            <w:rStyle w:val="emailstyle17"/>
            <w:rFonts w:cs="David"/>
            <w:color w:val="auto"/>
            <w:sz w:val="22"/>
            <w:rtl/>
          </w:rPr>
          <w:delText>")</w:delText>
        </w:r>
        <w:r w:rsidR="00353EF1" w:rsidRPr="00901A33" w:rsidDel="000C74E1">
          <w:rPr>
            <w:rStyle w:val="emailstyle17"/>
            <w:rFonts w:cs="David"/>
            <w:color w:val="auto"/>
            <w:sz w:val="22"/>
            <w:rtl/>
          </w:rPr>
          <w:delText>,</w:delText>
        </w:r>
        <w:r w:rsidR="003B5FF5" w:rsidRPr="00901A33" w:rsidDel="000C74E1">
          <w:rPr>
            <w:rStyle w:val="emailstyle17"/>
            <w:rFonts w:cs="David" w:hint="cs"/>
            <w:color w:val="auto"/>
            <w:sz w:val="22"/>
            <w:rtl/>
          </w:rPr>
          <w:delText xml:space="preserve"> </w:delText>
        </w:r>
        <w:r w:rsidR="00353EF1" w:rsidRPr="00901A33" w:rsidDel="000C74E1">
          <w:rPr>
            <w:rStyle w:val="emailstyle17"/>
            <w:rFonts w:cs="David"/>
            <w:color w:val="auto"/>
            <w:sz w:val="22"/>
            <w:rtl/>
          </w:rPr>
          <w:delText xml:space="preserve">ללא תוספות </w:delText>
        </w:r>
        <w:r w:rsidR="003E44F5" w:rsidRPr="00901A33" w:rsidDel="000C74E1">
          <w:rPr>
            <w:rStyle w:val="emailstyle17"/>
            <w:rFonts w:cs="David" w:hint="eastAsia"/>
            <w:color w:val="auto"/>
            <w:sz w:val="22"/>
            <w:rtl/>
          </w:rPr>
          <w:delText>נילוות</w:delText>
        </w:r>
        <w:r w:rsidR="00353EF1" w:rsidRPr="00901A33" w:rsidDel="000C74E1">
          <w:rPr>
            <w:rStyle w:val="emailstyle17"/>
            <w:rFonts w:cs="David"/>
            <w:color w:val="auto"/>
            <w:sz w:val="22"/>
            <w:rtl/>
          </w:rPr>
          <w:delText>,</w:delText>
        </w:r>
        <w:r w:rsidR="00CD659C" w:rsidRPr="00901A33" w:rsidDel="000C74E1">
          <w:rPr>
            <w:rStyle w:val="emailstyle17"/>
            <w:rFonts w:cs="David"/>
            <w:color w:val="auto"/>
            <w:sz w:val="22"/>
            <w:rtl/>
          </w:rPr>
          <w:delText xml:space="preserve"> </w:delText>
        </w:r>
        <w:r w:rsidR="006E7D6C" w:rsidRPr="00901A33" w:rsidDel="000C74E1">
          <w:rPr>
            <w:rStyle w:val="emailstyle17"/>
            <w:rFonts w:cs="David" w:hint="eastAsia"/>
            <w:color w:val="auto"/>
            <w:sz w:val="22"/>
            <w:rtl/>
          </w:rPr>
          <w:delText>עמד</w:delText>
        </w:r>
        <w:r w:rsidR="006E7D6C" w:rsidRPr="00901A33" w:rsidDel="000C74E1">
          <w:rPr>
            <w:rStyle w:val="emailstyle17"/>
            <w:rFonts w:cs="David"/>
            <w:color w:val="auto"/>
            <w:sz w:val="22"/>
            <w:rtl/>
          </w:rPr>
          <w:delText xml:space="preserve"> </w:delText>
        </w:r>
        <w:r w:rsidR="003B5FF5" w:rsidRPr="00901A33" w:rsidDel="000C74E1">
          <w:rPr>
            <w:rStyle w:val="emailstyle17"/>
            <w:rFonts w:cs="David" w:hint="cs"/>
            <w:color w:val="auto"/>
            <w:sz w:val="22"/>
            <w:rtl/>
          </w:rPr>
          <w:delText xml:space="preserve">בשנת 2013 </w:delText>
        </w:r>
        <w:r w:rsidR="006E7D6C" w:rsidRPr="00901A33" w:rsidDel="000C74E1">
          <w:rPr>
            <w:rStyle w:val="emailstyle17"/>
            <w:rFonts w:cs="David"/>
            <w:color w:val="auto"/>
            <w:sz w:val="22"/>
            <w:rtl/>
          </w:rPr>
          <w:delText xml:space="preserve">על </w:delText>
        </w:r>
        <w:r w:rsidR="00CD659C" w:rsidRPr="00901A33" w:rsidDel="000C74E1">
          <w:rPr>
            <w:rStyle w:val="emailstyle17"/>
            <w:rFonts w:cs="David" w:hint="eastAsia"/>
            <w:color w:val="auto"/>
            <w:sz w:val="22"/>
            <w:rtl/>
          </w:rPr>
          <w:delText>סך</w:delText>
        </w:r>
        <w:r w:rsidR="00CD659C" w:rsidRPr="00901A33" w:rsidDel="000C74E1">
          <w:rPr>
            <w:rStyle w:val="emailstyle17"/>
            <w:rFonts w:cs="David"/>
            <w:color w:val="auto"/>
            <w:sz w:val="22"/>
            <w:rtl/>
          </w:rPr>
          <w:delText xml:space="preserve"> </w:delText>
        </w:r>
        <w:r w:rsidR="00CD659C" w:rsidRPr="00901A33" w:rsidDel="000C74E1">
          <w:rPr>
            <w:rStyle w:val="emailstyle17"/>
            <w:rFonts w:cs="David" w:hint="eastAsia"/>
            <w:color w:val="auto"/>
            <w:sz w:val="22"/>
            <w:rtl/>
          </w:rPr>
          <w:delText>של</w:delText>
        </w:r>
        <w:r w:rsidR="00F77E5E" w:rsidRPr="00901A33" w:rsidDel="000C74E1">
          <w:rPr>
            <w:rStyle w:val="emailstyle17"/>
            <w:rFonts w:cs="David"/>
            <w:b/>
            <w:bCs/>
            <w:color w:val="auto"/>
            <w:sz w:val="22"/>
          </w:rPr>
          <w:delText xml:space="preserve"> </w:delText>
        </w:r>
        <w:r w:rsidR="00A32255" w:rsidRPr="00901A33" w:rsidDel="000C74E1">
          <w:rPr>
            <w:rStyle w:val="emailstyle17"/>
            <w:rFonts w:cs="David"/>
            <w:b/>
            <w:bCs/>
            <w:color w:val="auto"/>
            <w:sz w:val="22"/>
            <w:rtl/>
          </w:rPr>
          <w:delText>35,</w:delText>
        </w:r>
        <w:r w:rsidR="00C817BC" w:rsidRPr="00901A33" w:rsidDel="000C74E1">
          <w:rPr>
            <w:rStyle w:val="emailstyle17"/>
            <w:rFonts w:cs="David"/>
            <w:b/>
            <w:bCs/>
            <w:color w:val="auto"/>
            <w:sz w:val="22"/>
            <w:rtl/>
          </w:rPr>
          <w:delText xml:space="preserve">461 </w:delText>
        </w:r>
        <w:r w:rsidR="00CD659C" w:rsidRPr="00901A33" w:rsidDel="000C74E1">
          <w:rPr>
            <w:rStyle w:val="emailstyle17"/>
            <w:rFonts w:cs="David" w:hint="eastAsia"/>
            <w:b/>
            <w:bCs/>
            <w:color w:val="auto"/>
            <w:sz w:val="22"/>
            <w:rtl/>
          </w:rPr>
          <w:delText>₪</w:delText>
        </w:r>
        <w:r w:rsidR="00EE1C6E" w:rsidRPr="00901A33" w:rsidDel="000C74E1">
          <w:rPr>
            <w:rStyle w:val="emailstyle17"/>
            <w:rFonts w:cs="David" w:hint="cs"/>
            <w:b/>
            <w:bCs/>
            <w:color w:val="auto"/>
            <w:sz w:val="22"/>
            <w:rtl/>
          </w:rPr>
          <w:delText xml:space="preserve"> </w:delText>
        </w:r>
        <w:r w:rsidR="00EE1C6E" w:rsidRPr="00901A33" w:rsidDel="000C74E1">
          <w:rPr>
            <w:rStyle w:val="emailstyle17"/>
            <w:rFonts w:cs="David"/>
            <w:color w:val="auto"/>
            <w:sz w:val="22"/>
            <w:rtl/>
          </w:rPr>
          <w:delText xml:space="preserve">(90% </w:delText>
        </w:r>
        <w:r w:rsidR="00EE1C6E" w:rsidRPr="00901A33" w:rsidDel="000C74E1">
          <w:rPr>
            <w:rStyle w:val="emailstyle17"/>
            <w:rFonts w:cs="David" w:hint="eastAsia"/>
            <w:color w:val="auto"/>
            <w:sz w:val="22"/>
            <w:rtl/>
          </w:rPr>
          <w:delText>ממשכורת</w:delText>
        </w:r>
        <w:r w:rsidR="00EE1C6E" w:rsidRPr="00901A33" w:rsidDel="000C74E1">
          <w:rPr>
            <w:rStyle w:val="emailstyle17"/>
            <w:rFonts w:cs="David"/>
            <w:color w:val="auto"/>
            <w:sz w:val="22"/>
            <w:rtl/>
          </w:rPr>
          <w:delText xml:space="preserve"> </w:delText>
        </w:r>
        <w:r w:rsidR="00EE1C6E" w:rsidRPr="00901A33" w:rsidDel="000C74E1">
          <w:rPr>
            <w:rStyle w:val="emailstyle17"/>
            <w:rFonts w:cs="David" w:hint="eastAsia"/>
            <w:color w:val="auto"/>
            <w:sz w:val="22"/>
            <w:rtl/>
          </w:rPr>
          <w:delText>סגן</w:delText>
        </w:r>
        <w:r w:rsidR="00EE1C6E" w:rsidRPr="00901A33" w:rsidDel="000C74E1">
          <w:rPr>
            <w:rStyle w:val="emailstyle17"/>
            <w:rFonts w:cs="David"/>
            <w:color w:val="auto"/>
            <w:sz w:val="22"/>
            <w:rtl/>
          </w:rPr>
          <w:delText xml:space="preserve"> </w:delText>
        </w:r>
        <w:r w:rsidR="00EE1C6E" w:rsidRPr="00901A33" w:rsidDel="000C74E1">
          <w:rPr>
            <w:rStyle w:val="emailstyle17"/>
            <w:rFonts w:cs="David" w:hint="eastAsia"/>
            <w:color w:val="auto"/>
            <w:sz w:val="22"/>
            <w:rtl/>
          </w:rPr>
          <w:delText>שר</w:delText>
        </w:r>
        <w:r w:rsidR="003B5FF5" w:rsidRPr="00901A33" w:rsidDel="000C74E1">
          <w:rPr>
            <w:rStyle w:val="emailstyle17"/>
            <w:rFonts w:cs="David" w:hint="cs"/>
            <w:color w:val="auto"/>
            <w:sz w:val="22"/>
            <w:rtl/>
          </w:rPr>
          <w:delText xml:space="preserve">). </w:delText>
        </w:r>
        <w:r w:rsidR="00675E15" w:rsidRPr="00901A33" w:rsidDel="000C74E1">
          <w:rPr>
            <w:rStyle w:val="emailstyle17"/>
            <w:rFonts w:cs="David"/>
            <w:color w:val="auto"/>
            <w:sz w:val="22"/>
            <w:rtl/>
          </w:rPr>
          <w:delText xml:space="preserve"> </w:delText>
        </w:r>
        <w:r w:rsidR="00E30409" w:rsidRPr="00901A33" w:rsidDel="000C74E1">
          <w:rPr>
            <w:rStyle w:val="emailstyle17"/>
            <w:rFonts w:cs="David" w:hint="eastAsia"/>
            <w:color w:val="auto"/>
            <w:sz w:val="22"/>
            <w:rtl/>
          </w:rPr>
          <w:delText>עבור</w:delText>
        </w:r>
        <w:r w:rsidR="00E30409" w:rsidRPr="00901A33" w:rsidDel="000C74E1">
          <w:rPr>
            <w:rStyle w:val="emailstyle17"/>
            <w:rFonts w:cs="David"/>
            <w:color w:val="auto"/>
            <w:sz w:val="22"/>
            <w:rtl/>
          </w:rPr>
          <w:delText xml:space="preserve"> 20 חודשים</w:delText>
        </w:r>
        <w:r w:rsidR="00B6070B" w:rsidRPr="00901A33" w:rsidDel="000C74E1">
          <w:rPr>
            <w:rStyle w:val="emailstyle17"/>
            <w:rFonts w:cs="David" w:hint="cs"/>
            <w:color w:val="auto"/>
            <w:sz w:val="22"/>
            <w:rtl/>
          </w:rPr>
          <w:delText xml:space="preserve"> </w:delText>
        </w:r>
        <w:r w:rsidR="00D05229" w:rsidRPr="00901A33" w:rsidDel="000C74E1">
          <w:rPr>
            <w:rStyle w:val="emailstyle17"/>
            <w:rFonts w:cs="David"/>
            <w:color w:val="auto"/>
            <w:sz w:val="22"/>
            <w:rtl/>
          </w:rPr>
          <w:delText xml:space="preserve">עד לתום התקופה הקצובה) </w:delText>
        </w:r>
        <w:r w:rsidR="00E30409" w:rsidRPr="00901A33" w:rsidDel="000C74E1">
          <w:rPr>
            <w:rStyle w:val="emailstyle17"/>
            <w:rFonts w:cs="David" w:hint="eastAsia"/>
            <w:color w:val="auto"/>
            <w:sz w:val="22"/>
            <w:rtl/>
          </w:rPr>
          <w:delText>זכאי</w:delText>
        </w:r>
        <w:r w:rsidR="00D05229"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אם</w:delText>
        </w:r>
        <w:r w:rsidR="00D05229" w:rsidRPr="00901A33" w:rsidDel="000C74E1">
          <w:rPr>
            <w:rStyle w:val="emailstyle17"/>
            <w:rFonts w:cs="David"/>
            <w:color w:val="auto"/>
            <w:sz w:val="22"/>
            <w:rtl/>
          </w:rPr>
          <w:delText xml:space="preserve"> </w:delText>
        </w:r>
        <w:r w:rsidR="00D05229" w:rsidRPr="00901A33" w:rsidDel="000C74E1">
          <w:rPr>
            <w:rStyle w:val="emailstyle17"/>
            <w:rFonts w:cs="David" w:hint="eastAsia"/>
            <w:color w:val="auto"/>
            <w:sz w:val="22"/>
            <w:rtl/>
          </w:rPr>
          <w:delText>כן</w:delText>
        </w:r>
        <w:r w:rsidR="00D05229" w:rsidRPr="00901A33" w:rsidDel="000C74E1">
          <w:rPr>
            <w:rStyle w:val="emailstyle17"/>
            <w:rFonts w:cs="David"/>
            <w:color w:val="auto"/>
            <w:sz w:val="22"/>
            <w:rtl/>
          </w:rPr>
          <w:delText>,</w:delText>
        </w:r>
        <w:r w:rsidR="00E30409" w:rsidRPr="00901A33" w:rsidDel="000C74E1">
          <w:rPr>
            <w:rStyle w:val="emailstyle17"/>
            <w:rFonts w:cs="David"/>
            <w:color w:val="auto"/>
            <w:sz w:val="22"/>
            <w:rtl/>
          </w:rPr>
          <w:delText xml:space="preserve"> התובע לסך </w:delText>
        </w:r>
        <w:r w:rsidR="00E30409" w:rsidRPr="00901A33" w:rsidDel="000C74E1">
          <w:rPr>
            <w:rStyle w:val="emailstyle17"/>
            <w:rFonts w:cs="David"/>
            <w:b/>
            <w:bCs/>
            <w:color w:val="auto"/>
            <w:sz w:val="22"/>
            <w:rtl/>
          </w:rPr>
          <w:delText>709,</w:delText>
        </w:r>
        <w:r w:rsidR="00C817BC" w:rsidRPr="00901A33" w:rsidDel="000C74E1">
          <w:rPr>
            <w:rStyle w:val="emailstyle17"/>
            <w:rFonts w:cs="David"/>
            <w:b/>
            <w:bCs/>
            <w:color w:val="auto"/>
            <w:sz w:val="22"/>
            <w:rtl/>
          </w:rPr>
          <w:delText xml:space="preserve">220 </w:delText>
        </w:r>
        <w:r w:rsidR="00E30409" w:rsidRPr="00901A33" w:rsidDel="000C74E1">
          <w:rPr>
            <w:rStyle w:val="emailstyle17"/>
            <w:rFonts w:cs="David" w:hint="eastAsia"/>
            <w:b/>
            <w:bCs/>
            <w:color w:val="auto"/>
            <w:sz w:val="22"/>
            <w:rtl/>
          </w:rPr>
          <w:delText>₪</w:delText>
        </w:r>
        <w:r w:rsidR="00E30409" w:rsidRPr="00901A33" w:rsidDel="000C74E1">
          <w:rPr>
            <w:rStyle w:val="emailstyle17"/>
            <w:rFonts w:cs="David"/>
            <w:color w:val="auto"/>
            <w:sz w:val="22"/>
            <w:rtl/>
          </w:rPr>
          <w:delText>.</w:delText>
        </w:r>
      </w:del>
    </w:p>
    <w:p w14:paraId="5A08560E" w14:textId="2FEC38E8" w:rsidR="00501BE3" w:rsidDel="000C74E1" w:rsidRDefault="00501BE3">
      <w:pPr>
        <w:pStyle w:val="11"/>
        <w:tabs>
          <w:tab w:val="num" w:pos="1090"/>
        </w:tabs>
        <w:spacing w:before="0" w:after="240" w:line="360" w:lineRule="auto"/>
        <w:ind w:left="453" w:firstLine="635"/>
        <w:rPr>
          <w:del w:id="4879" w:author="אופיר טל" w:date="2021-12-09T09:44:00Z"/>
          <w:rStyle w:val="emailstyle17"/>
          <w:rFonts w:cs="David"/>
          <w:b/>
          <w:bCs/>
          <w:color w:val="auto"/>
          <w:sz w:val="22"/>
          <w:u w:val="single"/>
          <w:rtl/>
        </w:rPr>
        <w:pPrChange w:id="4880" w:author="אופיר טל" w:date="2021-12-14T14:04:00Z">
          <w:pPr>
            <w:pStyle w:val="11"/>
            <w:tabs>
              <w:tab w:val="num" w:pos="1090"/>
            </w:tabs>
            <w:spacing w:before="0" w:after="240" w:line="360" w:lineRule="auto"/>
            <w:ind w:left="453" w:right="360" w:firstLine="635"/>
          </w:pPr>
        </w:pPrChange>
      </w:pPr>
      <w:del w:id="4881" w:author="אופיר טל" w:date="2021-12-09T09:44:00Z">
        <w:r w:rsidRPr="00901A33" w:rsidDel="000C74E1">
          <w:rPr>
            <w:rStyle w:val="emailstyle17"/>
            <w:rFonts w:cs="David" w:hint="cs"/>
            <w:b/>
            <w:bCs/>
            <w:color w:val="auto"/>
            <w:sz w:val="22"/>
            <w:rtl/>
          </w:rPr>
          <w:delText>בצירוף רבית והצמדה כדין מיום 1.</w:delText>
        </w:r>
        <w:r w:rsidR="00F07675" w:rsidRPr="00901A33" w:rsidDel="000C74E1">
          <w:rPr>
            <w:rStyle w:val="emailstyle17"/>
            <w:rFonts w:cs="David" w:hint="cs"/>
            <w:b/>
            <w:bCs/>
            <w:color w:val="auto"/>
            <w:sz w:val="22"/>
            <w:rtl/>
          </w:rPr>
          <w:delText>5</w:delText>
        </w:r>
        <w:r w:rsidRPr="00901A33" w:rsidDel="000C74E1">
          <w:rPr>
            <w:rStyle w:val="emailstyle17"/>
            <w:rFonts w:cs="David" w:hint="cs"/>
            <w:b/>
            <w:bCs/>
            <w:color w:val="auto"/>
            <w:sz w:val="22"/>
            <w:rtl/>
          </w:rPr>
          <w:delText>.201</w:delText>
        </w:r>
        <w:r w:rsidR="00F07675" w:rsidRPr="00901A33" w:rsidDel="000C74E1">
          <w:rPr>
            <w:rStyle w:val="emailstyle17"/>
            <w:rFonts w:cs="David" w:hint="cs"/>
            <w:b/>
            <w:bCs/>
            <w:color w:val="auto"/>
            <w:sz w:val="22"/>
            <w:rtl/>
          </w:rPr>
          <w:delText>3</w:delText>
        </w:r>
        <w:r w:rsidRPr="00901A33" w:rsidDel="000C74E1">
          <w:rPr>
            <w:rStyle w:val="emailstyle17"/>
            <w:rFonts w:cs="David" w:hint="cs"/>
            <w:b/>
            <w:bCs/>
            <w:color w:val="auto"/>
            <w:sz w:val="22"/>
            <w:rtl/>
          </w:rPr>
          <w:delText xml:space="preserve"> </w:delText>
        </w:r>
        <w:r w:rsidR="00F07675" w:rsidRPr="00901A33" w:rsidDel="000C74E1">
          <w:rPr>
            <w:rStyle w:val="emailstyle17"/>
            <w:rFonts w:cs="David" w:hint="cs"/>
            <w:b/>
            <w:bCs/>
            <w:color w:val="auto"/>
            <w:sz w:val="22"/>
            <w:rtl/>
          </w:rPr>
          <w:delText xml:space="preserve">(אמצע תקופת החוזה) </w:delText>
        </w:r>
        <w:r w:rsidRPr="00901A33" w:rsidDel="000C74E1">
          <w:rPr>
            <w:rStyle w:val="emailstyle17"/>
            <w:rFonts w:cs="David" w:hint="cs"/>
            <w:b/>
            <w:bCs/>
            <w:color w:val="auto"/>
            <w:sz w:val="22"/>
            <w:rtl/>
          </w:rPr>
          <w:delText>- סכום של 7</w:delText>
        </w:r>
        <w:r w:rsidR="00F07675" w:rsidRPr="00901A33" w:rsidDel="000C74E1">
          <w:rPr>
            <w:rStyle w:val="emailstyle17"/>
            <w:rFonts w:cs="David" w:hint="cs"/>
            <w:b/>
            <w:bCs/>
            <w:color w:val="auto"/>
            <w:sz w:val="22"/>
            <w:rtl/>
          </w:rPr>
          <w:delText>72,905</w:delText>
        </w:r>
        <w:r w:rsidRPr="00901A33" w:rsidDel="000C74E1">
          <w:rPr>
            <w:rStyle w:val="emailstyle17"/>
            <w:rFonts w:cs="David" w:hint="cs"/>
            <w:b/>
            <w:bCs/>
            <w:color w:val="auto"/>
            <w:sz w:val="22"/>
            <w:rtl/>
          </w:rPr>
          <w:delText xml:space="preserve"> ₪.</w:delText>
        </w:r>
        <w:r w:rsidR="00B6070B" w:rsidRPr="00901A33" w:rsidDel="000C74E1">
          <w:rPr>
            <w:rStyle w:val="emailstyle17"/>
            <w:rFonts w:cs="David" w:hint="cs"/>
            <w:b/>
            <w:bCs/>
            <w:color w:val="auto"/>
            <w:sz w:val="22"/>
            <w:u w:val="single"/>
            <w:rtl/>
          </w:rPr>
          <w:delText xml:space="preserve"> </w:delText>
        </w:r>
      </w:del>
    </w:p>
    <w:p w14:paraId="14B8D5F1" w14:textId="144FD741" w:rsidR="003B377B" w:rsidDel="000C74E1" w:rsidRDefault="003B377B">
      <w:pPr>
        <w:pStyle w:val="11"/>
        <w:tabs>
          <w:tab w:val="num" w:pos="1090"/>
        </w:tabs>
        <w:spacing w:before="0" w:after="240" w:line="360" w:lineRule="auto"/>
        <w:rPr>
          <w:del w:id="4882" w:author="אופיר טל" w:date="2021-12-09T09:44:00Z"/>
          <w:rStyle w:val="emailstyle17"/>
          <w:rFonts w:cs="David"/>
          <w:b/>
          <w:bCs/>
          <w:color w:val="auto"/>
          <w:sz w:val="22"/>
          <w:u w:val="single"/>
          <w:rtl/>
        </w:rPr>
        <w:pPrChange w:id="4883" w:author="אופיר טל" w:date="2021-12-14T14:04:00Z">
          <w:pPr>
            <w:pStyle w:val="11"/>
            <w:tabs>
              <w:tab w:val="num" w:pos="1090"/>
            </w:tabs>
            <w:spacing w:before="0" w:after="240" w:line="360" w:lineRule="auto"/>
            <w:ind w:right="360"/>
          </w:pPr>
        </w:pPrChange>
      </w:pPr>
    </w:p>
    <w:p w14:paraId="11F42D89" w14:textId="56018A37" w:rsidR="003B377B" w:rsidRPr="00901A33" w:rsidDel="000C74E1" w:rsidRDefault="003B377B">
      <w:pPr>
        <w:pStyle w:val="11"/>
        <w:tabs>
          <w:tab w:val="num" w:pos="1090"/>
        </w:tabs>
        <w:spacing w:before="0" w:after="240" w:line="360" w:lineRule="auto"/>
        <w:rPr>
          <w:del w:id="4884" w:author="אופיר טל" w:date="2021-12-09T09:44:00Z"/>
          <w:rStyle w:val="emailstyle17"/>
          <w:rFonts w:cs="David"/>
          <w:b/>
          <w:bCs/>
          <w:color w:val="auto"/>
          <w:sz w:val="22"/>
          <w:u w:val="single"/>
          <w:rtl/>
        </w:rPr>
        <w:pPrChange w:id="4885" w:author="אופיר טל" w:date="2021-12-14T14:04:00Z">
          <w:pPr>
            <w:pStyle w:val="11"/>
            <w:tabs>
              <w:tab w:val="num" w:pos="1090"/>
            </w:tabs>
            <w:spacing w:before="0" w:after="240" w:line="360" w:lineRule="auto"/>
            <w:ind w:right="360"/>
          </w:pPr>
        </w:pPrChange>
      </w:pPr>
    </w:p>
    <w:p w14:paraId="79722705" w14:textId="75BC7659" w:rsidR="000354CC" w:rsidRPr="00901A33" w:rsidDel="000C74E1" w:rsidRDefault="003E44F5">
      <w:pPr>
        <w:pStyle w:val="11"/>
        <w:numPr>
          <w:ilvl w:val="1"/>
          <w:numId w:val="60"/>
        </w:numPr>
        <w:spacing w:before="0" w:after="240" w:line="360" w:lineRule="auto"/>
        <w:ind w:left="1090" w:hanging="567"/>
        <w:rPr>
          <w:del w:id="4886" w:author="אופיר טל" w:date="2021-12-09T09:44:00Z"/>
          <w:rStyle w:val="emailstyle17"/>
          <w:rFonts w:cs="David"/>
          <w:color w:val="auto"/>
          <w:sz w:val="22"/>
        </w:rPr>
        <w:pPrChange w:id="4887" w:author="אופיר טל" w:date="2021-12-14T14:04:00Z">
          <w:pPr>
            <w:pStyle w:val="11"/>
            <w:numPr>
              <w:ilvl w:val="1"/>
              <w:numId w:val="47"/>
            </w:numPr>
            <w:tabs>
              <w:tab w:val="num" w:pos="1359"/>
            </w:tabs>
            <w:spacing w:before="0" w:after="240" w:line="360" w:lineRule="auto"/>
            <w:ind w:left="1090" w:right="792" w:hanging="567"/>
          </w:pPr>
        </w:pPrChange>
      </w:pPr>
      <w:del w:id="4888" w:author="אופיר טל" w:date="2021-12-09T09:44:00Z">
        <w:r w:rsidRPr="00901A33" w:rsidDel="000C74E1">
          <w:rPr>
            <w:rStyle w:val="emailstyle17"/>
            <w:rFonts w:cs="David" w:hint="eastAsia"/>
            <w:color w:val="auto"/>
            <w:sz w:val="22"/>
            <w:u w:val="single"/>
            <w:rtl/>
          </w:rPr>
          <w:delText>תשלומים</w:delText>
        </w:r>
        <w:r w:rsidRPr="00901A33" w:rsidDel="000C74E1">
          <w:rPr>
            <w:rStyle w:val="emailstyle17"/>
            <w:rFonts w:cs="David"/>
            <w:color w:val="auto"/>
            <w:sz w:val="22"/>
            <w:u w:val="single"/>
            <w:rtl/>
          </w:rPr>
          <w:delText xml:space="preserve"> </w:delText>
        </w:r>
        <w:r w:rsidRPr="00901A33" w:rsidDel="000C74E1">
          <w:rPr>
            <w:rStyle w:val="emailstyle17"/>
            <w:rFonts w:cs="David" w:hint="eastAsia"/>
            <w:color w:val="auto"/>
            <w:sz w:val="22"/>
            <w:u w:val="single"/>
            <w:rtl/>
          </w:rPr>
          <w:delText>נל</w:delText>
        </w:r>
        <w:r w:rsidR="00C21D00" w:rsidRPr="00901A33" w:rsidDel="000C74E1">
          <w:rPr>
            <w:rStyle w:val="emailstyle17"/>
            <w:rFonts w:cs="David" w:hint="cs"/>
            <w:color w:val="auto"/>
            <w:sz w:val="22"/>
            <w:u w:val="single"/>
            <w:rtl/>
          </w:rPr>
          <w:delText>ו</w:delText>
        </w:r>
        <w:r w:rsidRPr="00901A33" w:rsidDel="000C74E1">
          <w:rPr>
            <w:rStyle w:val="emailstyle17"/>
            <w:rFonts w:cs="David" w:hint="eastAsia"/>
            <w:color w:val="auto"/>
            <w:sz w:val="22"/>
            <w:u w:val="single"/>
            <w:rtl/>
          </w:rPr>
          <w:delText>וים</w:delText>
        </w:r>
        <w:r w:rsidRPr="00901A33" w:rsidDel="000C74E1">
          <w:rPr>
            <w:rStyle w:val="emailstyle17"/>
            <w:rFonts w:cs="David"/>
            <w:color w:val="auto"/>
            <w:sz w:val="22"/>
            <w:rtl/>
          </w:rPr>
          <w:delText xml:space="preserve"> אחרים</w:delText>
        </w:r>
        <w:r w:rsidR="000354CC" w:rsidRPr="00901A33" w:rsidDel="000C74E1">
          <w:rPr>
            <w:rStyle w:val="emailstyle17"/>
            <w:rFonts w:cs="David" w:hint="cs"/>
            <w:color w:val="auto"/>
            <w:sz w:val="22"/>
            <w:rtl/>
          </w:rPr>
          <w:delText>, כמפורט להלן:</w:delText>
        </w:r>
      </w:del>
    </w:p>
    <w:p w14:paraId="2367DE49" w14:textId="61A618A1" w:rsidR="000354CC" w:rsidRPr="00901A33" w:rsidDel="000C74E1" w:rsidRDefault="000354CC" w:rsidP="00A35B76">
      <w:pPr>
        <w:pStyle w:val="11"/>
        <w:numPr>
          <w:ilvl w:val="0"/>
          <w:numId w:val="41"/>
        </w:numPr>
        <w:tabs>
          <w:tab w:val="left" w:pos="1430"/>
        </w:tabs>
        <w:spacing w:before="0" w:after="240" w:line="360" w:lineRule="auto"/>
        <w:rPr>
          <w:del w:id="4889" w:author="אופיר טל" w:date="2021-12-09T09:44:00Z"/>
          <w:rStyle w:val="emailstyle17"/>
          <w:rFonts w:ascii="David" w:hAnsi="David" w:cs="David"/>
          <w:color w:val="auto"/>
          <w:sz w:val="24"/>
        </w:rPr>
      </w:pPr>
      <w:del w:id="4890" w:author="אופיר טל" w:date="2021-12-09T09:44:00Z">
        <w:r w:rsidRPr="00901A33" w:rsidDel="000C74E1">
          <w:rPr>
            <w:rStyle w:val="emailstyle17"/>
            <w:rFonts w:ascii="David" w:hAnsi="David" w:cs="David"/>
            <w:color w:val="auto"/>
            <w:sz w:val="24"/>
            <w:rtl/>
          </w:rPr>
          <w:delText xml:space="preserve">הפרשות </w:delText>
        </w:r>
        <w:r w:rsidRPr="00901A33" w:rsidDel="000C74E1">
          <w:rPr>
            <w:rStyle w:val="emailstyle17"/>
            <w:rFonts w:ascii="David" w:hAnsi="David" w:cs="David" w:hint="cs"/>
            <w:color w:val="auto"/>
            <w:sz w:val="24"/>
            <w:rtl/>
          </w:rPr>
          <w:delText xml:space="preserve">מעסיק </w:delText>
        </w:r>
        <w:r w:rsidRPr="00901A33" w:rsidDel="000C74E1">
          <w:rPr>
            <w:rStyle w:val="emailstyle17"/>
            <w:rFonts w:ascii="David" w:hAnsi="David" w:cs="David"/>
            <w:color w:val="auto"/>
            <w:sz w:val="24"/>
            <w:rtl/>
          </w:rPr>
          <w:delText>לקרן ההשתלמות בשיעור של 7.5% משכר הבסיס: 53,200 ₪ (709,340</w:delText>
        </w:r>
        <w:r w:rsidRPr="00901A33" w:rsidDel="000C74E1">
          <w:rPr>
            <w:rStyle w:val="emailstyle17"/>
            <w:rFonts w:ascii="David" w:hAnsi="David" w:cs="David" w:hint="cs"/>
            <w:color w:val="auto"/>
            <w:sz w:val="24"/>
            <w:rtl/>
          </w:rPr>
          <w:delText xml:space="preserve"> ₪ </w:delText>
        </w:r>
        <w:r w:rsidRPr="00901A33" w:rsidDel="000C74E1">
          <w:rPr>
            <w:rStyle w:val="emailstyle17"/>
            <w:rFonts w:ascii="David" w:hAnsi="David" w:cs="David"/>
            <w:color w:val="auto"/>
            <w:sz w:val="24"/>
            <w:rtl/>
          </w:rPr>
          <w:delText xml:space="preserve">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7.5%)</w:delText>
        </w:r>
        <w:r w:rsidRPr="00901A33" w:rsidDel="000C74E1">
          <w:rPr>
            <w:rStyle w:val="emailstyle17"/>
            <w:rFonts w:ascii="David" w:hAnsi="David" w:cs="David" w:hint="cs"/>
            <w:color w:val="auto"/>
            <w:sz w:val="24"/>
            <w:rtl/>
          </w:rPr>
          <w:delText xml:space="preserve">; </w:delText>
        </w:r>
      </w:del>
    </w:p>
    <w:p w14:paraId="7B61011C" w14:textId="2F3B366C" w:rsidR="000354CC" w:rsidRPr="00901A33" w:rsidDel="000C74E1" w:rsidRDefault="000354CC" w:rsidP="0069718D">
      <w:pPr>
        <w:pStyle w:val="11"/>
        <w:numPr>
          <w:ilvl w:val="0"/>
          <w:numId w:val="41"/>
        </w:numPr>
        <w:tabs>
          <w:tab w:val="left" w:pos="1430"/>
        </w:tabs>
        <w:spacing w:before="0" w:after="240" w:line="360" w:lineRule="auto"/>
        <w:rPr>
          <w:del w:id="4891" w:author="אופיר טל" w:date="2021-12-09T09:44:00Z"/>
          <w:rStyle w:val="emailstyle17"/>
          <w:rFonts w:ascii="David" w:hAnsi="David" w:cs="David"/>
          <w:color w:val="auto"/>
          <w:sz w:val="24"/>
        </w:rPr>
      </w:pPr>
      <w:del w:id="4892" w:author="אופיר טל" w:date="2021-12-09T09:44:00Z">
        <w:r w:rsidRPr="00901A33" w:rsidDel="000C74E1">
          <w:rPr>
            <w:rStyle w:val="emailstyle17"/>
            <w:rFonts w:ascii="David" w:hAnsi="David" w:cs="David"/>
            <w:color w:val="auto"/>
            <w:sz w:val="24"/>
            <w:rtl/>
          </w:rPr>
          <w:delText xml:space="preserve">הפרשות </w:delText>
        </w:r>
        <w:r w:rsidRPr="00901A33" w:rsidDel="000C74E1">
          <w:rPr>
            <w:rStyle w:val="emailstyle17"/>
            <w:rFonts w:ascii="David" w:hAnsi="David" w:cs="David" w:hint="cs"/>
            <w:color w:val="auto"/>
            <w:sz w:val="24"/>
            <w:rtl/>
          </w:rPr>
          <w:delText xml:space="preserve">מעסיק </w:delText>
        </w:r>
        <w:r w:rsidRPr="00901A33" w:rsidDel="000C74E1">
          <w:rPr>
            <w:rStyle w:val="emailstyle17"/>
            <w:rFonts w:ascii="David" w:hAnsi="David" w:cs="David"/>
            <w:color w:val="auto"/>
            <w:sz w:val="24"/>
            <w:rtl/>
          </w:rPr>
          <w:delText xml:space="preserve">לקרן פנסיה </w:delText>
        </w:r>
        <w:r w:rsidRPr="00901A33" w:rsidDel="000C74E1">
          <w:rPr>
            <w:rStyle w:val="emailstyle17"/>
            <w:rFonts w:ascii="David" w:hAnsi="David" w:cs="David" w:hint="cs"/>
            <w:color w:val="auto"/>
            <w:sz w:val="24"/>
            <w:rtl/>
          </w:rPr>
          <w:delText xml:space="preserve">בשיעור של 7.5% </w:delText>
        </w:r>
        <w:r w:rsidRPr="00901A33" w:rsidDel="000C74E1">
          <w:rPr>
            <w:rStyle w:val="emailstyle17"/>
            <w:rFonts w:ascii="David" w:hAnsi="David" w:cs="David"/>
            <w:color w:val="auto"/>
            <w:sz w:val="24"/>
            <w:rtl/>
          </w:rPr>
          <w:delText xml:space="preserve">על תשלומים לא פנסיוניים (7.5%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51,949</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3,896</w:delText>
        </w:r>
        <w:r w:rsidRPr="00901A33" w:rsidDel="000C74E1">
          <w:rPr>
            <w:rStyle w:val="emailstyle17"/>
            <w:rFonts w:ascii="David" w:hAnsi="David" w:cs="David" w:hint="cs"/>
            <w:color w:val="auto"/>
            <w:sz w:val="24"/>
            <w:rtl/>
          </w:rPr>
          <w:delText xml:space="preserve"> ₪; </w:delText>
        </w:r>
      </w:del>
    </w:p>
    <w:p w14:paraId="62C769C3" w14:textId="70340B77" w:rsidR="000354CC" w:rsidRPr="00901A33" w:rsidDel="000C74E1" w:rsidRDefault="000354CC" w:rsidP="002E5E84">
      <w:pPr>
        <w:pStyle w:val="11"/>
        <w:numPr>
          <w:ilvl w:val="0"/>
          <w:numId w:val="41"/>
        </w:numPr>
        <w:tabs>
          <w:tab w:val="left" w:pos="1430"/>
        </w:tabs>
        <w:spacing w:before="0" w:after="240" w:line="360" w:lineRule="auto"/>
        <w:rPr>
          <w:del w:id="4893" w:author="אופיר טל" w:date="2021-12-09T09:44:00Z"/>
          <w:rStyle w:val="emailstyle17"/>
          <w:rFonts w:ascii="David" w:hAnsi="David" w:cs="David"/>
          <w:color w:val="auto"/>
          <w:sz w:val="24"/>
        </w:rPr>
      </w:pPr>
      <w:del w:id="4894" w:author="אופיר טל" w:date="2021-12-09T09:44:00Z">
        <w:r w:rsidRPr="00901A33" w:rsidDel="000C74E1">
          <w:rPr>
            <w:rStyle w:val="emailstyle17"/>
            <w:rFonts w:ascii="David" w:hAnsi="David" w:cs="David" w:hint="cs"/>
            <w:color w:val="auto"/>
            <w:sz w:val="24"/>
            <w:rtl/>
          </w:rPr>
          <w:delText>ד</w:delText>
        </w:r>
        <w:r w:rsidRPr="00901A33" w:rsidDel="000C74E1">
          <w:rPr>
            <w:rStyle w:val="emailstyle17"/>
            <w:rFonts w:ascii="David" w:hAnsi="David" w:cs="David"/>
            <w:color w:val="auto"/>
            <w:sz w:val="24"/>
            <w:rtl/>
          </w:rPr>
          <w:delText>מי כלכלה (שלא נדרשות קבלות בגינם): 772 ₪ לחודש, ובסך הכל: 15,440 ₪ (772</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r w:rsidRPr="00901A33" w:rsidDel="000C74E1">
          <w:rPr>
            <w:rStyle w:val="emailstyle17"/>
            <w:rFonts w:ascii="David" w:hAnsi="David" w:cs="David"/>
            <w:color w:val="auto"/>
            <w:sz w:val="24"/>
          </w:rPr>
          <w:delText xml:space="preserve">X </w:delText>
        </w:r>
        <w:r w:rsidRPr="00901A33" w:rsidDel="000C74E1">
          <w:rPr>
            <w:rStyle w:val="emailstyle17"/>
            <w:rFonts w:ascii="David" w:hAnsi="David" w:cs="David" w:hint="cs"/>
            <w:color w:val="auto"/>
            <w:sz w:val="24"/>
            <w:rtl/>
          </w:rPr>
          <w:delText>20</w:delText>
        </w:r>
        <w:r w:rsidRPr="00901A33" w:rsidDel="000C74E1">
          <w:rPr>
            <w:rStyle w:val="emailstyle17"/>
            <w:rFonts w:ascii="David" w:hAnsi="David" w:cs="David"/>
            <w:color w:val="auto"/>
            <w:sz w:val="24"/>
            <w:rtl/>
          </w:rPr>
          <w:delText>)</w:delText>
        </w:r>
        <w:r w:rsidRPr="00901A33" w:rsidDel="000C74E1">
          <w:rPr>
            <w:rStyle w:val="emailstyle17"/>
            <w:rFonts w:ascii="David" w:hAnsi="David" w:cs="David" w:hint="cs"/>
            <w:color w:val="auto"/>
            <w:sz w:val="24"/>
            <w:rtl/>
          </w:rPr>
          <w:delText xml:space="preserve">; </w:delText>
        </w:r>
      </w:del>
    </w:p>
    <w:p w14:paraId="1731567A" w14:textId="7EF964A3" w:rsidR="000354CC" w:rsidRPr="00901A33" w:rsidDel="000C74E1" w:rsidRDefault="000354CC" w:rsidP="00BA0BBC">
      <w:pPr>
        <w:pStyle w:val="11"/>
        <w:numPr>
          <w:ilvl w:val="0"/>
          <w:numId w:val="41"/>
        </w:numPr>
        <w:tabs>
          <w:tab w:val="left" w:pos="1430"/>
        </w:tabs>
        <w:spacing w:before="0" w:after="240" w:line="360" w:lineRule="auto"/>
        <w:rPr>
          <w:del w:id="4895" w:author="אופיר טל" w:date="2021-12-09T09:44:00Z"/>
          <w:rStyle w:val="emailstyle17"/>
          <w:rFonts w:ascii="David" w:hAnsi="David" w:cs="David"/>
          <w:color w:val="auto"/>
          <w:sz w:val="24"/>
        </w:rPr>
      </w:pPr>
      <w:del w:id="4896" w:author="אופיר טל" w:date="2021-12-09T09:44:00Z">
        <w:r w:rsidRPr="00901A33" w:rsidDel="000C74E1">
          <w:rPr>
            <w:rStyle w:val="emailstyle17"/>
            <w:rFonts w:ascii="David" w:hAnsi="David" w:cs="David" w:hint="cs"/>
            <w:color w:val="auto"/>
            <w:sz w:val="24"/>
            <w:rtl/>
          </w:rPr>
          <w:delText>א</w:delText>
        </w:r>
        <w:r w:rsidRPr="00901A33" w:rsidDel="000C74E1">
          <w:rPr>
            <w:rStyle w:val="emailstyle17"/>
            <w:rFonts w:ascii="David" w:hAnsi="David" w:cs="David"/>
            <w:color w:val="auto"/>
            <w:sz w:val="24"/>
            <w:rtl/>
          </w:rPr>
          <w:delText>חזקת רכב רמה ד' (הוצ' קבועות ללא דווח וללא הצגת קבלות)</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1,352</w:delText>
        </w:r>
        <w:r w:rsidR="0082693D"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לחודש</w:delText>
        </w:r>
        <w:r w:rsidRPr="00901A33" w:rsidDel="000C74E1">
          <w:rPr>
            <w:rStyle w:val="emailstyle17"/>
            <w:rFonts w:ascii="David" w:hAnsi="David" w:cs="David" w:hint="cs"/>
            <w:color w:val="auto"/>
            <w:sz w:val="24"/>
            <w:rtl/>
          </w:rPr>
          <w:delText>, ובסך הכל</w:delText>
        </w:r>
        <w:r w:rsidRPr="00901A33" w:rsidDel="000C74E1">
          <w:rPr>
            <w:rStyle w:val="emailstyle17"/>
            <w:rFonts w:ascii="David" w:hAnsi="David" w:cs="David"/>
            <w:color w:val="auto"/>
            <w:sz w:val="24"/>
            <w:rtl/>
          </w:rPr>
          <w:delText xml:space="preserve"> 27,040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del>
    </w:p>
    <w:p w14:paraId="15920557" w14:textId="0C519F89" w:rsidR="000354CC" w:rsidRPr="00901A33" w:rsidDel="000C74E1" w:rsidRDefault="000354CC" w:rsidP="00BA0BBC">
      <w:pPr>
        <w:pStyle w:val="11"/>
        <w:numPr>
          <w:ilvl w:val="0"/>
          <w:numId w:val="41"/>
        </w:numPr>
        <w:tabs>
          <w:tab w:val="left" w:pos="1088"/>
          <w:tab w:val="left" w:pos="1430"/>
        </w:tabs>
        <w:spacing w:before="0" w:after="240" w:line="360" w:lineRule="auto"/>
        <w:rPr>
          <w:del w:id="4897" w:author="אופיר טל" w:date="2021-12-09T09:44:00Z"/>
          <w:rStyle w:val="emailstyle17"/>
          <w:rFonts w:ascii="David" w:hAnsi="David" w:cs="David"/>
          <w:color w:val="auto"/>
          <w:sz w:val="24"/>
          <w:rtl/>
        </w:rPr>
      </w:pPr>
      <w:del w:id="4898" w:author="אופיר טל" w:date="2021-12-09T09:44:00Z">
        <w:r w:rsidRPr="00901A33" w:rsidDel="000C74E1">
          <w:rPr>
            <w:rStyle w:val="emailstyle17"/>
            <w:rFonts w:ascii="David" w:hAnsi="David" w:cs="David"/>
            <w:color w:val="auto"/>
            <w:sz w:val="24"/>
            <w:rtl/>
          </w:rPr>
          <w:delText>מענק יובל: 18,711 לשנה ולתקופה כולה: 31,191</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(18,711</w:delText>
        </w:r>
        <w:r w:rsidRPr="00901A33" w:rsidDel="000C74E1">
          <w:rPr>
            <w:rStyle w:val="emailstyle17"/>
            <w:rFonts w:ascii="David" w:hAnsi="David" w:cs="David"/>
            <w:color w:val="auto"/>
            <w:sz w:val="24"/>
          </w:rPr>
          <w:delText xml:space="preserve"> X</w:delText>
        </w:r>
        <w:r w:rsidRPr="00901A33" w:rsidDel="000C74E1">
          <w:rPr>
            <w:rStyle w:val="emailstyle17"/>
            <w:rFonts w:ascii="David" w:hAnsi="David" w:cs="David"/>
            <w:color w:val="auto"/>
            <w:sz w:val="24"/>
            <w:rtl/>
          </w:rPr>
          <w:delText>1.667)</w:delText>
        </w:r>
        <w:r w:rsidRPr="00901A33" w:rsidDel="000C74E1">
          <w:rPr>
            <w:rStyle w:val="emailstyle17"/>
            <w:rFonts w:ascii="David" w:hAnsi="David" w:cs="David" w:hint="cs"/>
            <w:color w:val="auto"/>
            <w:sz w:val="24"/>
            <w:rtl/>
          </w:rPr>
          <w:delText xml:space="preserve">; </w:delText>
        </w:r>
      </w:del>
    </w:p>
    <w:p w14:paraId="1DE38A6A" w14:textId="28C43EB3" w:rsidR="000354CC" w:rsidRPr="00901A33" w:rsidDel="000C74E1" w:rsidRDefault="000354CC" w:rsidP="00CA3894">
      <w:pPr>
        <w:pStyle w:val="11"/>
        <w:numPr>
          <w:ilvl w:val="0"/>
          <w:numId w:val="41"/>
        </w:numPr>
        <w:tabs>
          <w:tab w:val="left" w:pos="1088"/>
          <w:tab w:val="left" w:pos="1430"/>
        </w:tabs>
        <w:spacing w:before="0" w:after="240" w:line="360" w:lineRule="auto"/>
        <w:rPr>
          <w:del w:id="4899" w:author="אופיר טל" w:date="2021-12-09T09:44:00Z"/>
          <w:rStyle w:val="emailstyle17"/>
          <w:rFonts w:ascii="David" w:hAnsi="David" w:cs="David"/>
          <w:color w:val="auto"/>
          <w:sz w:val="24"/>
        </w:rPr>
      </w:pPr>
      <w:del w:id="4900" w:author="אופיר טל" w:date="2021-12-09T09:44:00Z">
        <w:r w:rsidRPr="00901A33" w:rsidDel="000C74E1">
          <w:rPr>
            <w:rStyle w:val="emailstyle17"/>
            <w:rFonts w:ascii="David" w:hAnsi="David" w:cs="David"/>
            <w:color w:val="auto"/>
            <w:sz w:val="24"/>
            <w:rtl/>
          </w:rPr>
          <w:delText>ביטוח ואגרת רישוי רכב</w:delText>
        </w:r>
        <w:r w:rsidRPr="00901A33" w:rsidDel="000C74E1">
          <w:rPr>
            <w:rStyle w:val="emailstyle17"/>
            <w:rFonts w:ascii="David" w:hAnsi="David" w:cs="David"/>
            <w:color w:val="auto"/>
            <w:sz w:val="24"/>
          </w:rPr>
          <w:delText xml:space="preserve"> </w:delText>
        </w:r>
        <w:r w:rsidRPr="00901A33" w:rsidDel="000C74E1">
          <w:rPr>
            <w:rStyle w:val="emailstyle17"/>
            <w:rFonts w:ascii="David" w:hAnsi="David" w:cs="David"/>
            <w:color w:val="auto"/>
            <w:sz w:val="24"/>
            <w:rtl/>
          </w:rPr>
          <w:delText xml:space="preserve"> 4,700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לשנה ולתקופה כולה, 7,834</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(4,700</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1.667)</w:delText>
        </w:r>
        <w:r w:rsidRPr="00901A33" w:rsidDel="000C74E1">
          <w:rPr>
            <w:rStyle w:val="emailstyle17"/>
            <w:rFonts w:ascii="David" w:hAnsi="David" w:cs="David" w:hint="cs"/>
            <w:color w:val="auto"/>
            <w:sz w:val="24"/>
            <w:rtl/>
          </w:rPr>
          <w:delText xml:space="preserve">; </w:delText>
        </w:r>
      </w:del>
    </w:p>
    <w:p w14:paraId="3D41B3A3" w14:textId="4B2AD3C7" w:rsidR="000354CC" w:rsidRPr="00901A33" w:rsidDel="000C74E1" w:rsidRDefault="000354CC" w:rsidP="006610F3">
      <w:pPr>
        <w:pStyle w:val="11"/>
        <w:numPr>
          <w:ilvl w:val="0"/>
          <w:numId w:val="41"/>
        </w:numPr>
        <w:tabs>
          <w:tab w:val="left" w:pos="1088"/>
          <w:tab w:val="left" w:pos="1430"/>
        </w:tabs>
        <w:spacing w:before="0" w:after="240" w:line="360" w:lineRule="auto"/>
        <w:rPr>
          <w:del w:id="4901" w:author="אופיר טל" w:date="2021-12-09T09:44:00Z"/>
          <w:rStyle w:val="emailstyle17"/>
          <w:rFonts w:ascii="David" w:hAnsi="David" w:cs="David"/>
          <w:color w:val="auto"/>
          <w:sz w:val="24"/>
        </w:rPr>
      </w:pPr>
      <w:del w:id="4902" w:author="אופיר טל" w:date="2021-12-09T09:44:00Z">
        <w:r w:rsidRPr="00901A33" w:rsidDel="000C74E1">
          <w:rPr>
            <w:rStyle w:val="emailstyle17"/>
            <w:rFonts w:ascii="David" w:hAnsi="David" w:cs="David"/>
            <w:color w:val="auto"/>
            <w:sz w:val="24"/>
            <w:rtl/>
          </w:rPr>
          <w:delText>קצובת הבראה – בשיעור של 5,603 ₪ לשנה, ובסך הכל – 9,340</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(5,603₪</w:delText>
        </w:r>
        <w:r w:rsidRPr="00901A33" w:rsidDel="000C74E1">
          <w:rPr>
            <w:rStyle w:val="emailstyle17"/>
            <w:rFonts w:ascii="David" w:hAnsi="David" w:cs="David"/>
            <w:color w:val="auto"/>
            <w:sz w:val="24"/>
          </w:rPr>
          <w:delText xml:space="preserve"> X </w:delText>
        </w:r>
        <w:r w:rsidRPr="00901A33" w:rsidDel="000C74E1">
          <w:rPr>
            <w:rStyle w:val="emailstyle17"/>
            <w:rFonts w:ascii="David" w:hAnsi="David" w:cs="David"/>
            <w:color w:val="auto"/>
            <w:sz w:val="24"/>
            <w:rtl/>
          </w:rPr>
          <w:delText>1.667)</w:delText>
        </w:r>
        <w:r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 </w:delText>
        </w:r>
      </w:del>
    </w:p>
    <w:p w14:paraId="31111C08" w14:textId="6CE80CB0" w:rsidR="000354CC" w:rsidRPr="00901A33" w:rsidDel="000C74E1" w:rsidRDefault="000354CC" w:rsidP="006610F3">
      <w:pPr>
        <w:pStyle w:val="11"/>
        <w:numPr>
          <w:ilvl w:val="0"/>
          <w:numId w:val="41"/>
        </w:numPr>
        <w:tabs>
          <w:tab w:val="left" w:pos="1088"/>
          <w:tab w:val="left" w:pos="1430"/>
        </w:tabs>
        <w:spacing w:before="0" w:after="240" w:line="360" w:lineRule="auto"/>
        <w:rPr>
          <w:del w:id="4903" w:author="אופיר טל" w:date="2021-12-09T09:44:00Z"/>
          <w:rStyle w:val="emailstyle17"/>
          <w:rFonts w:ascii="David" w:hAnsi="David" w:cs="David"/>
          <w:color w:val="auto"/>
          <w:sz w:val="24"/>
        </w:rPr>
      </w:pPr>
      <w:del w:id="4904" w:author="אופיר טל" w:date="2021-12-09T09:44:00Z">
        <w:r w:rsidRPr="00901A33" w:rsidDel="000C74E1">
          <w:rPr>
            <w:rStyle w:val="emailstyle17"/>
            <w:rFonts w:ascii="David" w:hAnsi="David" w:cs="David"/>
            <w:color w:val="auto"/>
            <w:sz w:val="24"/>
            <w:rtl/>
          </w:rPr>
          <w:delText>מענק שנים עודפות: משכורת אחרונה אחת לכל שנה:</w:delText>
        </w:r>
        <w:r w:rsidR="00152B42"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59,123 </w:delText>
        </w:r>
        <w:r w:rsidR="00152B42" w:rsidRPr="00901A33" w:rsidDel="000C74E1">
          <w:rPr>
            <w:rStyle w:val="emailstyle17"/>
            <w:rFonts w:ascii="David" w:hAnsi="David" w:cs="David" w:hint="cs"/>
            <w:color w:val="auto"/>
            <w:sz w:val="24"/>
            <w:rtl/>
          </w:rPr>
          <w:delText xml:space="preserve">₪ </w:delText>
        </w:r>
        <w:r w:rsidRPr="00901A33" w:rsidDel="000C74E1">
          <w:rPr>
            <w:rStyle w:val="emailstyle17"/>
            <w:rFonts w:ascii="David" w:hAnsi="David" w:cs="David"/>
            <w:color w:val="auto"/>
            <w:sz w:val="24"/>
            <w:rtl/>
          </w:rPr>
          <w:delText xml:space="preserve">(35,467ש"ח </w:delText>
        </w:r>
        <w:r w:rsidRPr="00901A33" w:rsidDel="000C74E1">
          <w:rPr>
            <w:rStyle w:val="emailstyle17"/>
            <w:rFonts w:ascii="David" w:hAnsi="David" w:cs="David"/>
            <w:color w:val="auto"/>
            <w:sz w:val="24"/>
          </w:rPr>
          <w:delText>X</w:delText>
        </w:r>
        <w:r w:rsidRPr="00901A33" w:rsidDel="000C74E1">
          <w:rPr>
            <w:rStyle w:val="emailstyle17"/>
            <w:rFonts w:ascii="David" w:hAnsi="David" w:cs="David"/>
            <w:color w:val="auto"/>
            <w:sz w:val="24"/>
            <w:rtl/>
          </w:rPr>
          <w:delText xml:space="preserve"> 1.667)</w:delText>
        </w:r>
        <w:r w:rsidR="00152B42" w:rsidRPr="00901A33" w:rsidDel="000C74E1">
          <w:rPr>
            <w:rStyle w:val="emailstyle17"/>
            <w:rFonts w:ascii="David" w:hAnsi="David" w:cs="David" w:hint="cs"/>
            <w:color w:val="auto"/>
            <w:sz w:val="24"/>
            <w:rtl/>
          </w:rPr>
          <w:delText xml:space="preserve">; </w:delText>
        </w:r>
      </w:del>
    </w:p>
    <w:p w14:paraId="0FF336E6" w14:textId="0EB56E83" w:rsidR="000354CC" w:rsidRPr="00901A33" w:rsidDel="000C74E1" w:rsidRDefault="000354CC" w:rsidP="002C3F71">
      <w:pPr>
        <w:pStyle w:val="11"/>
        <w:numPr>
          <w:ilvl w:val="0"/>
          <w:numId w:val="41"/>
        </w:numPr>
        <w:tabs>
          <w:tab w:val="left" w:pos="1088"/>
          <w:tab w:val="left" w:pos="1430"/>
        </w:tabs>
        <w:spacing w:before="0" w:after="240" w:line="360" w:lineRule="auto"/>
        <w:rPr>
          <w:del w:id="4905" w:author="אופיר טל" w:date="2021-12-09T09:44:00Z"/>
          <w:rStyle w:val="emailstyle17"/>
          <w:rFonts w:ascii="David" w:hAnsi="David" w:cs="David"/>
          <w:color w:val="auto"/>
          <w:sz w:val="24"/>
        </w:rPr>
      </w:pPr>
      <w:del w:id="4906" w:author="אופיר טל" w:date="2021-12-09T09:44:00Z">
        <w:r w:rsidRPr="00901A33" w:rsidDel="000C74E1">
          <w:rPr>
            <w:rStyle w:val="emailstyle17"/>
            <w:rFonts w:ascii="David" w:hAnsi="David" w:cs="David"/>
            <w:color w:val="auto"/>
            <w:sz w:val="24"/>
            <w:rtl/>
          </w:rPr>
          <w:delText>פדיון ימי חופשה</w:delText>
        </w:r>
        <w:r w:rsidR="00152B42" w:rsidRPr="00901A33" w:rsidDel="000C74E1">
          <w:rPr>
            <w:rStyle w:val="emailstyle17"/>
            <w:rFonts w:ascii="David" w:hAnsi="David" w:cs="David"/>
            <w:color w:val="auto"/>
            <w:sz w:val="24"/>
            <w:rtl/>
          </w:rPr>
          <w:delText xml:space="preserve"> – עבור </w:delText>
        </w:r>
        <w:r w:rsidR="00EE1C6E" w:rsidRPr="00901A33" w:rsidDel="000C74E1">
          <w:rPr>
            <w:rStyle w:val="emailstyle17"/>
            <w:rFonts w:ascii="David" w:hAnsi="David" w:cs="David"/>
            <w:color w:val="auto"/>
            <w:sz w:val="24"/>
            <w:rtl/>
          </w:rPr>
          <w:delText xml:space="preserve">22 </w:delText>
        </w:r>
        <w:r w:rsidR="00152B42" w:rsidRPr="00901A33" w:rsidDel="000C74E1">
          <w:rPr>
            <w:rStyle w:val="emailstyle17"/>
            <w:rFonts w:ascii="David" w:hAnsi="David" w:cs="David"/>
            <w:color w:val="auto"/>
            <w:sz w:val="24"/>
            <w:rtl/>
          </w:rPr>
          <w:delText>ימים</w:delText>
        </w:r>
        <w:r w:rsidR="00EE1C6E" w:rsidRPr="00901A33" w:rsidDel="000C74E1">
          <w:rPr>
            <w:rStyle w:val="emailstyle17"/>
            <w:rFonts w:ascii="David" w:hAnsi="David" w:cs="David"/>
            <w:color w:val="auto"/>
            <w:sz w:val="24"/>
            <w:rtl/>
          </w:rPr>
          <w:delText xml:space="preserve"> בשנה</w:delText>
        </w:r>
        <w:r w:rsidR="00152B42" w:rsidRPr="00901A33" w:rsidDel="000C74E1">
          <w:rPr>
            <w:rStyle w:val="emailstyle17"/>
            <w:rFonts w:ascii="David" w:hAnsi="David" w:cs="David"/>
            <w:color w:val="auto"/>
            <w:sz w:val="24"/>
            <w:rtl/>
          </w:rPr>
          <w:delText xml:space="preserve">, ובסך </w:delText>
        </w:r>
        <w:r w:rsidR="00152B42" w:rsidRPr="00901A33" w:rsidDel="000C74E1">
          <w:rPr>
            <w:rStyle w:val="emailstyle17"/>
            <w:rFonts w:ascii="David" w:hAnsi="David" w:cs="David" w:hint="eastAsia"/>
            <w:color w:val="auto"/>
            <w:sz w:val="24"/>
            <w:rtl/>
          </w:rPr>
          <w:delText>הכל</w:delText>
        </w:r>
        <w:r w:rsidR="00152B42"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color w:val="auto"/>
            <w:sz w:val="24"/>
            <w:rtl/>
          </w:rPr>
          <w:delText xml:space="preserve">36.67 ימים. </w:delText>
        </w:r>
        <w:r w:rsidR="00152B42" w:rsidRPr="00901A33" w:rsidDel="000C74E1">
          <w:rPr>
            <w:rStyle w:val="emailstyle17"/>
            <w:rFonts w:ascii="David" w:hAnsi="David" w:cs="David"/>
            <w:color w:val="auto"/>
            <w:sz w:val="24"/>
            <w:rtl/>
          </w:rPr>
          <w:delText xml:space="preserve">לפי </w:delText>
        </w:r>
        <w:r w:rsidR="00EE1C6E" w:rsidRPr="00901A33" w:rsidDel="000C74E1">
          <w:rPr>
            <w:rStyle w:val="emailstyle17"/>
            <w:rFonts w:ascii="David" w:hAnsi="David" w:cs="David" w:hint="eastAsia"/>
            <w:color w:val="auto"/>
            <w:sz w:val="24"/>
            <w:rtl/>
          </w:rPr>
          <w:delText>שכר</w:delText>
        </w:r>
        <w:r w:rsidR="00EE1C6E" w:rsidRPr="00901A33" w:rsidDel="000C74E1">
          <w:rPr>
            <w:rStyle w:val="emailstyle17"/>
            <w:rFonts w:ascii="David" w:hAnsi="David" w:cs="David"/>
            <w:color w:val="auto"/>
            <w:sz w:val="24"/>
            <w:rtl/>
          </w:rPr>
          <w:delText xml:space="preserve"> מעודכן, כאמור </w:delText>
        </w:r>
        <w:r w:rsidR="00EE1C6E" w:rsidRPr="00901A33" w:rsidDel="000C74E1">
          <w:rPr>
            <w:rStyle w:val="emailstyle17"/>
            <w:rFonts w:ascii="David" w:hAnsi="David" w:cs="David" w:hint="eastAsia"/>
            <w:color w:val="auto"/>
            <w:sz w:val="24"/>
            <w:rtl/>
          </w:rPr>
          <w:delText>לעיל</w:delText>
        </w:r>
        <w:r w:rsidR="00EE1C6E"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hint="eastAsia"/>
            <w:color w:val="auto"/>
            <w:sz w:val="24"/>
            <w:rtl/>
          </w:rPr>
          <w:delText>בסכום</w:delText>
        </w:r>
        <w:r w:rsidR="00EE1C6E" w:rsidRPr="00901A33" w:rsidDel="000C74E1">
          <w:rPr>
            <w:rStyle w:val="emailstyle17"/>
            <w:rFonts w:ascii="David" w:hAnsi="David" w:cs="David"/>
            <w:color w:val="auto"/>
            <w:sz w:val="24"/>
            <w:rtl/>
          </w:rPr>
          <w:delText xml:space="preserve"> </w:delText>
        </w:r>
        <w:r w:rsidR="00EE1C6E" w:rsidRPr="00901A33" w:rsidDel="000C74E1">
          <w:rPr>
            <w:rStyle w:val="emailstyle17"/>
            <w:rFonts w:ascii="David" w:hAnsi="David" w:cs="David" w:hint="eastAsia"/>
            <w:color w:val="auto"/>
            <w:sz w:val="24"/>
            <w:rtl/>
          </w:rPr>
          <w:delText>של</w:delText>
        </w:r>
        <w:r w:rsidR="00EE1C6E" w:rsidRPr="00901A33" w:rsidDel="000C74E1">
          <w:rPr>
            <w:rStyle w:val="emailstyle17"/>
            <w:rFonts w:ascii="David" w:hAnsi="David" w:cs="David"/>
            <w:color w:val="auto"/>
            <w:sz w:val="24"/>
            <w:rtl/>
          </w:rPr>
          <w:delText xml:space="preserve"> 35,461 </w:delText>
        </w:r>
        <w:r w:rsidR="00EE1C6E" w:rsidRPr="00901A33" w:rsidDel="000C74E1">
          <w:rPr>
            <w:rStyle w:val="emailstyle17"/>
            <w:rFonts w:ascii="David" w:hAnsi="David" w:cs="David" w:hint="eastAsia"/>
            <w:color w:val="auto"/>
            <w:sz w:val="24"/>
            <w:rtl/>
          </w:rPr>
          <w:delText>₪</w:delText>
        </w:r>
        <w:r w:rsidR="00EE1C6E" w:rsidRPr="00901A33" w:rsidDel="000C74E1">
          <w:rPr>
            <w:rStyle w:val="emailstyle17"/>
            <w:rFonts w:ascii="David" w:hAnsi="David" w:cs="David"/>
            <w:color w:val="auto"/>
            <w:sz w:val="24"/>
            <w:rtl/>
          </w:rPr>
          <w:delText xml:space="preserve"> </w:delText>
        </w:r>
        <w:r w:rsidR="00152B42" w:rsidRPr="00901A33" w:rsidDel="000C74E1">
          <w:rPr>
            <w:rStyle w:val="emailstyle17"/>
            <w:rFonts w:ascii="David" w:hAnsi="David" w:cs="David"/>
            <w:color w:val="auto"/>
            <w:sz w:val="24"/>
            <w:rtl/>
          </w:rPr>
          <w:delText xml:space="preserve">- סכום של </w:delText>
        </w:r>
        <w:r w:rsidR="00EE1C6E" w:rsidRPr="00901A33" w:rsidDel="000C74E1">
          <w:rPr>
            <w:rStyle w:val="emailstyle17"/>
            <w:rFonts w:ascii="David" w:hAnsi="David" w:cs="David"/>
            <w:color w:val="auto"/>
            <w:sz w:val="24"/>
            <w:rtl/>
          </w:rPr>
          <w:delText xml:space="preserve">59,107 </w:delText>
        </w:r>
        <w:r w:rsidR="00152B42" w:rsidRPr="00901A33" w:rsidDel="000C74E1">
          <w:rPr>
            <w:rStyle w:val="emailstyle17"/>
            <w:rFonts w:ascii="David" w:hAnsi="David" w:cs="David"/>
            <w:color w:val="auto"/>
            <w:sz w:val="24"/>
            <w:rtl/>
          </w:rPr>
          <w:delText>₪;</w:delText>
        </w:r>
      </w:del>
    </w:p>
    <w:p w14:paraId="087233F3" w14:textId="739EC19A" w:rsidR="00152B42" w:rsidRPr="00901A33" w:rsidDel="000C74E1" w:rsidRDefault="000354CC" w:rsidP="00E36C75">
      <w:pPr>
        <w:pStyle w:val="11"/>
        <w:numPr>
          <w:ilvl w:val="0"/>
          <w:numId w:val="41"/>
        </w:numPr>
        <w:tabs>
          <w:tab w:val="left" w:pos="1088"/>
          <w:tab w:val="left" w:pos="1430"/>
        </w:tabs>
        <w:spacing w:before="0" w:after="240" w:line="360" w:lineRule="auto"/>
        <w:rPr>
          <w:del w:id="4907" w:author="אופיר טל" w:date="2021-12-09T09:44:00Z"/>
          <w:rStyle w:val="emailstyle17"/>
          <w:rFonts w:ascii="David" w:hAnsi="David" w:cs="David"/>
          <w:color w:val="auto"/>
          <w:sz w:val="24"/>
        </w:rPr>
      </w:pPr>
      <w:del w:id="4908" w:author="אופיר טל" w:date="2021-12-09T09:44:00Z">
        <w:r w:rsidRPr="00901A33" w:rsidDel="000C74E1">
          <w:rPr>
            <w:rStyle w:val="emailstyle17"/>
            <w:rFonts w:ascii="David" w:hAnsi="David" w:cs="David"/>
            <w:color w:val="auto"/>
            <w:sz w:val="24"/>
            <w:rtl/>
          </w:rPr>
          <w:delText>פדיון ימי מחלה</w:delText>
        </w:r>
        <w:r w:rsidR="00152B42" w:rsidRPr="00901A33" w:rsidDel="000C74E1">
          <w:rPr>
            <w:rStyle w:val="emailstyle17"/>
            <w:rFonts w:ascii="David" w:hAnsi="David" w:cs="David"/>
            <w:color w:val="auto"/>
            <w:sz w:val="24"/>
            <w:rtl/>
          </w:rPr>
          <w:delText xml:space="preserve"> – עבור 50 ימי מחלה, ועל פי נוסחת פדיון ימי מחלה (8/</w:delText>
        </w:r>
        <w:r w:rsidR="00A501D9" w:rsidRPr="00901A33" w:rsidDel="000C74E1">
          <w:rPr>
            <w:rStyle w:val="emailstyle17"/>
            <w:rFonts w:ascii="David" w:hAnsi="David" w:cs="David"/>
            <w:color w:val="auto"/>
            <w:sz w:val="24"/>
            <w:rtl/>
          </w:rPr>
          <w:delText>30</w:delText>
        </w:r>
        <w:r w:rsidR="00152B42" w:rsidRPr="00901A33" w:rsidDel="000C74E1">
          <w:rPr>
            <w:rStyle w:val="emailstyle17"/>
            <w:rFonts w:ascii="David" w:hAnsi="David" w:cs="David"/>
            <w:color w:val="auto"/>
            <w:sz w:val="24"/>
            <w:rtl/>
          </w:rPr>
          <w:delText xml:space="preserve">) - סכום של </w:delText>
        </w:r>
        <w:r w:rsidR="00EE1C6E" w:rsidRPr="00901A33" w:rsidDel="000C74E1">
          <w:rPr>
            <w:rStyle w:val="emailstyle17"/>
            <w:rFonts w:ascii="David" w:hAnsi="David" w:cs="David"/>
            <w:color w:val="auto"/>
            <w:sz w:val="24"/>
            <w:rtl/>
          </w:rPr>
          <w:delText xml:space="preserve">21,491 </w:delText>
        </w:r>
        <w:r w:rsidR="00152B42" w:rsidRPr="00901A33" w:rsidDel="000C74E1">
          <w:rPr>
            <w:rStyle w:val="emailstyle17"/>
            <w:rFonts w:ascii="David" w:hAnsi="David" w:cs="David"/>
            <w:color w:val="auto"/>
            <w:sz w:val="24"/>
            <w:rtl/>
          </w:rPr>
          <w:delText>₪.</w:delText>
        </w:r>
      </w:del>
    </w:p>
    <w:p w14:paraId="678E9C85" w14:textId="435F10B0" w:rsidR="006D4C56" w:rsidRPr="00901A33" w:rsidDel="000C74E1" w:rsidRDefault="00152B42" w:rsidP="00A35B76">
      <w:pPr>
        <w:pStyle w:val="11"/>
        <w:tabs>
          <w:tab w:val="num" w:pos="1090"/>
        </w:tabs>
        <w:spacing w:before="0" w:after="240" w:line="360" w:lineRule="auto"/>
        <w:ind w:left="453" w:firstLine="0"/>
        <w:rPr>
          <w:del w:id="4909" w:author="אופיר טל" w:date="2021-12-09T09:44:00Z"/>
          <w:rStyle w:val="emailstyle17"/>
          <w:rFonts w:cs="David"/>
          <w:b/>
          <w:bCs/>
          <w:color w:val="auto"/>
          <w:sz w:val="22"/>
          <w:u w:val="single"/>
          <w:rtl/>
        </w:rPr>
      </w:pPr>
      <w:del w:id="4910" w:author="אופיר טל" w:date="2021-12-09T09:44:00Z">
        <w:r w:rsidRPr="00901A33" w:rsidDel="000C74E1">
          <w:rPr>
            <w:rStyle w:val="emailstyle17"/>
            <w:rFonts w:cs="David" w:hint="cs"/>
            <w:b/>
            <w:bCs/>
            <w:color w:val="auto"/>
            <w:sz w:val="22"/>
            <w:rtl/>
          </w:rPr>
          <w:delText xml:space="preserve">סך הכל תשלומים נלווים בסכומים נומינלי של </w:delText>
        </w:r>
        <w:r w:rsidR="0082693D" w:rsidRPr="00901A33" w:rsidDel="000C74E1">
          <w:rPr>
            <w:rStyle w:val="emailstyle17"/>
            <w:rFonts w:cs="David" w:hint="cs"/>
            <w:b/>
            <w:bCs/>
            <w:color w:val="auto"/>
            <w:sz w:val="22"/>
            <w:rtl/>
          </w:rPr>
          <w:delText>28</w:delText>
        </w:r>
        <w:r w:rsidR="00F85298" w:rsidRPr="00901A33" w:rsidDel="000C74E1">
          <w:rPr>
            <w:rStyle w:val="emailstyle17"/>
            <w:rFonts w:cs="David" w:hint="cs"/>
            <w:b/>
            <w:bCs/>
            <w:color w:val="auto"/>
            <w:sz w:val="22"/>
            <w:rtl/>
          </w:rPr>
          <w:delText>4,078</w:delText>
        </w:r>
        <w:r w:rsidR="0082693D" w:rsidRPr="00901A33" w:rsidDel="000C74E1">
          <w:rPr>
            <w:rStyle w:val="emailstyle17"/>
            <w:rFonts w:cs="David" w:hint="cs"/>
            <w:b/>
            <w:bCs/>
            <w:color w:val="auto"/>
            <w:sz w:val="22"/>
            <w:rtl/>
          </w:rPr>
          <w:delText xml:space="preserve"> </w:delText>
        </w:r>
        <w:r w:rsidRPr="00901A33" w:rsidDel="000C74E1">
          <w:rPr>
            <w:rStyle w:val="emailstyle17"/>
            <w:rFonts w:cs="David" w:hint="cs"/>
            <w:b/>
            <w:bCs/>
            <w:color w:val="auto"/>
            <w:sz w:val="22"/>
            <w:rtl/>
          </w:rPr>
          <w:delText xml:space="preserve">₪. </w:delText>
        </w:r>
        <w:r w:rsidR="0082693D" w:rsidRPr="00901A33" w:rsidDel="000C74E1">
          <w:rPr>
            <w:rStyle w:val="emailstyle17"/>
            <w:rFonts w:cs="David" w:hint="cs"/>
            <w:b/>
            <w:bCs/>
            <w:color w:val="auto"/>
            <w:sz w:val="22"/>
            <w:rtl/>
          </w:rPr>
          <w:delText>בצירוף רבית והצמדה כדין מיום 1.</w:delText>
        </w:r>
        <w:r w:rsidR="00F85298" w:rsidRPr="00901A33" w:rsidDel="000C74E1">
          <w:rPr>
            <w:rStyle w:val="emailstyle17"/>
            <w:rFonts w:cs="David" w:hint="cs"/>
            <w:b/>
            <w:bCs/>
            <w:color w:val="auto"/>
            <w:sz w:val="22"/>
            <w:rtl/>
          </w:rPr>
          <w:delText>5</w:delText>
        </w:r>
        <w:r w:rsidR="0082693D" w:rsidRPr="00901A33" w:rsidDel="000C74E1">
          <w:rPr>
            <w:rStyle w:val="emailstyle17"/>
            <w:rFonts w:cs="David" w:hint="cs"/>
            <w:b/>
            <w:bCs/>
            <w:color w:val="auto"/>
            <w:sz w:val="22"/>
            <w:rtl/>
          </w:rPr>
          <w:delText>.201</w:delText>
        </w:r>
        <w:r w:rsidR="00F85298" w:rsidRPr="00901A33" w:rsidDel="000C74E1">
          <w:rPr>
            <w:rStyle w:val="emailstyle17"/>
            <w:rFonts w:cs="David" w:hint="cs"/>
            <w:b/>
            <w:bCs/>
            <w:color w:val="auto"/>
            <w:sz w:val="22"/>
            <w:rtl/>
          </w:rPr>
          <w:delText>3</w:delText>
        </w:r>
        <w:r w:rsidR="0082693D" w:rsidRPr="00901A33" w:rsidDel="000C74E1">
          <w:rPr>
            <w:rStyle w:val="emailstyle17"/>
            <w:rFonts w:cs="David" w:hint="cs"/>
            <w:b/>
            <w:bCs/>
            <w:color w:val="auto"/>
            <w:sz w:val="22"/>
            <w:rtl/>
          </w:rPr>
          <w:delText xml:space="preserve"> </w:delText>
        </w:r>
        <w:r w:rsidR="00F85298" w:rsidRPr="00901A33" w:rsidDel="000C74E1">
          <w:rPr>
            <w:rStyle w:val="emailstyle17"/>
            <w:rFonts w:cs="David" w:hint="cs"/>
            <w:b/>
            <w:bCs/>
            <w:color w:val="auto"/>
            <w:sz w:val="22"/>
            <w:rtl/>
          </w:rPr>
          <w:delText xml:space="preserve">(אמצע תקופת חוזה) </w:delText>
        </w:r>
        <w:r w:rsidR="0082693D" w:rsidRPr="00901A33" w:rsidDel="000C74E1">
          <w:rPr>
            <w:rStyle w:val="emailstyle17"/>
            <w:rFonts w:cs="David" w:hint="cs"/>
            <w:b/>
            <w:bCs/>
            <w:color w:val="auto"/>
            <w:sz w:val="22"/>
            <w:rtl/>
          </w:rPr>
          <w:delText xml:space="preserve">- סכום של </w:delText>
        </w:r>
        <w:r w:rsidR="00CD69DB" w:rsidRPr="00901A33" w:rsidDel="000C74E1">
          <w:rPr>
            <w:rStyle w:val="emailstyle17"/>
            <w:rFonts w:cs="David" w:hint="cs"/>
            <w:b/>
            <w:bCs/>
            <w:color w:val="auto"/>
            <w:sz w:val="22"/>
            <w:rtl/>
          </w:rPr>
          <w:delText>30</w:delText>
        </w:r>
        <w:r w:rsidR="00F85298" w:rsidRPr="00901A33" w:rsidDel="000C74E1">
          <w:rPr>
            <w:rStyle w:val="emailstyle17"/>
            <w:rFonts w:cs="David" w:hint="cs"/>
            <w:b/>
            <w:bCs/>
            <w:color w:val="auto"/>
            <w:sz w:val="22"/>
            <w:rtl/>
          </w:rPr>
          <w:delText>9</w:delText>
        </w:r>
        <w:r w:rsidR="00CD69DB" w:rsidRPr="00901A33" w:rsidDel="000C74E1">
          <w:rPr>
            <w:rStyle w:val="emailstyle17"/>
            <w:rFonts w:cs="David" w:hint="cs"/>
            <w:b/>
            <w:bCs/>
            <w:color w:val="auto"/>
            <w:sz w:val="22"/>
            <w:rtl/>
          </w:rPr>
          <w:delText>,</w:delText>
        </w:r>
        <w:r w:rsidR="00F85298" w:rsidRPr="00901A33" w:rsidDel="000C74E1">
          <w:rPr>
            <w:rStyle w:val="emailstyle17"/>
            <w:rFonts w:cs="David" w:hint="cs"/>
            <w:b/>
            <w:bCs/>
            <w:color w:val="auto"/>
            <w:sz w:val="22"/>
            <w:rtl/>
          </w:rPr>
          <w:delText>587</w:delText>
        </w:r>
        <w:r w:rsidR="00CD69DB" w:rsidRPr="00901A33" w:rsidDel="000C74E1">
          <w:rPr>
            <w:rStyle w:val="emailstyle17"/>
            <w:rFonts w:cs="David" w:hint="cs"/>
            <w:b/>
            <w:bCs/>
            <w:color w:val="auto"/>
            <w:sz w:val="22"/>
            <w:rtl/>
          </w:rPr>
          <w:delText xml:space="preserve"> ₪.</w:delText>
        </w:r>
      </w:del>
    </w:p>
    <w:p w14:paraId="677F7D45" w14:textId="5A935F70" w:rsidR="003B377B" w:rsidDel="000C74E1" w:rsidRDefault="00152B42">
      <w:pPr>
        <w:pStyle w:val="11"/>
        <w:numPr>
          <w:ilvl w:val="1"/>
          <w:numId w:val="60"/>
        </w:numPr>
        <w:spacing w:before="0" w:after="240" w:line="360" w:lineRule="auto"/>
        <w:ind w:left="1090" w:hanging="560"/>
        <w:rPr>
          <w:del w:id="4911" w:author="אופיר טל" w:date="2021-12-09T09:44:00Z"/>
          <w:rStyle w:val="emailstyle17"/>
          <w:rFonts w:cs="David"/>
          <w:color w:val="auto"/>
          <w:sz w:val="22"/>
        </w:rPr>
        <w:pPrChange w:id="4912" w:author="אופיר טל" w:date="2021-12-14T14:04:00Z">
          <w:pPr>
            <w:pStyle w:val="11"/>
            <w:numPr>
              <w:ilvl w:val="1"/>
              <w:numId w:val="47"/>
            </w:numPr>
            <w:tabs>
              <w:tab w:val="num" w:pos="1090"/>
              <w:tab w:val="num" w:pos="1359"/>
              <w:tab w:val="num" w:pos="1800"/>
            </w:tabs>
            <w:spacing w:before="0" w:after="240" w:line="360" w:lineRule="auto"/>
            <w:ind w:left="1090" w:right="792" w:hanging="560"/>
          </w:pPr>
        </w:pPrChange>
      </w:pPr>
      <w:del w:id="4913" w:author="אופיר טל" w:date="2021-12-09T09:44:00Z">
        <w:r w:rsidRPr="00F01D59" w:rsidDel="000C74E1">
          <w:rPr>
            <w:rStyle w:val="emailstyle17"/>
            <w:rFonts w:cs="David" w:hint="cs"/>
            <w:color w:val="auto"/>
            <w:sz w:val="22"/>
            <w:rtl/>
          </w:rPr>
          <w:delText>מהסכומים האמורים</w:delText>
        </w:r>
        <w:r w:rsidR="00CD69DB" w:rsidRPr="00F01D59" w:rsidDel="000C74E1">
          <w:rPr>
            <w:rStyle w:val="emailstyle17"/>
            <w:rFonts w:cs="David" w:hint="cs"/>
            <w:color w:val="auto"/>
            <w:sz w:val="22"/>
            <w:rtl/>
          </w:rPr>
          <w:delText xml:space="preserve"> (סך הכל </w:delText>
        </w:r>
        <w:r w:rsidR="00CD69DB" w:rsidRPr="00F01D59" w:rsidDel="000C74E1">
          <w:rPr>
            <w:rStyle w:val="emailstyle17"/>
            <w:rFonts w:cs="David"/>
            <w:color w:val="auto"/>
            <w:sz w:val="22"/>
            <w:rtl/>
          </w:rPr>
          <w:delText>–</w:delText>
        </w:r>
        <w:r w:rsidR="00CD69DB" w:rsidRPr="00F01D59" w:rsidDel="000C74E1">
          <w:rPr>
            <w:rStyle w:val="emailstyle17"/>
            <w:rFonts w:cs="David" w:hint="cs"/>
            <w:color w:val="auto"/>
            <w:sz w:val="22"/>
            <w:rtl/>
          </w:rPr>
          <w:delText xml:space="preserve"> 1,0</w:delText>
        </w:r>
        <w:r w:rsidR="00F85298" w:rsidRPr="00F01D59" w:rsidDel="000C74E1">
          <w:rPr>
            <w:rStyle w:val="emailstyle17"/>
            <w:rFonts w:cs="David" w:hint="cs"/>
            <w:color w:val="auto"/>
            <w:sz w:val="22"/>
            <w:rtl/>
          </w:rPr>
          <w:delText>82</w:delText>
        </w:r>
        <w:r w:rsidR="00CD69DB" w:rsidRPr="00F01D59" w:rsidDel="000C74E1">
          <w:rPr>
            <w:rStyle w:val="emailstyle17"/>
            <w:rFonts w:cs="David" w:hint="cs"/>
            <w:color w:val="auto"/>
            <w:sz w:val="22"/>
            <w:rtl/>
          </w:rPr>
          <w:delText>,</w:delText>
        </w:r>
        <w:r w:rsidR="00F85298" w:rsidRPr="00F01D59" w:rsidDel="000C74E1">
          <w:rPr>
            <w:rStyle w:val="emailstyle17"/>
            <w:rFonts w:cs="David" w:hint="cs"/>
            <w:color w:val="auto"/>
            <w:sz w:val="22"/>
            <w:rtl/>
          </w:rPr>
          <w:delText>492</w:delText>
        </w:r>
        <w:r w:rsidR="00CD69DB" w:rsidRPr="00F01D59" w:rsidDel="000C74E1">
          <w:rPr>
            <w:rStyle w:val="emailstyle17"/>
            <w:rFonts w:cs="David" w:hint="cs"/>
            <w:color w:val="auto"/>
            <w:sz w:val="22"/>
            <w:rtl/>
          </w:rPr>
          <w:delText xml:space="preserve"> ₪)</w:delText>
        </w:r>
        <w:r w:rsidRPr="00F01D59" w:rsidDel="000C74E1">
          <w:rPr>
            <w:rStyle w:val="emailstyle17"/>
            <w:rFonts w:cs="David" w:hint="cs"/>
            <w:color w:val="auto"/>
            <w:sz w:val="22"/>
            <w:rtl/>
          </w:rPr>
          <w:delText xml:space="preserve">, </w:delText>
        </w:r>
        <w:r w:rsidR="00F159A8" w:rsidRPr="00F01D59" w:rsidDel="000C74E1">
          <w:rPr>
            <w:rStyle w:val="emailstyle17"/>
            <w:rFonts w:cs="David" w:hint="cs"/>
            <w:color w:val="auto"/>
            <w:sz w:val="22"/>
            <w:rtl/>
          </w:rPr>
          <w:delText>מסכים התובע</w:delText>
        </w:r>
        <w:r w:rsidRPr="00F01D59" w:rsidDel="000C74E1">
          <w:rPr>
            <w:rStyle w:val="emailstyle17"/>
            <w:rFonts w:cs="David"/>
            <w:color w:val="auto"/>
            <w:sz w:val="22"/>
            <w:rtl/>
          </w:rPr>
          <w:delText xml:space="preserve"> לנכות </w:delText>
        </w:r>
        <w:r w:rsidR="00F01D59" w:rsidRPr="00F01D59" w:rsidDel="000C74E1">
          <w:rPr>
            <w:rStyle w:val="emailstyle17"/>
            <w:rFonts w:cs="David" w:hint="cs"/>
            <w:color w:val="auto"/>
            <w:sz w:val="22"/>
            <w:rtl/>
          </w:rPr>
          <w:delText>את הסכומים שקיבל בסעיף הפנסיה לפי חוזה בכירים בתקופה של עשרים החודשים, בסכום של</w:delText>
        </w:r>
        <w:r w:rsidRPr="00F01D59" w:rsidDel="000C74E1">
          <w:rPr>
            <w:rStyle w:val="emailstyle17"/>
            <w:rFonts w:cs="David"/>
            <w:color w:val="auto"/>
            <w:sz w:val="22"/>
            <w:rtl/>
          </w:rPr>
          <w:delText xml:space="preserve"> </w:delText>
        </w:r>
        <w:r w:rsidR="00B1540E" w:rsidRPr="00F01D59" w:rsidDel="000C74E1">
          <w:rPr>
            <w:rStyle w:val="emailstyle17"/>
            <w:rFonts w:cs="David" w:hint="cs"/>
            <w:color w:val="auto"/>
            <w:sz w:val="22"/>
            <w:rtl/>
          </w:rPr>
          <w:delText xml:space="preserve">229,334.12 </w:delText>
        </w:r>
        <w:r w:rsidR="00F01D59" w:rsidRPr="00F01D59" w:rsidDel="000C74E1">
          <w:rPr>
            <w:rStyle w:val="emailstyle17"/>
            <w:rFonts w:cs="David" w:hint="cs"/>
            <w:color w:val="auto"/>
            <w:sz w:val="22"/>
            <w:rtl/>
          </w:rPr>
          <w:delText>₪ (</w:delText>
        </w:r>
        <w:r w:rsidR="00B1540E" w:rsidRPr="00F01D59" w:rsidDel="000C74E1">
          <w:rPr>
            <w:rStyle w:val="emailstyle17"/>
            <w:rFonts w:cs="David" w:hint="cs"/>
            <w:color w:val="auto"/>
            <w:sz w:val="22"/>
            <w:rtl/>
          </w:rPr>
          <w:delText>"משרה 0</w:delText>
        </w:r>
        <w:r w:rsidR="00F01D59" w:rsidRPr="00F01D59" w:rsidDel="000C74E1">
          <w:rPr>
            <w:rStyle w:val="emailstyle17"/>
            <w:rFonts w:cs="David" w:hint="cs"/>
            <w:color w:val="auto"/>
            <w:sz w:val="22"/>
            <w:rtl/>
          </w:rPr>
          <w:delText>"</w:delText>
        </w:r>
        <w:r w:rsidR="00B1540E" w:rsidRPr="00F01D59" w:rsidDel="000C74E1">
          <w:rPr>
            <w:rStyle w:val="emailstyle17"/>
            <w:rFonts w:cs="David" w:hint="cs"/>
            <w:color w:val="auto"/>
            <w:sz w:val="22"/>
            <w:rtl/>
          </w:rPr>
          <w:delText xml:space="preserve"> בתלוש הגימלה). </w:delText>
        </w:r>
      </w:del>
    </w:p>
    <w:p w14:paraId="55F2B9F1" w14:textId="3B6B8003" w:rsidR="00152B42" w:rsidRPr="00F01D59" w:rsidDel="000C74E1" w:rsidRDefault="00152B42">
      <w:pPr>
        <w:pStyle w:val="11"/>
        <w:tabs>
          <w:tab w:val="num" w:pos="1800"/>
        </w:tabs>
        <w:spacing w:before="0" w:after="240" w:line="360" w:lineRule="auto"/>
        <w:ind w:left="1090" w:firstLine="0"/>
        <w:rPr>
          <w:del w:id="4914" w:author="אופיר טל" w:date="2021-12-09T09:44:00Z"/>
          <w:rStyle w:val="emailstyle17"/>
          <w:rFonts w:cs="David"/>
          <w:color w:val="auto"/>
          <w:sz w:val="22"/>
        </w:rPr>
        <w:pPrChange w:id="4915" w:author="אופיר טל" w:date="2021-12-14T14:04:00Z">
          <w:pPr>
            <w:pStyle w:val="11"/>
            <w:tabs>
              <w:tab w:val="num" w:pos="1800"/>
            </w:tabs>
            <w:spacing w:before="0" w:after="240" w:line="360" w:lineRule="auto"/>
            <w:ind w:left="1090" w:right="360" w:firstLine="0"/>
          </w:pPr>
        </w:pPrChange>
      </w:pPr>
      <w:del w:id="4916" w:author="אופיר טל" w:date="2021-12-09T09:44:00Z">
        <w:r w:rsidRPr="00F01D59" w:rsidDel="000C74E1">
          <w:rPr>
            <w:rStyle w:val="emailstyle17"/>
            <w:rFonts w:cs="David" w:hint="cs"/>
            <w:color w:val="auto"/>
            <w:sz w:val="22"/>
            <w:rtl/>
          </w:rPr>
          <w:delText xml:space="preserve">על כן, ולאחר ביצוע הניכוי כאמור, </w:delText>
        </w:r>
        <w:r w:rsidRPr="00F01D59" w:rsidDel="000C74E1">
          <w:rPr>
            <w:rStyle w:val="emailstyle17"/>
            <w:rFonts w:cs="David" w:hint="cs"/>
            <w:b/>
            <w:bCs/>
            <w:color w:val="auto"/>
            <w:sz w:val="22"/>
            <w:rtl/>
          </w:rPr>
          <w:delText xml:space="preserve">זכאי התובע </w:delText>
        </w:r>
        <w:r w:rsidRPr="00F01D59" w:rsidDel="000C74E1">
          <w:rPr>
            <w:rStyle w:val="emailstyle17"/>
            <w:rFonts w:cs="David" w:hint="eastAsia"/>
            <w:b/>
            <w:bCs/>
            <w:color w:val="auto"/>
            <w:sz w:val="22"/>
            <w:rtl/>
          </w:rPr>
          <w:delText>לסכום</w:delText>
        </w:r>
        <w:r w:rsidRPr="00F01D59" w:rsidDel="000C74E1">
          <w:rPr>
            <w:rStyle w:val="emailstyle17"/>
            <w:rFonts w:cs="David"/>
            <w:b/>
            <w:bCs/>
            <w:color w:val="auto"/>
            <w:sz w:val="22"/>
            <w:rtl/>
          </w:rPr>
          <w:delText xml:space="preserve"> </w:delText>
        </w:r>
        <w:r w:rsidRPr="00F01D59" w:rsidDel="000C74E1">
          <w:rPr>
            <w:rStyle w:val="emailstyle17"/>
            <w:rFonts w:cs="David" w:hint="eastAsia"/>
            <w:b/>
            <w:bCs/>
            <w:color w:val="auto"/>
            <w:sz w:val="22"/>
            <w:rtl/>
          </w:rPr>
          <w:delText>של</w:delText>
        </w:r>
        <w:r w:rsidR="00F01D59" w:rsidRPr="00F01D59" w:rsidDel="000C74E1">
          <w:rPr>
            <w:rStyle w:val="emailstyle17"/>
            <w:rFonts w:cs="David" w:hint="cs"/>
            <w:b/>
            <w:bCs/>
            <w:color w:val="auto"/>
            <w:sz w:val="22"/>
            <w:rtl/>
          </w:rPr>
          <w:delText xml:space="preserve"> </w:delText>
        </w:r>
        <w:r w:rsidR="004B20F2" w:rsidRPr="00F01D59" w:rsidDel="000C74E1">
          <w:rPr>
            <w:rStyle w:val="emailstyle17"/>
            <w:rFonts w:cs="David" w:hint="cs"/>
            <w:b/>
            <w:bCs/>
            <w:color w:val="auto"/>
            <w:sz w:val="22"/>
            <w:rtl/>
          </w:rPr>
          <w:delText>853,158</w:delText>
        </w:r>
        <w:r w:rsidR="00F01D59" w:rsidRPr="00F01D59" w:rsidDel="000C74E1">
          <w:rPr>
            <w:rStyle w:val="emailstyle17"/>
            <w:rFonts w:cs="David" w:hint="cs"/>
            <w:b/>
            <w:bCs/>
            <w:color w:val="auto"/>
            <w:sz w:val="22"/>
            <w:rtl/>
          </w:rPr>
          <w:delText xml:space="preserve"> ₪</w:delText>
        </w:r>
        <w:r w:rsidR="00F01D59" w:rsidRPr="00F01D59" w:rsidDel="000C74E1">
          <w:rPr>
            <w:rStyle w:val="emailstyle17"/>
            <w:rFonts w:cs="David" w:hint="cs"/>
            <w:color w:val="auto"/>
            <w:sz w:val="22"/>
            <w:rtl/>
          </w:rPr>
          <w:delText>.</w:delText>
        </w:r>
      </w:del>
    </w:p>
    <w:p w14:paraId="43CA337F" w14:textId="62774B7A" w:rsidR="00CD69DB" w:rsidDel="000C74E1" w:rsidRDefault="00CD69DB">
      <w:pPr>
        <w:pStyle w:val="11"/>
        <w:numPr>
          <w:ilvl w:val="0"/>
          <w:numId w:val="60"/>
        </w:numPr>
        <w:tabs>
          <w:tab w:val="left" w:pos="530"/>
          <w:tab w:val="left" w:pos="1090"/>
        </w:tabs>
        <w:spacing w:before="0" w:after="240" w:line="360" w:lineRule="auto"/>
        <w:ind w:left="530" w:hanging="450"/>
        <w:rPr>
          <w:del w:id="4917" w:author="אופיר טל" w:date="2021-12-09T09:44:00Z"/>
        </w:rPr>
        <w:pPrChange w:id="4918"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4919" w:author="אופיר טל" w:date="2021-12-09T09:44:00Z">
        <w:r w:rsidRPr="00901A33" w:rsidDel="000C74E1">
          <w:rPr>
            <w:rFonts w:hint="eastAsia"/>
            <w:rtl/>
          </w:rPr>
          <w:delText>התובע</w:delText>
        </w:r>
        <w:r w:rsidRPr="00901A33" w:rsidDel="000C74E1">
          <w:rPr>
            <w:rFonts w:hint="cs"/>
            <w:rtl/>
          </w:rPr>
          <w:delText xml:space="preserve"> יוסיף ויטען כי זכאותו לסכומים שלעיל נובעת הן מכוח הוראות החוזה, הן מכוח חובת ההגינות החלה העל הנתבעות, והן מכוח הוראות הדין הכללי.</w:delText>
        </w:r>
      </w:del>
    </w:p>
    <w:p w14:paraId="5F838FF9" w14:textId="15976429" w:rsidR="003B377B" w:rsidDel="000C74E1" w:rsidRDefault="003B377B">
      <w:pPr>
        <w:pStyle w:val="11"/>
        <w:tabs>
          <w:tab w:val="left" w:pos="530"/>
          <w:tab w:val="left" w:pos="1090"/>
        </w:tabs>
        <w:spacing w:before="0" w:after="240" w:line="360" w:lineRule="auto"/>
        <w:ind w:left="530" w:firstLine="0"/>
        <w:rPr>
          <w:del w:id="4920" w:author="אופיר טל" w:date="2021-12-09T09:44:00Z"/>
          <w:rtl/>
        </w:rPr>
        <w:pPrChange w:id="4921" w:author="אופיר טל" w:date="2021-12-14T14:04:00Z">
          <w:pPr>
            <w:pStyle w:val="11"/>
            <w:tabs>
              <w:tab w:val="left" w:pos="530"/>
              <w:tab w:val="left" w:pos="1090"/>
            </w:tabs>
            <w:spacing w:before="0" w:after="240" w:line="360" w:lineRule="auto"/>
            <w:ind w:left="530" w:right="360" w:firstLine="0"/>
          </w:pPr>
        </w:pPrChange>
      </w:pPr>
    </w:p>
    <w:p w14:paraId="0E1791AA" w14:textId="6BEA2E64" w:rsidR="003B377B" w:rsidDel="000C74E1" w:rsidRDefault="003B377B" w:rsidP="00A35B76">
      <w:pPr>
        <w:pStyle w:val="11"/>
        <w:tabs>
          <w:tab w:val="left" w:pos="530"/>
        </w:tabs>
        <w:spacing w:before="0" w:after="240" w:line="360" w:lineRule="auto"/>
        <w:ind w:left="530" w:hanging="450"/>
        <w:rPr>
          <w:del w:id="4922" w:author="אופיר טל" w:date="2021-12-09T09:44:00Z"/>
          <w:rStyle w:val="emailstyle17"/>
          <w:rFonts w:cs="David"/>
          <w:b/>
          <w:bCs/>
          <w:color w:val="auto"/>
          <w:sz w:val="22"/>
          <w:u w:val="single"/>
          <w:rtl/>
        </w:rPr>
      </w:pPr>
    </w:p>
    <w:p w14:paraId="311E32B0" w14:textId="36F9E21C" w:rsidR="005C32A9" w:rsidRPr="00901A33" w:rsidDel="000C74E1" w:rsidRDefault="00501BE3" w:rsidP="0069718D">
      <w:pPr>
        <w:pStyle w:val="11"/>
        <w:tabs>
          <w:tab w:val="left" w:pos="530"/>
        </w:tabs>
        <w:spacing w:before="0" w:after="240" w:line="360" w:lineRule="auto"/>
        <w:ind w:left="530" w:hanging="450"/>
        <w:rPr>
          <w:del w:id="4923" w:author="אופיר טל" w:date="2021-12-09T09:44:00Z"/>
          <w:rStyle w:val="emailstyle17"/>
          <w:rFonts w:cs="David"/>
          <w:b/>
          <w:bCs/>
          <w:color w:val="auto"/>
          <w:sz w:val="22"/>
          <w:rtl/>
        </w:rPr>
      </w:pPr>
      <w:del w:id="4924" w:author="אופיר טל" w:date="2021-12-09T09:44:00Z">
        <w:r w:rsidRPr="00901A33" w:rsidDel="000C74E1">
          <w:rPr>
            <w:rStyle w:val="emailstyle17"/>
            <w:rFonts w:cs="David" w:hint="eastAsia"/>
            <w:b/>
            <w:bCs/>
            <w:color w:val="auto"/>
            <w:sz w:val="22"/>
            <w:u w:val="single"/>
            <w:rtl/>
          </w:rPr>
          <w:delText>לחילופין</w:delText>
        </w:r>
        <w:r w:rsidR="005C32A9" w:rsidRPr="00901A33" w:rsidDel="000C74E1">
          <w:rPr>
            <w:rStyle w:val="emailstyle17"/>
            <w:rFonts w:cs="David"/>
            <w:b/>
            <w:bCs/>
            <w:color w:val="auto"/>
            <w:sz w:val="22"/>
            <w:rtl/>
          </w:rPr>
          <w:delText xml:space="preserve"> – </w:delText>
        </w:r>
        <w:r w:rsidR="005C32A9" w:rsidRPr="00901A33" w:rsidDel="000C74E1">
          <w:rPr>
            <w:rStyle w:val="emailstyle17"/>
            <w:rFonts w:cs="David" w:hint="cs"/>
            <w:b/>
            <w:bCs/>
            <w:color w:val="auto"/>
            <w:sz w:val="22"/>
            <w:rtl/>
          </w:rPr>
          <w:delText xml:space="preserve">  </w:delText>
        </w:r>
      </w:del>
    </w:p>
    <w:p w14:paraId="4364A165" w14:textId="1164A208" w:rsidR="00501BE3" w:rsidRPr="00901A33" w:rsidDel="000C74E1" w:rsidRDefault="00501BE3">
      <w:pPr>
        <w:pStyle w:val="11"/>
        <w:numPr>
          <w:ilvl w:val="0"/>
          <w:numId w:val="60"/>
        </w:numPr>
        <w:tabs>
          <w:tab w:val="left" w:pos="530"/>
          <w:tab w:val="left" w:pos="1090"/>
        </w:tabs>
        <w:spacing w:before="0" w:after="240" w:line="360" w:lineRule="auto"/>
        <w:ind w:left="530" w:hanging="450"/>
        <w:rPr>
          <w:del w:id="4925" w:author="אופיר טל" w:date="2021-12-09T09:44:00Z"/>
          <w:rFonts w:ascii="Arial" w:hAnsi="Arial"/>
          <w:sz w:val="22"/>
          <w:rtl/>
        </w:rPr>
        <w:pPrChange w:id="4926"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4927" w:author="אופיר טל" w:date="2021-12-09T09:44:00Z">
        <w:r w:rsidRPr="00901A33" w:rsidDel="000C74E1">
          <w:rPr>
            <w:rFonts w:ascii="Arial" w:hAnsi="Arial" w:hint="cs"/>
            <w:sz w:val="22"/>
            <w:u w:val="single"/>
            <w:rtl/>
          </w:rPr>
          <w:delText>הודעה מוקדמת</w:delText>
        </w:r>
        <w:r w:rsidRPr="00901A33" w:rsidDel="000C74E1">
          <w:rPr>
            <w:rFonts w:ascii="Arial" w:hAnsi="Arial" w:hint="cs"/>
            <w:sz w:val="22"/>
            <w:rtl/>
          </w:rPr>
          <w:delText xml:space="preserve"> - </w:delText>
        </w:r>
      </w:del>
    </w:p>
    <w:p w14:paraId="59F1D225" w14:textId="1E59CA20" w:rsidR="00501BE3" w:rsidRPr="00901A33" w:rsidDel="000C74E1" w:rsidRDefault="00D20F8D" w:rsidP="00A35B76">
      <w:pPr>
        <w:pStyle w:val="11"/>
        <w:tabs>
          <w:tab w:val="left" w:pos="530"/>
          <w:tab w:val="left" w:pos="1090"/>
        </w:tabs>
        <w:spacing w:before="0" w:after="240" w:line="360" w:lineRule="auto"/>
        <w:ind w:left="530" w:firstLine="0"/>
        <w:rPr>
          <w:del w:id="4928" w:author="אופיר טל" w:date="2021-12-09T09:44:00Z"/>
          <w:rFonts w:ascii="Arial" w:hAnsi="Arial"/>
          <w:sz w:val="22"/>
          <w:rtl/>
        </w:rPr>
      </w:pPr>
      <w:del w:id="4929" w:author="אופיר טל" w:date="2021-12-09T09:44:00Z">
        <w:r w:rsidRPr="00901A33" w:rsidDel="000C74E1">
          <w:rPr>
            <w:rFonts w:ascii="Arial" w:hAnsi="Arial" w:hint="cs"/>
            <w:sz w:val="22"/>
            <w:rtl/>
          </w:rPr>
          <w:delText xml:space="preserve">ככל שלא תתקבל טענת התובע </w:delText>
        </w:r>
        <w:r w:rsidR="005C32A9" w:rsidRPr="00901A33" w:rsidDel="000C74E1">
          <w:rPr>
            <w:rFonts w:ascii="Arial" w:hAnsi="Arial" w:hint="cs"/>
            <w:sz w:val="22"/>
            <w:rtl/>
          </w:rPr>
          <w:delText xml:space="preserve">לעניין התקופה הקצובה של החוזה שהוארך ב-1.4.2010, ובהתחשב בחובה להודיע לתובע לפחות שלושה חודשים מראש על הפרשתו לגימלאות, זכאי התובע להשלמת מלוא שכרו על כל מרכיביו כאמור, לרבות הגדלת תקופת העבודה בחוזה בכירים לחישוב הפנסיה, </w:delText>
        </w:r>
        <w:r w:rsidR="005C32A9" w:rsidRPr="00901A33" w:rsidDel="000C74E1">
          <w:rPr>
            <w:rFonts w:ascii="Arial" w:hAnsi="Arial" w:hint="eastAsia"/>
            <w:b/>
            <w:bCs/>
            <w:sz w:val="22"/>
            <w:rtl/>
          </w:rPr>
          <w:delText>לפחות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לתקופת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ההודעה</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המוקדמת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כאמור</w:delText>
        </w:r>
        <w:r w:rsidR="005C32A9" w:rsidRPr="00901A33" w:rsidDel="000C74E1">
          <w:rPr>
            <w:rFonts w:ascii="Arial" w:hAnsi="Arial"/>
            <w:b/>
            <w:bCs/>
            <w:sz w:val="22"/>
            <w:rtl/>
          </w:rPr>
          <w:delText xml:space="preserve"> (שלושה </w:delText>
        </w:r>
        <w:r w:rsidR="005C32A9" w:rsidRPr="00901A33" w:rsidDel="000C74E1">
          <w:rPr>
            <w:rFonts w:ascii="Arial" w:hAnsi="Arial" w:hint="eastAsia"/>
            <w:b/>
            <w:bCs/>
            <w:sz w:val="22"/>
            <w:rtl/>
          </w:rPr>
          <w:delText>חודשים</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מיום</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קבלת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הודעת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הנתבעת</w:delText>
        </w:r>
        <w:r w:rsidR="005C32A9" w:rsidRPr="00901A33" w:rsidDel="000C74E1">
          <w:rPr>
            <w:rFonts w:ascii="Arial" w:hAnsi="Arial"/>
            <w:b/>
            <w:bCs/>
            <w:sz w:val="22"/>
            <w:rtl/>
          </w:rPr>
          <w:delText xml:space="preserve"> </w:delText>
        </w:r>
        <w:r w:rsidR="005C32A9" w:rsidRPr="00901A33" w:rsidDel="000C74E1">
          <w:rPr>
            <w:rFonts w:ascii="Arial" w:hAnsi="Arial" w:hint="eastAsia"/>
            <w:b/>
            <w:bCs/>
            <w:sz w:val="22"/>
            <w:rtl/>
          </w:rPr>
          <w:delText>בפועל</w:delText>
        </w:r>
        <w:r w:rsidR="005C32A9" w:rsidRPr="00901A33" w:rsidDel="000C74E1">
          <w:rPr>
            <w:rFonts w:ascii="Arial" w:hAnsi="Arial"/>
            <w:b/>
            <w:bCs/>
            <w:sz w:val="22"/>
            <w:rtl/>
          </w:rPr>
          <w:delText xml:space="preserve"> (סוף </w:delText>
        </w:r>
        <w:r w:rsidR="005C32A9" w:rsidRPr="00901A33" w:rsidDel="000C74E1">
          <w:rPr>
            <w:rFonts w:ascii="Arial" w:hAnsi="Arial" w:hint="eastAsia"/>
            <w:b/>
            <w:bCs/>
            <w:sz w:val="22"/>
            <w:rtl/>
          </w:rPr>
          <w:delText>דצמבר</w:delText>
        </w:r>
        <w:r w:rsidR="005C32A9" w:rsidRPr="00901A33" w:rsidDel="000C74E1">
          <w:rPr>
            <w:rFonts w:ascii="Arial" w:hAnsi="Arial"/>
            <w:b/>
            <w:bCs/>
            <w:sz w:val="22"/>
            <w:rtl/>
          </w:rPr>
          <w:delText xml:space="preserve"> 2012)</w:delText>
        </w:r>
        <w:r w:rsidR="00501BE3" w:rsidRPr="00901A33" w:rsidDel="000C74E1">
          <w:rPr>
            <w:rFonts w:ascii="Arial" w:hAnsi="Arial" w:hint="cs"/>
            <w:sz w:val="22"/>
            <w:rtl/>
          </w:rPr>
          <w:delText>.</w:delText>
        </w:r>
      </w:del>
    </w:p>
    <w:p w14:paraId="3F0AAE39" w14:textId="605DC3AF" w:rsidR="00551383" w:rsidRPr="00901A33" w:rsidDel="000C74E1" w:rsidRDefault="00551383" w:rsidP="0069718D">
      <w:pPr>
        <w:pStyle w:val="11"/>
        <w:tabs>
          <w:tab w:val="left" w:pos="530"/>
          <w:tab w:val="left" w:pos="1090"/>
        </w:tabs>
        <w:spacing w:before="0" w:after="240" w:line="360" w:lineRule="auto"/>
        <w:ind w:left="530" w:firstLine="0"/>
        <w:rPr>
          <w:del w:id="4930" w:author="אופיר טל" w:date="2021-12-09T09:44:00Z"/>
          <w:rFonts w:ascii="Arial" w:hAnsi="Arial"/>
          <w:sz w:val="22"/>
          <w:rtl/>
        </w:rPr>
      </w:pPr>
      <w:del w:id="4931" w:author="אופיר טל" w:date="2021-12-09T09:44:00Z">
        <w:r w:rsidRPr="00901A33" w:rsidDel="000C74E1">
          <w:rPr>
            <w:rFonts w:ascii="Arial" w:hAnsi="Arial" w:hint="cs"/>
            <w:sz w:val="22"/>
            <w:rtl/>
          </w:rPr>
          <w:delText xml:space="preserve">כלומר </w:delText>
        </w:r>
        <w:r w:rsidRPr="00901A33" w:rsidDel="000C74E1">
          <w:rPr>
            <w:rFonts w:ascii="Arial" w:hAnsi="Arial"/>
            <w:sz w:val="22"/>
            <w:rtl/>
          </w:rPr>
          <w:delText>–</w:delText>
        </w:r>
        <w:r w:rsidRPr="00901A33" w:rsidDel="000C74E1">
          <w:rPr>
            <w:rFonts w:ascii="Arial" w:hAnsi="Arial" w:hint="cs"/>
            <w:sz w:val="22"/>
            <w:rtl/>
          </w:rPr>
          <w:delText xml:space="preserve"> התובע זכאי לשכר מלא, עבור כל מרכיביו, החל מחודש אוגוסט 2012 עד סוף חודש מרס 2013</w:delText>
        </w:r>
        <w:r w:rsidR="00CD69DB" w:rsidRPr="00901A33" w:rsidDel="000C74E1">
          <w:rPr>
            <w:rFonts w:ascii="Arial" w:hAnsi="Arial" w:hint="cs"/>
            <w:sz w:val="22"/>
            <w:rtl/>
          </w:rPr>
          <w:delText xml:space="preserve"> (שמונה חודשים), בניכוי הסכומים שקיבל בפועל</w:delText>
        </w:r>
        <w:r w:rsidR="00D20F8D" w:rsidRPr="00901A33" w:rsidDel="000C74E1">
          <w:rPr>
            <w:rFonts w:ascii="Arial" w:hAnsi="Arial" w:hint="cs"/>
            <w:sz w:val="22"/>
            <w:rtl/>
          </w:rPr>
          <w:delText xml:space="preserve"> בתקופה זו כגימל</w:delText>
        </w:r>
        <w:r w:rsidR="00F85298" w:rsidRPr="00901A33" w:rsidDel="000C74E1">
          <w:rPr>
            <w:rFonts w:ascii="Arial" w:hAnsi="Arial" w:hint="cs"/>
            <w:sz w:val="22"/>
            <w:rtl/>
          </w:rPr>
          <w:delText>ה</w:delText>
        </w:r>
        <w:r w:rsidR="00CD69DB" w:rsidRPr="00901A33" w:rsidDel="000C74E1">
          <w:rPr>
            <w:rFonts w:ascii="Arial" w:hAnsi="Arial" w:hint="cs"/>
            <w:sz w:val="22"/>
            <w:rtl/>
          </w:rPr>
          <w:delText>,</w:delText>
        </w:r>
        <w:r w:rsidRPr="00901A33" w:rsidDel="000C74E1">
          <w:rPr>
            <w:rFonts w:ascii="Arial" w:hAnsi="Arial" w:hint="cs"/>
            <w:sz w:val="22"/>
            <w:rtl/>
          </w:rPr>
          <w:delText xml:space="preserve"> </w:delText>
        </w:r>
        <w:r w:rsidRPr="00901A33" w:rsidDel="000C74E1">
          <w:rPr>
            <w:rFonts w:ascii="Arial" w:hAnsi="Arial" w:hint="eastAsia"/>
            <w:b/>
            <w:bCs/>
            <w:sz w:val="22"/>
            <w:rtl/>
          </w:rPr>
          <w:delText>ובסך</w:delText>
        </w:r>
        <w:r w:rsidRPr="00901A33" w:rsidDel="000C74E1">
          <w:rPr>
            <w:rFonts w:ascii="Arial" w:hAnsi="Arial"/>
            <w:b/>
            <w:bCs/>
            <w:sz w:val="22"/>
            <w:rtl/>
          </w:rPr>
          <w:delText xml:space="preserve"> </w:delText>
        </w:r>
        <w:r w:rsidRPr="00901A33" w:rsidDel="000C74E1">
          <w:rPr>
            <w:rFonts w:ascii="Arial" w:hAnsi="Arial" w:hint="eastAsia"/>
            <w:b/>
            <w:bCs/>
            <w:sz w:val="22"/>
            <w:rtl/>
          </w:rPr>
          <w:delText>הכל</w:delText>
        </w:r>
        <w:r w:rsidRPr="00901A33" w:rsidDel="000C74E1">
          <w:rPr>
            <w:rFonts w:ascii="Arial" w:hAnsi="Arial"/>
            <w:b/>
            <w:bCs/>
            <w:sz w:val="22"/>
            <w:rtl/>
          </w:rPr>
          <w:delText xml:space="preserve"> – סכום של </w:delText>
        </w:r>
        <w:r w:rsidR="00F85298" w:rsidRPr="00901A33" w:rsidDel="000C74E1">
          <w:rPr>
            <w:rFonts w:ascii="Arial" w:hAnsi="Arial" w:hint="cs"/>
            <w:b/>
            <w:bCs/>
            <w:sz w:val="22"/>
            <w:u w:val="single"/>
            <w:rtl/>
          </w:rPr>
          <w:delText>296,746</w:delText>
        </w:r>
        <w:r w:rsidRPr="00901A33" w:rsidDel="000C74E1">
          <w:rPr>
            <w:rFonts w:ascii="Arial" w:hAnsi="Arial"/>
            <w:b/>
            <w:bCs/>
            <w:sz w:val="22"/>
            <w:u w:val="single"/>
            <w:rtl/>
          </w:rPr>
          <w:delText xml:space="preserve"> </w:delText>
        </w:r>
        <w:r w:rsidRPr="00901A33" w:rsidDel="000C74E1">
          <w:rPr>
            <w:rFonts w:ascii="Arial" w:hAnsi="Arial"/>
            <w:sz w:val="22"/>
            <w:u w:val="single"/>
            <w:rtl/>
          </w:rPr>
          <w:delText>₪</w:delText>
        </w:r>
        <w:r w:rsidR="00CD69DB" w:rsidRPr="00901A33" w:rsidDel="000C74E1">
          <w:rPr>
            <w:rFonts w:ascii="Arial" w:hAnsi="Arial"/>
            <w:sz w:val="22"/>
            <w:rtl/>
          </w:rPr>
          <w:delText xml:space="preserve"> (מחושב </w:delText>
        </w:r>
        <w:r w:rsidR="00CD69DB" w:rsidRPr="00901A33" w:rsidDel="000C74E1">
          <w:rPr>
            <w:rFonts w:ascii="Arial" w:hAnsi="Arial" w:hint="eastAsia"/>
            <w:sz w:val="22"/>
            <w:rtl/>
          </w:rPr>
          <w:delText>לפי</w:delText>
        </w:r>
        <w:r w:rsidR="00CD69DB" w:rsidRPr="00901A33" w:rsidDel="000C74E1">
          <w:rPr>
            <w:rFonts w:ascii="Arial" w:hAnsi="Arial"/>
            <w:sz w:val="22"/>
            <w:rtl/>
          </w:rPr>
          <w:delText xml:space="preserve"> 40% </w:delText>
        </w:r>
        <w:r w:rsidR="00CD69DB" w:rsidRPr="00901A33" w:rsidDel="000C74E1">
          <w:rPr>
            <w:rFonts w:ascii="Arial" w:hAnsi="Arial" w:hint="eastAsia"/>
            <w:sz w:val="22"/>
            <w:rtl/>
          </w:rPr>
          <w:delText>מהפרשי</w:delText>
        </w:r>
        <w:r w:rsidR="00CD69DB" w:rsidRPr="00901A33" w:rsidDel="000C74E1">
          <w:rPr>
            <w:rFonts w:ascii="Arial" w:hAnsi="Arial"/>
            <w:sz w:val="22"/>
            <w:rtl/>
          </w:rPr>
          <w:delText xml:space="preserve"> </w:delText>
        </w:r>
        <w:r w:rsidR="00CD69DB" w:rsidRPr="00901A33" w:rsidDel="000C74E1">
          <w:rPr>
            <w:rFonts w:ascii="Arial" w:hAnsi="Arial" w:hint="eastAsia"/>
            <w:sz w:val="22"/>
            <w:rtl/>
          </w:rPr>
          <w:delText>השכר</w:delText>
        </w:r>
        <w:r w:rsidR="00CD69DB" w:rsidRPr="00901A33" w:rsidDel="000C74E1">
          <w:rPr>
            <w:rFonts w:ascii="Arial" w:hAnsi="Arial"/>
            <w:sz w:val="22"/>
            <w:rtl/>
          </w:rPr>
          <w:delText xml:space="preserve"> </w:delText>
        </w:r>
        <w:r w:rsidR="00F85298" w:rsidRPr="00901A33" w:rsidDel="000C74E1">
          <w:rPr>
            <w:rFonts w:ascii="Arial" w:hAnsi="Arial" w:hint="cs"/>
            <w:sz w:val="22"/>
            <w:rtl/>
          </w:rPr>
          <w:delText>ב</w:delText>
        </w:r>
        <w:r w:rsidR="0097181E" w:rsidRPr="00901A33" w:rsidDel="000C74E1">
          <w:rPr>
            <w:rFonts w:ascii="Arial" w:hAnsi="Arial" w:hint="cs"/>
            <w:sz w:val="22"/>
            <w:rtl/>
          </w:rPr>
          <w:delText>סעיף 48</w:delText>
        </w:r>
        <w:r w:rsidR="00CD69DB" w:rsidRPr="00901A33" w:rsidDel="000C74E1">
          <w:rPr>
            <w:rFonts w:ascii="Arial" w:hAnsi="Arial"/>
            <w:sz w:val="22"/>
            <w:rtl/>
          </w:rPr>
          <w:delText xml:space="preserve"> </w:delText>
        </w:r>
        <w:r w:rsidR="00CD69DB" w:rsidRPr="00901A33" w:rsidDel="000C74E1">
          <w:rPr>
            <w:rFonts w:ascii="Arial" w:hAnsi="Arial" w:hint="eastAsia"/>
            <w:sz w:val="22"/>
            <w:rtl/>
          </w:rPr>
          <w:delText>שלעיל</w:delText>
        </w:r>
        <w:r w:rsidR="00CD69DB" w:rsidRPr="00901A33" w:rsidDel="000C74E1">
          <w:rPr>
            <w:rFonts w:ascii="Arial" w:hAnsi="Arial"/>
            <w:sz w:val="22"/>
            <w:rtl/>
          </w:rPr>
          <w:delText>)</w:delText>
        </w:r>
        <w:r w:rsidRPr="00901A33" w:rsidDel="000C74E1">
          <w:rPr>
            <w:rFonts w:ascii="Arial" w:hAnsi="Arial"/>
            <w:sz w:val="22"/>
            <w:rtl/>
          </w:rPr>
          <w:delText>.</w:delText>
        </w:r>
      </w:del>
    </w:p>
    <w:p w14:paraId="6F61712E" w14:textId="0828FB0D" w:rsidR="00F11C5A" w:rsidDel="000C74E1" w:rsidRDefault="00F11C5A" w:rsidP="002E5E84">
      <w:pPr>
        <w:pStyle w:val="11"/>
        <w:tabs>
          <w:tab w:val="left" w:pos="530"/>
        </w:tabs>
        <w:spacing w:before="0" w:after="240" w:line="360" w:lineRule="auto"/>
        <w:ind w:left="530" w:hanging="450"/>
        <w:rPr>
          <w:del w:id="4932" w:author="אופיר טל" w:date="2021-12-09T09:44:00Z"/>
          <w:rStyle w:val="emailstyle17"/>
          <w:rFonts w:cs="David"/>
          <w:b/>
          <w:bCs/>
          <w:color w:val="auto"/>
          <w:sz w:val="22"/>
          <w:u w:val="single"/>
          <w:rtl/>
        </w:rPr>
      </w:pPr>
    </w:p>
    <w:p w14:paraId="6809BE1C" w14:textId="7E1CD670" w:rsidR="00501BE3" w:rsidRPr="00901A33" w:rsidDel="000C74E1" w:rsidRDefault="00501BE3" w:rsidP="00BA0BBC">
      <w:pPr>
        <w:pStyle w:val="11"/>
        <w:tabs>
          <w:tab w:val="left" w:pos="530"/>
        </w:tabs>
        <w:spacing w:before="0" w:after="240" w:line="360" w:lineRule="auto"/>
        <w:ind w:left="530" w:hanging="450"/>
        <w:rPr>
          <w:del w:id="4933" w:author="אופיר טל" w:date="2021-12-09T09:44:00Z"/>
          <w:rStyle w:val="emailstyle17"/>
          <w:rFonts w:cs="David"/>
          <w:b/>
          <w:bCs/>
          <w:color w:val="auto"/>
          <w:sz w:val="22"/>
          <w:rtl/>
        </w:rPr>
      </w:pPr>
      <w:del w:id="4934" w:author="אופיר טל" w:date="2021-12-09T09:44:00Z">
        <w:r w:rsidRPr="00901A33" w:rsidDel="000C74E1">
          <w:rPr>
            <w:rStyle w:val="emailstyle17"/>
            <w:rFonts w:cs="David" w:hint="eastAsia"/>
            <w:b/>
            <w:bCs/>
            <w:color w:val="auto"/>
            <w:sz w:val="22"/>
            <w:u w:val="single"/>
            <w:rtl/>
          </w:rPr>
          <w:delText>לחילופי</w:delText>
        </w:r>
        <w:r w:rsidRPr="00901A33" w:rsidDel="000C74E1">
          <w:rPr>
            <w:rStyle w:val="emailstyle17"/>
            <w:rFonts w:cs="David"/>
            <w:b/>
            <w:bCs/>
            <w:color w:val="auto"/>
            <w:sz w:val="22"/>
            <w:u w:val="single"/>
            <w:rtl/>
          </w:rPr>
          <w:delText xml:space="preserve"> </w:delText>
        </w:r>
        <w:r w:rsidRPr="00901A33" w:rsidDel="000C74E1">
          <w:rPr>
            <w:rStyle w:val="emailstyle17"/>
            <w:rFonts w:cs="David" w:hint="eastAsia"/>
            <w:b/>
            <w:bCs/>
            <w:color w:val="auto"/>
            <w:sz w:val="22"/>
            <w:u w:val="single"/>
            <w:rtl/>
          </w:rPr>
          <w:delText>חילופין</w:delText>
        </w:r>
        <w:r w:rsidRPr="00901A33" w:rsidDel="000C74E1">
          <w:rPr>
            <w:rStyle w:val="emailstyle17"/>
            <w:rFonts w:cs="David" w:hint="cs"/>
            <w:b/>
            <w:bCs/>
            <w:color w:val="auto"/>
            <w:sz w:val="22"/>
            <w:rtl/>
          </w:rPr>
          <w:delText xml:space="preserve"> - </w:delText>
        </w:r>
      </w:del>
    </w:p>
    <w:p w14:paraId="3E174817" w14:textId="7C8E822B" w:rsidR="00501BE3" w:rsidRPr="00901A33" w:rsidDel="000C74E1" w:rsidRDefault="00501BE3">
      <w:pPr>
        <w:pStyle w:val="11"/>
        <w:numPr>
          <w:ilvl w:val="0"/>
          <w:numId w:val="60"/>
        </w:numPr>
        <w:tabs>
          <w:tab w:val="left" w:pos="530"/>
          <w:tab w:val="left" w:pos="1090"/>
        </w:tabs>
        <w:spacing w:before="0" w:after="240" w:line="360" w:lineRule="auto"/>
        <w:ind w:left="530" w:hanging="450"/>
        <w:rPr>
          <w:del w:id="4935" w:author="אופיר טל" w:date="2021-12-09T09:44:00Z"/>
          <w:rFonts w:ascii="Arial" w:hAnsi="Arial"/>
          <w:sz w:val="22"/>
        </w:rPr>
        <w:pPrChange w:id="4936" w:author="אופיר טל" w:date="2021-12-14T14:04:00Z">
          <w:pPr>
            <w:pStyle w:val="11"/>
            <w:numPr>
              <w:numId w:val="47"/>
            </w:numPr>
            <w:tabs>
              <w:tab w:val="num" w:pos="502"/>
              <w:tab w:val="left" w:pos="530"/>
              <w:tab w:val="left" w:pos="1090"/>
            </w:tabs>
            <w:spacing w:before="0" w:after="240" w:line="360" w:lineRule="auto"/>
            <w:ind w:left="530" w:right="360" w:hanging="450"/>
          </w:pPr>
        </w:pPrChange>
      </w:pPr>
      <w:del w:id="4937" w:author="אופיר טל" w:date="2021-12-09T09:44:00Z">
        <w:r w:rsidRPr="00901A33" w:rsidDel="000C74E1">
          <w:rPr>
            <w:rFonts w:ascii="Arial" w:hAnsi="Arial" w:hint="cs"/>
            <w:sz w:val="22"/>
            <w:u w:val="single"/>
            <w:rtl/>
          </w:rPr>
          <w:delText>הפסד הכנסה</w:delText>
        </w:r>
        <w:r w:rsidRPr="00901A33" w:rsidDel="000C74E1">
          <w:rPr>
            <w:rFonts w:ascii="Arial" w:hAnsi="Arial"/>
            <w:sz w:val="22"/>
            <w:rtl/>
          </w:rPr>
          <w:delText xml:space="preserve"> –</w:delText>
        </w:r>
      </w:del>
    </w:p>
    <w:p w14:paraId="4BE6C8A3" w14:textId="51B8A83B" w:rsidR="00501BE3" w:rsidRPr="00901A33" w:rsidDel="000C74E1" w:rsidRDefault="00C31E32">
      <w:pPr>
        <w:pStyle w:val="11"/>
        <w:numPr>
          <w:ilvl w:val="1"/>
          <w:numId w:val="60"/>
        </w:numPr>
        <w:tabs>
          <w:tab w:val="left" w:pos="1160"/>
        </w:tabs>
        <w:spacing w:before="0" w:after="240" w:line="360" w:lineRule="auto"/>
        <w:ind w:left="1160" w:hanging="593"/>
        <w:rPr>
          <w:del w:id="4938" w:author="אופיר טל" w:date="2021-12-09T09:44:00Z"/>
          <w:rFonts w:ascii="Arial" w:hAnsi="Arial"/>
          <w:sz w:val="22"/>
        </w:rPr>
        <w:pPrChange w:id="4939" w:author="אופיר טל" w:date="2021-12-14T14:04:00Z">
          <w:pPr>
            <w:pStyle w:val="11"/>
            <w:numPr>
              <w:ilvl w:val="1"/>
              <w:numId w:val="47"/>
            </w:numPr>
            <w:tabs>
              <w:tab w:val="left" w:pos="1160"/>
              <w:tab w:val="num" w:pos="1359"/>
            </w:tabs>
            <w:spacing w:before="0" w:after="240" w:line="360" w:lineRule="auto"/>
            <w:ind w:left="1160" w:right="792" w:hanging="593"/>
          </w:pPr>
        </w:pPrChange>
      </w:pPr>
      <w:del w:id="4940" w:author="אופיר טל" w:date="2021-12-09T09:44:00Z">
        <w:r w:rsidRPr="00901A33" w:rsidDel="000C74E1">
          <w:rPr>
            <w:rFonts w:ascii="Arial" w:hAnsi="Arial" w:hint="cs"/>
            <w:sz w:val="22"/>
            <w:rtl/>
          </w:rPr>
          <w:delText>התובע יטען כי ככל שלא יתקבלו טענותיו שלעיל, הוא זכאי לפיצוי בגין הפסד ההכנסה שנגרם לו בשל התנהלות הנתבעות או מי מהן.</w:delText>
        </w:r>
      </w:del>
    </w:p>
    <w:p w14:paraId="33E5B851" w14:textId="0ED5F59D" w:rsidR="00501BE3" w:rsidRPr="0062518C" w:rsidDel="000C74E1" w:rsidRDefault="00501BE3">
      <w:pPr>
        <w:pStyle w:val="11"/>
        <w:numPr>
          <w:ilvl w:val="1"/>
          <w:numId w:val="60"/>
        </w:numPr>
        <w:tabs>
          <w:tab w:val="left" w:pos="1160"/>
        </w:tabs>
        <w:spacing w:before="0" w:after="240" w:line="360" w:lineRule="auto"/>
        <w:ind w:left="1160" w:hanging="593"/>
        <w:rPr>
          <w:del w:id="4941" w:author="אופיר טל" w:date="2021-12-09T09:44:00Z"/>
          <w:rFonts w:ascii="Arial" w:hAnsi="Arial"/>
          <w:sz w:val="22"/>
        </w:rPr>
        <w:pPrChange w:id="4942" w:author="אופיר טל" w:date="2021-12-14T14:04:00Z">
          <w:pPr>
            <w:pStyle w:val="11"/>
            <w:numPr>
              <w:ilvl w:val="1"/>
              <w:numId w:val="47"/>
            </w:numPr>
            <w:tabs>
              <w:tab w:val="left" w:pos="1160"/>
              <w:tab w:val="num" w:pos="1359"/>
            </w:tabs>
            <w:spacing w:before="0" w:after="240" w:line="360" w:lineRule="auto"/>
            <w:ind w:left="1160" w:right="792" w:hanging="593"/>
          </w:pPr>
        </w:pPrChange>
      </w:pPr>
      <w:del w:id="4943" w:author="אופיר טל" w:date="2021-12-09T09:44:00Z">
        <w:r w:rsidRPr="0062518C" w:rsidDel="000C74E1">
          <w:rPr>
            <w:rFonts w:ascii="Arial" w:hAnsi="Arial" w:hint="eastAsia"/>
            <w:sz w:val="22"/>
            <w:rtl/>
          </w:rPr>
          <w:delText>כך</w:delText>
        </w:r>
        <w:r w:rsidRPr="0062518C" w:rsidDel="000C74E1">
          <w:rPr>
            <w:rFonts w:ascii="Arial" w:hAnsi="Arial"/>
            <w:sz w:val="22"/>
            <w:rtl/>
          </w:rPr>
          <w:delText xml:space="preserve"> למשל, בחודש אוגוסט 2012, </w:delText>
        </w:r>
        <w:r w:rsidR="00C31E32" w:rsidRPr="0062518C" w:rsidDel="000C74E1">
          <w:rPr>
            <w:rFonts w:ascii="Arial" w:hAnsi="Arial" w:hint="cs"/>
            <w:sz w:val="22"/>
            <w:rtl/>
          </w:rPr>
          <w:delText>כאשר נודע</w:delText>
        </w:r>
        <w:r w:rsidRPr="0062518C" w:rsidDel="000C74E1">
          <w:rPr>
            <w:rFonts w:ascii="Arial" w:hAnsi="Arial"/>
            <w:sz w:val="22"/>
            <w:rtl/>
          </w:rPr>
          <w:delText xml:space="preserve"> </w:delText>
        </w:r>
        <w:r w:rsidR="00C31E32" w:rsidRPr="0062518C" w:rsidDel="000C74E1">
          <w:rPr>
            <w:rFonts w:ascii="Arial" w:hAnsi="Arial" w:hint="cs"/>
            <w:sz w:val="22"/>
            <w:rtl/>
          </w:rPr>
          <w:delText>ש</w:delText>
        </w:r>
        <w:r w:rsidRPr="0062518C" w:rsidDel="000C74E1">
          <w:rPr>
            <w:rFonts w:ascii="Arial" w:hAnsi="Arial"/>
            <w:sz w:val="22"/>
            <w:rtl/>
          </w:rPr>
          <w:delText>עבודת התובע בשרות הציבורי הסתיימה, הוצעה ל</w:delText>
        </w:r>
        <w:r w:rsidR="00C31E32" w:rsidRPr="0062518C" w:rsidDel="000C74E1">
          <w:rPr>
            <w:rFonts w:ascii="Arial" w:hAnsi="Arial" w:hint="cs"/>
            <w:sz w:val="22"/>
            <w:rtl/>
          </w:rPr>
          <w:delText>תובע</w:delText>
        </w:r>
        <w:r w:rsidRPr="0062518C" w:rsidDel="000C74E1">
          <w:rPr>
            <w:rFonts w:ascii="Arial" w:hAnsi="Arial"/>
            <w:sz w:val="22"/>
            <w:rtl/>
          </w:rPr>
          <w:delText xml:space="preserve"> עבודה ברמה ניהולית בכירה התואמת לכישוריו </w:delText>
        </w:r>
        <w:r w:rsidRPr="0062518C" w:rsidDel="000C74E1">
          <w:rPr>
            <w:rFonts w:ascii="Arial" w:hAnsi="Arial" w:hint="eastAsia"/>
            <w:sz w:val="22"/>
            <w:rtl/>
          </w:rPr>
          <w:delText>ונ</w:delText>
        </w:r>
        <w:r w:rsidR="00D61B3D" w:rsidRPr="0062518C" w:rsidDel="000C74E1">
          <w:rPr>
            <w:rFonts w:ascii="Arial" w:hAnsi="Arial" w:hint="cs"/>
            <w:sz w:val="22"/>
            <w:rtl/>
          </w:rPr>
          <w:delText>י</w:delText>
        </w:r>
        <w:r w:rsidRPr="0062518C" w:rsidDel="000C74E1">
          <w:rPr>
            <w:rFonts w:ascii="Arial" w:hAnsi="Arial" w:hint="eastAsia"/>
            <w:sz w:val="22"/>
            <w:rtl/>
          </w:rPr>
          <w:delText>סיונו</w:delText>
        </w:r>
        <w:r w:rsidRPr="0062518C" w:rsidDel="000C74E1">
          <w:rPr>
            <w:rFonts w:ascii="Arial" w:hAnsi="Arial"/>
            <w:sz w:val="22"/>
            <w:rtl/>
          </w:rPr>
          <w:delText xml:space="preserve"> רב השנים, בעמותה העוסקת בחינוך ("קו לנוער"). התובע נמנע מלהתחיל בעבודה זו (וגם לא חיפש עבודה אחרת) מאחר </w:delText>
        </w:r>
        <w:r w:rsidR="00C31E32" w:rsidRPr="0062518C" w:rsidDel="000C74E1">
          <w:rPr>
            <w:rFonts w:ascii="Arial" w:hAnsi="Arial" w:hint="cs"/>
            <w:sz w:val="22"/>
            <w:rtl/>
          </w:rPr>
          <w:delText>ש</w:delText>
        </w:r>
        <w:r w:rsidRPr="0062518C" w:rsidDel="000C74E1">
          <w:rPr>
            <w:rFonts w:ascii="Arial" w:hAnsi="Arial"/>
            <w:sz w:val="22"/>
            <w:rtl/>
          </w:rPr>
          <w:delText xml:space="preserve">תקוותו ומאמציו באותה עת התמקדו </w:delText>
        </w:r>
        <w:r w:rsidRPr="0062518C" w:rsidDel="000C74E1">
          <w:rPr>
            <w:rFonts w:ascii="Arial" w:hAnsi="Arial" w:hint="eastAsia"/>
            <w:sz w:val="22"/>
            <w:rtl/>
          </w:rPr>
          <w:delText>בנ</w:delText>
        </w:r>
        <w:r w:rsidR="00C31E32" w:rsidRPr="0062518C" w:rsidDel="000C74E1">
          <w:rPr>
            <w:rFonts w:ascii="Arial" w:hAnsi="Arial" w:hint="cs"/>
            <w:sz w:val="22"/>
            <w:rtl/>
          </w:rPr>
          <w:delText>י</w:delText>
        </w:r>
        <w:r w:rsidRPr="0062518C" w:rsidDel="000C74E1">
          <w:rPr>
            <w:rFonts w:ascii="Arial" w:hAnsi="Arial" w:hint="eastAsia"/>
            <w:sz w:val="22"/>
            <w:rtl/>
          </w:rPr>
          <w:delText>סיון</w:delText>
        </w:r>
        <w:r w:rsidRPr="0062518C" w:rsidDel="000C74E1">
          <w:rPr>
            <w:rFonts w:ascii="Arial" w:hAnsi="Arial"/>
            <w:sz w:val="22"/>
            <w:rtl/>
          </w:rPr>
          <w:delText xml:space="preserve"> לחזור לעבודתו אצל הנתבעת ולהשלים את תקופת החוזה. כשלאחר החודשים הארוכים שחלפו בהמתנה מורטת עצבים </w:delText>
        </w:r>
        <w:r w:rsidRPr="0062518C" w:rsidDel="000C74E1">
          <w:rPr>
            <w:rFonts w:ascii="Arial" w:hAnsi="Arial" w:hint="eastAsia"/>
            <w:sz w:val="22"/>
            <w:rtl/>
          </w:rPr>
          <w:delText>להתי</w:delText>
        </w:r>
        <w:r w:rsidR="00D61B3D" w:rsidRPr="0062518C" w:rsidDel="000C74E1">
          <w:rPr>
            <w:rFonts w:ascii="Arial" w:hAnsi="Arial" w:hint="cs"/>
            <w:sz w:val="22"/>
            <w:rtl/>
          </w:rPr>
          <w:delText>י</w:delText>
        </w:r>
        <w:r w:rsidRPr="0062518C" w:rsidDel="000C74E1">
          <w:rPr>
            <w:rFonts w:ascii="Arial" w:hAnsi="Arial" w:hint="eastAsia"/>
            <w:sz w:val="22"/>
            <w:rtl/>
          </w:rPr>
          <w:delText>חסות</w:delText>
        </w:r>
        <w:r w:rsidRPr="0062518C" w:rsidDel="000C74E1">
          <w:rPr>
            <w:rFonts w:ascii="Arial" w:hAnsi="Arial"/>
            <w:sz w:val="22"/>
            <w:rtl/>
          </w:rPr>
          <w:delText xml:space="preserve"> </w:delText>
        </w:r>
        <w:r w:rsidR="00D20F8D" w:rsidRPr="0062518C" w:rsidDel="000C74E1">
          <w:rPr>
            <w:rFonts w:ascii="Arial" w:hAnsi="Arial" w:hint="cs"/>
            <w:sz w:val="22"/>
            <w:rtl/>
          </w:rPr>
          <w:delText xml:space="preserve">הנתבעות </w:delText>
        </w:r>
        <w:r w:rsidRPr="0062518C" w:rsidDel="000C74E1">
          <w:rPr>
            <w:rFonts w:ascii="Arial" w:hAnsi="Arial"/>
            <w:sz w:val="22"/>
            <w:rtl/>
          </w:rPr>
          <w:delText xml:space="preserve">לפניותיו ולפניות בא כוחו, כאמור לעיל, התברר לו שאפסו הסיכויים לכך, המשרה המוצעת כבר נתפסה, והוא הפסיד גם עבודה זו.    </w:delText>
        </w:r>
      </w:del>
    </w:p>
    <w:p w14:paraId="5B4A9957" w14:textId="27D0C6DD" w:rsidR="00CD69DB" w:rsidRPr="00901A33" w:rsidDel="000C74E1" w:rsidRDefault="00CD69DB">
      <w:pPr>
        <w:pStyle w:val="11"/>
        <w:numPr>
          <w:ilvl w:val="1"/>
          <w:numId w:val="60"/>
        </w:numPr>
        <w:tabs>
          <w:tab w:val="left" w:pos="1160"/>
        </w:tabs>
        <w:spacing w:before="0" w:after="240" w:line="360" w:lineRule="auto"/>
        <w:ind w:left="1160" w:hanging="630"/>
        <w:rPr>
          <w:del w:id="4944" w:author="אופיר טל" w:date="2021-12-09T09:44:00Z"/>
          <w:rFonts w:ascii="Arial" w:hAnsi="Arial"/>
          <w:sz w:val="22"/>
        </w:rPr>
        <w:pPrChange w:id="4945" w:author="אופיר טל" w:date="2021-12-14T14:04:00Z">
          <w:pPr>
            <w:pStyle w:val="11"/>
            <w:numPr>
              <w:ilvl w:val="1"/>
              <w:numId w:val="47"/>
            </w:numPr>
            <w:tabs>
              <w:tab w:val="left" w:pos="1160"/>
              <w:tab w:val="num" w:pos="1359"/>
            </w:tabs>
            <w:spacing w:before="0" w:after="240" w:line="360" w:lineRule="auto"/>
            <w:ind w:left="1160" w:right="792" w:hanging="630"/>
          </w:pPr>
        </w:pPrChange>
      </w:pPr>
      <w:del w:id="4946" w:author="אופיר טל" w:date="2021-12-09T09:44:00Z">
        <w:r w:rsidRPr="00901A33" w:rsidDel="000C74E1">
          <w:rPr>
            <w:rFonts w:ascii="Arial" w:hAnsi="Arial" w:hint="cs"/>
            <w:sz w:val="22"/>
            <w:rtl/>
          </w:rPr>
          <w:delText>התובע מעריך כי הפסד ההכנסה כאמור עומד על סך של 2</w:delText>
        </w:r>
        <w:r w:rsidR="00D20F8D" w:rsidRPr="00901A33" w:rsidDel="000C74E1">
          <w:rPr>
            <w:rFonts w:ascii="Arial" w:hAnsi="Arial" w:hint="cs"/>
            <w:sz w:val="22"/>
            <w:rtl/>
          </w:rPr>
          <w:delText>0</w:delText>
        </w:r>
        <w:r w:rsidRPr="00901A33" w:rsidDel="000C74E1">
          <w:rPr>
            <w:rFonts w:ascii="Arial" w:hAnsi="Arial" w:hint="cs"/>
            <w:sz w:val="22"/>
            <w:rtl/>
          </w:rPr>
          <w:delText>,000 ₪ בחודש לפחות לתקופה של לפחות שלוש שנים (מסכום זה אין צורך לנכות את הגימלה שקיבל התובע בפועל).</w:delText>
        </w:r>
      </w:del>
    </w:p>
    <w:p w14:paraId="3A93CE17" w14:textId="4E0C7099" w:rsidR="00C31E32" w:rsidDel="000C74E1" w:rsidRDefault="00CD69DB">
      <w:pPr>
        <w:pStyle w:val="11"/>
        <w:numPr>
          <w:ilvl w:val="1"/>
          <w:numId w:val="60"/>
        </w:numPr>
        <w:tabs>
          <w:tab w:val="left" w:pos="1160"/>
        </w:tabs>
        <w:spacing w:before="0" w:after="240" w:line="360" w:lineRule="auto"/>
        <w:ind w:left="1160" w:hanging="630"/>
        <w:rPr>
          <w:del w:id="4947" w:author="אופיר טל" w:date="2021-12-09T09:44:00Z"/>
          <w:rFonts w:ascii="Arial" w:hAnsi="Arial"/>
          <w:sz w:val="22"/>
        </w:rPr>
        <w:pPrChange w:id="4948" w:author="אופיר טל" w:date="2021-12-14T14:04:00Z">
          <w:pPr>
            <w:pStyle w:val="11"/>
            <w:numPr>
              <w:ilvl w:val="1"/>
              <w:numId w:val="47"/>
            </w:numPr>
            <w:tabs>
              <w:tab w:val="left" w:pos="1160"/>
              <w:tab w:val="num" w:pos="1359"/>
            </w:tabs>
            <w:spacing w:before="0" w:after="240" w:line="360" w:lineRule="auto"/>
            <w:ind w:left="1160" w:right="792" w:hanging="630"/>
          </w:pPr>
        </w:pPrChange>
      </w:pPr>
      <w:del w:id="4949" w:author="אופיר טל" w:date="2021-12-09T09:44:00Z">
        <w:r w:rsidRPr="00901A33" w:rsidDel="000C74E1">
          <w:rPr>
            <w:rFonts w:ascii="Arial" w:hAnsi="Arial" w:hint="cs"/>
            <w:sz w:val="22"/>
            <w:rtl/>
          </w:rPr>
          <w:delText xml:space="preserve">על כן, </w:delText>
        </w:r>
        <w:r w:rsidR="00C31E32" w:rsidRPr="00901A33" w:rsidDel="000C74E1">
          <w:rPr>
            <w:rFonts w:ascii="Arial" w:hAnsi="Arial" w:hint="cs"/>
            <w:sz w:val="22"/>
            <w:rtl/>
          </w:rPr>
          <w:delText>התובע יעמיד את תביעתו בראש תביעה חלופי זה</w:delText>
        </w:r>
        <w:r w:rsidR="00551383" w:rsidRPr="00901A33" w:rsidDel="000C74E1">
          <w:rPr>
            <w:rFonts w:ascii="Arial" w:hAnsi="Arial" w:hint="cs"/>
            <w:sz w:val="22"/>
            <w:rtl/>
          </w:rPr>
          <w:delText xml:space="preserve"> </w:delText>
        </w:r>
        <w:r w:rsidRPr="00901A33" w:rsidDel="000C74E1">
          <w:rPr>
            <w:rFonts w:ascii="Arial" w:hAnsi="Arial" w:hint="eastAsia"/>
            <w:b/>
            <w:bCs/>
            <w:sz w:val="22"/>
            <w:rtl/>
          </w:rPr>
          <w:delText>על</w:delText>
        </w:r>
        <w:r w:rsidRPr="00901A33" w:rsidDel="000C74E1">
          <w:rPr>
            <w:rFonts w:ascii="Arial" w:hAnsi="Arial"/>
            <w:b/>
            <w:bCs/>
            <w:sz w:val="22"/>
            <w:rtl/>
          </w:rPr>
          <w:delText xml:space="preserve"> </w:delText>
        </w:r>
        <w:r w:rsidR="00551383" w:rsidRPr="00901A33" w:rsidDel="000C74E1">
          <w:rPr>
            <w:rFonts w:ascii="Arial" w:hAnsi="Arial" w:hint="eastAsia"/>
            <w:b/>
            <w:bCs/>
            <w:sz w:val="22"/>
            <w:rtl/>
          </w:rPr>
          <w:delText>סך</w:delText>
        </w:r>
        <w:r w:rsidR="00551383" w:rsidRPr="00901A33" w:rsidDel="000C74E1">
          <w:rPr>
            <w:rFonts w:ascii="Arial" w:hAnsi="Arial" w:hint="cs"/>
            <w:sz w:val="22"/>
            <w:rtl/>
          </w:rPr>
          <w:delText xml:space="preserve"> </w:delText>
        </w:r>
        <w:r w:rsidR="00C31E32" w:rsidRPr="00901A33" w:rsidDel="000C74E1">
          <w:rPr>
            <w:rFonts w:ascii="Arial" w:hAnsi="Arial" w:hint="eastAsia"/>
            <w:b/>
            <w:bCs/>
            <w:sz w:val="22"/>
            <w:rtl/>
          </w:rPr>
          <w:delText>של</w:delText>
        </w:r>
        <w:r w:rsidR="00C31E32" w:rsidRPr="00901A33" w:rsidDel="000C74E1">
          <w:rPr>
            <w:rFonts w:ascii="Arial" w:hAnsi="Arial"/>
            <w:b/>
            <w:bCs/>
            <w:sz w:val="22"/>
            <w:rtl/>
          </w:rPr>
          <w:delText xml:space="preserve"> </w:delText>
        </w:r>
        <w:r w:rsidRPr="00901A33" w:rsidDel="000C74E1">
          <w:rPr>
            <w:rFonts w:ascii="Arial" w:hAnsi="Arial"/>
            <w:b/>
            <w:bCs/>
            <w:sz w:val="22"/>
            <w:rtl/>
          </w:rPr>
          <w:delText xml:space="preserve">720,000 </w:delText>
        </w:r>
        <w:r w:rsidR="00C31E32" w:rsidRPr="00901A33" w:rsidDel="000C74E1">
          <w:rPr>
            <w:rFonts w:ascii="Arial" w:hAnsi="Arial" w:hint="eastAsia"/>
            <w:b/>
            <w:bCs/>
            <w:sz w:val="22"/>
            <w:rtl/>
          </w:rPr>
          <w:delText>₪</w:delText>
        </w:r>
        <w:r w:rsidR="0097181E" w:rsidRPr="00901A33" w:rsidDel="000C74E1">
          <w:rPr>
            <w:rFonts w:ascii="Arial" w:hAnsi="Arial" w:hint="cs"/>
            <w:sz w:val="22"/>
            <w:rtl/>
          </w:rPr>
          <w:delText xml:space="preserve">, בתוספת הפרשי הצמדה ורבית </w:delText>
        </w:r>
        <w:r w:rsidR="00F85298" w:rsidRPr="00901A33" w:rsidDel="000C74E1">
          <w:rPr>
            <w:rFonts w:ascii="Arial" w:hAnsi="Arial" w:hint="cs"/>
            <w:sz w:val="22"/>
            <w:rtl/>
          </w:rPr>
          <w:delText xml:space="preserve">מיום 1.1.2015 (אמצע תקופה) - </w:delText>
        </w:r>
        <w:r w:rsidR="0097181E" w:rsidRPr="00901A33" w:rsidDel="000C74E1">
          <w:rPr>
            <w:rFonts w:ascii="Arial" w:hAnsi="Arial" w:hint="cs"/>
            <w:sz w:val="22"/>
            <w:rtl/>
          </w:rPr>
          <w:delText xml:space="preserve"> </w:delText>
        </w:r>
        <w:r w:rsidR="00F85298" w:rsidRPr="00901A33" w:rsidDel="000C74E1">
          <w:rPr>
            <w:rFonts w:ascii="Arial" w:hAnsi="Arial" w:hint="cs"/>
            <w:b/>
            <w:bCs/>
            <w:sz w:val="22"/>
            <w:u w:val="single"/>
            <w:rtl/>
          </w:rPr>
          <w:delText>759,059 ₪</w:delText>
        </w:r>
        <w:r w:rsidR="00F85298" w:rsidRPr="00901A33" w:rsidDel="000C74E1">
          <w:rPr>
            <w:rFonts w:ascii="Arial" w:hAnsi="Arial" w:hint="cs"/>
            <w:sz w:val="22"/>
            <w:rtl/>
          </w:rPr>
          <w:delText>.</w:delText>
        </w:r>
      </w:del>
    </w:p>
    <w:p w14:paraId="4317FD92" w14:textId="27B8A6E4" w:rsidR="003B377B" w:rsidRPr="00901A33" w:rsidDel="00B86B04" w:rsidRDefault="003B377B">
      <w:pPr>
        <w:pStyle w:val="11"/>
        <w:tabs>
          <w:tab w:val="left" w:pos="1160"/>
        </w:tabs>
        <w:spacing w:before="0" w:after="240" w:line="360" w:lineRule="auto"/>
        <w:ind w:left="1160" w:firstLine="0"/>
        <w:rPr>
          <w:del w:id="4950" w:author="אופיר טל" w:date="2021-12-14T14:03:00Z"/>
          <w:rFonts w:ascii="Arial" w:hAnsi="Arial"/>
          <w:sz w:val="22"/>
          <w:rtl/>
        </w:rPr>
        <w:pPrChange w:id="4951" w:author="אופיר טל" w:date="2021-12-14T14:04:00Z">
          <w:pPr>
            <w:pStyle w:val="11"/>
            <w:tabs>
              <w:tab w:val="left" w:pos="1160"/>
            </w:tabs>
            <w:spacing w:before="0" w:after="240" w:line="360" w:lineRule="auto"/>
            <w:ind w:left="1160" w:right="360" w:firstLine="0"/>
          </w:pPr>
        </w:pPrChange>
      </w:pPr>
    </w:p>
    <w:p w14:paraId="3EDD92B6" w14:textId="1B3B23F4" w:rsidR="00B67C81" w:rsidRDefault="00B67C81" w:rsidP="00A35B76">
      <w:pPr>
        <w:pStyle w:val="2"/>
        <w:numPr>
          <w:ilvl w:val="0"/>
          <w:numId w:val="18"/>
        </w:numPr>
        <w:tabs>
          <w:tab w:val="clear" w:pos="566"/>
          <w:tab w:val="left" w:pos="521"/>
        </w:tabs>
        <w:spacing w:after="120"/>
        <w:ind w:left="521"/>
        <w:rPr>
          <w:ins w:id="4952" w:author="אביה שקורי" w:date="2021-12-02T10:11:00Z"/>
          <w:sz w:val="28"/>
          <w:rtl/>
          <w:lang w:eastAsia="en-US"/>
        </w:rPr>
      </w:pPr>
      <w:r w:rsidRPr="00901A33">
        <w:rPr>
          <w:rFonts w:hint="cs"/>
          <w:sz w:val="28"/>
          <w:rtl/>
          <w:lang w:eastAsia="en-US"/>
        </w:rPr>
        <w:t>העילות והסעדים המבוקשים בעניין הפנסיה</w:t>
      </w:r>
    </w:p>
    <w:p w14:paraId="4047B2BA" w14:textId="6001F1A4" w:rsidR="00E02E02" w:rsidRPr="0055062F" w:rsidRDefault="00E02E02">
      <w:pPr>
        <w:pStyle w:val="af"/>
        <w:numPr>
          <w:ilvl w:val="1"/>
          <w:numId w:val="18"/>
        </w:numPr>
        <w:spacing w:after="240"/>
        <w:rPr>
          <w:ins w:id="4953" w:author="אביה שקורי" w:date="2021-12-02T12:41:00Z"/>
          <w:rFonts w:ascii="David" w:hAnsi="David" w:cs="David"/>
          <w:b/>
          <w:bCs/>
          <w:sz w:val="24"/>
          <w:szCs w:val="24"/>
          <w:u w:val="single"/>
          <w:rPrChange w:id="4954" w:author="אופיר טל" w:date="2021-12-14T14:10:00Z">
            <w:rPr>
              <w:ins w:id="4955" w:author="אביה שקורי" w:date="2021-12-02T12:41:00Z"/>
            </w:rPr>
          </w:rPrChange>
        </w:rPr>
        <w:pPrChange w:id="4956" w:author="אופיר טל" w:date="2021-12-14T14:08:00Z">
          <w:pPr>
            <w:pStyle w:val="af"/>
            <w:numPr>
              <w:ilvl w:val="1"/>
              <w:numId w:val="18"/>
            </w:numPr>
            <w:ind w:left="644" w:hanging="360"/>
          </w:pPr>
        </w:pPrChange>
      </w:pPr>
      <w:ins w:id="4957" w:author="אביה שקורי" w:date="2021-12-02T12:57:00Z">
        <w:del w:id="4958" w:author="אופיר טל" w:date="2021-12-14T14:10:00Z">
          <w:r w:rsidRPr="0055062F" w:rsidDel="0055062F">
            <w:rPr>
              <w:rFonts w:ascii="David" w:hAnsi="David" w:cs="David" w:hint="eastAsia"/>
              <w:b/>
              <w:bCs/>
              <w:sz w:val="24"/>
              <w:szCs w:val="24"/>
              <w:u w:val="single"/>
              <w:rtl/>
              <w:rPrChange w:id="4959" w:author="אופיר טל" w:date="2021-12-14T14:10:00Z">
                <w:rPr>
                  <w:rFonts w:hint="eastAsia"/>
                  <w:b/>
                  <w:bCs/>
                  <w:rtl/>
                </w:rPr>
              </w:rPrChange>
            </w:rPr>
            <w:delText>המחלוקת</w:delText>
          </w:r>
          <w:r w:rsidRPr="0055062F" w:rsidDel="0055062F">
            <w:rPr>
              <w:rFonts w:ascii="David" w:hAnsi="David" w:cs="David"/>
              <w:b/>
              <w:bCs/>
              <w:sz w:val="24"/>
              <w:szCs w:val="24"/>
              <w:u w:val="single"/>
              <w:rtl/>
              <w:rPrChange w:id="4960" w:author="אופיר טל" w:date="2021-12-14T14:10:00Z">
                <w:rPr>
                  <w:b/>
                  <w:bCs/>
                  <w:rtl/>
                </w:rPr>
              </w:rPrChange>
            </w:rPr>
            <w:delText xml:space="preserve"> </w:delText>
          </w:r>
          <w:r w:rsidRPr="0055062F" w:rsidDel="0055062F">
            <w:rPr>
              <w:rFonts w:ascii="David" w:hAnsi="David" w:cs="David" w:hint="eastAsia"/>
              <w:b/>
              <w:bCs/>
              <w:sz w:val="24"/>
              <w:szCs w:val="24"/>
              <w:u w:val="single"/>
              <w:rtl/>
              <w:rPrChange w:id="4961" w:author="אופיר טל" w:date="2021-12-14T14:10:00Z">
                <w:rPr>
                  <w:rFonts w:hint="eastAsia"/>
                  <w:b/>
                  <w:bCs/>
                  <w:rtl/>
                </w:rPr>
              </w:rPrChange>
            </w:rPr>
            <w:delText>לעניין</w:delText>
          </w:r>
          <w:r w:rsidRPr="0055062F" w:rsidDel="0055062F">
            <w:rPr>
              <w:rFonts w:ascii="David" w:hAnsi="David" w:cs="David"/>
              <w:b/>
              <w:bCs/>
              <w:sz w:val="24"/>
              <w:szCs w:val="24"/>
              <w:u w:val="single"/>
              <w:rtl/>
              <w:rPrChange w:id="4962" w:author="אופיר טל" w:date="2021-12-14T14:10:00Z">
                <w:rPr>
                  <w:b/>
                  <w:bCs/>
                  <w:rtl/>
                </w:rPr>
              </w:rPrChange>
            </w:rPr>
            <w:delText xml:space="preserve"> </w:delText>
          </w:r>
          <w:r w:rsidRPr="0055062F" w:rsidDel="0055062F">
            <w:rPr>
              <w:rFonts w:ascii="David" w:hAnsi="David" w:cs="David" w:hint="eastAsia"/>
              <w:b/>
              <w:bCs/>
              <w:sz w:val="24"/>
              <w:szCs w:val="24"/>
              <w:u w:val="single"/>
              <w:rtl/>
              <w:rPrChange w:id="4963" w:author="אופיר טל" w:date="2021-12-14T14:10:00Z">
                <w:rPr>
                  <w:rFonts w:hint="eastAsia"/>
                  <w:b/>
                  <w:bCs/>
                  <w:rtl/>
                </w:rPr>
              </w:rPrChange>
            </w:rPr>
            <w:delText>ה</w:delText>
          </w:r>
        </w:del>
      </w:ins>
      <w:ins w:id="4964" w:author="אביה שקורי" w:date="2021-12-02T12:41:00Z">
        <w:del w:id="4965" w:author="אופיר טל" w:date="2021-12-14T14:10:00Z">
          <w:r w:rsidR="00B72CE5" w:rsidRPr="0055062F" w:rsidDel="0055062F">
            <w:rPr>
              <w:rFonts w:ascii="David" w:hAnsi="David" w:cs="David" w:hint="eastAsia"/>
              <w:b/>
              <w:bCs/>
              <w:sz w:val="24"/>
              <w:szCs w:val="24"/>
              <w:u w:val="single"/>
              <w:rtl/>
              <w:rPrChange w:id="4966" w:author="אופיר טל" w:date="2021-12-14T14:10:00Z">
                <w:rPr>
                  <w:rFonts w:hint="eastAsia"/>
                  <w:rtl/>
                </w:rPr>
              </w:rPrChange>
            </w:rPr>
            <w:delText>סמכות</w:delText>
          </w:r>
          <w:r w:rsidR="00B72CE5" w:rsidRPr="0055062F" w:rsidDel="0055062F">
            <w:rPr>
              <w:rFonts w:ascii="David" w:hAnsi="David" w:cs="David"/>
              <w:b/>
              <w:bCs/>
              <w:sz w:val="24"/>
              <w:szCs w:val="24"/>
              <w:u w:val="single"/>
              <w:rtl/>
              <w:rPrChange w:id="4967" w:author="אופיר טל" w:date="2021-12-14T14:10:00Z">
                <w:rPr>
                  <w:rtl/>
                </w:rPr>
              </w:rPrChange>
            </w:rPr>
            <w:delText xml:space="preserve"> לקביעת נוסחת חישוב </w:delText>
          </w:r>
        </w:del>
      </w:ins>
      <w:ins w:id="4968" w:author="אביה שקורי" w:date="2021-12-02T12:57:00Z">
        <w:del w:id="4969" w:author="אופיר טל" w:date="2021-12-14T14:10:00Z">
          <w:r w:rsidRPr="0055062F" w:rsidDel="0055062F">
            <w:rPr>
              <w:rFonts w:ascii="David" w:hAnsi="David" w:cs="David" w:hint="eastAsia"/>
              <w:b/>
              <w:bCs/>
              <w:sz w:val="24"/>
              <w:szCs w:val="24"/>
              <w:u w:val="single"/>
              <w:rtl/>
              <w:rPrChange w:id="4970" w:author="אופיר טל" w:date="2021-12-14T14:10:00Z">
                <w:rPr>
                  <w:rFonts w:hint="eastAsia"/>
                  <w:b/>
                  <w:bCs/>
                  <w:rtl/>
                </w:rPr>
              </w:rPrChange>
            </w:rPr>
            <w:delText>הגמלה</w:delText>
          </w:r>
        </w:del>
      </w:ins>
      <w:ins w:id="4971" w:author="אופיר טל" w:date="2021-12-14T14:10:00Z">
        <w:r w:rsidR="0055062F" w:rsidRPr="0055062F">
          <w:rPr>
            <w:rFonts w:ascii="David" w:hAnsi="David" w:cs="David" w:hint="eastAsia"/>
            <w:b/>
            <w:bCs/>
            <w:sz w:val="24"/>
            <w:szCs w:val="24"/>
            <w:u w:val="single"/>
            <w:rtl/>
            <w:rPrChange w:id="4972" w:author="אופיר טל" w:date="2021-12-14T14:10:00Z">
              <w:rPr>
                <w:rFonts w:ascii="David" w:hAnsi="David" w:cs="David" w:hint="eastAsia"/>
                <w:b/>
                <w:bCs/>
                <w:sz w:val="24"/>
                <w:szCs w:val="24"/>
                <w:rtl/>
              </w:rPr>
            </w:rPrChange>
          </w:rPr>
          <w:t>הסמכות</w:t>
        </w:r>
        <w:r w:rsidR="0055062F" w:rsidRPr="0055062F">
          <w:rPr>
            <w:rFonts w:ascii="David" w:hAnsi="David" w:cs="David"/>
            <w:b/>
            <w:bCs/>
            <w:sz w:val="24"/>
            <w:szCs w:val="24"/>
            <w:u w:val="single"/>
            <w:rtl/>
            <w:rPrChange w:id="4973" w:author="אופיר טל" w:date="2021-12-14T14:10:00Z">
              <w:rPr>
                <w:rFonts w:ascii="David" w:hAnsi="David" w:cs="David"/>
                <w:b/>
                <w:bCs/>
                <w:sz w:val="24"/>
                <w:szCs w:val="24"/>
                <w:rtl/>
              </w:rPr>
            </w:rPrChange>
          </w:rPr>
          <w:t xml:space="preserve"> לקביעת נוסחת </w:t>
        </w:r>
        <w:r w:rsidR="0055062F" w:rsidRPr="0055062F">
          <w:rPr>
            <w:rFonts w:ascii="David" w:hAnsi="David" w:cs="David" w:hint="eastAsia"/>
            <w:b/>
            <w:bCs/>
            <w:sz w:val="24"/>
            <w:szCs w:val="24"/>
            <w:u w:val="single"/>
            <w:rtl/>
            <w:rPrChange w:id="4974" w:author="אופיר טל" w:date="2021-12-14T14:10:00Z">
              <w:rPr>
                <w:rFonts w:ascii="David" w:hAnsi="David" w:cs="David" w:hint="eastAsia"/>
                <w:b/>
                <w:bCs/>
                <w:sz w:val="24"/>
                <w:szCs w:val="24"/>
                <w:rtl/>
              </w:rPr>
            </w:rPrChange>
          </w:rPr>
          <w:t>הגימלה</w:t>
        </w:r>
      </w:ins>
    </w:p>
    <w:p w14:paraId="296CFD78" w14:textId="15D898A4" w:rsidR="0055062F" w:rsidRPr="0055062F" w:rsidRDefault="0055062F" w:rsidP="00B86B04">
      <w:pPr>
        <w:pStyle w:val="11"/>
        <w:numPr>
          <w:ilvl w:val="0"/>
          <w:numId w:val="60"/>
        </w:numPr>
        <w:tabs>
          <w:tab w:val="left" w:pos="1160"/>
        </w:tabs>
        <w:spacing w:before="0" w:after="240" w:line="360" w:lineRule="auto"/>
        <w:rPr>
          <w:ins w:id="4975" w:author="אופיר טל" w:date="2021-12-14T14:10:00Z"/>
          <w:rFonts w:ascii="Arial" w:hAnsi="Arial"/>
          <w:sz w:val="22"/>
          <w:u w:val="single"/>
          <w:rPrChange w:id="4976" w:author="אופיר טל" w:date="2021-12-14T14:10:00Z">
            <w:rPr>
              <w:ins w:id="4977" w:author="אופיר טל" w:date="2021-12-14T14:10:00Z"/>
              <w:rFonts w:ascii="Arial" w:hAnsi="Arial"/>
              <w:sz w:val="22"/>
            </w:rPr>
          </w:rPrChange>
        </w:rPr>
      </w:pPr>
      <w:ins w:id="4978" w:author="אופיר טל" w:date="2021-12-14T14:10:00Z">
        <w:r w:rsidRPr="0055062F">
          <w:rPr>
            <w:rFonts w:ascii="Arial" w:hAnsi="Arial" w:hint="eastAsia"/>
            <w:sz w:val="22"/>
            <w:u w:val="single"/>
            <w:rtl/>
            <w:rPrChange w:id="4979" w:author="אופיר טל" w:date="2021-12-14T14:10:00Z">
              <w:rPr>
                <w:rFonts w:ascii="Arial" w:hAnsi="Arial" w:hint="eastAsia"/>
                <w:sz w:val="22"/>
                <w:rtl/>
              </w:rPr>
            </w:rPrChange>
          </w:rPr>
          <w:t>סעד</w:t>
        </w:r>
        <w:r w:rsidRPr="0055062F">
          <w:rPr>
            <w:rFonts w:ascii="Arial" w:hAnsi="Arial"/>
            <w:sz w:val="22"/>
            <w:u w:val="single"/>
            <w:rtl/>
            <w:rPrChange w:id="4980" w:author="אופיר טל" w:date="2021-12-14T14:10:00Z">
              <w:rPr>
                <w:rFonts w:ascii="Arial" w:hAnsi="Arial"/>
                <w:sz w:val="22"/>
                <w:rtl/>
              </w:rPr>
            </w:rPrChange>
          </w:rPr>
          <w:t xml:space="preserve"> ראשי – תביעה מול נציבות שירות המדינה</w:t>
        </w:r>
      </w:ins>
    </w:p>
    <w:p w14:paraId="45F467F2" w14:textId="2AE64FDF" w:rsidR="00A03534" w:rsidRDefault="0055062F">
      <w:pPr>
        <w:pStyle w:val="11"/>
        <w:tabs>
          <w:tab w:val="left" w:pos="1160"/>
        </w:tabs>
        <w:spacing w:before="0" w:after="240" w:line="360" w:lineRule="auto"/>
        <w:ind w:left="360" w:firstLine="0"/>
        <w:rPr>
          <w:ins w:id="4981" w:author="אביה שקורי" w:date="2021-12-02T14:39:00Z"/>
          <w:rFonts w:ascii="Arial" w:hAnsi="Arial"/>
          <w:sz w:val="22"/>
        </w:rPr>
        <w:pPrChange w:id="4982" w:author="Shimon" w:date="2022-01-05T17:24:00Z">
          <w:pPr>
            <w:pStyle w:val="11"/>
            <w:numPr>
              <w:numId w:val="48"/>
            </w:numPr>
            <w:tabs>
              <w:tab w:val="num" w:pos="502"/>
              <w:tab w:val="left" w:pos="1160"/>
            </w:tabs>
            <w:spacing w:before="0" w:after="240" w:line="360" w:lineRule="auto"/>
            <w:ind w:left="502" w:right="360" w:hanging="360"/>
          </w:pPr>
        </w:pPrChange>
      </w:pPr>
      <w:ins w:id="4983" w:author="אופיר טל" w:date="2021-12-14T14:10:00Z">
        <w:r>
          <w:rPr>
            <w:rFonts w:ascii="Arial" w:hAnsi="Arial" w:hint="cs"/>
            <w:sz w:val="22"/>
            <w:rtl/>
          </w:rPr>
          <w:t>התובע יטען כי</w:t>
        </w:r>
      </w:ins>
      <w:ins w:id="4984" w:author="אופיר טל" w:date="2021-12-14T14:11:00Z">
        <w:r>
          <w:rPr>
            <w:rFonts w:ascii="Arial" w:hAnsi="Arial" w:hint="cs"/>
            <w:sz w:val="22"/>
            <w:rtl/>
          </w:rPr>
          <w:t xml:space="preserve"> </w:t>
        </w:r>
      </w:ins>
      <w:ins w:id="4985" w:author="אביה שקורי" w:date="2021-12-02T12:51:00Z">
        <w:r w:rsidR="00E02E02" w:rsidRPr="00E02E02">
          <w:rPr>
            <w:rFonts w:ascii="Arial" w:hAnsi="Arial" w:hint="eastAsia"/>
            <w:sz w:val="22"/>
            <w:rtl/>
            <w:rPrChange w:id="4986" w:author="אביה שקורי" w:date="2021-12-02T12:51:00Z">
              <w:rPr>
                <w:rFonts w:hint="eastAsia"/>
                <w:rtl/>
              </w:rPr>
            </w:rPrChange>
          </w:rPr>
          <w:t>הסמכות</w:t>
        </w:r>
        <w:r w:rsidR="00E02E02" w:rsidRPr="00E02E02">
          <w:rPr>
            <w:rFonts w:ascii="Arial" w:hAnsi="Arial"/>
            <w:sz w:val="22"/>
            <w:rtl/>
            <w:rPrChange w:id="4987" w:author="אביה שקורי" w:date="2021-12-02T12:51:00Z">
              <w:rPr>
                <w:rtl/>
              </w:rPr>
            </w:rPrChange>
          </w:rPr>
          <w:t xml:space="preserve"> </w:t>
        </w:r>
      </w:ins>
      <w:ins w:id="4988" w:author="אביה שקורי" w:date="2021-12-02T12:53:00Z">
        <w:r w:rsidR="00E02E02">
          <w:rPr>
            <w:rFonts w:ascii="Arial" w:hAnsi="Arial" w:hint="cs"/>
            <w:sz w:val="22"/>
            <w:rtl/>
          </w:rPr>
          <w:t>ל</w:t>
        </w:r>
      </w:ins>
      <w:ins w:id="4989" w:author="אביה שקורי" w:date="2021-12-02T12:51:00Z">
        <w:r w:rsidR="00E02E02" w:rsidRPr="00E02E02">
          <w:rPr>
            <w:rFonts w:ascii="Arial" w:hAnsi="Arial" w:hint="eastAsia"/>
            <w:sz w:val="22"/>
            <w:rtl/>
            <w:rPrChange w:id="4990" w:author="אביה שקורי" w:date="2021-12-02T12:51:00Z">
              <w:rPr>
                <w:rFonts w:hint="eastAsia"/>
                <w:rtl/>
              </w:rPr>
            </w:rPrChange>
          </w:rPr>
          <w:t>עניין</w:t>
        </w:r>
        <w:r w:rsidR="00E02E02" w:rsidRPr="00E02E02">
          <w:rPr>
            <w:rFonts w:ascii="Arial" w:hAnsi="Arial"/>
            <w:sz w:val="22"/>
            <w:rtl/>
            <w:rPrChange w:id="4991" w:author="אביה שקורי" w:date="2021-12-02T12:51:00Z">
              <w:rPr>
                <w:rtl/>
              </w:rPr>
            </w:rPrChange>
          </w:rPr>
          <w:t xml:space="preserve"> חישוב </w:t>
        </w:r>
        <w:r w:rsidR="00E02E02" w:rsidRPr="00E02E02">
          <w:rPr>
            <w:rFonts w:ascii="Arial" w:hAnsi="Arial" w:hint="eastAsia"/>
            <w:sz w:val="22"/>
            <w:rtl/>
            <w:rPrChange w:id="4992" w:author="אביה שקורי" w:date="2021-12-02T12:51:00Z">
              <w:rPr>
                <w:rFonts w:hint="eastAsia"/>
                <w:rtl/>
              </w:rPr>
            </w:rPrChange>
          </w:rPr>
          <w:t>ג</w:t>
        </w:r>
      </w:ins>
      <w:ins w:id="4993" w:author="אביה שקורי" w:date="2021-12-02T12:53:00Z">
        <w:r w:rsidR="00E02E02">
          <w:rPr>
            <w:rFonts w:ascii="Arial" w:hAnsi="Arial" w:hint="cs"/>
            <w:sz w:val="22"/>
            <w:rtl/>
          </w:rPr>
          <w:t>י</w:t>
        </w:r>
      </w:ins>
      <w:ins w:id="4994" w:author="אביה שקורי" w:date="2021-12-02T12:51:00Z">
        <w:r w:rsidR="00E02E02" w:rsidRPr="00E02E02">
          <w:rPr>
            <w:rFonts w:ascii="Arial" w:hAnsi="Arial" w:hint="eastAsia"/>
            <w:sz w:val="22"/>
            <w:rtl/>
            <w:rPrChange w:id="4995" w:author="אביה שקורי" w:date="2021-12-02T12:51:00Z">
              <w:rPr>
                <w:rFonts w:hint="eastAsia"/>
                <w:rtl/>
              </w:rPr>
            </w:rPrChange>
          </w:rPr>
          <w:t>מלתו</w:t>
        </w:r>
        <w:r w:rsidR="00E02E02" w:rsidRPr="00E02E02">
          <w:rPr>
            <w:rFonts w:ascii="Arial" w:hAnsi="Arial"/>
            <w:sz w:val="22"/>
            <w:rtl/>
            <w:rPrChange w:id="4996" w:author="אביה שקורי" w:date="2021-12-02T12:51:00Z">
              <w:rPr>
                <w:rtl/>
              </w:rPr>
            </w:rPrChange>
          </w:rPr>
          <w:t xml:space="preserve"> של המערער נתונה בידי</w:t>
        </w:r>
      </w:ins>
      <w:ins w:id="4997" w:author="אביה שקורי" w:date="2021-12-02T12:53:00Z">
        <w:r w:rsidR="00E02E02">
          <w:rPr>
            <w:rFonts w:ascii="Arial" w:hAnsi="Arial" w:hint="cs"/>
            <w:sz w:val="22"/>
            <w:rtl/>
          </w:rPr>
          <w:t xml:space="preserve"> נציב</w:t>
        </w:r>
      </w:ins>
      <w:ins w:id="4998" w:author="אביה שקורי" w:date="2021-12-02T12:54:00Z">
        <w:r w:rsidR="00E02E02">
          <w:rPr>
            <w:rFonts w:ascii="Arial" w:hAnsi="Arial" w:hint="cs"/>
            <w:sz w:val="22"/>
            <w:rtl/>
          </w:rPr>
          <w:t xml:space="preserve">ות </w:t>
        </w:r>
        <w:r w:rsidR="00E02E02" w:rsidRPr="00A35B76">
          <w:rPr>
            <w:rFonts w:ascii="Arial" w:hAnsi="Arial" w:hint="cs"/>
            <w:sz w:val="22"/>
            <w:rtl/>
          </w:rPr>
          <w:t>שירות המדינה</w:t>
        </w:r>
      </w:ins>
      <w:ins w:id="4999" w:author="אביה שקורי" w:date="2021-12-08T12:15:00Z">
        <w:r w:rsidR="00BC0D34" w:rsidRPr="0055062F">
          <w:rPr>
            <w:rtl/>
            <w:rPrChange w:id="5000" w:author="אופיר טל" w:date="2021-12-14T14:16:00Z">
              <w:rPr>
                <w:b/>
                <w:bCs/>
                <w:rtl/>
              </w:rPr>
            </w:rPrChange>
          </w:rPr>
          <w:t xml:space="preserve">, </w:t>
        </w:r>
      </w:ins>
      <w:ins w:id="5001" w:author="אופיר טל" w:date="2021-12-14T14:16:00Z">
        <w:r w:rsidRPr="0055062F">
          <w:rPr>
            <w:rFonts w:hint="eastAsia"/>
            <w:rtl/>
            <w:rPrChange w:id="5002" w:author="אופיר טל" w:date="2021-12-14T14:16:00Z">
              <w:rPr>
                <w:rFonts w:hint="eastAsia"/>
                <w:b/>
                <w:bCs/>
                <w:rtl/>
              </w:rPr>
            </w:rPrChange>
          </w:rPr>
          <w:t>אשר</w:t>
        </w:r>
        <w:r w:rsidRPr="0055062F">
          <w:rPr>
            <w:rtl/>
            <w:rPrChange w:id="5003" w:author="אופיר טל" w:date="2021-12-14T14:16:00Z">
              <w:rPr>
                <w:b/>
                <w:bCs/>
                <w:rtl/>
              </w:rPr>
            </w:rPrChange>
          </w:rPr>
          <w:t xml:space="preserve"> גם חישבה אותה בפועל, וזאת </w:t>
        </w:r>
      </w:ins>
      <w:ins w:id="5004" w:author="אביה שקורי" w:date="2021-12-02T14:43:00Z">
        <w:r w:rsidR="00A03534" w:rsidRPr="00A35B76">
          <w:rPr>
            <w:rFonts w:ascii="Arial" w:hAnsi="Arial" w:hint="cs"/>
            <w:sz w:val="22"/>
            <w:rtl/>
          </w:rPr>
          <w:t xml:space="preserve">בהתחשב </w:t>
        </w:r>
      </w:ins>
      <w:ins w:id="5005" w:author="אופיר טל" w:date="2021-12-14T14:16:00Z">
        <w:r w:rsidRPr="0055062F">
          <w:rPr>
            <w:rFonts w:ascii="Arial" w:hAnsi="Arial" w:hint="eastAsia"/>
            <w:sz w:val="22"/>
            <w:rtl/>
          </w:rPr>
          <w:t>ב</w:t>
        </w:r>
      </w:ins>
      <w:ins w:id="5006" w:author="אביה שקורי" w:date="2021-12-02T14:43:00Z">
        <w:del w:id="5007" w:author="אופיר טל" w:date="2021-12-14T14:16:00Z">
          <w:r w:rsidR="00A03534" w:rsidRPr="0055062F" w:rsidDel="0055062F">
            <w:rPr>
              <w:rFonts w:ascii="Arial" w:hAnsi="Arial" w:hint="eastAsia"/>
              <w:sz w:val="22"/>
              <w:rtl/>
            </w:rPr>
            <w:delText>ל</w:delText>
          </w:r>
        </w:del>
        <w:r w:rsidR="00A03534" w:rsidRPr="0055062F">
          <w:rPr>
            <w:rFonts w:ascii="Arial" w:hAnsi="Arial" w:hint="eastAsia"/>
            <w:sz w:val="22"/>
            <w:rtl/>
          </w:rPr>
          <w:t>התנהלותן</w:t>
        </w:r>
        <w:r w:rsidR="00A03534" w:rsidRPr="0055062F">
          <w:rPr>
            <w:rFonts w:ascii="Arial" w:hAnsi="Arial"/>
            <w:sz w:val="22"/>
            <w:rtl/>
          </w:rPr>
          <w:t xml:space="preserve"> </w:t>
        </w:r>
        <w:r w:rsidR="00A03534" w:rsidRPr="0055062F">
          <w:rPr>
            <w:rFonts w:ascii="Arial" w:hAnsi="Arial" w:hint="eastAsia"/>
            <w:sz w:val="22"/>
            <w:rtl/>
          </w:rPr>
          <w:t>של</w:t>
        </w:r>
        <w:r w:rsidR="00A03534" w:rsidRPr="0055062F">
          <w:rPr>
            <w:rFonts w:ascii="Arial" w:hAnsi="Arial"/>
            <w:sz w:val="22"/>
            <w:rtl/>
          </w:rPr>
          <w:t xml:space="preserve"> </w:t>
        </w:r>
        <w:r w:rsidR="00A03534" w:rsidRPr="0055062F">
          <w:rPr>
            <w:rFonts w:ascii="Arial" w:hAnsi="Arial" w:hint="eastAsia"/>
            <w:sz w:val="22"/>
            <w:rtl/>
          </w:rPr>
          <w:t>הנתבעות</w:t>
        </w:r>
        <w:del w:id="5008" w:author="Shimon" w:date="2022-01-05T17:24:00Z">
          <w:r w:rsidR="00A03534" w:rsidRPr="0055062F" w:rsidDel="00CD2677">
            <w:rPr>
              <w:rFonts w:ascii="Arial" w:hAnsi="Arial"/>
              <w:sz w:val="22"/>
              <w:rtl/>
            </w:rPr>
            <w:delText xml:space="preserve"> </w:delText>
          </w:r>
          <w:r w:rsidR="00A03534" w:rsidRPr="0055062F" w:rsidDel="00CD2677">
            <w:rPr>
              <w:rFonts w:ascii="Arial" w:hAnsi="Arial" w:hint="eastAsia"/>
              <w:sz w:val="22"/>
              <w:rtl/>
            </w:rPr>
            <w:delText>לעניין</w:delText>
          </w:r>
          <w:r w:rsidR="00A03534" w:rsidRPr="0055062F" w:rsidDel="00CD2677">
            <w:rPr>
              <w:rFonts w:ascii="Arial" w:hAnsi="Arial"/>
              <w:sz w:val="22"/>
              <w:rtl/>
            </w:rPr>
            <w:delText xml:space="preserve"> </w:delText>
          </w:r>
          <w:r w:rsidR="00A03534" w:rsidRPr="0055062F" w:rsidDel="00CD2677">
            <w:rPr>
              <w:rFonts w:ascii="Arial" w:hAnsi="Arial" w:hint="eastAsia"/>
              <w:sz w:val="22"/>
              <w:rtl/>
            </w:rPr>
            <w:delText>הסמכות</w:delText>
          </w:r>
        </w:del>
      </w:ins>
      <w:ins w:id="5009" w:author="אביה שקורי" w:date="2021-12-02T14:46:00Z">
        <w:r w:rsidR="00666974" w:rsidRPr="0055062F">
          <w:rPr>
            <w:rFonts w:ascii="Arial" w:hAnsi="Arial"/>
            <w:sz w:val="22"/>
            <w:rtl/>
          </w:rPr>
          <w:t>,</w:t>
        </w:r>
      </w:ins>
      <w:ins w:id="5010" w:author="אביה שקורי" w:date="2021-12-02T14:43:00Z">
        <w:r w:rsidR="00A03534" w:rsidRPr="0055062F">
          <w:rPr>
            <w:rFonts w:ascii="Arial" w:hAnsi="Arial"/>
            <w:sz w:val="22"/>
            <w:rtl/>
          </w:rPr>
          <w:t xml:space="preserve"> כפי שפורט לעיל</w:t>
        </w:r>
        <w:del w:id="5011" w:author="אופיר טל" w:date="2021-12-14T14:16:00Z">
          <w:r w:rsidR="00A03534" w:rsidRPr="0055062F" w:rsidDel="0055062F">
            <w:rPr>
              <w:rFonts w:ascii="Arial" w:hAnsi="Arial"/>
              <w:sz w:val="22"/>
              <w:rtl/>
            </w:rPr>
            <w:delText xml:space="preserve"> </w:delText>
          </w:r>
        </w:del>
        <w:r w:rsidR="00A03534" w:rsidRPr="0055062F">
          <w:rPr>
            <w:rFonts w:ascii="Arial" w:hAnsi="Arial"/>
            <w:sz w:val="22"/>
            <w:rtl/>
          </w:rPr>
          <w:t>.</w:t>
        </w:r>
      </w:ins>
      <w:ins w:id="5012" w:author="אופיר טל" w:date="2021-12-14T14:16:00Z">
        <w:r>
          <w:rPr>
            <w:rFonts w:ascii="Arial" w:hAnsi="Arial" w:hint="cs"/>
            <w:sz w:val="22"/>
            <w:rtl/>
          </w:rPr>
          <w:t xml:space="preserve"> למען הנוחות ישוב התובע ויבהיר כי:</w:t>
        </w:r>
      </w:ins>
      <w:ins w:id="5013" w:author="Shimon" w:date="2021-12-29T16:44:00Z">
        <w:r w:rsidR="00B56E13">
          <w:rPr>
            <w:rFonts w:ascii="Arial" w:hAnsi="Arial" w:hint="cs"/>
            <w:sz w:val="22"/>
            <w:rtl/>
          </w:rPr>
          <w:t xml:space="preserve"> </w:t>
        </w:r>
      </w:ins>
      <w:ins w:id="5014" w:author="אביה שקורי" w:date="2021-12-02T14:43:00Z">
        <w:del w:id="5015" w:author="Shimon" w:date="2021-12-29T16:44:00Z">
          <w:r w:rsidR="00A03534" w:rsidDel="00B56E13">
            <w:rPr>
              <w:rFonts w:ascii="Arial" w:hAnsi="Arial" w:hint="cs"/>
              <w:sz w:val="22"/>
              <w:rtl/>
            </w:rPr>
            <w:delText xml:space="preserve"> </w:delText>
          </w:r>
        </w:del>
      </w:ins>
    </w:p>
    <w:p w14:paraId="2A97A252" w14:textId="6CE1B8A7" w:rsidR="00446D6E" w:rsidRDefault="00E02E02">
      <w:pPr>
        <w:pStyle w:val="11"/>
        <w:numPr>
          <w:ilvl w:val="1"/>
          <w:numId w:val="60"/>
        </w:numPr>
        <w:tabs>
          <w:tab w:val="left" w:pos="1160"/>
        </w:tabs>
        <w:spacing w:before="0" w:after="240" w:line="360" w:lineRule="auto"/>
        <w:ind w:left="1160" w:hanging="630"/>
        <w:rPr>
          <w:ins w:id="5016" w:author="אביה שקורי" w:date="2021-12-08T16:26:00Z"/>
          <w:rFonts w:ascii="Arial" w:hAnsi="Arial"/>
          <w:sz w:val="22"/>
        </w:rPr>
        <w:pPrChange w:id="5017" w:author="Shimon" w:date="2022-01-04T16:10:00Z">
          <w:pPr>
            <w:pStyle w:val="11"/>
            <w:numPr>
              <w:ilvl w:val="1"/>
              <w:numId w:val="51"/>
            </w:numPr>
            <w:tabs>
              <w:tab w:val="left" w:pos="1160"/>
            </w:tabs>
            <w:spacing w:before="0" w:after="240" w:line="360" w:lineRule="auto"/>
            <w:ind w:left="1160" w:right="792" w:hanging="630"/>
          </w:pPr>
        </w:pPrChange>
      </w:pPr>
      <w:ins w:id="5018" w:author="אביה שקורי" w:date="2021-12-02T12:51:00Z">
        <w:r w:rsidRPr="00E02E02">
          <w:rPr>
            <w:rFonts w:ascii="Arial" w:hAnsi="Arial" w:hint="eastAsia"/>
            <w:sz w:val="22"/>
            <w:rtl/>
            <w:rPrChange w:id="5019" w:author="אביה שקורי" w:date="2021-12-02T12:51:00Z">
              <w:rPr>
                <w:rFonts w:hint="eastAsia"/>
                <w:rtl/>
              </w:rPr>
            </w:rPrChange>
          </w:rPr>
          <w:lastRenderedPageBreak/>
          <w:t>הנציבות</w:t>
        </w:r>
        <w:r w:rsidRPr="00E02E02">
          <w:rPr>
            <w:rFonts w:ascii="Arial" w:hAnsi="Arial"/>
            <w:sz w:val="22"/>
            <w:rtl/>
            <w:rPrChange w:id="5020" w:author="אביה שקורי" w:date="2021-12-02T12:51:00Z">
              <w:rPr>
                <w:rtl/>
              </w:rPr>
            </w:rPrChange>
          </w:rPr>
          <w:t xml:space="preserve"> </w:t>
        </w:r>
      </w:ins>
      <w:ins w:id="5021" w:author="אביה שקורי" w:date="2021-12-02T12:58:00Z">
        <w:del w:id="5022" w:author="Shimon" w:date="2022-01-04T16:07:00Z">
          <w:r w:rsidDel="007914C1">
            <w:rPr>
              <w:rFonts w:ascii="Arial" w:hAnsi="Arial" w:hint="cs"/>
              <w:sz w:val="22"/>
              <w:rtl/>
            </w:rPr>
            <w:delText xml:space="preserve">ביצעה </w:delText>
          </w:r>
        </w:del>
      </w:ins>
      <w:ins w:id="5023" w:author="Shimon" w:date="2022-01-04T16:07:00Z">
        <w:r w:rsidR="007914C1">
          <w:rPr>
            <w:rFonts w:ascii="Arial" w:hAnsi="Arial" w:hint="cs"/>
            <w:sz w:val="22"/>
            <w:rtl/>
          </w:rPr>
          <w:t xml:space="preserve">ניסחה וקבעה </w:t>
        </w:r>
      </w:ins>
      <w:ins w:id="5024" w:author="אביה שקורי" w:date="2021-12-02T12:58:00Z">
        <w:r>
          <w:rPr>
            <w:rFonts w:ascii="Arial" w:hAnsi="Arial" w:hint="cs"/>
            <w:sz w:val="22"/>
            <w:rtl/>
          </w:rPr>
          <w:t>את אופן חישוב הגמלה</w:t>
        </w:r>
      </w:ins>
      <w:ins w:id="5025" w:author="Shimon" w:date="2022-01-04T16:08:00Z">
        <w:r w:rsidR="007914C1">
          <w:rPr>
            <w:rFonts w:ascii="Arial" w:hAnsi="Arial" w:hint="cs"/>
            <w:sz w:val="22"/>
            <w:rtl/>
          </w:rPr>
          <w:t xml:space="preserve"> ו</w:t>
        </w:r>
      </w:ins>
      <w:ins w:id="5026" w:author="Shimon" w:date="2022-01-04T16:07:00Z">
        <w:r w:rsidR="007914C1">
          <w:rPr>
            <w:rFonts w:ascii="Arial" w:hAnsi="Arial" w:hint="cs"/>
            <w:sz w:val="22"/>
            <w:rtl/>
          </w:rPr>
          <w:t xml:space="preserve">שיעורה </w:t>
        </w:r>
      </w:ins>
      <w:ins w:id="5027" w:author="אביה שקורי" w:date="2021-12-02T12:58:00Z">
        <w:del w:id="5028" w:author="Shimon" w:date="2022-01-04T16:07:00Z">
          <w:r w:rsidDel="007914C1">
            <w:rPr>
              <w:rFonts w:ascii="Arial" w:hAnsi="Arial" w:hint="cs"/>
              <w:sz w:val="22"/>
              <w:rtl/>
            </w:rPr>
            <w:delText xml:space="preserve"> </w:delText>
          </w:r>
        </w:del>
        <w:r>
          <w:rPr>
            <w:rFonts w:ascii="Arial" w:hAnsi="Arial" w:hint="cs"/>
            <w:sz w:val="22"/>
            <w:rtl/>
          </w:rPr>
          <w:t>ו</w:t>
        </w:r>
      </w:ins>
      <w:ins w:id="5029" w:author="אביה שקורי" w:date="2021-12-02T12:51:00Z">
        <w:r w:rsidRPr="00E02E02">
          <w:rPr>
            <w:rFonts w:ascii="Arial" w:hAnsi="Arial" w:hint="eastAsia"/>
            <w:sz w:val="22"/>
            <w:rtl/>
            <w:rPrChange w:id="5030" w:author="אביה שקורי" w:date="2021-12-02T12:51:00Z">
              <w:rPr>
                <w:rFonts w:hint="eastAsia"/>
                <w:rtl/>
              </w:rPr>
            </w:rPrChange>
          </w:rPr>
          <w:t>הורתה</w:t>
        </w:r>
        <w:r w:rsidRPr="00E02E02">
          <w:rPr>
            <w:rFonts w:ascii="Arial" w:hAnsi="Arial"/>
            <w:sz w:val="22"/>
            <w:rtl/>
            <w:rPrChange w:id="5031" w:author="אביה שקורי" w:date="2021-12-02T12:51:00Z">
              <w:rPr>
                <w:rtl/>
              </w:rPr>
            </w:rPrChange>
          </w:rPr>
          <w:t xml:space="preserve"> לממונה על </w:t>
        </w:r>
      </w:ins>
      <w:ins w:id="5032" w:author="אביה שקורי" w:date="2021-12-02T12:55:00Z">
        <w:r w:rsidRPr="00E02E02">
          <w:rPr>
            <w:rFonts w:ascii="Arial" w:hAnsi="Arial" w:hint="cs"/>
            <w:sz w:val="22"/>
            <w:rtl/>
          </w:rPr>
          <w:t>הגמלאות</w:t>
        </w:r>
      </w:ins>
      <w:ins w:id="5033" w:author="אביה שקורי" w:date="2021-12-02T12:51:00Z">
        <w:r w:rsidRPr="00E02E02">
          <w:rPr>
            <w:rFonts w:ascii="Arial" w:hAnsi="Arial"/>
            <w:sz w:val="22"/>
            <w:rtl/>
            <w:rPrChange w:id="5034" w:author="אביה שקורי" w:date="2021-12-02T12:51:00Z">
              <w:rPr>
                <w:rtl/>
              </w:rPr>
            </w:rPrChange>
          </w:rPr>
          <w:t xml:space="preserve"> </w:t>
        </w:r>
      </w:ins>
      <w:ins w:id="5035" w:author="אביה שקורי" w:date="2021-12-02T13:00:00Z">
        <w:del w:id="5036" w:author="Shimon" w:date="2022-01-04T16:10:00Z">
          <w:r w:rsidR="00C83E37" w:rsidDel="007914C1">
            <w:rPr>
              <w:rFonts w:ascii="Arial" w:hAnsi="Arial" w:hint="cs"/>
              <w:sz w:val="22"/>
              <w:rtl/>
            </w:rPr>
            <w:delText>מה</w:delText>
          </w:r>
        </w:del>
      </w:ins>
      <w:ins w:id="5037" w:author="Shimon" w:date="2022-01-04T16:10:00Z">
        <w:r w:rsidR="007914C1">
          <w:rPr>
            <w:rFonts w:ascii="Arial" w:hAnsi="Arial" w:hint="cs"/>
            <w:sz w:val="22"/>
            <w:rtl/>
          </w:rPr>
          <w:t xml:space="preserve"> </w:t>
        </w:r>
      </w:ins>
      <w:ins w:id="5038" w:author="אביה שקורי" w:date="2021-12-02T13:00:00Z">
        <w:r w:rsidR="00C83E37">
          <w:rPr>
            <w:rFonts w:ascii="Arial" w:hAnsi="Arial" w:hint="cs"/>
            <w:sz w:val="22"/>
            <w:rtl/>
          </w:rPr>
          <w:t xml:space="preserve"> </w:t>
        </w:r>
      </w:ins>
      <w:ins w:id="5039" w:author="Shimon" w:date="2022-01-04T16:08:00Z">
        <w:r w:rsidR="007914C1">
          <w:rPr>
            <w:rFonts w:ascii="Arial" w:hAnsi="Arial" w:hint="cs"/>
            <w:sz w:val="22"/>
            <w:rtl/>
          </w:rPr>
          <w:t xml:space="preserve"> </w:t>
        </w:r>
      </w:ins>
      <w:ins w:id="5040" w:author="אביה שקורי" w:date="2021-12-02T12:57:00Z">
        <w:del w:id="5041" w:author="Shimon" w:date="2022-01-04T16:08:00Z">
          <w:r w:rsidDel="007914C1">
            <w:rPr>
              <w:rFonts w:ascii="Arial" w:hAnsi="Arial" w:hint="cs"/>
              <w:sz w:val="22"/>
              <w:rtl/>
            </w:rPr>
            <w:delText xml:space="preserve">סכום </w:delText>
          </w:r>
        </w:del>
      </w:ins>
      <w:ins w:id="5042" w:author="Shimon" w:date="2022-01-04T16:09:00Z">
        <w:r w:rsidR="007914C1" w:rsidRPr="007914C1">
          <w:rPr>
            <w:rFonts w:ascii="Arial" w:hAnsi="Arial" w:hint="eastAsia"/>
            <w:sz w:val="22"/>
            <w:highlight w:val="yellow"/>
            <w:rtl/>
            <w:rPrChange w:id="5043" w:author="Shimon" w:date="2022-01-04T16:09:00Z">
              <w:rPr>
                <w:rFonts w:ascii="Arial" w:hAnsi="Arial" w:hint="eastAsia"/>
                <w:sz w:val="22"/>
                <w:rtl/>
              </w:rPr>
            </w:rPrChange>
          </w:rPr>
          <w:t>לא</w:t>
        </w:r>
        <w:r w:rsidR="007914C1" w:rsidRPr="007914C1">
          <w:rPr>
            <w:rFonts w:ascii="Arial" w:hAnsi="Arial"/>
            <w:sz w:val="22"/>
            <w:highlight w:val="yellow"/>
            <w:rtl/>
            <w:rPrChange w:id="5044" w:author="Shimon" w:date="2022-01-04T16:09:00Z">
              <w:rPr>
                <w:rFonts w:ascii="Arial" w:hAnsi="Arial"/>
                <w:sz w:val="22"/>
                <w:rtl/>
              </w:rPr>
            </w:rPrChange>
          </w:rPr>
          <w:t xml:space="preserve"> </w:t>
        </w:r>
        <w:r w:rsidR="007914C1" w:rsidRPr="007914C1">
          <w:rPr>
            <w:rFonts w:ascii="Arial" w:hAnsi="Arial" w:hint="eastAsia"/>
            <w:sz w:val="22"/>
            <w:highlight w:val="yellow"/>
            <w:rtl/>
            <w:rPrChange w:id="5045" w:author="Shimon" w:date="2022-01-04T16:09:00Z">
              <w:rPr>
                <w:rFonts w:ascii="Arial" w:hAnsi="Arial" w:hint="eastAsia"/>
                <w:sz w:val="22"/>
                <w:rtl/>
              </w:rPr>
            </w:rPrChange>
          </w:rPr>
          <w:t>מדויק</w:t>
        </w:r>
        <w:r w:rsidR="007914C1">
          <w:rPr>
            <w:rFonts w:ascii="Arial" w:hAnsi="Arial" w:hint="cs"/>
            <w:sz w:val="22"/>
            <w:rtl/>
          </w:rPr>
          <w:t>.</w:t>
        </w:r>
        <w:r w:rsidR="007914C1" w:rsidRPr="007914C1">
          <w:rPr>
            <w:rFonts w:ascii="Arial" w:hAnsi="Arial" w:hint="eastAsia"/>
            <w:sz w:val="22"/>
            <w:highlight w:val="yellow"/>
            <w:rtl/>
            <w:rPrChange w:id="5046" w:author="Shimon" w:date="2022-01-04T16:09:00Z">
              <w:rPr>
                <w:rFonts w:ascii="Arial" w:hAnsi="Arial" w:hint="eastAsia"/>
                <w:sz w:val="22"/>
                <w:rtl/>
              </w:rPr>
            </w:rPrChange>
          </w:rPr>
          <w:t>אין</w:t>
        </w:r>
        <w:r w:rsidR="007914C1" w:rsidRPr="007914C1">
          <w:rPr>
            <w:rFonts w:ascii="Arial" w:hAnsi="Arial"/>
            <w:sz w:val="22"/>
            <w:highlight w:val="yellow"/>
            <w:rtl/>
            <w:rPrChange w:id="5047" w:author="Shimon" w:date="2022-01-04T16:09:00Z">
              <w:rPr>
                <w:rFonts w:ascii="Arial" w:hAnsi="Arial"/>
                <w:sz w:val="22"/>
                <w:rtl/>
              </w:rPr>
            </w:rPrChange>
          </w:rPr>
          <w:t xml:space="preserve"> </w:t>
        </w:r>
        <w:r w:rsidR="007914C1" w:rsidRPr="007914C1">
          <w:rPr>
            <w:rFonts w:ascii="Arial" w:hAnsi="Arial" w:hint="eastAsia"/>
            <w:sz w:val="22"/>
            <w:highlight w:val="yellow"/>
            <w:rtl/>
            <w:rPrChange w:id="5048" w:author="Shimon" w:date="2022-01-04T16:09:00Z">
              <w:rPr>
                <w:rFonts w:ascii="Arial" w:hAnsi="Arial" w:hint="eastAsia"/>
                <w:sz w:val="22"/>
                <w:rtl/>
              </w:rPr>
            </w:rPrChange>
          </w:rPr>
          <w:t>סכום</w:t>
        </w:r>
        <w:r w:rsidR="007914C1" w:rsidRPr="007914C1">
          <w:rPr>
            <w:rFonts w:ascii="Arial" w:hAnsi="Arial"/>
            <w:sz w:val="22"/>
            <w:highlight w:val="yellow"/>
            <w:rtl/>
            <w:rPrChange w:id="5049" w:author="Shimon" w:date="2022-01-04T16:09:00Z">
              <w:rPr>
                <w:rFonts w:ascii="Arial" w:hAnsi="Arial"/>
                <w:sz w:val="22"/>
                <w:rtl/>
              </w:rPr>
            </w:rPrChange>
          </w:rPr>
          <w:t xml:space="preserve"> </w:t>
        </w:r>
        <w:r w:rsidR="007914C1" w:rsidRPr="007914C1">
          <w:rPr>
            <w:rFonts w:ascii="Arial" w:hAnsi="Arial" w:hint="eastAsia"/>
            <w:sz w:val="22"/>
            <w:highlight w:val="yellow"/>
            <w:rtl/>
            <w:rPrChange w:id="5050" w:author="Shimon" w:date="2022-01-04T16:09:00Z">
              <w:rPr>
                <w:rFonts w:ascii="Arial" w:hAnsi="Arial" w:hint="eastAsia"/>
                <w:sz w:val="22"/>
                <w:rtl/>
              </w:rPr>
            </w:rPrChange>
          </w:rPr>
          <w:t>בהנחיות</w:t>
        </w:r>
        <w:r w:rsidR="007914C1">
          <w:rPr>
            <w:rFonts w:ascii="Arial" w:hAnsi="Arial" w:hint="cs"/>
            <w:sz w:val="22"/>
            <w:rtl/>
          </w:rPr>
          <w:t xml:space="preserve"> </w:t>
        </w:r>
      </w:ins>
      <w:ins w:id="5051" w:author="אביה שקורי" w:date="2021-12-02T12:57:00Z">
        <w:r>
          <w:rPr>
            <w:rFonts w:ascii="Arial" w:hAnsi="Arial" w:hint="cs"/>
            <w:sz w:val="22"/>
            <w:rtl/>
          </w:rPr>
          <w:t xml:space="preserve">הגמלה </w:t>
        </w:r>
      </w:ins>
      <w:ins w:id="5052" w:author="אביה שקורי" w:date="2021-12-02T14:42:00Z">
        <w:r w:rsidR="00A03534">
          <w:rPr>
            <w:rFonts w:ascii="Arial" w:hAnsi="Arial" w:hint="cs"/>
            <w:sz w:val="22"/>
            <w:rtl/>
          </w:rPr>
          <w:t>שיש</w:t>
        </w:r>
      </w:ins>
      <w:ins w:id="5053" w:author="אביה שקורי" w:date="2021-12-02T12:51:00Z">
        <w:r w:rsidRPr="00E02E02">
          <w:rPr>
            <w:rFonts w:ascii="Arial" w:hAnsi="Arial"/>
            <w:sz w:val="22"/>
            <w:rtl/>
            <w:rPrChange w:id="5054" w:author="אביה שקורי" w:date="2021-12-02T12:51:00Z">
              <w:rPr>
                <w:rtl/>
              </w:rPr>
            </w:rPrChange>
          </w:rPr>
          <w:t xml:space="preserve"> לשלם ל</w:t>
        </w:r>
      </w:ins>
      <w:ins w:id="5055" w:author="אביה שקורי" w:date="2021-12-08T16:25:00Z">
        <w:r w:rsidR="00446D6E">
          <w:rPr>
            <w:rFonts w:ascii="Arial" w:hAnsi="Arial" w:hint="cs"/>
            <w:sz w:val="22"/>
            <w:rtl/>
          </w:rPr>
          <w:t>תובע</w:t>
        </w:r>
      </w:ins>
      <w:ins w:id="5056" w:author="אביה שקורי" w:date="2021-12-02T14:44:00Z">
        <w:r w:rsidR="00666974">
          <w:rPr>
            <w:rFonts w:ascii="Arial" w:hAnsi="Arial" w:hint="cs"/>
            <w:sz w:val="22"/>
            <w:rtl/>
          </w:rPr>
          <w:t>.</w:t>
        </w:r>
      </w:ins>
      <w:ins w:id="5057" w:author="אביה שקורי" w:date="2021-12-08T16:23:00Z">
        <w:r w:rsidR="00446D6E" w:rsidRPr="00446D6E">
          <w:rPr>
            <w:rFonts w:ascii="Arial" w:hAnsi="Arial" w:hint="cs"/>
            <w:sz w:val="22"/>
            <w:rtl/>
          </w:rPr>
          <w:t xml:space="preserve"> </w:t>
        </w:r>
      </w:ins>
    </w:p>
    <w:p w14:paraId="3FE4DBBD" w14:textId="716AA6BD" w:rsidR="00446D6E" w:rsidRDefault="00666974">
      <w:pPr>
        <w:pStyle w:val="11"/>
        <w:numPr>
          <w:ilvl w:val="1"/>
          <w:numId w:val="60"/>
        </w:numPr>
        <w:spacing w:before="0" w:after="240" w:line="360" w:lineRule="auto"/>
        <w:ind w:left="1160" w:hanging="630"/>
        <w:rPr>
          <w:ins w:id="5058" w:author="אביה שקורי" w:date="2021-12-08T16:22:00Z"/>
          <w:rFonts w:ascii="Arial" w:hAnsi="Arial"/>
          <w:sz w:val="22"/>
        </w:rPr>
        <w:pPrChange w:id="5059" w:author="Shimon" w:date="2022-01-05T17:25:00Z">
          <w:pPr>
            <w:pStyle w:val="11"/>
            <w:numPr>
              <w:ilvl w:val="1"/>
              <w:numId w:val="51"/>
            </w:numPr>
            <w:tabs>
              <w:tab w:val="left" w:pos="1160"/>
            </w:tabs>
            <w:spacing w:before="0" w:after="240" w:line="360" w:lineRule="auto"/>
            <w:ind w:left="1160" w:right="792" w:hanging="630"/>
          </w:pPr>
        </w:pPrChange>
      </w:pPr>
      <w:ins w:id="5060" w:author="אביה שקורי" w:date="2021-12-02T14:46:00Z">
        <w:del w:id="5061" w:author="אופיר טל" w:date="2021-12-14T14:17:00Z">
          <w:r w:rsidRPr="00446D6E" w:rsidDel="0055062F">
            <w:rPr>
              <w:rFonts w:ascii="Arial" w:hAnsi="Arial" w:hint="cs"/>
              <w:sz w:val="22"/>
              <w:rtl/>
            </w:rPr>
            <w:delText xml:space="preserve">העובדות שהוצגו לעיל, מחזקות את טענת המערער כי סעיף 43 לחוק הגימלאות אינו חל עליו. </w:delText>
          </w:r>
        </w:del>
      </w:ins>
      <w:ins w:id="5062" w:author="אביה שקורי" w:date="2021-12-02T14:34:00Z">
        <w:r w:rsidR="00A739A5" w:rsidRPr="00446D6E">
          <w:rPr>
            <w:rFonts w:ascii="Arial" w:hAnsi="Arial" w:hint="cs"/>
            <w:sz w:val="22"/>
            <w:rtl/>
          </w:rPr>
          <w:t>בפועל בפניותיו</w:t>
        </w:r>
      </w:ins>
      <w:ins w:id="5063" w:author="אביה שקורי" w:date="2021-12-02T14:32:00Z">
        <w:r w:rsidR="00747E0D" w:rsidRPr="00446D6E">
          <w:rPr>
            <w:rFonts w:ascii="Arial" w:hAnsi="Arial" w:hint="cs"/>
            <w:sz w:val="22"/>
            <w:rtl/>
          </w:rPr>
          <w:t xml:space="preserve"> של ה</w:t>
        </w:r>
        <w:del w:id="5064" w:author="Shimon" w:date="2022-01-05T17:25:00Z">
          <w:r w:rsidR="00747E0D" w:rsidRPr="00446D6E" w:rsidDel="00CD2677">
            <w:rPr>
              <w:rFonts w:ascii="Arial" w:hAnsi="Arial" w:hint="cs"/>
              <w:sz w:val="22"/>
              <w:rtl/>
            </w:rPr>
            <w:delText>מערער</w:delText>
          </w:r>
        </w:del>
      </w:ins>
      <w:ins w:id="5065" w:author="Shimon" w:date="2022-01-05T17:25:00Z">
        <w:r w:rsidR="00CD2677">
          <w:rPr>
            <w:rFonts w:ascii="Arial" w:hAnsi="Arial" w:hint="cs"/>
            <w:sz w:val="22"/>
            <w:rtl/>
          </w:rPr>
          <w:t>תובע</w:t>
        </w:r>
      </w:ins>
      <w:ins w:id="5066" w:author="אביה שקורי" w:date="2021-12-02T14:32:00Z">
        <w:r w:rsidR="00747E0D" w:rsidRPr="00446D6E">
          <w:rPr>
            <w:rFonts w:ascii="Arial" w:hAnsi="Arial" w:hint="cs"/>
            <w:sz w:val="22"/>
            <w:rtl/>
          </w:rPr>
          <w:t xml:space="preserve"> למינהל הגמלאות </w:t>
        </w:r>
      </w:ins>
      <w:ins w:id="5067" w:author="אביה שקורי" w:date="2021-12-02T14:34:00Z">
        <w:r w:rsidR="00A739A5" w:rsidRPr="00446D6E">
          <w:rPr>
            <w:rFonts w:ascii="Arial" w:hAnsi="Arial" w:hint="cs"/>
            <w:sz w:val="22"/>
            <w:rtl/>
          </w:rPr>
          <w:t xml:space="preserve">הופנו </w:t>
        </w:r>
      </w:ins>
      <w:ins w:id="5068" w:author="אביה שקורי" w:date="2021-12-02T14:43:00Z">
        <w:r w:rsidR="00A03534" w:rsidRPr="00446D6E">
          <w:rPr>
            <w:rFonts w:ascii="Arial" w:hAnsi="Arial" w:hint="cs"/>
            <w:sz w:val="22"/>
            <w:rtl/>
          </w:rPr>
          <w:t xml:space="preserve">וטופלו </w:t>
        </w:r>
        <w:r w:rsidR="006770C2" w:rsidRPr="00446D6E">
          <w:rPr>
            <w:rFonts w:ascii="Arial" w:hAnsi="Arial" w:hint="cs"/>
            <w:sz w:val="22"/>
            <w:rtl/>
          </w:rPr>
          <w:t xml:space="preserve">על ידי </w:t>
        </w:r>
      </w:ins>
      <w:ins w:id="5069" w:author="אביה שקורי" w:date="2021-12-02T14:34:00Z">
        <w:r w:rsidR="00A739A5" w:rsidRPr="00446D6E">
          <w:rPr>
            <w:rFonts w:ascii="Arial" w:hAnsi="Arial" w:hint="cs"/>
            <w:sz w:val="22"/>
            <w:rtl/>
          </w:rPr>
          <w:t>נציבות שירות המדינה</w:t>
        </w:r>
      </w:ins>
      <w:ins w:id="5070" w:author="אביה שקורי" w:date="2021-12-02T14:41:00Z">
        <w:r w:rsidR="00A03534" w:rsidRPr="00446D6E">
          <w:rPr>
            <w:rFonts w:ascii="Arial" w:hAnsi="Arial" w:hint="cs"/>
            <w:sz w:val="22"/>
            <w:rtl/>
          </w:rPr>
          <w:t xml:space="preserve">. </w:t>
        </w:r>
      </w:ins>
    </w:p>
    <w:p w14:paraId="2E7E72BF" w14:textId="23176056" w:rsidR="00E02E02" w:rsidRPr="00B65362" w:rsidRDefault="00666974">
      <w:pPr>
        <w:pStyle w:val="11"/>
        <w:numPr>
          <w:ilvl w:val="1"/>
          <w:numId w:val="60"/>
        </w:numPr>
        <w:spacing w:before="0" w:after="240" w:line="360" w:lineRule="auto"/>
        <w:ind w:left="1160" w:hanging="630"/>
        <w:rPr>
          <w:ins w:id="5071" w:author="אביה שקורי" w:date="2021-12-02T12:51:00Z"/>
          <w:rFonts w:ascii="Arial" w:hAnsi="Arial"/>
          <w:sz w:val="22"/>
          <w:highlight w:val="yellow"/>
          <w:rtl/>
          <w:rPrChange w:id="5072" w:author="Shimon" w:date="2022-01-05T17:37:00Z">
            <w:rPr>
              <w:ins w:id="5073" w:author="אביה שקורי" w:date="2021-12-02T12:51:00Z"/>
              <w:rtl/>
            </w:rPr>
          </w:rPrChange>
        </w:rPr>
        <w:pPrChange w:id="5074" w:author="Shimon" w:date="2022-01-06T11:26:00Z">
          <w:pPr/>
        </w:pPrChange>
      </w:pPr>
      <w:ins w:id="5075" w:author="אביה שקורי" w:date="2021-12-02T14:46:00Z">
        <w:r>
          <w:rPr>
            <w:rFonts w:ascii="Arial" w:hAnsi="Arial" w:hint="cs"/>
            <w:sz w:val="22"/>
            <w:rtl/>
          </w:rPr>
          <w:t>מכאן</w:t>
        </w:r>
      </w:ins>
      <w:ins w:id="5076" w:author="אביה שקורי" w:date="2021-12-02T14:47:00Z">
        <w:r w:rsidR="00FD2070">
          <w:rPr>
            <w:rFonts w:ascii="Arial" w:hAnsi="Arial" w:hint="cs"/>
            <w:sz w:val="22"/>
            <w:rtl/>
          </w:rPr>
          <w:t>,</w:t>
        </w:r>
      </w:ins>
      <w:ins w:id="5077" w:author="אביה שקורי" w:date="2021-12-02T14:46:00Z">
        <w:r>
          <w:rPr>
            <w:rFonts w:ascii="Arial" w:hAnsi="Arial" w:hint="cs"/>
            <w:sz w:val="22"/>
            <w:rtl/>
          </w:rPr>
          <w:t xml:space="preserve"> </w:t>
        </w:r>
        <w:del w:id="5078" w:author="אופיר טל" w:date="2021-12-14T14:17:00Z">
          <w:r w:rsidDel="0055062F">
            <w:rPr>
              <w:rFonts w:ascii="Arial" w:hAnsi="Arial" w:hint="cs"/>
              <w:sz w:val="22"/>
              <w:rtl/>
            </w:rPr>
            <w:delText>שיש להסכים</w:delText>
          </w:r>
        </w:del>
      </w:ins>
      <w:ins w:id="5079" w:author="אביה שקורי" w:date="2021-12-02T14:35:00Z">
        <w:del w:id="5080" w:author="אופיר טל" w:date="2021-12-14T14:17:00Z">
          <w:r w:rsidR="00A739A5" w:rsidDel="0055062F">
            <w:rPr>
              <w:rFonts w:ascii="Arial" w:hAnsi="Arial" w:hint="cs"/>
              <w:sz w:val="22"/>
              <w:rtl/>
            </w:rPr>
            <w:delText xml:space="preserve"> כי </w:delText>
          </w:r>
        </w:del>
      </w:ins>
      <w:ins w:id="5081" w:author="אביה שקורי" w:date="2021-12-02T14:36:00Z">
        <w:r w:rsidR="00A739A5">
          <w:rPr>
            <w:rFonts w:ascii="Arial" w:hAnsi="Arial" w:hint="cs"/>
            <w:sz w:val="22"/>
            <w:rtl/>
          </w:rPr>
          <w:t>הסמכות לקביעת נ</w:t>
        </w:r>
      </w:ins>
      <w:ins w:id="5082" w:author="אביה שקורי" w:date="2021-12-02T14:41:00Z">
        <w:r w:rsidR="00A03534">
          <w:rPr>
            <w:rFonts w:ascii="Arial" w:hAnsi="Arial" w:hint="cs"/>
            <w:sz w:val="22"/>
            <w:rtl/>
          </w:rPr>
          <w:t>וסח</w:t>
        </w:r>
      </w:ins>
      <w:ins w:id="5083" w:author="אביה שקורי" w:date="2021-12-02T14:36:00Z">
        <w:r w:rsidR="00A739A5">
          <w:rPr>
            <w:rFonts w:ascii="Arial" w:hAnsi="Arial" w:hint="cs"/>
            <w:sz w:val="22"/>
            <w:rtl/>
          </w:rPr>
          <w:t xml:space="preserve">ת </w:t>
        </w:r>
      </w:ins>
      <w:ins w:id="5084" w:author="אביה שקורי" w:date="2021-12-02T14:47:00Z">
        <w:r w:rsidR="00FD2070">
          <w:rPr>
            <w:rFonts w:ascii="Arial" w:hAnsi="Arial" w:hint="cs"/>
            <w:sz w:val="22"/>
            <w:rtl/>
          </w:rPr>
          <w:t>חישוב הג</w:t>
        </w:r>
      </w:ins>
      <w:ins w:id="5085" w:author="אביה שקורי" w:date="2021-12-02T14:48:00Z">
        <w:r w:rsidR="00FD2070">
          <w:rPr>
            <w:rFonts w:ascii="Arial" w:hAnsi="Arial" w:hint="cs"/>
            <w:sz w:val="22"/>
            <w:rtl/>
          </w:rPr>
          <w:t>ימלה</w:t>
        </w:r>
      </w:ins>
      <w:ins w:id="5086" w:author="אביה שקורי" w:date="2021-12-02T14:36:00Z">
        <w:r w:rsidR="00A739A5">
          <w:rPr>
            <w:rFonts w:ascii="Arial" w:hAnsi="Arial" w:hint="cs"/>
            <w:sz w:val="22"/>
            <w:rtl/>
          </w:rPr>
          <w:t xml:space="preserve"> נתונה בידי נציבות שירות המדינה</w:t>
        </w:r>
      </w:ins>
      <w:ins w:id="5087" w:author="אביה שקורי" w:date="2021-12-02T14:41:00Z">
        <w:r w:rsidR="00A03534">
          <w:rPr>
            <w:rFonts w:ascii="Arial" w:hAnsi="Arial" w:hint="cs"/>
            <w:sz w:val="22"/>
            <w:rtl/>
          </w:rPr>
          <w:t xml:space="preserve"> ו</w:t>
        </w:r>
      </w:ins>
      <w:ins w:id="5088" w:author="אביה שקורי" w:date="2021-12-02T14:36:00Z">
        <w:r w:rsidR="00A739A5">
          <w:rPr>
            <w:rFonts w:ascii="Arial" w:hAnsi="Arial" w:hint="cs"/>
            <w:sz w:val="22"/>
            <w:rtl/>
          </w:rPr>
          <w:t>ההשגה המשפטית על ההחלטה במסגרת בית הדין לעבודה היא בהתאם לכללי ההתיישנות. קרי</w:t>
        </w:r>
      </w:ins>
      <w:ins w:id="5089" w:author="אביה שקורי" w:date="2021-12-02T14:44:00Z">
        <w:r w:rsidR="006770C2">
          <w:rPr>
            <w:rFonts w:ascii="Arial" w:hAnsi="Arial" w:hint="cs"/>
            <w:sz w:val="22"/>
            <w:rtl/>
          </w:rPr>
          <w:t>,</w:t>
        </w:r>
      </w:ins>
      <w:ins w:id="5090" w:author="אביה שקורי" w:date="2021-12-02T14:36:00Z">
        <w:r w:rsidR="00A739A5">
          <w:rPr>
            <w:rFonts w:ascii="Arial" w:hAnsi="Arial" w:hint="cs"/>
            <w:sz w:val="22"/>
            <w:rtl/>
          </w:rPr>
          <w:t xml:space="preserve"> שבע שנים ממועד קבלת</w:t>
        </w:r>
      </w:ins>
      <w:ins w:id="5091" w:author="אביה שקורי" w:date="2021-12-02T14:37:00Z">
        <w:r w:rsidR="00A739A5">
          <w:rPr>
            <w:rFonts w:ascii="Arial" w:hAnsi="Arial" w:hint="cs"/>
            <w:sz w:val="22"/>
            <w:rtl/>
          </w:rPr>
          <w:t xml:space="preserve"> ההחלה אצל המערער בחודש דצמבר 2012</w:t>
        </w:r>
        <w:r w:rsidR="00A739A5" w:rsidRPr="00B65362">
          <w:rPr>
            <w:rFonts w:ascii="Arial" w:hAnsi="Arial"/>
            <w:sz w:val="22"/>
            <w:highlight w:val="yellow"/>
            <w:rtl/>
            <w:rPrChange w:id="5092" w:author="Shimon" w:date="2022-01-05T17:37:00Z">
              <w:rPr>
                <w:rFonts w:ascii="Arial" w:hAnsi="Arial"/>
                <w:sz w:val="22"/>
                <w:rtl/>
              </w:rPr>
            </w:rPrChange>
          </w:rPr>
          <w:t xml:space="preserve">. </w:t>
        </w:r>
      </w:ins>
      <w:ins w:id="5093" w:author="Shimon" w:date="2022-01-05T17:27:00Z">
        <w:r w:rsidR="00CD2677" w:rsidRPr="00B65362">
          <w:rPr>
            <w:rFonts w:ascii="Arial" w:hAnsi="Arial" w:hint="eastAsia"/>
            <w:sz w:val="22"/>
            <w:highlight w:val="yellow"/>
            <w:rtl/>
            <w:rPrChange w:id="5094" w:author="Shimon" w:date="2022-01-05T17:37:00Z">
              <w:rPr>
                <w:rFonts w:ascii="Arial" w:hAnsi="Arial" w:hint="eastAsia"/>
                <w:sz w:val="22"/>
                <w:rtl/>
              </w:rPr>
            </w:rPrChange>
          </w:rPr>
          <w:t>ל</w:t>
        </w:r>
      </w:ins>
      <w:ins w:id="5095" w:author="Shimon" w:date="2022-01-05T17:30:00Z">
        <w:r w:rsidR="00CD2677" w:rsidRPr="00B65362">
          <w:rPr>
            <w:rFonts w:ascii="Arial" w:hAnsi="Arial" w:hint="eastAsia"/>
            <w:sz w:val="22"/>
            <w:highlight w:val="yellow"/>
            <w:rtl/>
            <w:rPrChange w:id="5096" w:author="Shimon" w:date="2022-01-05T17:37:00Z">
              <w:rPr>
                <w:rFonts w:ascii="Arial" w:hAnsi="Arial" w:hint="eastAsia"/>
                <w:sz w:val="22"/>
                <w:rtl/>
              </w:rPr>
            </w:rPrChange>
          </w:rPr>
          <w:t>א</w:t>
        </w:r>
        <w:r w:rsidR="00CD2677" w:rsidRPr="00B65362">
          <w:rPr>
            <w:rFonts w:ascii="Arial" w:hAnsi="Arial"/>
            <w:sz w:val="22"/>
            <w:highlight w:val="yellow"/>
            <w:rtl/>
            <w:rPrChange w:id="5097" w:author="Shimon" w:date="2022-01-05T17:37:00Z">
              <w:rPr>
                <w:rFonts w:ascii="Arial" w:hAnsi="Arial"/>
                <w:sz w:val="22"/>
                <w:rtl/>
              </w:rPr>
            </w:rPrChange>
          </w:rPr>
          <w:t xml:space="preserve"> ברור מניסוח זה מדוע </w:t>
        </w:r>
      </w:ins>
      <w:ins w:id="5098" w:author="Shimon" w:date="2022-01-05T17:37:00Z">
        <w:r w:rsidR="00B65362" w:rsidRPr="009779F3">
          <w:rPr>
            <w:rFonts w:ascii="Arial" w:hAnsi="Arial" w:hint="cs"/>
            <w:sz w:val="22"/>
            <w:highlight w:val="yellow"/>
            <w:rtl/>
          </w:rPr>
          <w:t>אם הסמכות בידי הנציבות</w:t>
        </w:r>
        <w:r w:rsidR="00B65362" w:rsidRPr="0069718D">
          <w:rPr>
            <w:rFonts w:ascii="Arial" w:hAnsi="Arial"/>
            <w:sz w:val="22"/>
            <w:highlight w:val="yellow"/>
            <w:rtl/>
          </w:rPr>
          <w:t xml:space="preserve"> </w:t>
        </w:r>
      </w:ins>
      <w:ins w:id="5099" w:author="Shimon" w:date="2022-01-05T17:30:00Z">
        <w:r w:rsidR="00CD2677" w:rsidRPr="00B65362">
          <w:rPr>
            <w:rFonts w:ascii="Arial" w:hAnsi="Arial" w:hint="eastAsia"/>
            <w:sz w:val="22"/>
            <w:highlight w:val="yellow"/>
            <w:rtl/>
            <w:rPrChange w:id="5100" w:author="Shimon" w:date="2022-01-05T17:37:00Z">
              <w:rPr>
                <w:rFonts w:ascii="Arial" w:hAnsi="Arial" w:hint="eastAsia"/>
                <w:sz w:val="22"/>
                <w:rtl/>
              </w:rPr>
            </w:rPrChange>
          </w:rPr>
          <w:t>אין</w:t>
        </w:r>
        <w:r w:rsidR="00CD2677" w:rsidRPr="00B65362">
          <w:rPr>
            <w:rFonts w:ascii="Arial" w:hAnsi="Arial"/>
            <w:sz w:val="22"/>
            <w:highlight w:val="yellow"/>
            <w:rtl/>
            <w:rPrChange w:id="5101" w:author="Shimon" w:date="2022-01-05T17:37:00Z">
              <w:rPr>
                <w:rFonts w:ascii="Arial" w:hAnsi="Arial"/>
                <w:sz w:val="22"/>
                <w:rtl/>
              </w:rPr>
            </w:rPrChange>
          </w:rPr>
          <w:t xml:space="preserve"> </w:t>
        </w:r>
        <w:r w:rsidR="00CD2677" w:rsidRPr="00B65362">
          <w:rPr>
            <w:rFonts w:ascii="Arial" w:hAnsi="Arial" w:hint="eastAsia"/>
            <w:sz w:val="22"/>
            <w:highlight w:val="yellow"/>
            <w:rtl/>
            <w:rPrChange w:id="5102" w:author="Shimon" w:date="2022-01-05T17:37:00Z">
              <w:rPr>
                <w:rFonts w:ascii="Arial" w:hAnsi="Arial" w:hint="eastAsia"/>
                <w:sz w:val="22"/>
                <w:rtl/>
              </w:rPr>
            </w:rPrChange>
          </w:rPr>
          <w:t>הגבלה</w:t>
        </w:r>
        <w:r w:rsidR="00CD2677" w:rsidRPr="00B65362">
          <w:rPr>
            <w:rFonts w:ascii="Arial" w:hAnsi="Arial"/>
            <w:sz w:val="22"/>
            <w:highlight w:val="yellow"/>
            <w:rtl/>
            <w:rPrChange w:id="5103" w:author="Shimon" w:date="2022-01-05T17:37:00Z">
              <w:rPr>
                <w:rFonts w:ascii="Arial" w:hAnsi="Arial"/>
                <w:sz w:val="22"/>
                <w:rtl/>
              </w:rPr>
            </w:rPrChange>
          </w:rPr>
          <w:t xml:space="preserve"> </w:t>
        </w:r>
        <w:r w:rsidR="00CD2677" w:rsidRPr="00B65362">
          <w:rPr>
            <w:rFonts w:ascii="Arial" w:hAnsi="Arial" w:hint="eastAsia"/>
            <w:sz w:val="22"/>
            <w:highlight w:val="yellow"/>
            <w:rtl/>
            <w:rPrChange w:id="5104" w:author="Shimon" w:date="2022-01-05T17:37:00Z">
              <w:rPr>
                <w:rFonts w:ascii="Arial" w:hAnsi="Arial" w:hint="eastAsia"/>
                <w:sz w:val="22"/>
                <w:rtl/>
              </w:rPr>
            </w:rPrChange>
          </w:rPr>
          <w:t>של</w:t>
        </w:r>
        <w:r w:rsidR="00CD2677" w:rsidRPr="00B65362">
          <w:rPr>
            <w:rFonts w:ascii="Arial" w:hAnsi="Arial"/>
            <w:sz w:val="22"/>
            <w:highlight w:val="yellow"/>
            <w:rtl/>
            <w:rPrChange w:id="5105" w:author="Shimon" w:date="2022-01-05T17:37:00Z">
              <w:rPr>
                <w:rFonts w:ascii="Arial" w:hAnsi="Arial"/>
                <w:sz w:val="22"/>
                <w:rtl/>
              </w:rPr>
            </w:rPrChange>
          </w:rPr>
          <w:t xml:space="preserve"> 60 </w:t>
        </w:r>
        <w:r w:rsidR="00CD2677" w:rsidRPr="00B65362">
          <w:rPr>
            <w:rFonts w:ascii="Arial" w:hAnsi="Arial" w:hint="eastAsia"/>
            <w:sz w:val="22"/>
            <w:highlight w:val="yellow"/>
            <w:rtl/>
            <w:rPrChange w:id="5106" w:author="Shimon" w:date="2022-01-05T17:37:00Z">
              <w:rPr>
                <w:rFonts w:ascii="Arial" w:hAnsi="Arial" w:hint="eastAsia"/>
                <w:sz w:val="22"/>
                <w:rtl/>
              </w:rPr>
            </w:rPrChange>
          </w:rPr>
          <w:t>יום</w:t>
        </w:r>
        <w:r w:rsidR="00CD2677" w:rsidRPr="00B65362">
          <w:rPr>
            <w:rFonts w:ascii="Arial" w:hAnsi="Arial"/>
            <w:sz w:val="22"/>
            <w:highlight w:val="yellow"/>
            <w:rtl/>
            <w:rPrChange w:id="5107" w:author="Shimon" w:date="2022-01-05T17:37:00Z">
              <w:rPr>
                <w:rFonts w:ascii="Arial" w:hAnsi="Arial"/>
                <w:sz w:val="22"/>
                <w:rtl/>
              </w:rPr>
            </w:rPrChange>
          </w:rPr>
          <w:t xml:space="preserve"> </w:t>
        </w:r>
        <w:r w:rsidR="00CD2677" w:rsidRPr="00B65362">
          <w:rPr>
            <w:rFonts w:ascii="Arial" w:hAnsi="Arial" w:hint="eastAsia"/>
            <w:sz w:val="22"/>
            <w:highlight w:val="yellow"/>
            <w:rtl/>
            <w:rPrChange w:id="5108" w:author="Shimon" w:date="2022-01-05T17:37:00Z">
              <w:rPr>
                <w:rFonts w:ascii="Arial" w:hAnsi="Arial" w:hint="eastAsia"/>
                <w:sz w:val="22"/>
                <w:rtl/>
              </w:rPr>
            </w:rPrChange>
          </w:rPr>
          <w:t>לעירעור</w:t>
        </w:r>
      </w:ins>
      <w:ins w:id="5109" w:author="Shimon" w:date="2022-01-05T17:31:00Z">
        <w:r w:rsidR="00CD2677" w:rsidRPr="00B65362">
          <w:rPr>
            <w:rFonts w:ascii="Arial" w:hAnsi="Arial"/>
            <w:sz w:val="22"/>
            <w:highlight w:val="yellow"/>
            <w:rtl/>
            <w:rPrChange w:id="5110" w:author="Shimon" w:date="2022-01-05T17:37:00Z">
              <w:rPr>
                <w:rFonts w:ascii="Arial" w:hAnsi="Arial"/>
                <w:sz w:val="22"/>
                <w:rtl/>
              </w:rPr>
            </w:rPrChange>
          </w:rPr>
          <w:t xml:space="preserve">. נכון יותר לדעתי לאמר </w:t>
        </w:r>
      </w:ins>
      <w:ins w:id="5111" w:author="Shimon" w:date="2022-01-06T11:23:00Z">
        <w:r w:rsidR="005F7703">
          <w:rPr>
            <w:rFonts w:ascii="Arial" w:hAnsi="Arial" w:hint="cs"/>
            <w:sz w:val="22"/>
            <w:highlight w:val="yellow"/>
            <w:rtl/>
          </w:rPr>
          <w:t>במפורש שע"פ החוק רק עי</w:t>
        </w:r>
      </w:ins>
      <w:ins w:id="5112" w:author="Shimon" w:date="2022-01-06T11:24:00Z">
        <w:r w:rsidR="005F7703">
          <w:rPr>
            <w:rFonts w:ascii="Arial" w:hAnsi="Arial" w:hint="cs"/>
            <w:sz w:val="22"/>
            <w:highlight w:val="yellow"/>
            <w:rtl/>
          </w:rPr>
          <w:t>ר</w:t>
        </w:r>
      </w:ins>
      <w:ins w:id="5113" w:author="Shimon" w:date="2022-01-06T11:23:00Z">
        <w:r w:rsidR="005F7703">
          <w:rPr>
            <w:rFonts w:ascii="Arial" w:hAnsi="Arial" w:hint="cs"/>
            <w:sz w:val="22"/>
            <w:highlight w:val="yellow"/>
            <w:rtl/>
          </w:rPr>
          <w:t>עור על החלטת הממונה מוגבלת ללשנה/60 יום</w:t>
        </w:r>
      </w:ins>
      <w:ins w:id="5114" w:author="Shimon" w:date="2022-01-06T11:25:00Z">
        <w:r w:rsidR="005F7703">
          <w:rPr>
            <w:rFonts w:ascii="Arial" w:hAnsi="Arial" w:hint="cs"/>
            <w:sz w:val="22"/>
            <w:highlight w:val="yellow"/>
            <w:rtl/>
          </w:rPr>
          <w:t xml:space="preserve"> ולא על החלטת נש"מ </w:t>
        </w:r>
      </w:ins>
      <w:ins w:id="5115" w:author="Shimon" w:date="2022-01-06T11:26:00Z">
        <w:r w:rsidR="005F7703">
          <w:rPr>
            <w:rFonts w:ascii="Arial" w:hAnsi="Arial" w:hint="cs"/>
            <w:sz w:val="22"/>
            <w:highlight w:val="yellow"/>
            <w:rtl/>
          </w:rPr>
          <w:t>בעינייני פנסיה</w:t>
        </w:r>
      </w:ins>
      <w:ins w:id="5116" w:author="Shimon" w:date="2022-01-05T17:36:00Z">
        <w:r w:rsidR="00B65362" w:rsidRPr="00B65362">
          <w:rPr>
            <w:rFonts w:ascii="Arial" w:hAnsi="Arial"/>
            <w:sz w:val="22"/>
            <w:highlight w:val="yellow"/>
            <w:rtl/>
            <w:rPrChange w:id="5117" w:author="Shimon" w:date="2022-01-05T17:37:00Z">
              <w:rPr>
                <w:rFonts w:ascii="Arial" w:hAnsi="Arial"/>
                <w:sz w:val="22"/>
                <w:rtl/>
              </w:rPr>
            </w:rPrChange>
          </w:rPr>
          <w:t>(</w:t>
        </w:r>
      </w:ins>
      <w:ins w:id="5118" w:author="Shimon" w:date="2022-01-06T11:26:00Z">
        <w:r w:rsidR="005F7703">
          <w:rPr>
            <w:rFonts w:ascii="Arial" w:hAnsi="Arial" w:hint="cs"/>
            <w:sz w:val="22"/>
            <w:highlight w:val="yellow"/>
            <w:rtl/>
          </w:rPr>
          <w:t>שקיבל התובע ב</w:t>
        </w:r>
      </w:ins>
      <w:ins w:id="5119" w:author="Shimon" w:date="2022-01-05T17:36:00Z">
        <w:r w:rsidR="00B65362" w:rsidRPr="00B65362">
          <w:rPr>
            <w:rFonts w:ascii="Arial" w:hAnsi="Arial" w:hint="eastAsia"/>
            <w:sz w:val="22"/>
            <w:highlight w:val="yellow"/>
            <w:rtl/>
            <w:rPrChange w:id="5120" w:author="Shimon" w:date="2022-01-05T17:37:00Z">
              <w:rPr>
                <w:rFonts w:ascii="Arial" w:hAnsi="Arial" w:hint="eastAsia"/>
                <w:sz w:val="22"/>
                <w:rtl/>
              </w:rPr>
            </w:rPrChange>
          </w:rPr>
          <w:t>סוף</w:t>
        </w:r>
        <w:r w:rsidR="00B65362" w:rsidRPr="00B65362">
          <w:rPr>
            <w:rFonts w:ascii="Arial" w:hAnsi="Arial"/>
            <w:sz w:val="22"/>
            <w:highlight w:val="yellow"/>
            <w:rtl/>
            <w:rPrChange w:id="5121" w:author="Shimon" w:date="2022-01-05T17:37:00Z">
              <w:rPr>
                <w:rFonts w:ascii="Arial" w:hAnsi="Arial"/>
                <w:sz w:val="22"/>
                <w:rtl/>
              </w:rPr>
            </w:rPrChange>
          </w:rPr>
          <w:t xml:space="preserve"> </w:t>
        </w:r>
        <w:r w:rsidR="00B65362" w:rsidRPr="00B65362">
          <w:rPr>
            <w:rFonts w:ascii="Arial" w:hAnsi="Arial" w:hint="eastAsia"/>
            <w:sz w:val="22"/>
            <w:highlight w:val="yellow"/>
            <w:rtl/>
            <w:rPrChange w:id="5122" w:author="Shimon" w:date="2022-01-05T17:37:00Z">
              <w:rPr>
                <w:rFonts w:ascii="Arial" w:hAnsi="Arial" w:hint="eastAsia"/>
                <w:sz w:val="22"/>
                <w:rtl/>
              </w:rPr>
            </w:rPrChange>
          </w:rPr>
          <w:t>דצמבר</w:t>
        </w:r>
        <w:r w:rsidR="00B65362" w:rsidRPr="00B65362">
          <w:rPr>
            <w:rFonts w:ascii="Arial" w:hAnsi="Arial"/>
            <w:sz w:val="22"/>
            <w:highlight w:val="yellow"/>
            <w:rtl/>
            <w:rPrChange w:id="5123" w:author="Shimon" w:date="2022-01-05T17:37:00Z">
              <w:rPr>
                <w:rFonts w:ascii="Arial" w:hAnsi="Arial"/>
                <w:sz w:val="22"/>
                <w:rtl/>
              </w:rPr>
            </w:rPrChange>
          </w:rPr>
          <w:t xml:space="preserve"> 2012)</w:t>
        </w:r>
      </w:ins>
    </w:p>
    <w:p w14:paraId="1A7F891D" w14:textId="251756D5" w:rsidR="00DF6C6E" w:rsidRPr="00B86B04" w:rsidRDefault="0055062F">
      <w:pPr>
        <w:pStyle w:val="11"/>
        <w:numPr>
          <w:ilvl w:val="0"/>
          <w:numId w:val="60"/>
        </w:numPr>
        <w:tabs>
          <w:tab w:val="left" w:pos="1160"/>
        </w:tabs>
        <w:spacing w:before="0" w:after="240" w:line="360" w:lineRule="auto"/>
        <w:rPr>
          <w:ins w:id="5124" w:author="אביה שקורי" w:date="2021-12-02T10:11:00Z"/>
          <w:rFonts w:ascii="Arial" w:hAnsi="Arial"/>
          <w:sz w:val="22"/>
          <w:rtl/>
          <w:rPrChange w:id="5125" w:author="אופיר טל" w:date="2021-12-14T14:08:00Z">
            <w:rPr>
              <w:ins w:id="5126" w:author="אביה שקורי" w:date="2021-12-02T10:11:00Z"/>
              <w:rtl/>
              <w:lang w:eastAsia="en-US"/>
            </w:rPr>
          </w:rPrChange>
        </w:rPr>
        <w:pPrChange w:id="5127" w:author="אופיר טל" w:date="2021-12-14T14:08:00Z">
          <w:pPr>
            <w:pStyle w:val="2"/>
            <w:numPr>
              <w:numId w:val="18"/>
            </w:numPr>
            <w:tabs>
              <w:tab w:val="clear" w:pos="566"/>
              <w:tab w:val="left" w:pos="521"/>
            </w:tabs>
            <w:spacing w:after="240"/>
            <w:ind w:left="360" w:hanging="360"/>
          </w:pPr>
        </w:pPrChange>
      </w:pPr>
      <w:ins w:id="5128" w:author="אופיר טל" w:date="2021-12-14T14:17:00Z">
        <w:r>
          <w:rPr>
            <w:rFonts w:ascii="Arial" w:hAnsi="Arial" w:hint="cs"/>
            <w:sz w:val="22"/>
            <w:u w:val="single"/>
            <w:rtl/>
          </w:rPr>
          <w:t xml:space="preserve">סעד חלופי - </w:t>
        </w:r>
      </w:ins>
      <w:ins w:id="5129" w:author="אביה שקורי" w:date="2021-12-02T10:11:00Z">
        <w:r w:rsidR="00DF6C6E" w:rsidRPr="00B86B04">
          <w:rPr>
            <w:rFonts w:ascii="Arial" w:hAnsi="Arial" w:hint="eastAsia"/>
            <w:sz w:val="22"/>
            <w:u w:val="single"/>
            <w:rtl/>
            <w:rPrChange w:id="5130" w:author="אופיר טל" w:date="2021-12-14T14:08:00Z">
              <w:rPr>
                <w:rFonts w:hint="eastAsia"/>
                <w:rtl/>
                <w:lang w:eastAsia="en-US"/>
              </w:rPr>
            </w:rPrChange>
          </w:rPr>
          <w:t>בקשה</w:t>
        </w:r>
        <w:r w:rsidR="00DF6C6E" w:rsidRPr="00B86B04">
          <w:rPr>
            <w:rFonts w:ascii="Arial" w:hAnsi="Arial"/>
            <w:sz w:val="22"/>
            <w:u w:val="single"/>
            <w:rtl/>
            <w:rPrChange w:id="5131" w:author="אופיר טל" w:date="2021-12-14T14:08:00Z">
              <w:rPr>
                <w:rtl/>
                <w:lang w:eastAsia="en-US"/>
              </w:rPr>
            </w:rPrChange>
          </w:rPr>
          <w:t xml:space="preserve"> </w:t>
        </w:r>
        <w:r w:rsidR="00DF6C6E" w:rsidRPr="00B86B04">
          <w:rPr>
            <w:rFonts w:ascii="Arial" w:hAnsi="Arial" w:hint="eastAsia"/>
            <w:sz w:val="22"/>
            <w:u w:val="single"/>
            <w:rtl/>
            <w:rPrChange w:id="5132" w:author="אופיר טל" w:date="2021-12-14T14:08:00Z">
              <w:rPr>
                <w:rFonts w:hint="eastAsia"/>
                <w:rtl/>
                <w:lang w:eastAsia="en-US"/>
              </w:rPr>
            </w:rPrChange>
          </w:rPr>
          <w:t>להארכת</w:t>
        </w:r>
        <w:r w:rsidR="00DF6C6E" w:rsidRPr="00B86B04">
          <w:rPr>
            <w:rFonts w:ascii="Arial" w:hAnsi="Arial"/>
            <w:sz w:val="22"/>
            <w:u w:val="single"/>
            <w:rtl/>
            <w:rPrChange w:id="5133" w:author="אופיר טל" w:date="2021-12-14T14:08:00Z">
              <w:rPr>
                <w:rtl/>
                <w:lang w:eastAsia="en-US"/>
              </w:rPr>
            </w:rPrChange>
          </w:rPr>
          <w:t xml:space="preserve"> </w:t>
        </w:r>
        <w:r w:rsidR="00DF6C6E" w:rsidRPr="00B86B04">
          <w:rPr>
            <w:rFonts w:ascii="Arial" w:hAnsi="Arial" w:hint="eastAsia"/>
            <w:sz w:val="22"/>
            <w:u w:val="single"/>
            <w:rtl/>
            <w:rPrChange w:id="5134" w:author="אופיר טל" w:date="2021-12-14T14:08:00Z">
              <w:rPr>
                <w:rFonts w:hint="eastAsia"/>
                <w:rtl/>
                <w:lang w:eastAsia="en-US"/>
              </w:rPr>
            </w:rPrChange>
          </w:rPr>
          <w:t>מועד</w:t>
        </w:r>
        <w:r w:rsidR="00DF6C6E" w:rsidRPr="00B86B04">
          <w:rPr>
            <w:rFonts w:ascii="Arial" w:hAnsi="Arial"/>
            <w:sz w:val="22"/>
            <w:u w:val="single"/>
            <w:rtl/>
            <w:rPrChange w:id="5135" w:author="אופיר טל" w:date="2021-12-14T14:08:00Z">
              <w:rPr>
                <w:rtl/>
                <w:lang w:eastAsia="en-US"/>
              </w:rPr>
            </w:rPrChange>
          </w:rPr>
          <w:t xml:space="preserve"> </w:t>
        </w:r>
        <w:r w:rsidR="00DF6C6E" w:rsidRPr="00B86B04">
          <w:rPr>
            <w:rFonts w:ascii="Arial" w:hAnsi="Arial" w:hint="eastAsia"/>
            <w:sz w:val="22"/>
            <w:u w:val="single"/>
            <w:rtl/>
            <w:rPrChange w:id="5136" w:author="אופיר טל" w:date="2021-12-14T14:08:00Z">
              <w:rPr>
                <w:rFonts w:hint="eastAsia"/>
                <w:rtl/>
                <w:lang w:eastAsia="en-US"/>
              </w:rPr>
            </w:rPrChange>
          </w:rPr>
          <w:t>להגשת</w:t>
        </w:r>
        <w:r w:rsidR="00DF6C6E" w:rsidRPr="00B86B04">
          <w:rPr>
            <w:rFonts w:ascii="Arial" w:hAnsi="Arial"/>
            <w:sz w:val="22"/>
            <w:u w:val="single"/>
            <w:rtl/>
            <w:rPrChange w:id="5137" w:author="אופיר טל" w:date="2021-12-14T14:08:00Z">
              <w:rPr>
                <w:rtl/>
                <w:lang w:eastAsia="en-US"/>
              </w:rPr>
            </w:rPrChange>
          </w:rPr>
          <w:t xml:space="preserve"> </w:t>
        </w:r>
        <w:r w:rsidR="00DF6C6E" w:rsidRPr="00B86B04">
          <w:rPr>
            <w:rFonts w:ascii="Arial" w:hAnsi="Arial" w:hint="eastAsia"/>
            <w:sz w:val="22"/>
            <w:u w:val="single"/>
            <w:rtl/>
            <w:rPrChange w:id="5138" w:author="אופיר טל" w:date="2021-12-14T14:08:00Z">
              <w:rPr>
                <w:rFonts w:hint="eastAsia"/>
                <w:rtl/>
                <w:lang w:eastAsia="en-US"/>
              </w:rPr>
            </w:rPrChange>
          </w:rPr>
          <w:t>ערעור</w:t>
        </w:r>
        <w:r w:rsidR="00DF6C6E" w:rsidRPr="00B86B04">
          <w:rPr>
            <w:rFonts w:ascii="Arial" w:hAnsi="Arial"/>
            <w:sz w:val="22"/>
            <w:u w:val="single"/>
            <w:rtl/>
            <w:rPrChange w:id="5139" w:author="אופיר טל" w:date="2021-12-14T14:08:00Z">
              <w:rPr>
                <w:rtl/>
                <w:lang w:eastAsia="en-US"/>
              </w:rPr>
            </w:rPrChange>
          </w:rPr>
          <w:t xml:space="preserve"> </w:t>
        </w:r>
        <w:r w:rsidR="00DF6C6E" w:rsidRPr="00B86B04">
          <w:rPr>
            <w:rFonts w:ascii="Arial" w:hAnsi="Arial" w:hint="eastAsia"/>
            <w:sz w:val="22"/>
            <w:u w:val="single"/>
            <w:rtl/>
            <w:rPrChange w:id="5140" w:author="אופיר טל" w:date="2021-12-14T14:08:00Z">
              <w:rPr>
                <w:rFonts w:hint="eastAsia"/>
                <w:rtl/>
                <w:lang w:eastAsia="en-US"/>
              </w:rPr>
            </w:rPrChange>
          </w:rPr>
          <w:t>גמלאות</w:t>
        </w:r>
        <w:r w:rsidR="00DF6C6E" w:rsidRPr="00B86B04">
          <w:rPr>
            <w:rFonts w:ascii="Arial" w:hAnsi="Arial"/>
            <w:sz w:val="22"/>
            <w:u w:val="single"/>
            <w:rtl/>
            <w:rPrChange w:id="5141" w:author="אופיר טל" w:date="2021-12-14T14:08:00Z">
              <w:rPr>
                <w:rtl/>
                <w:lang w:eastAsia="en-US"/>
              </w:rPr>
            </w:rPrChange>
          </w:rPr>
          <w:t xml:space="preserve"> </w:t>
        </w:r>
      </w:ins>
    </w:p>
    <w:p w14:paraId="7A588B4B" w14:textId="1A0DAAAA" w:rsidR="00B15A3C" w:rsidRPr="00E02E02" w:rsidRDefault="004E3856">
      <w:pPr>
        <w:pStyle w:val="11"/>
        <w:spacing w:before="0" w:after="240" w:line="360" w:lineRule="auto"/>
        <w:ind w:left="381" w:firstLine="0"/>
        <w:rPr>
          <w:ins w:id="5142" w:author="אביה שקורי" w:date="2021-12-02T10:45:00Z"/>
          <w:rtl/>
        </w:rPr>
        <w:pPrChange w:id="5143" w:author="Shimon" w:date="2021-12-29T16:57:00Z">
          <w:pPr>
            <w:tabs>
              <w:tab w:val="left" w:pos="566"/>
              <w:tab w:val="left" w:pos="651"/>
            </w:tabs>
            <w:spacing w:after="240" w:line="360" w:lineRule="auto"/>
            <w:ind w:left="566"/>
            <w:jc w:val="both"/>
          </w:pPr>
        </w:pPrChange>
      </w:pPr>
      <w:ins w:id="5144" w:author="אביה שקורי" w:date="2021-12-02T14:04:00Z">
        <w:r>
          <w:rPr>
            <w:rFonts w:hint="cs"/>
            <w:rtl/>
          </w:rPr>
          <w:t xml:space="preserve">לחילופין </w:t>
        </w:r>
      </w:ins>
      <w:ins w:id="5145" w:author="אביה שקורי" w:date="2021-12-02T14:05:00Z">
        <w:r>
          <w:rPr>
            <w:rFonts w:hint="cs"/>
            <w:rtl/>
          </w:rPr>
          <w:t xml:space="preserve">בלבד, ככל </w:t>
        </w:r>
      </w:ins>
      <w:ins w:id="5146" w:author="אביה שקורי" w:date="2021-12-02T10:37:00Z">
        <w:r w:rsidR="00B15A3C" w:rsidRPr="00B72CE5">
          <w:rPr>
            <w:rFonts w:hint="cs"/>
            <w:rtl/>
          </w:rPr>
          <w:t xml:space="preserve">ובית הדין </w:t>
        </w:r>
        <w:del w:id="5147" w:author="Shimon" w:date="2021-12-29T16:57:00Z">
          <w:r w:rsidR="00B15A3C" w:rsidRPr="00B72CE5" w:rsidDel="00811DA9">
            <w:rPr>
              <w:rFonts w:hint="cs"/>
              <w:rtl/>
            </w:rPr>
            <w:delText xml:space="preserve">קמא </w:delText>
          </w:r>
        </w:del>
        <w:r w:rsidR="00B15A3C" w:rsidRPr="00B72CE5">
          <w:rPr>
            <w:rFonts w:hint="cs"/>
            <w:rtl/>
          </w:rPr>
          <w:t xml:space="preserve">לא </w:t>
        </w:r>
      </w:ins>
      <w:ins w:id="5148" w:author="אביה שקורי" w:date="2021-12-02T10:38:00Z">
        <w:r w:rsidR="00B15A3C" w:rsidRPr="00B72CE5">
          <w:rPr>
            <w:rFonts w:hint="cs"/>
            <w:rtl/>
          </w:rPr>
          <w:t>ישוכנ</w:t>
        </w:r>
        <w:r w:rsidR="00B15A3C" w:rsidRPr="00B72CE5">
          <w:rPr>
            <w:rFonts w:hint="eastAsia"/>
            <w:rtl/>
          </w:rPr>
          <w:t>ע</w:t>
        </w:r>
      </w:ins>
      <w:ins w:id="5149" w:author="אביה שקורי" w:date="2021-12-02T10:37:00Z">
        <w:r w:rsidR="00B15A3C" w:rsidRPr="00B72CE5">
          <w:rPr>
            <w:rFonts w:hint="cs"/>
            <w:rtl/>
          </w:rPr>
          <w:t xml:space="preserve"> כי </w:t>
        </w:r>
      </w:ins>
      <w:ins w:id="5150" w:author="אביה שקורי" w:date="2021-12-02T11:09:00Z">
        <w:r w:rsidR="00B23203" w:rsidRPr="00B72CE5">
          <w:rPr>
            <w:rFonts w:hint="cs"/>
            <w:rtl/>
          </w:rPr>
          <w:t>הסמכות לחישוב שיעור הגמלה של התובע היא</w:t>
        </w:r>
      </w:ins>
      <w:ins w:id="5151" w:author="אביה שקורי" w:date="2021-12-02T10:38:00Z">
        <w:r w:rsidR="00B15A3C" w:rsidRPr="00B72CE5">
          <w:rPr>
            <w:rFonts w:hint="cs"/>
            <w:rtl/>
          </w:rPr>
          <w:t xml:space="preserve"> של </w:t>
        </w:r>
      </w:ins>
      <w:ins w:id="5152" w:author="אביה שקורי" w:date="2021-12-08T12:18:00Z">
        <w:r w:rsidR="005A0139">
          <w:rPr>
            <w:rFonts w:hint="cs"/>
            <w:rtl/>
          </w:rPr>
          <w:t>נציבות שירות המדינה</w:t>
        </w:r>
      </w:ins>
      <w:ins w:id="5153" w:author="אביה שקורי" w:date="2021-12-02T10:48:00Z">
        <w:r w:rsidR="00FC3840" w:rsidRPr="00B72CE5">
          <w:rPr>
            <w:rFonts w:hint="cs"/>
            <w:rtl/>
          </w:rPr>
          <w:t xml:space="preserve">, </w:t>
        </w:r>
      </w:ins>
      <w:ins w:id="5154" w:author="אביה שקורי" w:date="2021-12-02T10:43:00Z">
        <w:r w:rsidR="00B15A3C" w:rsidRPr="00E02E02">
          <w:rPr>
            <w:rFonts w:hint="cs"/>
            <w:rtl/>
          </w:rPr>
          <w:t>יראו בתובע כמי שמערער על גימלתו לצורך חישוב הפנסיה על פי סעיף 43 לחוק שירות המדינה (גמלאות</w:t>
        </w:r>
      </w:ins>
      <w:ins w:id="5155" w:author="אביה שקורי" w:date="2021-12-02T11:10:00Z">
        <w:r w:rsidR="00B23203" w:rsidRPr="00E02E02">
          <w:rPr>
            <w:rFonts w:hint="cs"/>
            <w:rtl/>
          </w:rPr>
          <w:t>)</w:t>
        </w:r>
      </w:ins>
      <w:ins w:id="5156" w:author="אופיר טל" w:date="2021-12-14T14:17:00Z">
        <w:r w:rsidR="0055062F">
          <w:rPr>
            <w:rFonts w:hint="cs"/>
            <w:rtl/>
          </w:rPr>
          <w:t xml:space="preserve"> - </w:t>
        </w:r>
      </w:ins>
      <w:ins w:id="5157" w:author="אביה שקורי" w:date="2021-12-02T11:10:00Z">
        <w:del w:id="5158" w:author="אופיר טל" w:date="2021-12-14T14:17:00Z">
          <w:r w:rsidR="00B23203" w:rsidRPr="00E02E02" w:rsidDel="0055062F">
            <w:rPr>
              <w:rFonts w:hint="cs"/>
              <w:rtl/>
            </w:rPr>
            <w:delText xml:space="preserve">. </w:delText>
          </w:r>
        </w:del>
      </w:ins>
      <w:ins w:id="5159" w:author="אביה שקורי" w:date="2021-12-02T10:43:00Z">
        <w:del w:id="5160" w:author="אופיר טל" w:date="2021-12-14T14:17:00Z">
          <w:r w:rsidR="00B15A3C" w:rsidRPr="00E02E02" w:rsidDel="0055062F">
            <w:rPr>
              <w:rFonts w:hint="cs"/>
              <w:rtl/>
            </w:rPr>
            <w:delText xml:space="preserve"> </w:delText>
          </w:r>
        </w:del>
      </w:ins>
    </w:p>
    <w:p w14:paraId="09DE590C" w14:textId="66619799" w:rsidR="004E3856" w:rsidRDefault="0055062F">
      <w:pPr>
        <w:pStyle w:val="11"/>
        <w:numPr>
          <w:ilvl w:val="1"/>
          <w:numId w:val="60"/>
        </w:numPr>
        <w:tabs>
          <w:tab w:val="left" w:pos="1160"/>
        </w:tabs>
        <w:spacing w:before="0" w:after="240" w:line="360" w:lineRule="auto"/>
        <w:ind w:left="1160" w:hanging="630"/>
        <w:rPr>
          <w:ins w:id="5161" w:author="אביה שקורי" w:date="2021-12-02T14:06:00Z"/>
          <w:rFonts w:ascii="Arial" w:hAnsi="Arial"/>
          <w:sz w:val="22"/>
        </w:rPr>
        <w:pPrChange w:id="5162" w:author="אופיר טל" w:date="2021-12-14T14:04:00Z">
          <w:pPr>
            <w:pStyle w:val="11"/>
            <w:numPr>
              <w:ilvl w:val="1"/>
              <w:numId w:val="47"/>
            </w:numPr>
            <w:tabs>
              <w:tab w:val="left" w:pos="1160"/>
              <w:tab w:val="num" w:pos="1359"/>
            </w:tabs>
            <w:spacing w:before="0" w:after="240" w:line="360" w:lineRule="auto"/>
            <w:ind w:left="1160" w:right="792" w:hanging="630"/>
          </w:pPr>
        </w:pPrChange>
      </w:pPr>
      <w:ins w:id="5163" w:author="אופיר טל" w:date="2021-12-14T14:17:00Z">
        <w:r>
          <w:rPr>
            <w:rFonts w:ascii="Arial" w:hAnsi="Arial" w:hint="cs"/>
            <w:sz w:val="22"/>
            <w:rtl/>
          </w:rPr>
          <w:t xml:space="preserve">התובע </w:t>
        </w:r>
      </w:ins>
      <w:ins w:id="5164" w:author="אביה שקורי" w:date="2021-12-02T14:06:00Z">
        <w:r w:rsidR="004E3856" w:rsidRPr="002358A0">
          <w:rPr>
            <w:rFonts w:ascii="Arial" w:hAnsi="Arial" w:hint="cs"/>
            <w:sz w:val="22"/>
            <w:rtl/>
          </w:rPr>
          <w:t xml:space="preserve">יבקש </w:t>
        </w:r>
        <w:del w:id="5165" w:author="אופיר טל" w:date="2021-12-14T14:17:00Z">
          <w:r w:rsidR="004E3856" w:rsidRPr="002358A0" w:rsidDel="0055062F">
            <w:rPr>
              <w:rFonts w:ascii="Arial" w:hAnsi="Arial" w:hint="cs"/>
              <w:sz w:val="22"/>
              <w:rtl/>
            </w:rPr>
            <w:delText>המערער</w:delText>
          </w:r>
        </w:del>
        <w:del w:id="5166" w:author="אופיר טל" w:date="2021-12-14T14:18:00Z">
          <w:r w:rsidR="004E3856" w:rsidRPr="002358A0" w:rsidDel="0055062F">
            <w:rPr>
              <w:rFonts w:ascii="Arial" w:hAnsi="Arial" w:hint="cs"/>
              <w:sz w:val="22"/>
              <w:rtl/>
            </w:rPr>
            <w:delText xml:space="preserve"> </w:delText>
          </w:r>
        </w:del>
        <w:r w:rsidR="004E3856" w:rsidRPr="002358A0">
          <w:rPr>
            <w:rFonts w:ascii="Arial" w:hAnsi="Arial" w:hint="cs"/>
            <w:sz w:val="22"/>
            <w:rtl/>
          </w:rPr>
          <w:t>הארכת מועד להגשת ערעור גמלאות מטעמים מיוחדים שיירשמו, כפי ש</w:t>
        </w:r>
      </w:ins>
      <w:ins w:id="5167" w:author="אביה שקורי" w:date="2021-12-02T14:54:00Z">
        <w:r w:rsidR="00A9280D">
          <w:rPr>
            <w:rFonts w:ascii="Arial" w:hAnsi="Arial" w:hint="cs"/>
            <w:sz w:val="22"/>
            <w:rtl/>
          </w:rPr>
          <w:t>מורה</w:t>
        </w:r>
      </w:ins>
      <w:ins w:id="5168" w:author="אביה שקורי" w:date="2021-12-02T14:06:00Z">
        <w:r w:rsidR="004E3856" w:rsidRPr="002358A0">
          <w:rPr>
            <w:rFonts w:ascii="Arial" w:hAnsi="Arial" w:hint="cs"/>
            <w:sz w:val="22"/>
            <w:rtl/>
          </w:rPr>
          <w:t xml:space="preserve"> סעיף  125 לתקנות בית הדין לעבודה: </w:t>
        </w:r>
        <w:r w:rsidR="004E3856" w:rsidRPr="002358A0">
          <w:rPr>
            <w:rFonts w:ascii="Arial" w:hAnsi="Arial"/>
            <w:sz w:val="22"/>
            <w:rtl/>
          </w:rPr>
          <w:t>"</w:t>
        </w:r>
        <w:r w:rsidR="004E3856" w:rsidRPr="00A9280D">
          <w:rPr>
            <w:rFonts w:ascii="Arial" w:hAnsi="Arial"/>
            <w:i/>
            <w:iCs/>
            <w:sz w:val="22"/>
            <w:rtl/>
            <w:rPrChange w:id="5169" w:author="אביה שקורי" w:date="2021-12-02T14:54:00Z">
              <w:rPr>
                <w:rFonts w:ascii="Arial" w:hAnsi="Arial"/>
                <w:sz w:val="22"/>
                <w:rtl/>
              </w:rPr>
            </w:rPrChange>
          </w:rPr>
          <w:t>מועד או זמן שקבע בית הדין או הרשם לעשיית דבר שבסדר הדין או שבנוהג, רשאי הוא, לפי שיקול דעתו ובאין הוראה אחרת בתקנות אלה, להאריכו מזמן לזמן, אף שנסתיים המועד או הזמן שנקבע מלכתחילה; נקבע המועד או הזמן בחיקוק, לרבות בתקנות אלה, רשאי הוא להאריכם מטעמים מיוחדים שיירשמו</w:t>
        </w:r>
        <w:r w:rsidR="004E3856" w:rsidRPr="002358A0">
          <w:rPr>
            <w:rFonts w:ascii="Arial" w:hAnsi="Arial"/>
            <w:sz w:val="22"/>
            <w:rtl/>
          </w:rPr>
          <w:t>".</w:t>
        </w:r>
        <w:r w:rsidR="004E3856" w:rsidRPr="002358A0">
          <w:rPr>
            <w:rFonts w:ascii="Arial" w:hAnsi="Arial" w:hint="cs"/>
            <w:sz w:val="22"/>
            <w:rtl/>
          </w:rPr>
          <w:t xml:space="preserve"> </w:t>
        </w:r>
      </w:ins>
    </w:p>
    <w:p w14:paraId="29BBE3AB" w14:textId="3D7B7985" w:rsidR="00DF6C6E" w:rsidRPr="00B72CE5" w:rsidRDefault="00FC3840">
      <w:pPr>
        <w:pStyle w:val="11"/>
        <w:numPr>
          <w:ilvl w:val="1"/>
          <w:numId w:val="60"/>
        </w:numPr>
        <w:tabs>
          <w:tab w:val="left" w:pos="1160"/>
        </w:tabs>
        <w:spacing w:before="0" w:after="240" w:line="360" w:lineRule="auto"/>
        <w:ind w:left="1160" w:hanging="630"/>
        <w:rPr>
          <w:ins w:id="5170" w:author="אביה שקורי" w:date="2021-12-02T10:11:00Z"/>
          <w:rFonts w:ascii="Arial" w:hAnsi="Arial"/>
          <w:sz w:val="22"/>
          <w:rtl/>
          <w:rPrChange w:id="5171" w:author="אביה שקורי" w:date="2021-12-02T12:47:00Z">
            <w:rPr>
              <w:ins w:id="5172" w:author="אביה שקורי" w:date="2021-12-02T10:11:00Z"/>
              <w:rtl/>
            </w:rPr>
          </w:rPrChange>
        </w:rPr>
        <w:pPrChange w:id="5173" w:author="Shimon" w:date="2022-01-05T17:43:00Z">
          <w:pPr>
            <w:tabs>
              <w:tab w:val="left" w:pos="566"/>
              <w:tab w:val="left" w:pos="651"/>
            </w:tabs>
            <w:spacing w:after="240" w:line="360" w:lineRule="auto"/>
            <w:ind w:left="566"/>
            <w:jc w:val="both"/>
          </w:pPr>
        </w:pPrChange>
      </w:pPr>
      <w:ins w:id="5174" w:author="אביה שקורי" w:date="2021-12-02T10:49:00Z">
        <w:del w:id="5175" w:author="אופיר טל" w:date="2021-12-14T14:18:00Z">
          <w:r w:rsidRPr="00B72CE5" w:rsidDel="0055062F">
            <w:rPr>
              <w:rFonts w:ascii="Arial" w:hAnsi="Arial" w:hint="eastAsia"/>
              <w:sz w:val="22"/>
              <w:rtl/>
              <w:rPrChange w:id="5176" w:author="אביה שקורי" w:date="2021-12-02T12:47:00Z">
                <w:rPr>
                  <w:rFonts w:hint="eastAsia"/>
                  <w:rtl/>
                </w:rPr>
              </w:rPrChange>
            </w:rPr>
            <w:delText>כפי</w:delText>
          </w:r>
          <w:r w:rsidRPr="00B72CE5" w:rsidDel="0055062F">
            <w:rPr>
              <w:rFonts w:ascii="Arial" w:hAnsi="Arial"/>
              <w:sz w:val="22"/>
              <w:rtl/>
              <w:rPrChange w:id="5177" w:author="אביה שקורי" w:date="2021-12-02T12:47:00Z">
                <w:rPr>
                  <w:rtl/>
                </w:rPr>
              </w:rPrChange>
            </w:rPr>
            <w:delText xml:space="preserve"> שפורט לעיל</w:delText>
          </w:r>
        </w:del>
      </w:ins>
      <w:ins w:id="5178" w:author="אופיר טל" w:date="2021-12-14T14:18:00Z">
        <w:r w:rsidR="0055062F">
          <w:rPr>
            <w:rFonts w:ascii="Arial" w:hAnsi="Arial" w:hint="cs"/>
            <w:sz w:val="22"/>
            <w:rtl/>
          </w:rPr>
          <w:t>כמפורט בכתב תביעה זה</w:t>
        </w:r>
      </w:ins>
      <w:ins w:id="5179" w:author="אביה שקורי" w:date="2021-12-02T10:49:00Z">
        <w:r w:rsidRPr="00B72CE5">
          <w:rPr>
            <w:rFonts w:ascii="Arial" w:hAnsi="Arial"/>
            <w:sz w:val="22"/>
            <w:rtl/>
            <w:rPrChange w:id="5180" w:author="אביה שקורי" w:date="2021-12-02T12:47:00Z">
              <w:rPr>
                <w:rtl/>
              </w:rPr>
            </w:rPrChange>
          </w:rPr>
          <w:t xml:space="preserve">, </w:t>
        </w:r>
      </w:ins>
      <w:ins w:id="5181" w:author="אביה שקורי" w:date="2021-12-02T10:11:00Z">
        <w:r w:rsidR="00DF6C6E" w:rsidRPr="00B72CE5">
          <w:rPr>
            <w:rFonts w:ascii="Arial" w:hAnsi="Arial" w:hint="eastAsia"/>
            <w:sz w:val="22"/>
            <w:rtl/>
            <w:rPrChange w:id="5182" w:author="אביה שקורי" w:date="2021-12-02T12:47:00Z">
              <w:rPr>
                <w:rFonts w:hint="eastAsia"/>
                <w:rtl/>
              </w:rPr>
            </w:rPrChange>
          </w:rPr>
          <w:t>נושא</w:t>
        </w:r>
        <w:r w:rsidR="00DF6C6E" w:rsidRPr="00B72CE5">
          <w:rPr>
            <w:rFonts w:ascii="Arial" w:hAnsi="Arial"/>
            <w:sz w:val="22"/>
            <w:rtl/>
            <w:rPrChange w:id="5183" w:author="אביה שקורי" w:date="2021-12-02T12:47:00Z">
              <w:rPr>
                <w:rtl/>
              </w:rPr>
            </w:rPrChange>
          </w:rPr>
          <w:t xml:space="preserve"> </w:t>
        </w:r>
        <w:r w:rsidR="00DF6C6E" w:rsidRPr="00B72CE5">
          <w:rPr>
            <w:rFonts w:ascii="Arial" w:hAnsi="Arial" w:hint="eastAsia"/>
            <w:sz w:val="22"/>
            <w:rtl/>
            <w:rPrChange w:id="5184" w:author="אביה שקורי" w:date="2021-12-02T12:47:00Z">
              <w:rPr>
                <w:rFonts w:hint="eastAsia"/>
                <w:rtl/>
              </w:rPr>
            </w:rPrChange>
          </w:rPr>
          <w:t>הגמלאות</w:t>
        </w:r>
        <w:r w:rsidR="00DF6C6E" w:rsidRPr="00B72CE5">
          <w:rPr>
            <w:rFonts w:ascii="Arial" w:hAnsi="Arial"/>
            <w:sz w:val="22"/>
            <w:rtl/>
            <w:rPrChange w:id="5185" w:author="אביה שקורי" w:date="2021-12-02T12:47:00Z">
              <w:rPr>
                <w:rtl/>
              </w:rPr>
            </w:rPrChange>
          </w:rPr>
          <w:t xml:space="preserve"> </w:t>
        </w:r>
        <w:r w:rsidR="00DF6C6E" w:rsidRPr="00B72CE5">
          <w:rPr>
            <w:rFonts w:ascii="Arial" w:hAnsi="Arial" w:hint="eastAsia"/>
            <w:sz w:val="22"/>
            <w:rtl/>
            <w:rPrChange w:id="5186" w:author="אביה שקורי" w:date="2021-12-02T12:47:00Z">
              <w:rPr>
                <w:rFonts w:hint="eastAsia"/>
                <w:rtl/>
              </w:rPr>
            </w:rPrChange>
          </w:rPr>
          <w:t>לא</w:t>
        </w:r>
        <w:r w:rsidR="00DF6C6E" w:rsidRPr="00B72CE5">
          <w:rPr>
            <w:rFonts w:ascii="Arial" w:hAnsi="Arial"/>
            <w:sz w:val="22"/>
            <w:rtl/>
            <w:rPrChange w:id="5187" w:author="אביה שקורי" w:date="2021-12-02T12:47:00Z">
              <w:rPr>
                <w:rtl/>
              </w:rPr>
            </w:rPrChange>
          </w:rPr>
          <w:t xml:space="preserve"> </w:t>
        </w:r>
        <w:del w:id="5188" w:author="Shimon" w:date="2022-01-05T17:43:00Z">
          <w:r w:rsidR="00DF6C6E" w:rsidRPr="00B65362" w:rsidDel="00B65362">
            <w:rPr>
              <w:rFonts w:ascii="Arial" w:hAnsi="Arial" w:hint="eastAsia"/>
              <w:sz w:val="22"/>
              <w:highlight w:val="yellow"/>
              <w:rtl/>
              <w:rPrChange w:id="5189" w:author="Shimon" w:date="2022-01-05T17:40:00Z">
                <w:rPr>
                  <w:rFonts w:hint="eastAsia"/>
                  <w:rtl/>
                </w:rPr>
              </w:rPrChange>
            </w:rPr>
            <w:delText>הוסדר</w:delText>
          </w:r>
          <w:r w:rsidR="00DF6C6E" w:rsidRPr="00B72CE5" w:rsidDel="00B65362">
            <w:rPr>
              <w:rFonts w:ascii="Arial" w:hAnsi="Arial"/>
              <w:sz w:val="22"/>
              <w:rtl/>
              <w:rPrChange w:id="5190" w:author="אביה שקורי" w:date="2021-12-02T12:47:00Z">
                <w:rPr>
                  <w:rtl/>
                </w:rPr>
              </w:rPrChange>
            </w:rPr>
            <w:delText xml:space="preserve"> </w:delText>
          </w:r>
        </w:del>
        <w:r w:rsidR="00DF6C6E" w:rsidRPr="00B72CE5">
          <w:rPr>
            <w:rFonts w:ascii="Arial" w:hAnsi="Arial" w:hint="eastAsia"/>
            <w:sz w:val="22"/>
            <w:rtl/>
            <w:rPrChange w:id="5191" w:author="אביה שקורי" w:date="2021-12-02T12:47:00Z">
              <w:rPr>
                <w:rFonts w:hint="eastAsia"/>
                <w:rtl/>
              </w:rPr>
            </w:rPrChange>
          </w:rPr>
          <w:t>כראוי</w:t>
        </w:r>
        <w:r w:rsidR="00DF6C6E" w:rsidRPr="00B72CE5">
          <w:rPr>
            <w:rFonts w:ascii="Arial" w:hAnsi="Arial"/>
            <w:sz w:val="22"/>
            <w:rtl/>
            <w:rPrChange w:id="5192" w:author="אביה שקורי" w:date="2021-12-02T12:47:00Z">
              <w:rPr>
                <w:rtl/>
              </w:rPr>
            </w:rPrChange>
          </w:rPr>
          <w:t xml:space="preserve"> </w:t>
        </w:r>
        <w:r w:rsidR="00DF6C6E" w:rsidRPr="00B72CE5">
          <w:rPr>
            <w:rFonts w:ascii="Arial" w:hAnsi="Arial" w:hint="eastAsia"/>
            <w:sz w:val="22"/>
            <w:rtl/>
            <w:rPrChange w:id="5193" w:author="אביה שקורי" w:date="2021-12-02T12:47:00Z">
              <w:rPr>
                <w:rFonts w:hint="eastAsia"/>
                <w:rtl/>
              </w:rPr>
            </w:rPrChange>
          </w:rPr>
          <w:t>בחוזה</w:t>
        </w:r>
        <w:r w:rsidR="00DF6C6E" w:rsidRPr="00B72CE5">
          <w:rPr>
            <w:rFonts w:ascii="Arial" w:hAnsi="Arial"/>
            <w:sz w:val="22"/>
            <w:rtl/>
            <w:rPrChange w:id="5194" w:author="אביה שקורי" w:date="2021-12-02T12:47:00Z">
              <w:rPr>
                <w:rtl/>
              </w:rPr>
            </w:rPrChange>
          </w:rPr>
          <w:t xml:space="preserve"> </w:t>
        </w:r>
        <w:r w:rsidR="00DF6C6E" w:rsidRPr="00B72CE5">
          <w:rPr>
            <w:rFonts w:ascii="Arial" w:hAnsi="Arial" w:hint="eastAsia"/>
            <w:sz w:val="22"/>
            <w:rtl/>
            <w:rPrChange w:id="5195" w:author="אביה שקורי" w:date="2021-12-02T12:47:00Z">
              <w:rPr>
                <w:rFonts w:hint="eastAsia"/>
                <w:rtl/>
              </w:rPr>
            </w:rPrChange>
          </w:rPr>
          <w:t>העבודה</w:t>
        </w:r>
        <w:r w:rsidR="00DF6C6E" w:rsidRPr="00B72CE5">
          <w:rPr>
            <w:rFonts w:ascii="Arial" w:hAnsi="Arial"/>
            <w:sz w:val="22"/>
            <w:rtl/>
            <w:rPrChange w:id="5196" w:author="אביה שקורי" w:date="2021-12-02T12:47:00Z">
              <w:rPr>
                <w:rtl/>
              </w:rPr>
            </w:rPrChange>
          </w:rPr>
          <w:t xml:space="preserve"> </w:t>
        </w:r>
        <w:r w:rsidR="00DF6C6E" w:rsidRPr="00B72CE5">
          <w:rPr>
            <w:rFonts w:ascii="Arial" w:hAnsi="Arial" w:hint="eastAsia"/>
            <w:sz w:val="22"/>
            <w:rtl/>
            <w:rPrChange w:id="5197" w:author="אביה שקורי" w:date="2021-12-02T12:47:00Z">
              <w:rPr>
                <w:rFonts w:hint="eastAsia"/>
                <w:rtl/>
              </w:rPr>
            </w:rPrChange>
          </w:rPr>
          <w:t>האישי</w:t>
        </w:r>
        <w:r w:rsidR="00DF6C6E" w:rsidRPr="00B72CE5">
          <w:rPr>
            <w:rFonts w:ascii="Arial" w:hAnsi="Arial"/>
            <w:sz w:val="22"/>
            <w:rtl/>
            <w:rPrChange w:id="5198" w:author="אביה שקורי" w:date="2021-12-02T12:47:00Z">
              <w:rPr>
                <w:rtl/>
              </w:rPr>
            </w:rPrChange>
          </w:rPr>
          <w:t xml:space="preserve"> </w:t>
        </w:r>
        <w:r w:rsidR="00DF6C6E" w:rsidRPr="00B72CE5">
          <w:rPr>
            <w:rFonts w:ascii="Arial" w:hAnsi="Arial" w:hint="eastAsia"/>
            <w:sz w:val="22"/>
            <w:rtl/>
            <w:rPrChange w:id="5199" w:author="אביה שקורי" w:date="2021-12-02T12:47:00Z">
              <w:rPr>
                <w:rFonts w:hint="eastAsia"/>
                <w:rtl/>
              </w:rPr>
            </w:rPrChange>
          </w:rPr>
          <w:t>של</w:t>
        </w:r>
        <w:r w:rsidR="00DF6C6E" w:rsidRPr="00B72CE5">
          <w:rPr>
            <w:rFonts w:ascii="Arial" w:hAnsi="Arial"/>
            <w:sz w:val="22"/>
            <w:rtl/>
            <w:rPrChange w:id="5200" w:author="אביה שקורי" w:date="2021-12-02T12:47:00Z">
              <w:rPr>
                <w:rtl/>
              </w:rPr>
            </w:rPrChange>
          </w:rPr>
          <w:t xml:space="preserve"> </w:t>
        </w:r>
      </w:ins>
      <w:ins w:id="5201" w:author="אביה שקורי" w:date="2021-12-09T09:10:00Z">
        <w:r w:rsidR="004A1376">
          <w:rPr>
            <w:rFonts w:ascii="Arial" w:hAnsi="Arial" w:hint="cs"/>
            <w:sz w:val="22"/>
            <w:rtl/>
          </w:rPr>
          <w:t>התובע,</w:t>
        </w:r>
      </w:ins>
      <w:ins w:id="5202" w:author="אביה שקורי" w:date="2021-12-02T10:11:00Z">
        <w:r w:rsidR="00DF6C6E" w:rsidRPr="00B72CE5">
          <w:rPr>
            <w:rFonts w:ascii="Arial" w:hAnsi="Arial"/>
            <w:sz w:val="22"/>
            <w:rtl/>
            <w:rPrChange w:id="5203" w:author="אביה שקורי" w:date="2021-12-02T12:47:00Z">
              <w:rPr>
                <w:rtl/>
              </w:rPr>
            </w:rPrChange>
          </w:rPr>
          <w:t xml:space="preserve"> </w:t>
        </w:r>
      </w:ins>
      <w:ins w:id="5204" w:author="Shimon" w:date="2022-01-05T17:43:00Z">
        <w:r w:rsidR="00B65362" w:rsidRPr="0058508F">
          <w:rPr>
            <w:rFonts w:ascii="Arial" w:hAnsi="Arial" w:hint="eastAsia"/>
            <w:sz w:val="22"/>
            <w:highlight w:val="yellow"/>
            <w:rtl/>
          </w:rPr>
          <w:t>הוסדר</w:t>
        </w:r>
        <w:r w:rsidR="00B65362" w:rsidRPr="0058508F">
          <w:rPr>
            <w:rFonts w:ascii="Arial" w:hAnsi="Arial" w:hint="cs"/>
            <w:sz w:val="22"/>
            <w:highlight w:val="yellow"/>
            <w:rtl/>
          </w:rPr>
          <w:t xml:space="preserve">(לדעתי </w:t>
        </w:r>
        <w:r w:rsidR="00B65362">
          <w:rPr>
            <w:rFonts w:ascii="Arial" w:hAnsi="Arial" w:hint="cs"/>
            <w:sz w:val="22"/>
            <w:highlight w:val="yellow"/>
            <w:rtl/>
          </w:rPr>
          <w:t xml:space="preserve">כל המשפט "לא </w:t>
        </w:r>
        <w:r w:rsidR="00B65362" w:rsidRPr="0058508F">
          <w:rPr>
            <w:rFonts w:ascii="Arial" w:hAnsi="Arial" w:hint="cs"/>
            <w:sz w:val="22"/>
            <w:highlight w:val="yellow"/>
            <w:rtl/>
          </w:rPr>
          <w:t xml:space="preserve">הוסדר </w:t>
        </w:r>
        <w:r w:rsidR="00B65362">
          <w:rPr>
            <w:rFonts w:ascii="Arial" w:hAnsi="Arial" w:hint="cs"/>
            <w:sz w:val="22"/>
            <w:highlight w:val="yellow"/>
            <w:rtl/>
          </w:rPr>
          <w:t xml:space="preserve">כראוי וכו'" שומט את השטיח מתחת הטענות </w:t>
        </w:r>
      </w:ins>
      <w:ins w:id="5205" w:author="Shimon" w:date="2022-01-05T17:44:00Z">
        <w:r w:rsidR="00870037">
          <w:rPr>
            <w:rFonts w:ascii="Arial" w:hAnsi="Arial" w:hint="cs"/>
            <w:sz w:val="22"/>
            <w:highlight w:val="yellow"/>
            <w:rtl/>
          </w:rPr>
          <w:t xml:space="preserve">שלי </w:t>
        </w:r>
      </w:ins>
      <w:ins w:id="5206" w:author="Shimon" w:date="2022-01-05T17:43:00Z">
        <w:r w:rsidR="00B65362">
          <w:rPr>
            <w:rFonts w:ascii="Arial" w:hAnsi="Arial" w:hint="cs"/>
            <w:sz w:val="22"/>
            <w:highlight w:val="yellow"/>
            <w:rtl/>
          </w:rPr>
          <w:t xml:space="preserve">שהדברים היו ברורים לגמרי לי ולמערכת </w:t>
        </w:r>
        <w:r w:rsidR="00870037">
          <w:rPr>
            <w:rFonts w:ascii="Arial" w:hAnsi="Arial" w:hint="cs"/>
            <w:sz w:val="22"/>
            <w:highlight w:val="yellow"/>
            <w:rtl/>
          </w:rPr>
          <w:t>אלא שהנציבות בהנחיותיה מעוות</w:t>
        </w:r>
      </w:ins>
      <w:ins w:id="5207" w:author="Shimon" w:date="2022-01-05T17:44:00Z">
        <w:r w:rsidR="00870037">
          <w:rPr>
            <w:rFonts w:ascii="Arial" w:hAnsi="Arial" w:hint="cs"/>
            <w:sz w:val="22"/>
            <w:highlight w:val="yellow"/>
            <w:rtl/>
          </w:rPr>
          <w:t xml:space="preserve">ת כיום </w:t>
        </w:r>
      </w:ins>
      <w:ins w:id="5208" w:author="Shimon" w:date="2022-01-05T17:43:00Z">
        <w:r w:rsidR="00B65362" w:rsidRPr="0058508F">
          <w:rPr>
            <w:rFonts w:ascii="Arial" w:hAnsi="Arial" w:hint="cs"/>
            <w:sz w:val="22"/>
            <w:highlight w:val="yellow"/>
            <w:rtl/>
          </w:rPr>
          <w:t>את הכתוב בו</w:t>
        </w:r>
        <w:r w:rsidR="00B65362">
          <w:rPr>
            <w:rFonts w:ascii="Arial" w:hAnsi="Arial" w:hint="cs"/>
            <w:sz w:val="22"/>
            <w:rtl/>
          </w:rPr>
          <w:t xml:space="preserve"> </w:t>
        </w:r>
      </w:ins>
      <w:ins w:id="5209" w:author="אביה שקורי" w:date="2021-12-02T14:10:00Z">
        <w:r w:rsidR="004E3856">
          <w:rPr>
            <w:rFonts w:ascii="Arial" w:hAnsi="Arial" w:hint="cs"/>
            <w:sz w:val="22"/>
            <w:rtl/>
          </w:rPr>
          <w:t>התנהלות</w:t>
        </w:r>
      </w:ins>
      <w:ins w:id="5210" w:author="אביה שקורי" w:date="2021-12-08T12:19:00Z">
        <w:r w:rsidR="005A0139">
          <w:rPr>
            <w:rFonts w:ascii="Arial" w:hAnsi="Arial" w:hint="cs"/>
            <w:sz w:val="22"/>
            <w:rtl/>
          </w:rPr>
          <w:t>ן</w:t>
        </w:r>
      </w:ins>
      <w:ins w:id="5211" w:author="אביה שקורי" w:date="2021-12-02T14:10:00Z">
        <w:r w:rsidR="004E3856">
          <w:rPr>
            <w:rFonts w:ascii="Arial" w:hAnsi="Arial" w:hint="cs"/>
            <w:sz w:val="22"/>
            <w:rtl/>
          </w:rPr>
          <w:t xml:space="preserve"> </w:t>
        </w:r>
      </w:ins>
      <w:ins w:id="5212" w:author="אביה שקורי" w:date="2021-12-02T14:54:00Z">
        <w:r w:rsidR="00A9280D">
          <w:rPr>
            <w:rFonts w:ascii="Arial" w:hAnsi="Arial" w:hint="cs"/>
            <w:sz w:val="22"/>
            <w:rtl/>
          </w:rPr>
          <w:t>של הנתבע</w:t>
        </w:r>
      </w:ins>
      <w:ins w:id="5213" w:author="אביה שקורי" w:date="2021-12-08T12:19:00Z">
        <w:r w:rsidR="005A0139">
          <w:rPr>
            <w:rFonts w:ascii="Arial" w:hAnsi="Arial" w:hint="cs"/>
            <w:sz w:val="22"/>
            <w:rtl/>
          </w:rPr>
          <w:t>ו</w:t>
        </w:r>
      </w:ins>
      <w:ins w:id="5214" w:author="אביה שקורי" w:date="2021-12-02T14:54:00Z">
        <w:r w:rsidR="00A9280D">
          <w:rPr>
            <w:rFonts w:ascii="Arial" w:hAnsi="Arial" w:hint="cs"/>
            <w:sz w:val="22"/>
            <w:rtl/>
          </w:rPr>
          <w:t>ת הי</w:t>
        </w:r>
      </w:ins>
      <w:ins w:id="5215" w:author="אביה שקורי" w:date="2021-12-08T16:27:00Z">
        <w:r w:rsidR="00446D6E">
          <w:rPr>
            <w:rFonts w:ascii="Arial" w:hAnsi="Arial" w:hint="cs"/>
            <w:sz w:val="22"/>
            <w:rtl/>
          </w:rPr>
          <w:t>י</w:t>
        </w:r>
      </w:ins>
      <w:ins w:id="5216" w:author="אביה שקורי" w:date="2021-12-02T14:54:00Z">
        <w:r w:rsidR="00A9280D">
          <w:rPr>
            <w:rFonts w:ascii="Arial" w:hAnsi="Arial" w:hint="cs"/>
            <w:sz w:val="22"/>
            <w:rtl/>
          </w:rPr>
          <w:t>תה מזלזלת</w:t>
        </w:r>
      </w:ins>
      <w:ins w:id="5217" w:author="אביה שקורי" w:date="2021-12-02T10:45:00Z">
        <w:r w:rsidR="00B15A3C" w:rsidRPr="00B72CE5">
          <w:rPr>
            <w:rFonts w:ascii="Arial" w:hAnsi="Arial"/>
            <w:sz w:val="22"/>
            <w:rtl/>
            <w:rPrChange w:id="5218" w:author="אביה שקורי" w:date="2021-12-02T12:47:00Z">
              <w:rPr>
                <w:rtl/>
              </w:rPr>
            </w:rPrChange>
          </w:rPr>
          <w:t xml:space="preserve">, </w:t>
        </w:r>
      </w:ins>
      <w:ins w:id="5219" w:author="אביה שקורי" w:date="2021-12-02T10:11:00Z">
        <w:r w:rsidR="00DF6C6E" w:rsidRPr="00B72CE5">
          <w:rPr>
            <w:rFonts w:ascii="Arial" w:hAnsi="Arial" w:hint="eastAsia"/>
            <w:sz w:val="22"/>
            <w:rtl/>
            <w:rPrChange w:id="5220" w:author="אביה שקורי" w:date="2021-12-02T12:47:00Z">
              <w:rPr>
                <w:rFonts w:hint="eastAsia"/>
                <w:rtl/>
              </w:rPr>
            </w:rPrChange>
          </w:rPr>
          <w:t>פניותיו</w:t>
        </w:r>
        <w:r w:rsidR="00DF6C6E" w:rsidRPr="00B72CE5">
          <w:rPr>
            <w:rFonts w:ascii="Arial" w:hAnsi="Arial"/>
            <w:sz w:val="22"/>
            <w:rtl/>
            <w:rPrChange w:id="5221" w:author="אביה שקורי" w:date="2021-12-02T12:47:00Z">
              <w:rPr>
                <w:rtl/>
              </w:rPr>
            </w:rPrChange>
          </w:rPr>
          <w:t xml:space="preserve"> המרובות של המערער </w:t>
        </w:r>
      </w:ins>
      <w:ins w:id="5222" w:author="אביה שקורי" w:date="2021-12-02T14:12:00Z">
        <w:r w:rsidR="004E3856">
          <w:rPr>
            <w:rFonts w:ascii="Arial" w:hAnsi="Arial" w:hint="cs"/>
            <w:sz w:val="22"/>
            <w:rtl/>
          </w:rPr>
          <w:t>לא קיבלו את המענה הראוי</w:t>
        </w:r>
      </w:ins>
      <w:ins w:id="5223" w:author="אביה שקורי" w:date="2021-12-02T14:08:00Z">
        <w:r w:rsidR="004E3856">
          <w:rPr>
            <w:rFonts w:ascii="Arial" w:hAnsi="Arial" w:hint="cs"/>
            <w:sz w:val="22"/>
            <w:rtl/>
          </w:rPr>
          <w:t xml:space="preserve">, מאבקו של המערער </w:t>
        </w:r>
      </w:ins>
      <w:ins w:id="5224" w:author="אביה שקורי" w:date="2021-12-02T10:52:00Z">
        <w:r w:rsidRPr="00B72CE5">
          <w:rPr>
            <w:rFonts w:ascii="Arial" w:hAnsi="Arial" w:hint="eastAsia"/>
            <w:sz w:val="22"/>
            <w:rtl/>
            <w:rPrChange w:id="5225" w:author="אביה שקורי" w:date="2021-12-02T12:47:00Z">
              <w:rPr>
                <w:rFonts w:hint="eastAsia"/>
                <w:rtl/>
              </w:rPr>
            </w:rPrChange>
          </w:rPr>
          <w:t>על</w:t>
        </w:r>
        <w:r w:rsidRPr="00B72CE5">
          <w:rPr>
            <w:rFonts w:ascii="Arial" w:hAnsi="Arial"/>
            <w:sz w:val="22"/>
            <w:rtl/>
            <w:rPrChange w:id="5226" w:author="אביה שקורי" w:date="2021-12-02T12:47:00Z">
              <w:rPr>
                <w:rtl/>
              </w:rPr>
            </w:rPrChange>
          </w:rPr>
          <w:t xml:space="preserve"> זכויותיו במהלך השנים </w:t>
        </w:r>
      </w:ins>
      <w:ins w:id="5227" w:author="אביה שקורי" w:date="2021-12-02T14:11:00Z">
        <w:r w:rsidR="004E3856">
          <w:rPr>
            <w:rFonts w:ascii="Arial" w:hAnsi="Arial" w:hint="cs"/>
            <w:sz w:val="22"/>
            <w:rtl/>
          </w:rPr>
          <w:t xml:space="preserve">אשר </w:t>
        </w:r>
      </w:ins>
      <w:ins w:id="5228" w:author="אביה שקורי" w:date="2021-12-02T10:52:00Z">
        <w:r w:rsidRPr="00B72CE5">
          <w:rPr>
            <w:rFonts w:ascii="Arial" w:hAnsi="Arial" w:hint="eastAsia"/>
            <w:sz w:val="22"/>
            <w:rtl/>
            <w:rPrChange w:id="5229" w:author="אביה שקורי" w:date="2021-12-02T12:47:00Z">
              <w:rPr>
                <w:rFonts w:hint="eastAsia"/>
                <w:rtl/>
              </w:rPr>
            </w:rPrChange>
          </w:rPr>
          <w:t>אינו</w:t>
        </w:r>
        <w:r w:rsidRPr="00B72CE5">
          <w:rPr>
            <w:rFonts w:ascii="Arial" w:hAnsi="Arial"/>
            <w:sz w:val="22"/>
            <w:rtl/>
            <w:rPrChange w:id="5230" w:author="אביה שקורי" w:date="2021-12-02T12:47:00Z">
              <w:rPr>
                <w:rtl/>
              </w:rPr>
            </w:rPrChange>
          </w:rPr>
          <w:t xml:space="preserve"> </w:t>
        </w:r>
        <w:r w:rsidRPr="00B72CE5">
          <w:rPr>
            <w:rFonts w:ascii="Arial" w:hAnsi="Arial" w:hint="eastAsia"/>
            <w:sz w:val="22"/>
            <w:rtl/>
            <w:rPrChange w:id="5231" w:author="אביה שקורי" w:date="2021-12-02T12:47:00Z">
              <w:rPr>
                <w:rFonts w:hint="eastAsia"/>
                <w:rtl/>
              </w:rPr>
            </w:rPrChange>
          </w:rPr>
          <w:t>נח</w:t>
        </w:r>
        <w:r w:rsidRPr="00B72CE5">
          <w:rPr>
            <w:rFonts w:ascii="Arial" w:hAnsi="Arial"/>
            <w:sz w:val="22"/>
            <w:rtl/>
            <w:rPrChange w:id="5232" w:author="אביה שקורי" w:date="2021-12-02T12:47:00Z">
              <w:rPr>
                <w:rtl/>
              </w:rPr>
            </w:rPrChange>
          </w:rPr>
          <w:t xml:space="preserve"> </w:t>
        </w:r>
        <w:r w:rsidRPr="00B72CE5">
          <w:rPr>
            <w:rFonts w:ascii="Arial" w:hAnsi="Arial" w:hint="eastAsia"/>
            <w:sz w:val="22"/>
            <w:rtl/>
            <w:rPrChange w:id="5233" w:author="אביה שקורי" w:date="2021-12-02T12:47:00Z">
              <w:rPr>
                <w:rFonts w:hint="eastAsia"/>
                <w:rtl/>
              </w:rPr>
            </w:rPrChange>
          </w:rPr>
          <w:t>על</w:t>
        </w:r>
        <w:r w:rsidRPr="00B72CE5">
          <w:rPr>
            <w:rFonts w:ascii="Arial" w:hAnsi="Arial"/>
            <w:sz w:val="22"/>
            <w:rtl/>
            <w:rPrChange w:id="5234" w:author="אביה שקורי" w:date="2021-12-02T12:47:00Z">
              <w:rPr>
                <w:rtl/>
              </w:rPr>
            </w:rPrChange>
          </w:rPr>
          <w:t xml:space="preserve"> </w:t>
        </w:r>
        <w:r w:rsidRPr="00B72CE5">
          <w:rPr>
            <w:rFonts w:ascii="Arial" w:hAnsi="Arial" w:hint="eastAsia"/>
            <w:sz w:val="22"/>
            <w:rtl/>
            <w:rPrChange w:id="5235" w:author="אביה שקורי" w:date="2021-12-02T12:47:00Z">
              <w:rPr>
                <w:rFonts w:hint="eastAsia"/>
                <w:rtl/>
              </w:rPr>
            </w:rPrChange>
          </w:rPr>
          <w:t>זרי</w:t>
        </w:r>
        <w:r w:rsidRPr="00B72CE5">
          <w:rPr>
            <w:rFonts w:ascii="Arial" w:hAnsi="Arial"/>
            <w:sz w:val="22"/>
            <w:rtl/>
            <w:rPrChange w:id="5236" w:author="אביה שקורי" w:date="2021-12-02T12:47:00Z">
              <w:rPr>
                <w:rtl/>
              </w:rPr>
            </w:rPrChange>
          </w:rPr>
          <w:t xml:space="preserve"> </w:t>
        </w:r>
        <w:r w:rsidRPr="00B72CE5">
          <w:rPr>
            <w:rFonts w:ascii="Arial" w:hAnsi="Arial" w:hint="eastAsia"/>
            <w:sz w:val="22"/>
            <w:rtl/>
            <w:rPrChange w:id="5237" w:author="אביה שקורי" w:date="2021-12-02T12:47:00Z">
              <w:rPr>
                <w:rFonts w:hint="eastAsia"/>
                <w:rtl/>
              </w:rPr>
            </w:rPrChange>
          </w:rPr>
          <w:t>דפנה</w:t>
        </w:r>
        <w:r w:rsidRPr="00B72CE5">
          <w:rPr>
            <w:rFonts w:ascii="Arial" w:hAnsi="Arial"/>
            <w:sz w:val="22"/>
            <w:rtl/>
            <w:rPrChange w:id="5238" w:author="אביה שקורי" w:date="2021-12-02T12:47:00Z">
              <w:rPr>
                <w:rtl/>
              </w:rPr>
            </w:rPrChange>
          </w:rPr>
          <w:t xml:space="preserve"> </w:t>
        </w:r>
        <w:r w:rsidRPr="00B72CE5">
          <w:rPr>
            <w:rFonts w:ascii="Arial" w:hAnsi="Arial" w:hint="eastAsia"/>
            <w:sz w:val="22"/>
            <w:rtl/>
            <w:rPrChange w:id="5239" w:author="אביה שקורי" w:date="2021-12-02T12:47:00Z">
              <w:rPr>
                <w:rFonts w:hint="eastAsia"/>
                <w:rtl/>
              </w:rPr>
            </w:rPrChange>
          </w:rPr>
          <w:t>מעת</w:t>
        </w:r>
        <w:r w:rsidRPr="00B72CE5">
          <w:rPr>
            <w:rFonts w:ascii="Arial" w:hAnsi="Arial"/>
            <w:sz w:val="22"/>
            <w:rtl/>
            <w:rPrChange w:id="5240" w:author="אביה שקורי" w:date="2021-12-02T12:47:00Z">
              <w:rPr>
                <w:rtl/>
              </w:rPr>
            </w:rPrChange>
          </w:rPr>
          <w:t xml:space="preserve"> </w:t>
        </w:r>
        <w:r w:rsidRPr="00B72CE5">
          <w:rPr>
            <w:rFonts w:ascii="Arial" w:hAnsi="Arial" w:hint="eastAsia"/>
            <w:sz w:val="22"/>
            <w:rtl/>
            <w:rPrChange w:id="5241" w:author="אביה שקורי" w:date="2021-12-02T12:47:00Z">
              <w:rPr>
                <w:rFonts w:hint="eastAsia"/>
                <w:rtl/>
              </w:rPr>
            </w:rPrChange>
          </w:rPr>
          <w:t>פרישתו</w:t>
        </w:r>
        <w:r w:rsidRPr="00B72CE5">
          <w:rPr>
            <w:rFonts w:ascii="Arial" w:hAnsi="Arial"/>
            <w:sz w:val="22"/>
            <w:rtl/>
            <w:rPrChange w:id="5242" w:author="אביה שקורי" w:date="2021-12-02T12:47:00Z">
              <w:rPr>
                <w:rtl/>
              </w:rPr>
            </w:rPrChange>
          </w:rPr>
          <w:t xml:space="preserve"> </w:t>
        </w:r>
        <w:r w:rsidRPr="00B72CE5">
          <w:rPr>
            <w:rFonts w:ascii="Arial" w:hAnsi="Arial" w:hint="eastAsia"/>
            <w:sz w:val="22"/>
            <w:rtl/>
            <w:rPrChange w:id="5243" w:author="אביה שקורי" w:date="2021-12-02T12:47:00Z">
              <w:rPr>
                <w:rFonts w:hint="eastAsia"/>
                <w:rtl/>
              </w:rPr>
            </w:rPrChange>
          </w:rPr>
          <w:t>המאולצת</w:t>
        </w:r>
      </w:ins>
      <w:ins w:id="5244" w:author="אביה שקורי" w:date="2021-12-02T14:07:00Z">
        <w:r w:rsidR="004E3856" w:rsidRPr="004E3856">
          <w:rPr>
            <w:rFonts w:ascii="Arial" w:hAnsi="Arial" w:hint="cs"/>
            <w:sz w:val="22"/>
            <w:rtl/>
          </w:rPr>
          <w:t xml:space="preserve"> </w:t>
        </w:r>
        <w:r w:rsidR="004E3856" w:rsidRPr="002A60F3">
          <w:rPr>
            <w:rFonts w:ascii="Arial" w:hAnsi="Arial" w:hint="cs"/>
            <w:sz w:val="22"/>
            <w:rtl/>
          </w:rPr>
          <w:t>ובשל מכלול הנסיבות שהוצגו לעיל</w:t>
        </w:r>
      </w:ins>
      <w:ins w:id="5245" w:author="אביה שקורי" w:date="2021-12-02T14:11:00Z">
        <w:r w:rsidR="004E3856">
          <w:rPr>
            <w:rFonts w:ascii="Arial" w:hAnsi="Arial" w:hint="cs"/>
            <w:sz w:val="22"/>
            <w:rtl/>
          </w:rPr>
          <w:t xml:space="preserve">, </w:t>
        </w:r>
      </w:ins>
      <w:ins w:id="5246" w:author="אביה שקורי" w:date="2021-12-02T14:07:00Z">
        <w:r w:rsidR="004E3856">
          <w:rPr>
            <w:rFonts w:ascii="Arial" w:hAnsi="Arial" w:hint="cs"/>
            <w:sz w:val="22"/>
            <w:rtl/>
          </w:rPr>
          <w:t>מצדיקות מתן הארכת מועד מטעמים מיוחדים שיירשמו</w:t>
        </w:r>
      </w:ins>
      <w:ins w:id="5247" w:author="אביה שקורי" w:date="2021-12-02T14:11:00Z">
        <w:r w:rsidR="004E3856">
          <w:rPr>
            <w:rFonts w:ascii="Arial" w:hAnsi="Arial" w:hint="cs"/>
            <w:sz w:val="22"/>
            <w:rtl/>
          </w:rPr>
          <w:t xml:space="preserve">. </w:t>
        </w:r>
      </w:ins>
    </w:p>
    <w:p w14:paraId="00D5AB27" w14:textId="4402E080" w:rsidR="00DF6C6E" w:rsidRDefault="00DF6C6E">
      <w:pPr>
        <w:pStyle w:val="11"/>
        <w:numPr>
          <w:ilvl w:val="1"/>
          <w:numId w:val="60"/>
        </w:numPr>
        <w:tabs>
          <w:tab w:val="left" w:pos="1160"/>
        </w:tabs>
        <w:spacing w:before="0" w:after="240" w:line="360" w:lineRule="auto"/>
        <w:ind w:left="1160" w:hanging="630"/>
        <w:rPr>
          <w:ins w:id="5248" w:author="Shimon" w:date="2022-01-04T16:17:00Z"/>
          <w:rFonts w:ascii="Arial" w:hAnsi="Arial"/>
          <w:sz w:val="22"/>
        </w:rPr>
        <w:pPrChange w:id="5249" w:author="אופיר טל" w:date="2021-12-14T14:04:00Z">
          <w:pPr>
            <w:tabs>
              <w:tab w:val="left" w:pos="566"/>
              <w:tab w:val="left" w:pos="651"/>
            </w:tabs>
            <w:spacing w:after="240" w:line="360" w:lineRule="auto"/>
            <w:ind w:left="566"/>
            <w:jc w:val="both"/>
          </w:pPr>
        </w:pPrChange>
      </w:pPr>
      <w:ins w:id="5250" w:author="אביה שקורי" w:date="2021-12-02T10:11:00Z">
        <w:r w:rsidRPr="00B72CE5">
          <w:rPr>
            <w:rFonts w:ascii="Arial" w:hAnsi="Arial" w:hint="eastAsia"/>
            <w:sz w:val="22"/>
            <w:rtl/>
            <w:rPrChange w:id="5251" w:author="אביה שקורי" w:date="2021-12-02T12:47:00Z">
              <w:rPr>
                <w:rFonts w:hint="eastAsia"/>
                <w:rtl/>
              </w:rPr>
            </w:rPrChange>
          </w:rPr>
          <w:t>מכאן</w:t>
        </w:r>
        <w:r w:rsidRPr="00B72CE5">
          <w:rPr>
            <w:rFonts w:ascii="Arial" w:hAnsi="Arial"/>
            <w:sz w:val="22"/>
            <w:rtl/>
            <w:rPrChange w:id="5252" w:author="אביה שקורי" w:date="2021-12-02T12:47:00Z">
              <w:rPr>
                <w:rtl/>
              </w:rPr>
            </w:rPrChange>
          </w:rPr>
          <w:t xml:space="preserve"> בקשת</w:t>
        </w:r>
      </w:ins>
      <w:ins w:id="5253" w:author="אופיר טל" w:date="2021-12-14T14:18:00Z">
        <w:r w:rsidR="0055062F">
          <w:rPr>
            <w:rFonts w:ascii="Arial" w:hAnsi="Arial" w:hint="cs"/>
            <w:sz w:val="22"/>
            <w:rtl/>
          </w:rPr>
          <w:t xml:space="preserve"> התובע</w:t>
        </w:r>
      </w:ins>
      <w:ins w:id="5254" w:author="אביה שקורי" w:date="2021-12-02T10:11:00Z">
        <w:del w:id="5255" w:author="אופיר טל" w:date="2021-12-14T14:18:00Z">
          <w:r w:rsidRPr="00B72CE5" w:rsidDel="0055062F">
            <w:rPr>
              <w:rFonts w:ascii="Arial" w:hAnsi="Arial"/>
              <w:sz w:val="22"/>
              <w:rtl/>
              <w:rPrChange w:id="5256" w:author="אביה שקורי" w:date="2021-12-02T12:47:00Z">
                <w:rPr>
                  <w:rtl/>
                </w:rPr>
              </w:rPrChange>
            </w:rPr>
            <w:delText>נו</w:delText>
          </w:r>
        </w:del>
        <w:r w:rsidRPr="00B72CE5">
          <w:rPr>
            <w:rFonts w:ascii="Arial" w:hAnsi="Arial"/>
            <w:sz w:val="22"/>
            <w:rtl/>
            <w:rPrChange w:id="5257" w:author="אביה שקורי" w:date="2021-12-02T12:47:00Z">
              <w:rPr>
                <w:rtl/>
              </w:rPr>
            </w:rPrChange>
          </w:rPr>
          <w:t xml:space="preserve"> לסעד זה, יהיה זה מן הראוי לאפשר למערער לערער על אופן חישוב המשכורת הקובעת ודרגת פרישתו כפי שמגיע לו כדין. </w:t>
        </w:r>
      </w:ins>
    </w:p>
    <w:p w14:paraId="02295496" w14:textId="30A7FA71" w:rsidR="00870037" w:rsidDel="00D9407F" w:rsidRDefault="00CA1776">
      <w:pPr>
        <w:pStyle w:val="11"/>
        <w:tabs>
          <w:tab w:val="left" w:pos="1160"/>
        </w:tabs>
        <w:spacing w:before="0" w:after="240" w:line="360" w:lineRule="auto"/>
        <w:ind w:left="1160" w:firstLine="0"/>
        <w:rPr>
          <w:ins w:id="5258" w:author="Shimon" w:date="2022-01-05T17:45:00Z"/>
          <w:del w:id="5259" w:author="אופיר טל" w:date="2022-01-09T13:26:00Z"/>
          <w:rFonts w:ascii="Arial" w:hAnsi="Arial"/>
          <w:sz w:val="22"/>
          <w:highlight w:val="yellow"/>
          <w:rtl/>
        </w:rPr>
        <w:pPrChange w:id="5260" w:author="Shimon" w:date="2022-01-04T16:20:00Z">
          <w:pPr>
            <w:tabs>
              <w:tab w:val="left" w:pos="566"/>
              <w:tab w:val="left" w:pos="651"/>
            </w:tabs>
            <w:spacing w:after="240" w:line="360" w:lineRule="auto"/>
            <w:ind w:left="566"/>
            <w:jc w:val="both"/>
          </w:pPr>
        </w:pPrChange>
      </w:pPr>
      <w:ins w:id="5261" w:author="Shimon" w:date="2022-01-04T16:20:00Z">
        <w:del w:id="5262" w:author="אופיר טל" w:date="2022-01-09T13:26:00Z">
          <w:r w:rsidRPr="00CA1776" w:rsidDel="00D9407F">
            <w:rPr>
              <w:rFonts w:ascii="Arial" w:hAnsi="Arial" w:hint="eastAsia"/>
              <w:b/>
              <w:bCs/>
              <w:sz w:val="22"/>
              <w:highlight w:val="yellow"/>
              <w:rtl/>
              <w:rPrChange w:id="5263" w:author="Shimon" w:date="2022-01-04T16:20:00Z">
                <w:rPr>
                  <w:rFonts w:ascii="Arial" w:hAnsi="Arial" w:hint="eastAsia"/>
                  <w:sz w:val="22"/>
                  <w:highlight w:val="yellow"/>
                  <w:rtl/>
                </w:rPr>
              </w:rPrChange>
            </w:rPr>
            <w:delText>הערה</w:delText>
          </w:r>
          <w:r w:rsidRPr="00CA1776" w:rsidDel="00D9407F">
            <w:rPr>
              <w:rFonts w:ascii="Arial" w:hAnsi="Arial"/>
              <w:b/>
              <w:bCs/>
              <w:sz w:val="22"/>
              <w:highlight w:val="yellow"/>
              <w:rtl/>
              <w:rPrChange w:id="5264" w:author="Shimon" w:date="2022-01-04T16:20:00Z">
                <w:rPr>
                  <w:rFonts w:ascii="Arial" w:hAnsi="Arial"/>
                  <w:sz w:val="22"/>
                  <w:highlight w:val="yellow"/>
                  <w:rtl/>
                </w:rPr>
              </w:rPrChange>
            </w:rPr>
            <w:delText>:</w:delText>
          </w:r>
        </w:del>
      </w:ins>
      <w:ins w:id="5265" w:author="Shimon" w:date="2022-01-04T16:18:00Z">
        <w:del w:id="5266" w:author="אופיר טל" w:date="2022-01-09T13:26:00Z">
          <w:r w:rsidRPr="00CA1776" w:rsidDel="00D9407F">
            <w:rPr>
              <w:rFonts w:ascii="Arial" w:hAnsi="Arial" w:hint="eastAsia"/>
              <w:sz w:val="22"/>
              <w:highlight w:val="yellow"/>
              <w:rtl/>
              <w:rPrChange w:id="5267" w:author="Shimon" w:date="2022-01-04T16:20:00Z">
                <w:rPr>
                  <w:rFonts w:ascii="Arial" w:hAnsi="Arial" w:hint="eastAsia"/>
                  <w:sz w:val="22"/>
                  <w:rtl/>
                </w:rPr>
              </w:rPrChange>
            </w:rPr>
            <w:delText>אולי</w:delText>
          </w:r>
          <w:r w:rsidRPr="00CA1776" w:rsidDel="00D9407F">
            <w:rPr>
              <w:rFonts w:ascii="Arial" w:hAnsi="Arial"/>
              <w:sz w:val="22"/>
              <w:highlight w:val="yellow"/>
              <w:rtl/>
              <w:rPrChange w:id="5268"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269" w:author="Shimon" w:date="2022-01-04T16:20:00Z">
                <w:rPr>
                  <w:rFonts w:ascii="Arial" w:hAnsi="Arial" w:hint="eastAsia"/>
                  <w:sz w:val="22"/>
                  <w:rtl/>
                </w:rPr>
              </w:rPrChange>
            </w:rPr>
            <w:delText>כדאי</w:delText>
          </w:r>
          <w:r w:rsidRPr="00CA1776" w:rsidDel="00D9407F">
            <w:rPr>
              <w:rFonts w:ascii="Arial" w:hAnsi="Arial"/>
              <w:sz w:val="22"/>
              <w:highlight w:val="yellow"/>
              <w:rtl/>
              <w:rPrChange w:id="5270"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271" w:author="Shimon" w:date="2022-01-04T16:20:00Z">
                <w:rPr>
                  <w:rFonts w:ascii="Arial" w:hAnsi="Arial" w:hint="eastAsia"/>
                  <w:sz w:val="22"/>
                  <w:rtl/>
                </w:rPr>
              </w:rPrChange>
            </w:rPr>
            <w:delText>לשקול</w:delText>
          </w:r>
          <w:r w:rsidRPr="00CA1776" w:rsidDel="00D9407F">
            <w:rPr>
              <w:rFonts w:ascii="Arial" w:hAnsi="Arial"/>
              <w:sz w:val="22"/>
              <w:highlight w:val="yellow"/>
              <w:rtl/>
              <w:rPrChange w:id="5272"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273" w:author="Shimon" w:date="2022-01-04T16:20:00Z">
                <w:rPr>
                  <w:rFonts w:ascii="Arial" w:hAnsi="Arial" w:hint="eastAsia"/>
                  <w:sz w:val="22"/>
                  <w:rtl/>
                </w:rPr>
              </w:rPrChange>
            </w:rPr>
            <w:delText>לבקש</w:delText>
          </w:r>
          <w:r w:rsidRPr="00CA1776" w:rsidDel="00D9407F">
            <w:rPr>
              <w:rFonts w:ascii="Arial" w:hAnsi="Arial"/>
              <w:sz w:val="22"/>
              <w:highlight w:val="yellow"/>
              <w:rtl/>
              <w:rPrChange w:id="5274"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275" w:author="Shimon" w:date="2022-01-04T16:20:00Z">
                <w:rPr>
                  <w:rFonts w:ascii="Arial" w:hAnsi="Arial" w:hint="eastAsia"/>
                  <w:sz w:val="22"/>
                  <w:rtl/>
                </w:rPr>
              </w:rPrChange>
            </w:rPr>
            <w:delText>שביה</w:delText>
          </w:r>
          <w:r w:rsidRPr="00CA1776" w:rsidDel="00D9407F">
            <w:rPr>
              <w:rFonts w:ascii="Arial" w:hAnsi="Arial"/>
              <w:sz w:val="22"/>
              <w:highlight w:val="yellow"/>
              <w:rtl/>
              <w:rPrChange w:id="5276" w:author="Shimon" w:date="2022-01-04T16:20:00Z">
                <w:rPr>
                  <w:rFonts w:ascii="Arial" w:hAnsi="Arial"/>
                  <w:sz w:val="22"/>
                  <w:rtl/>
                </w:rPr>
              </w:rPrChange>
            </w:rPr>
            <w:delText xml:space="preserve">"ד </w:delText>
          </w:r>
          <w:r w:rsidRPr="00CA1776" w:rsidDel="00D9407F">
            <w:rPr>
              <w:rFonts w:ascii="Arial" w:hAnsi="Arial" w:hint="eastAsia"/>
              <w:sz w:val="22"/>
              <w:highlight w:val="yellow"/>
              <w:rtl/>
              <w:rPrChange w:id="5277" w:author="Shimon" w:date="2022-01-04T16:20:00Z">
                <w:rPr>
                  <w:rFonts w:ascii="Arial" w:hAnsi="Arial" w:hint="eastAsia"/>
                  <w:sz w:val="22"/>
                  <w:rtl/>
                </w:rPr>
              </w:rPrChange>
            </w:rPr>
            <w:delText>יחליט</w:delText>
          </w:r>
        </w:del>
      </w:ins>
      <w:ins w:id="5278" w:author="Shimon" w:date="2022-01-05T06:40:00Z">
        <w:del w:id="5279" w:author="אופיר טל" w:date="2022-01-09T13:26:00Z">
          <w:r w:rsidR="00ED1AD3" w:rsidDel="00D9407F">
            <w:rPr>
              <w:rFonts w:ascii="Arial" w:hAnsi="Arial" w:hint="cs"/>
              <w:sz w:val="22"/>
              <w:highlight w:val="yellow"/>
              <w:rtl/>
            </w:rPr>
            <w:delText>,</w:delText>
          </w:r>
        </w:del>
      </w:ins>
      <w:ins w:id="5280" w:author="Shimon" w:date="2022-01-04T16:18:00Z">
        <w:del w:id="5281" w:author="אופיר טל" w:date="2022-01-09T13:26:00Z">
          <w:r w:rsidRPr="00CA1776" w:rsidDel="00D9407F">
            <w:rPr>
              <w:rFonts w:ascii="Arial" w:hAnsi="Arial"/>
              <w:sz w:val="22"/>
              <w:highlight w:val="yellow"/>
              <w:rtl/>
              <w:rPrChange w:id="5282" w:author="Shimon" w:date="2022-01-04T16:20:00Z">
                <w:rPr>
                  <w:rFonts w:ascii="Arial" w:hAnsi="Arial"/>
                  <w:sz w:val="22"/>
                  <w:rtl/>
                </w:rPr>
              </w:rPrChange>
            </w:rPr>
            <w:delText xml:space="preserve"> במקום הממונ</w:delText>
          </w:r>
        </w:del>
      </w:ins>
      <w:ins w:id="5283" w:author="Shimon" w:date="2022-01-05T06:40:00Z">
        <w:del w:id="5284" w:author="אופיר טל" w:date="2022-01-09T13:26:00Z">
          <w:r w:rsidR="00ED1AD3" w:rsidDel="00D9407F">
            <w:rPr>
              <w:rFonts w:ascii="Arial" w:hAnsi="Arial" w:hint="cs"/>
              <w:sz w:val="22"/>
              <w:highlight w:val="yellow"/>
              <w:rtl/>
            </w:rPr>
            <w:delText>ה,</w:delText>
          </w:r>
        </w:del>
      </w:ins>
      <w:ins w:id="5285" w:author="Shimon" w:date="2022-01-04T16:18:00Z">
        <w:del w:id="5286" w:author="אופיר טל" w:date="2022-01-09T13:26:00Z">
          <w:r w:rsidRPr="00CA1776" w:rsidDel="00D9407F">
            <w:rPr>
              <w:rFonts w:ascii="Arial" w:hAnsi="Arial"/>
              <w:sz w:val="22"/>
              <w:highlight w:val="yellow"/>
              <w:rtl/>
              <w:rPrChange w:id="5287" w:author="Shimon" w:date="2022-01-04T16:20:00Z">
                <w:rPr>
                  <w:rFonts w:ascii="Arial" w:hAnsi="Arial"/>
                  <w:sz w:val="22"/>
                  <w:rtl/>
                </w:rPr>
              </w:rPrChange>
            </w:rPr>
            <w:delText xml:space="preserve"> לפי סעיף 43 ג?</w:delText>
          </w:r>
        </w:del>
      </w:ins>
    </w:p>
    <w:p w14:paraId="4A52B069" w14:textId="24EE7BFC" w:rsidR="00CA1776" w:rsidRPr="00B72CE5" w:rsidDel="00D9407F" w:rsidRDefault="00CA1776">
      <w:pPr>
        <w:pStyle w:val="11"/>
        <w:tabs>
          <w:tab w:val="left" w:pos="1160"/>
        </w:tabs>
        <w:spacing w:before="0" w:after="240" w:line="360" w:lineRule="auto"/>
        <w:ind w:left="1160" w:firstLine="0"/>
        <w:rPr>
          <w:ins w:id="5288" w:author="אביה שקורי" w:date="2021-12-02T10:11:00Z"/>
          <w:del w:id="5289" w:author="אופיר טל" w:date="2022-01-09T13:26:00Z"/>
          <w:rFonts w:ascii="Arial" w:hAnsi="Arial"/>
          <w:sz w:val="22"/>
          <w:rPrChange w:id="5290" w:author="אביה שקורי" w:date="2021-12-02T12:47:00Z">
            <w:rPr>
              <w:ins w:id="5291" w:author="אביה שקורי" w:date="2021-12-02T10:11:00Z"/>
              <w:del w:id="5292" w:author="אופיר טל" w:date="2022-01-09T13:26:00Z"/>
            </w:rPr>
          </w:rPrChange>
        </w:rPr>
        <w:pPrChange w:id="5293" w:author="Shimon" w:date="2022-01-04T16:20:00Z">
          <w:pPr>
            <w:tabs>
              <w:tab w:val="left" w:pos="566"/>
              <w:tab w:val="left" w:pos="651"/>
            </w:tabs>
            <w:spacing w:after="240" w:line="360" w:lineRule="auto"/>
            <w:ind w:left="566"/>
            <w:jc w:val="both"/>
          </w:pPr>
        </w:pPrChange>
      </w:pPr>
      <w:ins w:id="5294" w:author="Shimon" w:date="2022-01-04T16:18:00Z">
        <w:del w:id="5295" w:author="אופיר טל" w:date="2022-01-09T13:26:00Z">
          <w:r w:rsidRPr="00CA1776" w:rsidDel="00D9407F">
            <w:rPr>
              <w:rFonts w:ascii="Arial" w:hAnsi="Arial"/>
              <w:sz w:val="22"/>
              <w:highlight w:val="yellow"/>
              <w:rtl/>
              <w:rPrChange w:id="5296" w:author="Shimon" w:date="2022-01-04T16:20:00Z">
                <w:rPr>
                  <w:rFonts w:ascii="Arial" w:hAnsi="Arial"/>
                  <w:sz w:val="22"/>
                  <w:rtl/>
                </w:rPr>
              </w:rPrChange>
            </w:rPr>
            <w:delText xml:space="preserve"> מצד </w:delText>
          </w:r>
        </w:del>
      </w:ins>
      <w:ins w:id="5297" w:author="Shimon" w:date="2022-01-04T16:19:00Z">
        <w:del w:id="5298" w:author="אופיר טל" w:date="2022-01-09T13:26:00Z">
          <w:r w:rsidRPr="00CA1776" w:rsidDel="00D9407F">
            <w:rPr>
              <w:rFonts w:ascii="Arial" w:hAnsi="Arial" w:hint="eastAsia"/>
              <w:sz w:val="22"/>
              <w:highlight w:val="yellow"/>
              <w:rtl/>
              <w:rPrChange w:id="5299" w:author="Shimon" w:date="2022-01-04T16:20:00Z">
                <w:rPr>
                  <w:rFonts w:ascii="Arial" w:hAnsi="Arial" w:hint="eastAsia"/>
                  <w:sz w:val="22"/>
                  <w:rtl/>
                </w:rPr>
              </w:rPrChange>
            </w:rPr>
            <w:delText>שני</w:delText>
          </w:r>
          <w:r w:rsidRPr="00CA1776" w:rsidDel="00D9407F">
            <w:rPr>
              <w:rFonts w:ascii="Arial" w:hAnsi="Arial"/>
              <w:sz w:val="22"/>
              <w:highlight w:val="yellow"/>
              <w:rtl/>
              <w:rPrChange w:id="5300" w:author="Shimon" w:date="2022-01-04T16:20:00Z">
                <w:rPr>
                  <w:rFonts w:ascii="Arial" w:hAnsi="Arial"/>
                  <w:sz w:val="22"/>
                  <w:rtl/>
                </w:rPr>
              </w:rPrChange>
            </w:rPr>
            <w:delText xml:space="preserve"> </w:delText>
          </w:r>
        </w:del>
      </w:ins>
      <w:ins w:id="5301" w:author="Shimon" w:date="2022-01-04T16:20:00Z">
        <w:del w:id="5302" w:author="אופיר טל" w:date="2022-01-09T13:26:00Z">
          <w:r w:rsidDel="00D9407F">
            <w:rPr>
              <w:rFonts w:ascii="Arial" w:hAnsi="Arial" w:hint="cs"/>
              <w:sz w:val="22"/>
              <w:highlight w:val="yellow"/>
              <w:rtl/>
            </w:rPr>
            <w:delText>יתכן</w:delText>
          </w:r>
        </w:del>
      </w:ins>
      <w:ins w:id="5303" w:author="Shimon" w:date="2022-01-04T16:19:00Z">
        <w:del w:id="5304" w:author="אופיר טל" w:date="2022-01-09T13:26:00Z">
          <w:r w:rsidRPr="00CA1776" w:rsidDel="00D9407F">
            <w:rPr>
              <w:rFonts w:ascii="Arial" w:hAnsi="Arial"/>
              <w:sz w:val="22"/>
              <w:highlight w:val="yellow"/>
              <w:rtl/>
              <w:rPrChange w:id="5305" w:author="Shimon" w:date="2022-01-04T16:20:00Z">
                <w:rPr>
                  <w:rFonts w:ascii="Arial" w:hAnsi="Arial"/>
                  <w:sz w:val="22"/>
                  <w:rtl/>
                </w:rPr>
              </w:rPrChange>
            </w:rPr>
            <w:delText xml:space="preserve"> </w:delText>
          </w:r>
        </w:del>
      </w:ins>
      <w:ins w:id="5306" w:author="Shimon" w:date="2022-01-04T16:20:00Z">
        <w:del w:id="5307" w:author="אופיר טל" w:date="2022-01-09T13:26:00Z">
          <w:r w:rsidDel="00D9407F">
            <w:rPr>
              <w:rFonts w:ascii="Arial" w:hAnsi="Arial" w:hint="cs"/>
              <w:sz w:val="22"/>
              <w:highlight w:val="yellow"/>
              <w:rtl/>
            </w:rPr>
            <w:delText>ש</w:delText>
          </w:r>
        </w:del>
      </w:ins>
      <w:ins w:id="5308" w:author="Shimon" w:date="2022-01-04T16:19:00Z">
        <w:del w:id="5309" w:author="אופיר טל" w:date="2022-01-09T13:26:00Z">
          <w:r w:rsidRPr="00CA1776" w:rsidDel="00D9407F">
            <w:rPr>
              <w:rFonts w:ascii="Arial" w:hAnsi="Arial" w:hint="eastAsia"/>
              <w:sz w:val="22"/>
              <w:highlight w:val="yellow"/>
              <w:rtl/>
              <w:rPrChange w:id="5310" w:author="Shimon" w:date="2022-01-04T16:20:00Z">
                <w:rPr>
                  <w:rFonts w:ascii="Arial" w:hAnsi="Arial" w:hint="eastAsia"/>
                  <w:sz w:val="22"/>
                  <w:rtl/>
                </w:rPr>
              </w:rPrChange>
            </w:rPr>
            <w:delText>עדיף</w:delText>
          </w:r>
          <w:r w:rsidRPr="00CA1776" w:rsidDel="00D9407F">
            <w:rPr>
              <w:rFonts w:ascii="Arial" w:hAnsi="Arial"/>
              <w:sz w:val="22"/>
              <w:highlight w:val="yellow"/>
              <w:rtl/>
              <w:rPrChange w:id="5311"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312" w:author="Shimon" w:date="2022-01-04T16:20:00Z">
                <w:rPr>
                  <w:rFonts w:ascii="Arial" w:hAnsi="Arial" w:hint="eastAsia"/>
                  <w:sz w:val="22"/>
                  <w:rtl/>
                </w:rPr>
              </w:rPrChange>
            </w:rPr>
            <w:delText>שהממונה</w:delText>
          </w:r>
          <w:r w:rsidRPr="00CA1776" w:rsidDel="00D9407F">
            <w:rPr>
              <w:rFonts w:ascii="Arial" w:hAnsi="Arial"/>
              <w:sz w:val="22"/>
              <w:highlight w:val="yellow"/>
              <w:rtl/>
              <w:rPrChange w:id="5313"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314" w:author="Shimon" w:date="2022-01-04T16:20:00Z">
                <w:rPr>
                  <w:rFonts w:ascii="Arial" w:hAnsi="Arial" w:hint="eastAsia"/>
                  <w:sz w:val="22"/>
                  <w:rtl/>
                </w:rPr>
              </w:rPrChange>
            </w:rPr>
            <w:delText>יחזור</w:delText>
          </w:r>
          <w:r w:rsidRPr="00CA1776" w:rsidDel="00D9407F">
            <w:rPr>
              <w:rFonts w:ascii="Arial" w:hAnsi="Arial"/>
              <w:sz w:val="22"/>
              <w:highlight w:val="yellow"/>
              <w:rtl/>
              <w:rPrChange w:id="5315" w:author="Shimon" w:date="2022-01-04T16:20:00Z">
                <w:rPr>
                  <w:rFonts w:ascii="Arial" w:hAnsi="Arial"/>
                  <w:sz w:val="22"/>
                  <w:rtl/>
                </w:rPr>
              </w:rPrChange>
            </w:rPr>
            <w:delText xml:space="preserve"> </w:delText>
          </w:r>
          <w:r w:rsidRPr="00CA1776" w:rsidDel="00D9407F">
            <w:rPr>
              <w:rFonts w:ascii="Arial" w:hAnsi="Arial" w:hint="eastAsia"/>
              <w:sz w:val="22"/>
              <w:highlight w:val="yellow"/>
              <w:rtl/>
              <w:rPrChange w:id="5316" w:author="Shimon" w:date="2022-01-04T16:20:00Z">
                <w:rPr>
                  <w:rFonts w:ascii="Arial" w:hAnsi="Arial" w:hint="eastAsia"/>
                  <w:sz w:val="22"/>
                  <w:rtl/>
                </w:rPr>
              </w:rPrChange>
            </w:rPr>
            <w:delText>ויחליט</w:delText>
          </w:r>
        </w:del>
      </w:ins>
      <w:ins w:id="5317" w:author="Shimon" w:date="2022-01-04T16:20:00Z">
        <w:del w:id="5318" w:author="אופיר טל" w:date="2022-01-09T13:26:00Z">
          <w:r w:rsidDel="00D9407F">
            <w:rPr>
              <w:rFonts w:ascii="Arial" w:hAnsi="Arial" w:hint="cs"/>
              <w:sz w:val="22"/>
              <w:highlight w:val="yellow"/>
              <w:rtl/>
            </w:rPr>
            <w:delText xml:space="preserve"> כמבוקש לעיל</w:delText>
          </w:r>
        </w:del>
      </w:ins>
      <w:ins w:id="5319" w:author="Shimon" w:date="2022-01-05T06:41:00Z">
        <w:del w:id="5320" w:author="אופיר טל" w:date="2022-01-09T13:26:00Z">
          <w:r w:rsidR="00ED1AD3" w:rsidDel="00D9407F">
            <w:rPr>
              <w:rFonts w:ascii="Arial" w:hAnsi="Arial" w:hint="cs"/>
              <w:sz w:val="22"/>
              <w:highlight w:val="yellow"/>
              <w:rtl/>
            </w:rPr>
            <w:delText xml:space="preserve">, </w:delText>
          </w:r>
        </w:del>
      </w:ins>
      <w:ins w:id="5321" w:author="Shimon" w:date="2022-01-04T16:19:00Z">
        <w:del w:id="5322" w:author="אופיר טל" w:date="2022-01-09T13:26:00Z">
          <w:r w:rsidRPr="00CA1776" w:rsidDel="00D9407F">
            <w:rPr>
              <w:rFonts w:ascii="Arial" w:hAnsi="Arial"/>
              <w:sz w:val="22"/>
              <w:highlight w:val="yellow"/>
              <w:rtl/>
              <w:rPrChange w:id="5323" w:author="Shimon" w:date="2022-01-04T16:20:00Z">
                <w:rPr>
                  <w:rFonts w:ascii="Arial" w:hAnsi="Arial"/>
                  <w:sz w:val="22"/>
                  <w:rtl/>
                </w:rPr>
              </w:rPrChange>
            </w:rPr>
            <w:delText xml:space="preserve"> ואם לא ימצא חן בעינינו אפשר יהיה לערער שוב בפני ביה"ד</w:delText>
          </w:r>
        </w:del>
      </w:ins>
      <w:ins w:id="5324" w:author="Shimon" w:date="2022-01-05T06:42:00Z">
        <w:del w:id="5325" w:author="אופיר טל" w:date="2022-01-09T13:26:00Z">
          <w:r w:rsidR="00ED1AD3" w:rsidDel="00D9407F">
            <w:rPr>
              <w:rFonts w:ascii="Arial" w:hAnsi="Arial" w:hint="cs"/>
              <w:sz w:val="22"/>
              <w:rtl/>
            </w:rPr>
            <w:delText xml:space="preserve"> </w:delText>
          </w:r>
          <w:r w:rsidR="00ED1AD3" w:rsidRPr="00ED1AD3" w:rsidDel="00D9407F">
            <w:rPr>
              <w:rFonts w:ascii="Arial" w:hAnsi="Arial" w:hint="eastAsia"/>
              <w:sz w:val="22"/>
              <w:highlight w:val="yellow"/>
              <w:rtl/>
              <w:rPrChange w:id="5326" w:author="Shimon" w:date="2022-01-05T06:42:00Z">
                <w:rPr>
                  <w:rFonts w:ascii="Arial" w:hAnsi="Arial" w:hint="eastAsia"/>
                  <w:sz w:val="22"/>
                  <w:rtl/>
                </w:rPr>
              </w:rPrChange>
            </w:rPr>
            <w:delText>על</w:delText>
          </w:r>
          <w:r w:rsidR="00ED1AD3" w:rsidRPr="00ED1AD3" w:rsidDel="00D9407F">
            <w:rPr>
              <w:rFonts w:ascii="Arial" w:hAnsi="Arial"/>
              <w:sz w:val="22"/>
              <w:highlight w:val="yellow"/>
              <w:rtl/>
              <w:rPrChange w:id="5327" w:author="Shimon" w:date="2022-01-05T06:42:00Z">
                <w:rPr>
                  <w:rFonts w:ascii="Arial" w:hAnsi="Arial"/>
                  <w:sz w:val="22"/>
                  <w:rtl/>
                </w:rPr>
              </w:rPrChange>
            </w:rPr>
            <w:delText xml:space="preserve"> </w:delText>
          </w:r>
          <w:r w:rsidR="00ED1AD3" w:rsidRPr="00ED1AD3" w:rsidDel="00D9407F">
            <w:rPr>
              <w:rFonts w:ascii="Arial" w:hAnsi="Arial" w:hint="eastAsia"/>
              <w:sz w:val="22"/>
              <w:highlight w:val="yellow"/>
              <w:rtl/>
              <w:rPrChange w:id="5328" w:author="Shimon" w:date="2022-01-05T06:42:00Z">
                <w:rPr>
                  <w:rFonts w:ascii="Arial" w:hAnsi="Arial" w:hint="eastAsia"/>
                  <w:sz w:val="22"/>
                  <w:rtl/>
                </w:rPr>
              </w:rPrChange>
            </w:rPr>
            <w:delText>החלטת</w:delText>
          </w:r>
          <w:r w:rsidR="00ED1AD3" w:rsidRPr="00ED1AD3" w:rsidDel="00D9407F">
            <w:rPr>
              <w:rFonts w:ascii="Arial" w:hAnsi="Arial"/>
              <w:sz w:val="22"/>
              <w:highlight w:val="yellow"/>
              <w:rtl/>
              <w:rPrChange w:id="5329" w:author="Shimon" w:date="2022-01-05T06:42:00Z">
                <w:rPr>
                  <w:rFonts w:ascii="Arial" w:hAnsi="Arial"/>
                  <w:sz w:val="22"/>
                  <w:rtl/>
                </w:rPr>
              </w:rPrChange>
            </w:rPr>
            <w:delText xml:space="preserve"> </w:delText>
          </w:r>
          <w:r w:rsidR="00ED1AD3" w:rsidRPr="00ED1AD3" w:rsidDel="00D9407F">
            <w:rPr>
              <w:rFonts w:ascii="Arial" w:hAnsi="Arial" w:hint="eastAsia"/>
              <w:sz w:val="22"/>
              <w:highlight w:val="yellow"/>
              <w:rtl/>
              <w:rPrChange w:id="5330" w:author="Shimon" w:date="2022-01-05T06:42:00Z">
                <w:rPr>
                  <w:rFonts w:ascii="Arial" w:hAnsi="Arial" w:hint="eastAsia"/>
                  <w:sz w:val="22"/>
                  <w:rtl/>
                </w:rPr>
              </w:rPrChange>
            </w:rPr>
            <w:delText>הממונה</w:delText>
          </w:r>
        </w:del>
      </w:ins>
    </w:p>
    <w:p w14:paraId="115C3C3C" w14:textId="77777777" w:rsidR="00DF6C6E" w:rsidRPr="00FC3840" w:rsidRDefault="00DF6C6E">
      <w:pPr>
        <w:rPr>
          <w:lang w:eastAsia="en-US"/>
          <w:rPrChange w:id="5331" w:author="אביה שקורי" w:date="2021-12-02T10:55:00Z">
            <w:rPr>
              <w:sz w:val="28"/>
              <w:lang w:eastAsia="en-US"/>
            </w:rPr>
          </w:rPrChange>
        </w:rPr>
        <w:pPrChange w:id="5332" w:author="אופיר טל" w:date="2021-12-14T14:04:00Z">
          <w:pPr>
            <w:pStyle w:val="2"/>
            <w:numPr>
              <w:numId w:val="18"/>
            </w:numPr>
            <w:tabs>
              <w:tab w:val="clear" w:pos="566"/>
              <w:tab w:val="left" w:pos="521"/>
            </w:tabs>
            <w:spacing w:after="120"/>
            <w:ind w:left="521" w:hanging="360"/>
          </w:pPr>
        </w:pPrChange>
      </w:pPr>
    </w:p>
    <w:p w14:paraId="5552356B" w14:textId="5FD2D49A" w:rsidR="00B67C81" w:rsidRPr="00901A33" w:rsidDel="00492DFD" w:rsidRDefault="000A76F3" w:rsidP="00A35B76">
      <w:pPr>
        <w:pStyle w:val="2"/>
        <w:numPr>
          <w:ilvl w:val="1"/>
          <w:numId w:val="18"/>
        </w:numPr>
        <w:tabs>
          <w:tab w:val="clear" w:pos="566"/>
          <w:tab w:val="left" w:pos="521"/>
        </w:tabs>
        <w:spacing w:after="240"/>
        <w:ind w:left="521" w:hanging="284"/>
        <w:rPr>
          <w:del w:id="5333" w:author="אופיר טל" w:date="2021-11-30T12:53:00Z"/>
          <w:szCs w:val="24"/>
          <w:lang w:eastAsia="en-US"/>
        </w:rPr>
      </w:pPr>
      <w:del w:id="5334" w:author="אופיר טל" w:date="2021-11-30T12:53:00Z">
        <w:r w:rsidRPr="00901A33" w:rsidDel="00492DFD">
          <w:rPr>
            <w:rFonts w:hint="cs"/>
            <w:szCs w:val="24"/>
            <w:rtl/>
            <w:lang w:eastAsia="en-US"/>
          </w:rPr>
          <w:delText>הוראות כלליות בחוזה העבודה של התובע</w:delText>
        </w:r>
      </w:del>
    </w:p>
    <w:p w14:paraId="2CB32502" w14:textId="5B1C4192" w:rsidR="000A76F3" w:rsidRPr="00901A33" w:rsidDel="00492DFD" w:rsidRDefault="000A76F3">
      <w:pPr>
        <w:pStyle w:val="11"/>
        <w:numPr>
          <w:ilvl w:val="0"/>
          <w:numId w:val="60"/>
        </w:numPr>
        <w:tabs>
          <w:tab w:val="left" w:pos="566"/>
          <w:tab w:val="left" w:pos="1088"/>
        </w:tabs>
        <w:spacing w:before="0" w:after="240" w:line="360" w:lineRule="auto"/>
        <w:ind w:left="566"/>
        <w:rPr>
          <w:del w:id="5335" w:author="אופיר טל" w:date="2021-11-30T12:53:00Z"/>
          <w:rStyle w:val="emailstyle17"/>
          <w:rFonts w:ascii="Times New Roman" w:hAnsi="Times New Roman" w:cs="David"/>
          <w:color w:val="auto"/>
          <w:u w:val="single"/>
        </w:rPr>
        <w:pPrChange w:id="5336" w:author="אופיר טל" w:date="2021-12-14T14:04:00Z">
          <w:pPr>
            <w:pStyle w:val="11"/>
            <w:numPr>
              <w:numId w:val="47"/>
            </w:numPr>
            <w:tabs>
              <w:tab w:val="num" w:pos="502"/>
              <w:tab w:val="left" w:pos="566"/>
              <w:tab w:val="left" w:pos="1088"/>
            </w:tabs>
            <w:spacing w:before="0" w:after="240" w:line="360" w:lineRule="auto"/>
            <w:ind w:left="566" w:right="360" w:hanging="360"/>
          </w:pPr>
        </w:pPrChange>
      </w:pPr>
      <w:del w:id="5337" w:author="אופיר טל" w:date="2021-11-30T12:53:00Z">
        <w:r w:rsidRPr="00901A33" w:rsidDel="00492DFD">
          <w:rPr>
            <w:rStyle w:val="emailstyle17"/>
            <w:rFonts w:ascii="Times New Roman" w:hAnsi="Times New Roman" w:cs="David" w:hint="cs"/>
            <w:color w:val="auto"/>
            <w:u w:val="single"/>
            <w:rtl/>
          </w:rPr>
          <w:delText>חוק הגימלאות אינו חל על התובע</w:delText>
        </w:r>
      </w:del>
    </w:p>
    <w:p w14:paraId="513C50E4" w14:textId="66084CFC" w:rsidR="00721470" w:rsidRPr="00901A33" w:rsidDel="00492DFD" w:rsidRDefault="000A76F3">
      <w:pPr>
        <w:pStyle w:val="11"/>
        <w:numPr>
          <w:ilvl w:val="1"/>
          <w:numId w:val="60"/>
        </w:numPr>
        <w:spacing w:before="0" w:after="240" w:line="360" w:lineRule="auto"/>
        <w:ind w:left="1160" w:hanging="540"/>
        <w:rPr>
          <w:del w:id="5338" w:author="אופיר טל" w:date="2021-11-30T12:53:00Z"/>
          <w:rStyle w:val="emailstyle17"/>
          <w:rFonts w:ascii="Times New Roman" w:hAnsi="Times New Roman" w:cs="David"/>
          <w:color w:val="auto"/>
        </w:rPr>
        <w:pPrChange w:id="5339" w:author="אופיר טל" w:date="2021-12-14T14:04:00Z">
          <w:pPr>
            <w:pStyle w:val="11"/>
            <w:numPr>
              <w:ilvl w:val="1"/>
              <w:numId w:val="47"/>
            </w:numPr>
            <w:tabs>
              <w:tab w:val="num" w:pos="1359"/>
            </w:tabs>
            <w:spacing w:before="0" w:after="240" w:line="360" w:lineRule="auto"/>
            <w:ind w:left="1160" w:right="792" w:hanging="540"/>
          </w:pPr>
        </w:pPrChange>
      </w:pPr>
      <w:del w:id="5340" w:author="אופיר טל" w:date="2021-11-30T12:53:00Z">
        <w:r w:rsidRPr="00901A33" w:rsidDel="00492DFD">
          <w:rPr>
            <w:rStyle w:val="emailstyle17"/>
            <w:rFonts w:ascii="Times New Roman" w:hAnsi="Times New Roman" w:cs="David" w:hint="cs"/>
            <w:color w:val="auto"/>
            <w:rtl/>
          </w:rPr>
          <w:delText>בראשית חלק זה</w:delText>
        </w:r>
        <w:r w:rsidR="00721470" w:rsidRPr="00901A33" w:rsidDel="00492DFD">
          <w:rPr>
            <w:rStyle w:val="emailstyle17"/>
            <w:rFonts w:ascii="Times New Roman" w:hAnsi="Times New Roman" w:cs="David" w:hint="cs"/>
            <w:color w:val="auto"/>
            <w:rtl/>
          </w:rPr>
          <w:delText xml:space="preserve"> נבקש לחזור ל</w:delText>
        </w:r>
        <w:r w:rsidR="00721470" w:rsidRPr="00901A33" w:rsidDel="00492DFD">
          <w:rPr>
            <w:rStyle w:val="emailstyle17"/>
            <w:rFonts w:ascii="Times New Roman" w:hAnsi="Times New Roman" w:cs="David" w:hint="eastAsia"/>
            <w:color w:val="auto"/>
            <w:rtl/>
          </w:rPr>
          <w:delText>סעיף</w:delText>
        </w:r>
        <w:r w:rsidR="00721470" w:rsidRPr="00901A33" w:rsidDel="00492DFD">
          <w:rPr>
            <w:rStyle w:val="emailstyle17"/>
            <w:rFonts w:ascii="Times New Roman" w:hAnsi="Times New Roman" w:cs="David"/>
            <w:color w:val="auto"/>
            <w:rtl/>
          </w:rPr>
          <w:delText xml:space="preserve"> 11 לחוזה הבכירים </w:delText>
        </w:r>
        <w:r w:rsidRPr="00901A33" w:rsidDel="00492DFD">
          <w:rPr>
            <w:rStyle w:val="emailstyle17"/>
            <w:rFonts w:ascii="Times New Roman" w:hAnsi="Times New Roman" w:cs="David" w:hint="cs"/>
            <w:b/>
            <w:bCs/>
            <w:color w:val="auto"/>
            <w:rtl/>
          </w:rPr>
          <w:delText>ה</w:delText>
        </w:r>
        <w:r w:rsidR="00721470" w:rsidRPr="00901A33" w:rsidDel="00492DFD">
          <w:rPr>
            <w:rStyle w:val="emailstyle17"/>
            <w:rFonts w:ascii="Times New Roman" w:hAnsi="Times New Roman" w:cs="David" w:hint="eastAsia"/>
            <w:b/>
            <w:bCs/>
            <w:color w:val="auto"/>
            <w:rtl/>
          </w:rPr>
          <w:delText>קובע</w:delText>
        </w:r>
        <w:r w:rsidR="00721470" w:rsidRPr="00901A33" w:rsidDel="00492DFD">
          <w:rPr>
            <w:rStyle w:val="emailstyle17"/>
            <w:rFonts w:ascii="Times New Roman" w:hAnsi="Times New Roman" w:cs="David"/>
            <w:b/>
            <w:bCs/>
            <w:color w:val="auto"/>
            <w:rtl/>
          </w:rPr>
          <w:delText xml:space="preserve"> כי </w:delText>
        </w:r>
        <w:r w:rsidR="00721470" w:rsidRPr="00901A33" w:rsidDel="00492DFD">
          <w:rPr>
            <w:rStyle w:val="emailstyle17"/>
            <w:rFonts w:ascii="Times New Roman" w:hAnsi="Times New Roman" w:cs="David" w:hint="eastAsia"/>
            <w:b/>
            <w:bCs/>
            <w:color w:val="auto"/>
            <w:rtl/>
          </w:rPr>
          <w:delText>חוק</w:delText>
        </w:r>
        <w:r w:rsidR="00721470" w:rsidRPr="00901A33" w:rsidDel="00492DFD">
          <w:rPr>
            <w:rStyle w:val="emailstyle17"/>
            <w:rFonts w:ascii="Times New Roman" w:hAnsi="Times New Roman" w:cs="David"/>
            <w:b/>
            <w:bCs/>
            <w:color w:val="auto"/>
            <w:rtl/>
          </w:rPr>
          <w:delText xml:space="preserve"> </w:delText>
        </w:r>
        <w:r w:rsidR="00721470" w:rsidRPr="00901A33" w:rsidDel="00492DFD">
          <w:rPr>
            <w:rStyle w:val="emailstyle17"/>
            <w:rFonts w:ascii="Times New Roman" w:hAnsi="Times New Roman" w:cs="David" w:hint="cs"/>
            <w:b/>
            <w:bCs/>
            <w:color w:val="auto"/>
            <w:rtl/>
          </w:rPr>
          <w:delText>הגימלאות</w:delText>
        </w:r>
        <w:r w:rsidR="00721470" w:rsidRPr="00901A33" w:rsidDel="00492DFD">
          <w:rPr>
            <w:rStyle w:val="emailstyle17"/>
            <w:rFonts w:ascii="Times New Roman" w:hAnsi="Times New Roman" w:cs="David"/>
            <w:b/>
            <w:bCs/>
            <w:color w:val="auto"/>
            <w:rtl/>
          </w:rPr>
          <w:delText xml:space="preserve"> </w:delText>
        </w:r>
        <w:r w:rsidR="00721470" w:rsidRPr="00901A33" w:rsidDel="00492DFD">
          <w:rPr>
            <w:rStyle w:val="emailstyle17"/>
            <w:rFonts w:ascii="Times New Roman" w:hAnsi="Times New Roman" w:cs="David" w:hint="cs"/>
            <w:b/>
            <w:bCs/>
            <w:color w:val="auto"/>
            <w:rtl/>
          </w:rPr>
          <w:delText>לא</w:delText>
        </w:r>
        <w:r w:rsidR="00721470" w:rsidRPr="00901A33" w:rsidDel="00492DFD">
          <w:rPr>
            <w:rStyle w:val="emailstyle17"/>
            <w:rFonts w:ascii="Times New Roman" w:hAnsi="Times New Roman" w:cs="David"/>
            <w:b/>
            <w:bCs/>
            <w:color w:val="auto"/>
            <w:rtl/>
          </w:rPr>
          <w:delText xml:space="preserve"> יחול על העסקתו של התובע</w:delText>
        </w:r>
        <w:r w:rsidR="00721470" w:rsidRPr="00901A33" w:rsidDel="00492DFD">
          <w:rPr>
            <w:rStyle w:val="emailstyle17"/>
            <w:rFonts w:ascii="Times New Roman" w:hAnsi="Times New Roman" w:cs="David" w:hint="cs"/>
            <w:b/>
            <w:bCs/>
            <w:color w:val="auto"/>
            <w:rtl/>
          </w:rPr>
          <w:delText xml:space="preserve">. </w:delText>
        </w:r>
        <w:r w:rsidR="00721470" w:rsidRPr="00901A33" w:rsidDel="00492DFD">
          <w:rPr>
            <w:rStyle w:val="emailstyle17"/>
            <w:rFonts w:ascii="Times New Roman" w:hAnsi="Times New Roman" w:cs="David" w:hint="cs"/>
            <w:color w:val="auto"/>
            <w:rtl/>
          </w:rPr>
          <w:delText>ראו גם סעיף 13 לחוזה</w:delText>
        </w:r>
        <w:r w:rsidR="00721470" w:rsidRPr="00901A33" w:rsidDel="00492DFD">
          <w:rPr>
            <w:rStyle w:val="emailstyle17"/>
            <w:rFonts w:ascii="Times New Roman" w:hAnsi="Times New Roman" w:cs="David"/>
            <w:color w:val="auto"/>
            <w:rtl/>
          </w:rPr>
          <w:delText xml:space="preserve">, המפנה לסעיף 107(א)(2) לחוק </w:delText>
        </w:r>
        <w:r w:rsidR="00721470" w:rsidRPr="00901A33" w:rsidDel="00492DFD">
          <w:rPr>
            <w:rStyle w:val="emailstyle17"/>
            <w:rFonts w:ascii="Times New Roman" w:hAnsi="Times New Roman" w:cs="David" w:hint="eastAsia"/>
            <w:color w:val="auto"/>
            <w:rtl/>
          </w:rPr>
          <w:delText>הגימלאות</w:delText>
        </w:r>
        <w:r w:rsidR="00721470" w:rsidRPr="00901A33" w:rsidDel="00492DFD">
          <w:rPr>
            <w:rStyle w:val="emailstyle17"/>
            <w:rFonts w:ascii="Times New Roman" w:hAnsi="Times New Roman" w:cs="David"/>
            <w:color w:val="auto"/>
            <w:rtl/>
          </w:rPr>
          <w:delText>. סעיף 107(א)(2)</w:delText>
        </w:r>
        <w:r w:rsidR="00721470" w:rsidRPr="00901A33" w:rsidDel="00492DFD">
          <w:rPr>
            <w:rStyle w:val="emailstyle17"/>
            <w:rFonts w:ascii="Times New Roman" w:hAnsi="Times New Roman" w:cs="David"/>
            <w:b/>
            <w:bCs/>
            <w:color w:val="auto"/>
            <w:rtl/>
          </w:rPr>
          <w:delText xml:space="preserve"> האמור קובע כי </w:delText>
        </w:r>
        <w:r w:rsidR="00721470" w:rsidRPr="00901A33" w:rsidDel="00492DFD">
          <w:rPr>
            <w:rStyle w:val="emailstyle17"/>
            <w:rFonts w:ascii="Times New Roman" w:hAnsi="Times New Roman" w:cs="David" w:hint="eastAsia"/>
            <w:b/>
            <w:bCs/>
            <w:color w:val="auto"/>
            <w:rtl/>
          </w:rPr>
          <w:delText>הוראות</w:delText>
        </w:r>
        <w:r w:rsidR="00721470" w:rsidRPr="00901A33" w:rsidDel="00492DFD">
          <w:rPr>
            <w:rStyle w:val="emailstyle17"/>
            <w:rFonts w:ascii="Times New Roman" w:hAnsi="Times New Roman" w:cs="David"/>
            <w:b/>
            <w:bCs/>
            <w:color w:val="auto"/>
            <w:rtl/>
          </w:rPr>
          <w:delText xml:space="preserve"> חוק </w:delText>
        </w:r>
        <w:r w:rsidR="00721470" w:rsidRPr="00901A33" w:rsidDel="00492DFD">
          <w:rPr>
            <w:rStyle w:val="emailstyle17"/>
            <w:rFonts w:ascii="Times New Roman" w:hAnsi="Times New Roman" w:cs="David" w:hint="eastAsia"/>
            <w:b/>
            <w:bCs/>
            <w:color w:val="auto"/>
            <w:rtl/>
          </w:rPr>
          <w:delText>הגימלאות</w:delText>
        </w:r>
        <w:r w:rsidR="00721470" w:rsidRPr="00901A33" w:rsidDel="00492DFD">
          <w:rPr>
            <w:rStyle w:val="emailstyle17"/>
            <w:rFonts w:ascii="Times New Roman" w:hAnsi="Times New Roman" w:cs="David"/>
            <w:b/>
            <w:bCs/>
            <w:color w:val="auto"/>
            <w:rtl/>
          </w:rPr>
          <w:delText xml:space="preserve"> כאמור לא יחולו על התובע</w:delText>
        </w:r>
        <w:r w:rsidR="00721470" w:rsidRPr="00901A33" w:rsidDel="00492DFD">
          <w:rPr>
            <w:rStyle w:val="emailstyle17"/>
            <w:rFonts w:ascii="Times New Roman" w:hAnsi="Times New Roman" w:cs="David" w:hint="cs"/>
            <w:color w:val="auto"/>
            <w:rtl/>
          </w:rPr>
          <w:delText>.</w:delText>
        </w:r>
      </w:del>
    </w:p>
    <w:p w14:paraId="7637CA8A" w14:textId="2206DE1B" w:rsidR="00721470" w:rsidDel="00492DFD" w:rsidRDefault="00721470">
      <w:pPr>
        <w:pStyle w:val="11"/>
        <w:numPr>
          <w:ilvl w:val="1"/>
          <w:numId w:val="60"/>
        </w:numPr>
        <w:spacing w:before="0" w:after="240" w:line="360" w:lineRule="auto"/>
        <w:ind w:left="1160" w:hanging="540"/>
        <w:rPr>
          <w:del w:id="5341" w:author="אופיר טל" w:date="2021-11-30T12:53:00Z"/>
          <w:rStyle w:val="emailstyle17"/>
          <w:rFonts w:ascii="Times New Roman" w:hAnsi="Times New Roman" w:cs="David"/>
          <w:color w:val="auto"/>
        </w:rPr>
        <w:pPrChange w:id="5342" w:author="אופיר טל" w:date="2021-12-14T14:04:00Z">
          <w:pPr>
            <w:pStyle w:val="11"/>
            <w:numPr>
              <w:ilvl w:val="1"/>
              <w:numId w:val="47"/>
            </w:numPr>
            <w:tabs>
              <w:tab w:val="num" w:pos="1359"/>
            </w:tabs>
            <w:spacing w:before="0" w:after="240" w:line="360" w:lineRule="auto"/>
            <w:ind w:left="1160" w:right="792" w:hanging="540"/>
          </w:pPr>
        </w:pPrChange>
      </w:pPr>
      <w:del w:id="5343" w:author="אופיר טל" w:date="2021-11-30T12:53:00Z">
        <w:r w:rsidRPr="00901A33" w:rsidDel="00492DFD">
          <w:rPr>
            <w:rStyle w:val="emailstyle17"/>
            <w:rFonts w:ascii="Times New Roman" w:hAnsi="Times New Roman" w:cs="David" w:hint="cs"/>
            <w:color w:val="auto"/>
            <w:rtl/>
          </w:rPr>
          <w:delText xml:space="preserve">בהתאם, ובין היתר, </w:delText>
        </w:r>
        <w:r w:rsidRPr="00901A33" w:rsidDel="00492DFD">
          <w:rPr>
            <w:rStyle w:val="emailstyle17"/>
            <w:rFonts w:ascii="Times New Roman" w:hAnsi="Times New Roman" w:cs="David" w:hint="cs"/>
            <w:b/>
            <w:bCs/>
            <w:color w:val="auto"/>
            <w:rtl/>
          </w:rPr>
          <w:delText xml:space="preserve">מאחר שחוק הגימלאות אינו חל על התובע, ממילא מועדי הערעור על החלטת הממונה </w:delText>
        </w:r>
        <w:r w:rsidR="00E92285" w:rsidRPr="00901A33" w:rsidDel="00492DFD">
          <w:rPr>
            <w:rStyle w:val="emailstyle17"/>
            <w:rFonts w:ascii="Times New Roman" w:hAnsi="Times New Roman" w:cs="David" w:hint="cs"/>
            <w:b/>
            <w:bCs/>
            <w:color w:val="auto"/>
            <w:rtl/>
          </w:rPr>
          <w:delText>ש</w:delText>
        </w:r>
        <w:r w:rsidR="00F77E5E" w:rsidRPr="00901A33" w:rsidDel="00492DFD">
          <w:rPr>
            <w:rStyle w:val="emailstyle17"/>
            <w:rFonts w:ascii="Times New Roman" w:hAnsi="Times New Roman" w:cs="David" w:hint="cs"/>
            <w:b/>
            <w:bCs/>
            <w:color w:val="auto"/>
            <w:rtl/>
          </w:rPr>
          <w:delText xml:space="preserve">נקבעו </w:delText>
        </w:r>
        <w:r w:rsidR="00E92285" w:rsidRPr="00901A33" w:rsidDel="00492DFD">
          <w:rPr>
            <w:rStyle w:val="emailstyle17"/>
            <w:rFonts w:ascii="Times New Roman" w:hAnsi="Times New Roman" w:cs="David" w:hint="cs"/>
            <w:b/>
            <w:bCs/>
            <w:color w:val="auto"/>
            <w:rtl/>
          </w:rPr>
          <w:delText xml:space="preserve">בתקנות </w:delText>
        </w:r>
        <w:r w:rsidR="00F77E5E" w:rsidRPr="00901A33" w:rsidDel="00492DFD">
          <w:rPr>
            <w:rStyle w:val="emailstyle17"/>
            <w:rFonts w:ascii="Times New Roman" w:hAnsi="Times New Roman" w:cs="David" w:hint="cs"/>
            <w:b/>
            <w:bCs/>
            <w:color w:val="auto"/>
            <w:rtl/>
          </w:rPr>
          <w:delText xml:space="preserve">שהותקנו מכוח </w:delText>
        </w:r>
        <w:r w:rsidR="00E92285" w:rsidRPr="00901A33" w:rsidDel="00492DFD">
          <w:rPr>
            <w:rStyle w:val="emailstyle17"/>
            <w:rFonts w:ascii="Times New Roman" w:hAnsi="Times New Roman" w:cs="David" w:hint="cs"/>
            <w:b/>
            <w:bCs/>
            <w:color w:val="auto"/>
            <w:rtl/>
          </w:rPr>
          <w:delText xml:space="preserve">חוק זה, </w:delText>
        </w:r>
        <w:r w:rsidRPr="00901A33" w:rsidDel="00492DFD">
          <w:rPr>
            <w:rStyle w:val="emailstyle17"/>
            <w:rFonts w:ascii="Times New Roman" w:hAnsi="Times New Roman" w:cs="David" w:hint="cs"/>
            <w:b/>
            <w:bCs/>
            <w:color w:val="auto"/>
            <w:rtl/>
          </w:rPr>
          <w:delText>אינם חלים עליו</w:delText>
        </w:r>
        <w:r w:rsidRPr="00901A33" w:rsidDel="00492DFD">
          <w:rPr>
            <w:rStyle w:val="emailstyle17"/>
            <w:rFonts w:ascii="Times New Roman" w:hAnsi="Times New Roman" w:cs="David" w:hint="cs"/>
            <w:color w:val="auto"/>
            <w:rtl/>
          </w:rPr>
          <w:delText>.</w:delText>
        </w:r>
      </w:del>
    </w:p>
    <w:p w14:paraId="38C3AA2F" w14:textId="6CE52B94" w:rsidR="000A76F3" w:rsidRPr="00901A33" w:rsidDel="00492DFD" w:rsidRDefault="000A76F3">
      <w:pPr>
        <w:pStyle w:val="11"/>
        <w:numPr>
          <w:ilvl w:val="0"/>
          <w:numId w:val="60"/>
        </w:numPr>
        <w:tabs>
          <w:tab w:val="left" w:pos="566"/>
          <w:tab w:val="left" w:pos="1088"/>
        </w:tabs>
        <w:spacing w:before="0" w:after="240" w:line="360" w:lineRule="auto"/>
        <w:ind w:left="566"/>
        <w:rPr>
          <w:del w:id="5344" w:author="אופיר טל" w:date="2021-11-30T12:53:00Z"/>
          <w:rStyle w:val="emailstyle17"/>
          <w:rFonts w:ascii="Times New Roman" w:hAnsi="Times New Roman" w:cs="David"/>
          <w:color w:val="auto"/>
          <w:rtl/>
        </w:rPr>
        <w:pPrChange w:id="5345" w:author="אופיר טל" w:date="2021-12-14T14:04:00Z">
          <w:pPr>
            <w:pStyle w:val="11"/>
            <w:numPr>
              <w:numId w:val="47"/>
            </w:numPr>
            <w:tabs>
              <w:tab w:val="num" w:pos="502"/>
              <w:tab w:val="left" w:pos="566"/>
              <w:tab w:val="left" w:pos="1088"/>
            </w:tabs>
            <w:spacing w:before="0" w:after="240" w:line="360" w:lineRule="auto"/>
            <w:ind w:left="566" w:right="360" w:hanging="360"/>
          </w:pPr>
        </w:pPrChange>
      </w:pPr>
      <w:del w:id="5346" w:author="אופיר טל" w:date="2021-11-30T12:53:00Z">
        <w:r w:rsidRPr="00901A33" w:rsidDel="00492DFD">
          <w:rPr>
            <w:rStyle w:val="emailstyle17"/>
            <w:rFonts w:ascii="Times New Roman" w:hAnsi="Times New Roman" w:cs="David" w:hint="cs"/>
            <w:color w:val="auto"/>
            <w:u w:val="single"/>
            <w:rtl/>
          </w:rPr>
          <w:delText>התובע זכאי לכל הזכויות על פי חוק הגימלאות ולכל הטבה שניתנה בתקופת עבודתו בחוזה בכירים</w:delText>
        </w:r>
        <w:r w:rsidRPr="00901A33" w:rsidDel="00492DFD">
          <w:rPr>
            <w:rStyle w:val="emailstyle17"/>
            <w:rFonts w:ascii="Times New Roman" w:hAnsi="Times New Roman" w:cs="David" w:hint="cs"/>
            <w:color w:val="auto"/>
            <w:rtl/>
          </w:rPr>
          <w:delText xml:space="preserve">  </w:delText>
        </w:r>
        <w:r w:rsidRPr="00901A33" w:rsidDel="00492DFD">
          <w:rPr>
            <w:rStyle w:val="emailstyle17"/>
            <w:rFonts w:ascii="Times New Roman" w:hAnsi="Times New Roman" w:cs="David"/>
            <w:color w:val="auto"/>
            <w:rtl/>
          </w:rPr>
          <w:delText>–</w:delText>
        </w:r>
        <w:r w:rsidRPr="00901A33" w:rsidDel="00492DFD">
          <w:rPr>
            <w:rStyle w:val="emailstyle17"/>
            <w:rFonts w:ascii="Times New Roman" w:hAnsi="Times New Roman" w:cs="David"/>
            <w:b/>
            <w:bCs/>
            <w:color w:val="auto"/>
            <w:rtl/>
          </w:rPr>
          <w:delText xml:space="preserve"> </w:delText>
        </w:r>
      </w:del>
    </w:p>
    <w:p w14:paraId="456495E8" w14:textId="5B61C7CE" w:rsidR="000A76F3" w:rsidRPr="00901A33" w:rsidDel="00492DFD" w:rsidRDefault="000A76F3">
      <w:pPr>
        <w:pStyle w:val="11"/>
        <w:numPr>
          <w:ilvl w:val="1"/>
          <w:numId w:val="60"/>
        </w:numPr>
        <w:spacing w:before="0" w:after="240" w:line="360" w:lineRule="auto"/>
        <w:ind w:left="1160" w:hanging="540"/>
        <w:rPr>
          <w:del w:id="5347" w:author="אופיר טל" w:date="2021-11-30T12:53:00Z"/>
          <w:rStyle w:val="emailstyle17"/>
          <w:rFonts w:ascii="Times New Roman" w:hAnsi="Times New Roman" w:cs="David"/>
          <w:color w:val="auto"/>
        </w:rPr>
        <w:pPrChange w:id="5348" w:author="אופיר טל" w:date="2021-12-14T14:04:00Z">
          <w:pPr>
            <w:pStyle w:val="11"/>
            <w:numPr>
              <w:ilvl w:val="1"/>
              <w:numId w:val="47"/>
            </w:numPr>
            <w:tabs>
              <w:tab w:val="num" w:pos="1359"/>
            </w:tabs>
            <w:spacing w:before="0" w:after="240" w:line="360" w:lineRule="auto"/>
            <w:ind w:left="1160" w:right="792" w:hanging="540"/>
          </w:pPr>
        </w:pPrChange>
      </w:pPr>
      <w:del w:id="5349" w:author="אופיר טל" w:date="2021-11-30T12:53:00Z">
        <w:r w:rsidRPr="00901A33" w:rsidDel="00492DFD">
          <w:rPr>
            <w:rStyle w:val="emailstyle17"/>
            <w:rFonts w:cs="David" w:hint="eastAsia"/>
            <w:color w:val="auto"/>
            <w:sz w:val="22"/>
            <w:rtl/>
          </w:rPr>
          <w:delText>המ</w:delText>
        </w:r>
        <w:r w:rsidRPr="00901A33" w:rsidDel="00492DFD">
          <w:rPr>
            <w:rStyle w:val="emailstyle17"/>
            <w:rFonts w:cs="David" w:hint="cs"/>
            <w:color w:val="auto"/>
            <w:sz w:val="22"/>
            <w:rtl/>
          </w:rPr>
          <w:delText xml:space="preserve">בוא לחוזה </w:delText>
        </w:r>
        <w:r w:rsidRPr="00901A33" w:rsidDel="00492DFD">
          <w:rPr>
            <w:rStyle w:val="emailstyle17"/>
            <w:rFonts w:ascii="Times New Roman" w:hAnsi="Times New Roman" w:cs="David" w:hint="eastAsia"/>
            <w:b/>
            <w:bCs/>
            <w:color w:val="auto"/>
            <w:rtl/>
          </w:rPr>
          <w:delText>מבהיר</w:delText>
        </w:r>
        <w:r w:rsidRPr="00901A33" w:rsidDel="00492DFD">
          <w:rPr>
            <w:rStyle w:val="emailstyle17"/>
            <w:rFonts w:ascii="Times New Roman" w:hAnsi="Times New Roman" w:cs="David"/>
            <w:b/>
            <w:bCs/>
            <w:color w:val="auto"/>
            <w:rtl/>
          </w:rPr>
          <w:delText xml:space="preserve"> כי הנתבעת </w:delText>
        </w:r>
        <w:r w:rsidRPr="00901A33" w:rsidDel="00492DFD">
          <w:rPr>
            <w:rStyle w:val="emailstyle17"/>
            <w:rFonts w:ascii="Times New Roman" w:hAnsi="Times New Roman" w:cs="David" w:hint="eastAsia"/>
            <w:b/>
            <w:bCs/>
            <w:color w:val="auto"/>
            <w:rtl/>
          </w:rPr>
          <w:delText>היתה</w:delText>
        </w:r>
        <w:r w:rsidRPr="00901A33" w:rsidDel="00492DFD">
          <w:rPr>
            <w:rStyle w:val="emailstyle17"/>
            <w:rFonts w:ascii="Times New Roman" w:hAnsi="Times New Roman" w:cs="David"/>
            <w:b/>
            <w:bCs/>
            <w:color w:val="auto"/>
            <w:rtl/>
          </w:rPr>
          <w:delText xml:space="preserve"> מעוניינת לה</w:delText>
        </w:r>
        <w:r w:rsidR="001170AA" w:rsidRPr="00901A33" w:rsidDel="00492DFD">
          <w:rPr>
            <w:rStyle w:val="emailstyle17"/>
            <w:rFonts w:ascii="Times New Roman" w:hAnsi="Times New Roman" w:cs="David" w:hint="cs"/>
            <w:b/>
            <w:bCs/>
            <w:color w:val="auto"/>
            <w:rtl/>
          </w:rPr>
          <w:delText>פסיק את העסקתו בכתב מינוי ולה</w:delText>
        </w:r>
        <w:r w:rsidR="001409E7" w:rsidRPr="00901A33" w:rsidDel="00492DFD">
          <w:rPr>
            <w:rStyle w:val="emailstyle17"/>
            <w:rFonts w:ascii="Times New Roman" w:hAnsi="Times New Roman" w:cs="David" w:hint="eastAsia"/>
            <w:b/>
            <w:bCs/>
            <w:color w:val="auto"/>
            <w:rtl/>
          </w:rPr>
          <w:delText>ת</w:delText>
        </w:r>
        <w:r w:rsidR="001170AA" w:rsidRPr="00901A33" w:rsidDel="00492DFD">
          <w:rPr>
            <w:rStyle w:val="emailstyle17"/>
            <w:rFonts w:ascii="Times New Roman" w:hAnsi="Times New Roman" w:cs="David" w:hint="cs"/>
            <w:b/>
            <w:bCs/>
            <w:color w:val="auto"/>
            <w:rtl/>
          </w:rPr>
          <w:delText>חיל לה</w:delText>
        </w:r>
        <w:r w:rsidRPr="00901A33" w:rsidDel="00492DFD">
          <w:rPr>
            <w:rStyle w:val="emailstyle17"/>
            <w:rFonts w:ascii="Times New Roman" w:hAnsi="Times New Roman" w:cs="David"/>
            <w:b/>
            <w:bCs/>
            <w:color w:val="auto"/>
            <w:rtl/>
          </w:rPr>
          <w:delText>עסיק</w:delText>
        </w:r>
        <w:r w:rsidR="001170AA" w:rsidRPr="00901A33" w:rsidDel="00492DFD">
          <w:rPr>
            <w:rStyle w:val="emailstyle17"/>
            <w:rFonts w:ascii="Times New Roman" w:hAnsi="Times New Roman" w:cs="David" w:hint="cs"/>
            <w:b/>
            <w:bCs/>
            <w:color w:val="auto"/>
            <w:rtl/>
          </w:rPr>
          <w:delText>ו</w:delText>
        </w:r>
        <w:r w:rsidRPr="00901A33" w:rsidDel="00492DFD">
          <w:rPr>
            <w:rStyle w:val="emailstyle17"/>
            <w:rFonts w:ascii="Times New Roman" w:hAnsi="Times New Roman" w:cs="David"/>
            <w:b/>
            <w:bCs/>
            <w:color w:val="auto"/>
            <w:rtl/>
          </w:rPr>
          <w:delText xml:space="preserve"> בתנאים מיוחדים</w:delText>
        </w:r>
        <w:r w:rsidRPr="00901A33" w:rsidDel="00492DFD">
          <w:rPr>
            <w:rStyle w:val="emailstyle17"/>
            <w:rFonts w:ascii="Times New Roman" w:hAnsi="Times New Roman" w:cs="David"/>
            <w:color w:val="auto"/>
            <w:rtl/>
          </w:rPr>
          <w:delText xml:space="preserve">, ע"פ חוזה מיוחד שנוסח ונערך ע"י הנתבעת ונעשה בהתאם להוראות תקנות שירות המדינה (מינויים) (חוזה מיוחד), </w:delText>
        </w:r>
        <w:r w:rsidRPr="00901A33" w:rsidDel="00492DFD">
          <w:rPr>
            <w:rStyle w:val="emailstyle17"/>
            <w:rFonts w:ascii="Times New Roman" w:hAnsi="Times New Roman" w:cs="David" w:hint="eastAsia"/>
            <w:color w:val="auto"/>
            <w:rtl/>
          </w:rPr>
          <w:delText>התש</w:delText>
        </w:r>
        <w:r w:rsidRPr="00901A33" w:rsidDel="00492DFD">
          <w:rPr>
            <w:rStyle w:val="emailstyle17"/>
            <w:rFonts w:ascii="Times New Roman" w:hAnsi="Times New Roman" w:cs="David"/>
            <w:color w:val="auto"/>
            <w:rtl/>
          </w:rPr>
          <w:delText>"ך – 1960, ופסקה 16.414 בתקשי"ר</w:delText>
        </w:r>
        <w:r w:rsidR="001170AA" w:rsidRPr="00901A33" w:rsidDel="00492DFD">
          <w:rPr>
            <w:rStyle w:val="emailstyle17"/>
            <w:rFonts w:ascii="Times New Roman" w:hAnsi="Times New Roman" w:cs="David"/>
            <w:color w:val="auto"/>
            <w:rtl/>
          </w:rPr>
          <w:delText>.</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b/>
            <w:bCs/>
            <w:color w:val="auto"/>
            <w:rtl/>
          </w:rPr>
          <w:delText>התובע</w:delText>
        </w:r>
        <w:r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הסכים</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להיות</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מועסק</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על</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פי</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הוראות</w:delText>
        </w:r>
        <w:r w:rsidR="001170AA" w:rsidRPr="00901A33" w:rsidDel="00492DFD">
          <w:rPr>
            <w:rStyle w:val="emailstyle17"/>
            <w:rFonts w:ascii="Times New Roman" w:hAnsi="Times New Roman" w:cs="David"/>
            <w:b/>
            <w:bCs/>
            <w:color w:val="auto"/>
            <w:rtl/>
          </w:rPr>
          <w:delText xml:space="preserve"> </w:delText>
        </w:r>
        <w:r w:rsidR="001170AA" w:rsidRPr="00901A33" w:rsidDel="00492DFD">
          <w:rPr>
            <w:rStyle w:val="emailstyle17"/>
            <w:rFonts w:ascii="Times New Roman" w:hAnsi="Times New Roman" w:cs="David" w:hint="eastAsia"/>
            <w:b/>
            <w:bCs/>
            <w:color w:val="auto"/>
            <w:rtl/>
          </w:rPr>
          <w:delText>החוזה</w:delText>
        </w:r>
        <w:r w:rsidR="001170AA"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ויתר</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על</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כתב</w:delText>
        </w:r>
        <w:r w:rsidRPr="00901A33" w:rsidDel="00492DFD">
          <w:rPr>
            <w:rStyle w:val="emailstyle17"/>
            <w:rFonts w:ascii="Times New Roman" w:hAnsi="Times New Roman" w:cs="David"/>
            <w:b/>
            <w:bCs/>
            <w:color w:val="auto"/>
            <w:rtl/>
          </w:rPr>
          <w:delText xml:space="preserve"> </w:delText>
        </w:r>
        <w:r w:rsidRPr="00901A33" w:rsidDel="00492DFD">
          <w:rPr>
            <w:rStyle w:val="emailstyle17"/>
            <w:rFonts w:ascii="Times New Roman" w:hAnsi="Times New Roman" w:cs="David" w:hint="eastAsia"/>
            <w:b/>
            <w:bCs/>
            <w:color w:val="auto"/>
            <w:rtl/>
          </w:rPr>
          <w:delText>המינוי</w:delText>
        </w:r>
        <w:r w:rsidR="001170AA" w:rsidRPr="00901A33" w:rsidDel="00492DFD">
          <w:rPr>
            <w:rStyle w:val="emailstyle17"/>
            <w:rFonts w:ascii="Times New Roman" w:hAnsi="Times New Roman" w:cs="David"/>
            <w:b/>
            <w:bCs/>
            <w:color w:val="auto"/>
            <w:rtl/>
          </w:rPr>
          <w:delText xml:space="preserve"> ובכך תמה העסקתו בכתב מינוי</w:delText>
        </w:r>
        <w:r w:rsidRPr="00901A33" w:rsidDel="00492DFD">
          <w:rPr>
            <w:rStyle w:val="emailstyle17"/>
            <w:rFonts w:ascii="Times New Roman" w:hAnsi="Times New Roman" w:cs="David"/>
            <w:b/>
            <w:bCs/>
            <w:color w:val="auto"/>
            <w:rtl/>
          </w:rPr>
          <w:delText>.</w:delText>
        </w:r>
        <w:r w:rsidRPr="00901A33" w:rsidDel="00492DFD">
          <w:rPr>
            <w:rStyle w:val="emailstyle17"/>
            <w:rFonts w:ascii="Times New Roman" w:hAnsi="Times New Roman" w:cs="David"/>
            <w:color w:val="auto"/>
            <w:rtl/>
          </w:rPr>
          <w:delText xml:space="preserve"> בהקשר זה ראו גם סעיף 5 לחוזה.</w:delText>
        </w:r>
      </w:del>
    </w:p>
    <w:p w14:paraId="733C776B" w14:textId="04BAC782" w:rsidR="000A76F3" w:rsidRPr="00901A33" w:rsidDel="00492DFD" w:rsidRDefault="000A76F3">
      <w:pPr>
        <w:pStyle w:val="11"/>
        <w:numPr>
          <w:ilvl w:val="1"/>
          <w:numId w:val="60"/>
        </w:numPr>
        <w:spacing w:before="0" w:after="240" w:line="360" w:lineRule="auto"/>
        <w:ind w:left="1160" w:hanging="495"/>
        <w:rPr>
          <w:del w:id="5350" w:author="אופיר טל" w:date="2021-11-30T12:53:00Z"/>
          <w:rStyle w:val="emailstyle17"/>
          <w:rFonts w:ascii="Times New Roman" w:hAnsi="Times New Roman" w:cs="David"/>
          <w:color w:val="auto"/>
          <w:rtl/>
        </w:rPr>
        <w:pPrChange w:id="5351" w:author="אופיר טל" w:date="2021-12-14T14:04:00Z">
          <w:pPr>
            <w:pStyle w:val="11"/>
            <w:numPr>
              <w:ilvl w:val="1"/>
              <w:numId w:val="47"/>
            </w:numPr>
            <w:tabs>
              <w:tab w:val="num" w:pos="1359"/>
            </w:tabs>
            <w:spacing w:before="0" w:after="240" w:line="360" w:lineRule="auto"/>
            <w:ind w:left="1160" w:right="792" w:hanging="495"/>
          </w:pPr>
        </w:pPrChange>
      </w:pPr>
      <w:del w:id="5352" w:author="אופיר טל" w:date="2021-11-30T12:53:00Z">
        <w:r w:rsidRPr="00901A33" w:rsidDel="00492DFD">
          <w:rPr>
            <w:rStyle w:val="emailstyle17"/>
            <w:rFonts w:ascii="Times New Roman" w:hAnsi="Times New Roman" w:cs="David" w:hint="eastAsia"/>
            <w:color w:val="auto"/>
            <w:rtl/>
          </w:rPr>
          <w:delText>י</w:delText>
        </w:r>
        <w:r w:rsidRPr="00901A33" w:rsidDel="00492DFD">
          <w:rPr>
            <w:rFonts w:hint="cs"/>
            <w:rtl/>
          </w:rPr>
          <w:delText xml:space="preserve">ודגש כי מלבד הוויתור </w:delText>
        </w:r>
        <w:r w:rsidRPr="00901A33" w:rsidDel="00492DFD">
          <w:rPr>
            <w:rFonts w:hint="eastAsia"/>
            <w:rtl/>
          </w:rPr>
          <w:delText>על</w:delText>
        </w:r>
        <w:r w:rsidRPr="00901A33" w:rsidDel="00492DFD">
          <w:rPr>
            <w:rtl/>
          </w:rPr>
          <w:delText xml:space="preserve"> </w:delText>
        </w:r>
        <w:r w:rsidR="001409E7" w:rsidRPr="00901A33" w:rsidDel="00492DFD">
          <w:rPr>
            <w:rFonts w:hint="eastAsia"/>
            <w:rtl/>
          </w:rPr>
          <w:delText>הזכות</w:delText>
        </w:r>
        <w:r w:rsidR="001409E7" w:rsidRPr="00901A33" w:rsidDel="00492DFD">
          <w:rPr>
            <w:rtl/>
          </w:rPr>
          <w:delText xml:space="preserve"> </w:delText>
        </w:r>
        <w:r w:rsidR="001409E7" w:rsidRPr="00901A33" w:rsidDel="00492DFD">
          <w:rPr>
            <w:rFonts w:hint="eastAsia"/>
            <w:rtl/>
          </w:rPr>
          <w:delText>לקביעות</w:delText>
        </w:r>
        <w:r w:rsidR="001409E7" w:rsidRPr="00901A33" w:rsidDel="00492DFD">
          <w:rPr>
            <w:rtl/>
          </w:rPr>
          <w:delText xml:space="preserve"> </w:delText>
        </w:r>
        <w:r w:rsidR="001409E7" w:rsidRPr="00901A33" w:rsidDel="00492DFD">
          <w:rPr>
            <w:rFonts w:hint="eastAsia"/>
            <w:rtl/>
          </w:rPr>
          <w:delText>שיש</w:delText>
        </w:r>
        <w:r w:rsidR="001409E7" w:rsidRPr="00901A33" w:rsidDel="00492DFD">
          <w:rPr>
            <w:rtl/>
          </w:rPr>
          <w:delText xml:space="preserve"> </w:delText>
        </w:r>
        <w:r w:rsidR="001409E7" w:rsidRPr="00901A33" w:rsidDel="00492DFD">
          <w:rPr>
            <w:rFonts w:hint="eastAsia"/>
            <w:rtl/>
          </w:rPr>
          <w:delText>למועסק</w:delText>
        </w:r>
        <w:r w:rsidR="001409E7" w:rsidRPr="00901A33" w:rsidDel="00492DFD">
          <w:rPr>
            <w:rtl/>
          </w:rPr>
          <w:delText xml:space="preserve"> </w:delText>
        </w:r>
        <w:r w:rsidR="001409E7" w:rsidRPr="00901A33" w:rsidDel="00492DFD">
          <w:rPr>
            <w:rFonts w:hint="eastAsia"/>
            <w:rtl/>
          </w:rPr>
          <w:delText>ב</w:delText>
        </w:r>
        <w:r w:rsidRPr="00901A33" w:rsidDel="00492DFD">
          <w:rPr>
            <w:rFonts w:hint="cs"/>
            <w:rtl/>
          </w:rPr>
          <w:delText xml:space="preserve">כתב המינוי, היה מובן לצדדים כי </w:delText>
        </w:r>
        <w:r w:rsidRPr="00901A33" w:rsidDel="00492DFD">
          <w:rPr>
            <w:rStyle w:val="emailstyle17"/>
            <w:rFonts w:ascii="Times New Roman" w:hAnsi="Times New Roman" w:cs="David" w:hint="eastAsia"/>
            <w:b/>
            <w:bCs/>
            <w:color w:val="auto"/>
            <w:rtl/>
          </w:rPr>
          <w:delText>התובע</w:delText>
        </w:r>
        <w:r w:rsidRPr="00901A33" w:rsidDel="00492DFD">
          <w:rPr>
            <w:rStyle w:val="emailstyle17"/>
            <w:rFonts w:ascii="Times New Roman" w:hAnsi="Times New Roman" w:cs="David"/>
            <w:b/>
            <w:bCs/>
            <w:color w:val="auto"/>
            <w:rtl/>
          </w:rPr>
          <w:delText xml:space="preserve"> לא ויתר על זכויות אחרות המגיעות ושיגיעו לעובדי המדינה</w:delText>
        </w:r>
        <w:r w:rsidR="00DF60DF" w:rsidRPr="00901A33" w:rsidDel="00492DFD">
          <w:rPr>
            <w:rStyle w:val="emailstyle17"/>
            <w:rFonts w:ascii="Times New Roman" w:hAnsi="Times New Roman" w:cs="David" w:hint="cs"/>
            <w:color w:val="auto"/>
            <w:rtl/>
          </w:rPr>
          <w:delText xml:space="preserve">. </w:delText>
        </w:r>
        <w:r w:rsidR="00DF60DF" w:rsidRPr="00901A33" w:rsidDel="00492DFD">
          <w:rPr>
            <w:rStyle w:val="emailstyle17"/>
            <w:rFonts w:ascii="Times New Roman" w:hAnsi="Times New Roman" w:cs="David" w:hint="eastAsia"/>
            <w:color w:val="auto"/>
            <w:rtl/>
          </w:rPr>
          <w:delText>כך</w:delText>
        </w:r>
        <w:r w:rsidR="00DF60DF" w:rsidRPr="00901A33" w:rsidDel="00492DFD">
          <w:rPr>
            <w:rStyle w:val="emailstyle17"/>
            <w:rFonts w:ascii="Times New Roman" w:hAnsi="Times New Roman" w:cs="David"/>
            <w:color w:val="auto"/>
            <w:rtl/>
          </w:rPr>
          <w:delText xml:space="preserve"> </w:delText>
        </w:r>
        <w:r w:rsidR="00DF60DF" w:rsidRPr="00901A33" w:rsidDel="00492DFD">
          <w:rPr>
            <w:rStyle w:val="emailstyle17"/>
            <w:rFonts w:ascii="Times New Roman" w:hAnsi="Times New Roman" w:cs="David" w:hint="eastAsia"/>
            <w:color w:val="auto"/>
            <w:rtl/>
          </w:rPr>
          <w:delText>לדוגמא</w:delText>
        </w:r>
        <w:r w:rsidR="00E92285"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cs"/>
            <w:color w:val="auto"/>
            <w:rtl/>
          </w:rPr>
          <w:delText xml:space="preserve">סעיף 12(ה) להסכם </w:delText>
        </w:r>
        <w:r w:rsidRPr="00901A33" w:rsidDel="00492DFD">
          <w:rPr>
            <w:rStyle w:val="emailstyle17"/>
            <w:rFonts w:ascii="Times New Roman" w:hAnsi="Times New Roman" w:cs="David" w:hint="eastAsia"/>
            <w:color w:val="auto"/>
            <w:rtl/>
          </w:rPr>
          <w:delText>ה</w:delText>
        </w:r>
        <w:r w:rsidRPr="00901A33" w:rsidDel="00492DFD">
          <w:rPr>
            <w:rStyle w:val="emailstyle17"/>
            <w:rFonts w:ascii="Times New Roman" w:hAnsi="Times New Roman" w:cs="David" w:hint="cs"/>
            <w:color w:val="auto"/>
            <w:rtl/>
          </w:rPr>
          <w:delText>מציין במפורש "</w:delText>
        </w:r>
        <w:r w:rsidRPr="00901A33" w:rsidDel="00492DFD">
          <w:rPr>
            <w:rStyle w:val="emailstyle17"/>
            <w:rFonts w:ascii="Times New Roman" w:hAnsi="Times New Roman" w:cs="David" w:hint="cs"/>
            <w:i/>
            <w:iCs/>
            <w:color w:val="auto"/>
            <w:rtl/>
          </w:rPr>
          <w:delText>למען הסר ספק</w:delText>
        </w:r>
        <w:r w:rsidRPr="00901A33" w:rsidDel="00492DFD">
          <w:rPr>
            <w:rStyle w:val="emailstyle17"/>
            <w:rFonts w:ascii="Times New Roman" w:hAnsi="Times New Roman" w:cs="David" w:hint="cs"/>
            <w:color w:val="auto"/>
            <w:rtl/>
          </w:rPr>
          <w:delText xml:space="preserve">", כי </w:delText>
        </w:r>
        <w:r w:rsidRPr="00901A33" w:rsidDel="00492DFD">
          <w:rPr>
            <w:rStyle w:val="emailstyle17"/>
            <w:rFonts w:ascii="Times New Roman" w:hAnsi="Times New Roman" w:cs="David" w:hint="eastAsia"/>
            <w:color w:val="auto"/>
            <w:rtl/>
          </w:rPr>
          <w:delText>על</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אף</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שחוק</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הגימלאות</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לא</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חל</w:delText>
        </w:r>
        <w:r w:rsidRPr="00901A33" w:rsidDel="00492DFD">
          <w:rPr>
            <w:rStyle w:val="emailstyle17"/>
            <w:rFonts w:ascii="Times New Roman" w:hAnsi="Times New Roman" w:cs="David"/>
            <w:color w:val="auto"/>
            <w:rtl/>
          </w:rPr>
          <w:delText xml:space="preserve"> (סעיף 11 </w:delText>
        </w:r>
        <w:r w:rsidRPr="00901A33" w:rsidDel="00492DFD">
          <w:rPr>
            <w:rStyle w:val="emailstyle17"/>
            <w:rFonts w:ascii="Times New Roman" w:hAnsi="Times New Roman" w:cs="David" w:hint="eastAsia"/>
            <w:color w:val="auto"/>
            <w:rtl/>
          </w:rPr>
          <w:delText>בחוזה</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התובע</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יהיה</w:delText>
        </w:r>
        <w:r w:rsidRPr="00901A33" w:rsidDel="00492DFD">
          <w:rPr>
            <w:rStyle w:val="emailstyle17"/>
            <w:rFonts w:ascii="Times New Roman" w:hAnsi="Times New Roman" w:cs="David"/>
            <w:color w:val="auto"/>
            <w:rtl/>
          </w:rPr>
          <w:delText xml:space="preserve"> </w:delText>
        </w:r>
        <w:r w:rsidRPr="00901A33" w:rsidDel="00492DFD">
          <w:rPr>
            <w:rStyle w:val="emailstyle17"/>
            <w:rFonts w:ascii="Times New Roman" w:hAnsi="Times New Roman" w:cs="David" w:hint="eastAsia"/>
            <w:color w:val="auto"/>
            <w:rtl/>
          </w:rPr>
          <w:delText>זכאי</w:delText>
        </w:r>
        <w:r w:rsidRPr="00901A33" w:rsidDel="00492DFD">
          <w:rPr>
            <w:rStyle w:val="emailstyle17"/>
            <w:rFonts w:ascii="Times New Roman" w:hAnsi="Times New Roman" w:cs="David"/>
            <w:b/>
            <w:bCs/>
            <w:color w:val="auto"/>
            <w:rtl/>
          </w:rPr>
          <w:delText xml:space="preserve"> ל"</w:delText>
        </w:r>
        <w:r w:rsidRPr="00901A33" w:rsidDel="00492DFD">
          <w:rPr>
            <w:rStyle w:val="emailstyle17"/>
            <w:rFonts w:ascii="Times New Roman" w:hAnsi="Times New Roman" w:cs="David" w:hint="eastAsia"/>
            <w:b/>
            <w:bCs/>
            <w:i/>
            <w:iCs/>
            <w:color w:val="auto"/>
            <w:rtl/>
          </w:rPr>
          <w:delText>כל</w:delText>
        </w:r>
        <w:r w:rsidRPr="00901A33" w:rsidDel="00492DFD">
          <w:rPr>
            <w:rStyle w:val="emailstyle17"/>
            <w:rFonts w:ascii="Times New Roman" w:hAnsi="Times New Roman" w:cs="David"/>
            <w:b/>
            <w:bCs/>
            <w:i/>
            <w:iCs/>
            <w:color w:val="auto"/>
            <w:rtl/>
          </w:rPr>
          <w:delText xml:space="preserve"> </w:delText>
        </w:r>
        <w:r w:rsidRPr="00901A33" w:rsidDel="00492DFD">
          <w:rPr>
            <w:rStyle w:val="emailstyle17"/>
            <w:rFonts w:ascii="Times New Roman" w:hAnsi="Times New Roman" w:cs="David" w:hint="eastAsia"/>
            <w:b/>
            <w:bCs/>
            <w:i/>
            <w:iCs/>
            <w:color w:val="auto"/>
            <w:u w:val="single"/>
            <w:rtl/>
          </w:rPr>
          <w:delText>הזכויות</w:delText>
        </w:r>
        <w:r w:rsidRPr="00901A33" w:rsidDel="00492DFD">
          <w:rPr>
            <w:rStyle w:val="emailstyle17"/>
            <w:rFonts w:ascii="Times New Roman" w:hAnsi="Times New Roman" w:cs="David"/>
            <w:b/>
            <w:bCs/>
            <w:i/>
            <w:iCs/>
            <w:color w:val="auto"/>
            <w:rtl/>
          </w:rPr>
          <w:delText xml:space="preserve"> על פי חוק </w:delText>
        </w:r>
        <w:r w:rsidRPr="00901A33" w:rsidDel="00492DFD">
          <w:rPr>
            <w:rStyle w:val="emailstyle17"/>
            <w:rFonts w:ascii="Times New Roman" w:hAnsi="Times New Roman" w:cs="David" w:hint="eastAsia"/>
            <w:b/>
            <w:bCs/>
            <w:i/>
            <w:iCs/>
            <w:color w:val="auto"/>
            <w:rtl/>
          </w:rPr>
          <w:delText>הגימלאות</w:delText>
        </w:r>
        <w:r w:rsidRPr="00901A33" w:rsidDel="00492DFD">
          <w:rPr>
            <w:rStyle w:val="emailstyle17"/>
            <w:rFonts w:ascii="Times New Roman" w:hAnsi="Times New Roman" w:cs="David"/>
            <w:color w:val="auto"/>
            <w:rtl/>
          </w:rPr>
          <w:delText xml:space="preserve">"; </w:delText>
        </w:r>
      </w:del>
    </w:p>
    <w:p w14:paraId="4E1AE6D9" w14:textId="0EDE4BC8" w:rsidR="00977EBF" w:rsidRPr="00901A33" w:rsidDel="00492DFD" w:rsidRDefault="000A76F3">
      <w:pPr>
        <w:pStyle w:val="11"/>
        <w:numPr>
          <w:ilvl w:val="1"/>
          <w:numId w:val="60"/>
        </w:numPr>
        <w:spacing w:before="0" w:after="240" w:line="360" w:lineRule="auto"/>
        <w:ind w:left="1160" w:hanging="540"/>
        <w:rPr>
          <w:del w:id="5353" w:author="אופיר טל" w:date="2021-11-30T12:53:00Z"/>
          <w:rStyle w:val="emailstyle17"/>
          <w:rFonts w:ascii="Times New Roman" w:hAnsi="Times New Roman" w:cs="David"/>
          <w:b/>
          <w:bCs/>
          <w:color w:val="auto"/>
        </w:rPr>
        <w:pPrChange w:id="5354" w:author="אופיר טל" w:date="2021-12-14T14:04:00Z">
          <w:pPr>
            <w:pStyle w:val="11"/>
            <w:numPr>
              <w:ilvl w:val="1"/>
              <w:numId w:val="47"/>
            </w:numPr>
            <w:tabs>
              <w:tab w:val="num" w:pos="1359"/>
            </w:tabs>
            <w:spacing w:before="0" w:after="240" w:line="360" w:lineRule="auto"/>
            <w:ind w:left="1160" w:right="792" w:hanging="540"/>
          </w:pPr>
        </w:pPrChange>
      </w:pPr>
      <w:del w:id="5355" w:author="אופיר טל" w:date="2021-11-30T12:53:00Z">
        <w:r w:rsidRPr="00901A33" w:rsidDel="00492DFD">
          <w:rPr>
            <w:rStyle w:val="emailstyle17"/>
            <w:rFonts w:ascii="Times New Roman" w:hAnsi="Times New Roman" w:cs="David" w:hint="cs"/>
            <w:color w:val="auto"/>
            <w:rtl/>
          </w:rPr>
          <w:delText>סעיף 17 לחוזה מוסיף וקובע</w:delText>
        </w:r>
        <w:r w:rsidRPr="00901A33" w:rsidDel="00492DFD">
          <w:rPr>
            <w:rStyle w:val="emailstyle17"/>
            <w:rFonts w:ascii="Times New Roman" w:hAnsi="Times New Roman" w:cs="David" w:hint="cs"/>
            <w:b/>
            <w:bCs/>
            <w:color w:val="auto"/>
            <w:rtl/>
          </w:rPr>
          <w:delText xml:space="preserve"> כי כל שינוי </w:delText>
        </w:r>
        <w:r w:rsidR="00737F2D" w:rsidRPr="00901A33" w:rsidDel="00492DFD">
          <w:rPr>
            <w:rStyle w:val="emailstyle17"/>
            <w:rFonts w:ascii="Times New Roman" w:hAnsi="Times New Roman" w:cs="David" w:hint="cs"/>
            <w:b/>
            <w:bCs/>
            <w:color w:val="auto"/>
            <w:rtl/>
          </w:rPr>
          <w:delText xml:space="preserve">בעתיד </w:delText>
        </w:r>
        <w:r w:rsidRPr="00901A33" w:rsidDel="00492DFD">
          <w:rPr>
            <w:rStyle w:val="emailstyle17"/>
            <w:rFonts w:ascii="Times New Roman" w:hAnsi="Times New Roman" w:cs="David" w:hint="cs"/>
            <w:b/>
            <w:bCs/>
            <w:color w:val="auto"/>
            <w:rtl/>
          </w:rPr>
          <w:delText xml:space="preserve">לטובת העובדים </w:delText>
        </w:r>
        <w:r w:rsidR="00737F2D" w:rsidRPr="00901A33" w:rsidDel="00492DFD">
          <w:rPr>
            <w:rStyle w:val="emailstyle17"/>
            <w:rFonts w:ascii="Times New Roman" w:hAnsi="Times New Roman" w:cs="David" w:hint="cs"/>
            <w:b/>
            <w:bCs/>
            <w:color w:val="auto"/>
            <w:rtl/>
          </w:rPr>
          <w:delText>בחוזי בכירים</w:delText>
        </w:r>
        <w:r w:rsidRPr="00901A33" w:rsidDel="00492DFD">
          <w:rPr>
            <w:rStyle w:val="emailstyle17"/>
            <w:rFonts w:ascii="Times New Roman" w:hAnsi="Times New Roman" w:cs="David" w:hint="cs"/>
            <w:b/>
            <w:bCs/>
            <w:color w:val="auto"/>
            <w:rtl/>
          </w:rPr>
          <w:delText>, יחול גם על התובע.</w:delText>
        </w:r>
      </w:del>
    </w:p>
    <w:p w14:paraId="739ABEC6" w14:textId="0FB3760A" w:rsidR="000A76F3" w:rsidRPr="00901A33" w:rsidDel="00492DFD" w:rsidRDefault="000A76F3" w:rsidP="00A35B76">
      <w:pPr>
        <w:pStyle w:val="11"/>
        <w:spacing w:before="0" w:after="240" w:line="360" w:lineRule="auto"/>
        <w:ind w:left="620" w:firstLine="0"/>
        <w:rPr>
          <w:del w:id="5356" w:author="אופיר טל" w:date="2021-11-30T12:53:00Z"/>
          <w:rStyle w:val="emailstyle17"/>
          <w:rFonts w:ascii="Times New Roman" w:hAnsi="Times New Roman" w:cs="David"/>
          <w:b/>
          <w:bCs/>
          <w:color w:val="auto"/>
        </w:rPr>
      </w:pPr>
      <w:del w:id="5357" w:author="אופיר טל" w:date="2021-11-30T12:53:00Z">
        <w:r w:rsidRPr="00901A33" w:rsidDel="00492DFD">
          <w:rPr>
            <w:rStyle w:val="emailstyle17"/>
            <w:rFonts w:ascii="Times New Roman" w:hAnsi="Times New Roman" w:cs="David" w:hint="cs"/>
            <w:color w:val="auto"/>
            <w:rtl/>
          </w:rPr>
          <w:delText xml:space="preserve">בהתאם לכך, </w:delText>
        </w:r>
        <w:r w:rsidRPr="00901A33" w:rsidDel="00492DFD">
          <w:rPr>
            <w:rStyle w:val="emailstyle17"/>
            <w:rFonts w:ascii="Times New Roman" w:hAnsi="Times New Roman" w:cs="David" w:hint="cs"/>
            <w:b/>
            <w:bCs/>
            <w:color w:val="auto"/>
            <w:rtl/>
          </w:rPr>
          <w:delText>פירוש החוזה והוראותיו צריך להיעשות על רק</w:delText>
        </w:r>
        <w:r w:rsidR="00E92285" w:rsidRPr="00901A33" w:rsidDel="00492DFD">
          <w:rPr>
            <w:rStyle w:val="emailstyle17"/>
            <w:rFonts w:ascii="Times New Roman" w:hAnsi="Times New Roman" w:cs="David" w:hint="cs"/>
            <w:b/>
            <w:bCs/>
            <w:color w:val="auto"/>
            <w:rtl/>
          </w:rPr>
          <w:delText>ע</w:delText>
        </w:r>
        <w:r w:rsidRPr="00901A33" w:rsidDel="00492DFD">
          <w:rPr>
            <w:rStyle w:val="emailstyle17"/>
            <w:rFonts w:ascii="Times New Roman" w:hAnsi="Times New Roman" w:cs="David" w:hint="cs"/>
            <w:b/>
            <w:bCs/>
            <w:color w:val="auto"/>
            <w:rtl/>
          </w:rPr>
          <w:delText xml:space="preserve"> הוראות אלה </w:delText>
        </w:r>
        <w:r w:rsidRPr="00901A33" w:rsidDel="00492DFD">
          <w:rPr>
            <w:rStyle w:val="emailstyle17"/>
            <w:rFonts w:ascii="Times New Roman" w:hAnsi="Times New Roman" w:cs="David"/>
            <w:b/>
            <w:bCs/>
            <w:color w:val="auto"/>
            <w:rtl/>
          </w:rPr>
          <w:delText>–</w:delText>
        </w:r>
        <w:r w:rsidRPr="00901A33" w:rsidDel="00492DFD">
          <w:rPr>
            <w:rStyle w:val="emailstyle17"/>
            <w:rFonts w:ascii="Times New Roman" w:hAnsi="Times New Roman" w:cs="David" w:hint="cs"/>
            <w:b/>
            <w:bCs/>
            <w:color w:val="auto"/>
            <w:rtl/>
          </w:rPr>
          <w:delText xml:space="preserve"> </w:delText>
        </w:r>
        <w:r w:rsidR="00F85298" w:rsidRPr="00901A33" w:rsidDel="00492DFD">
          <w:rPr>
            <w:rStyle w:val="emailstyle17"/>
            <w:rFonts w:ascii="Times New Roman" w:hAnsi="Times New Roman" w:cs="David" w:hint="cs"/>
            <w:b/>
            <w:bCs/>
            <w:color w:val="auto"/>
            <w:rtl/>
          </w:rPr>
          <w:delText>על פיהן</w:delText>
        </w:r>
        <w:r w:rsidR="00737F2D" w:rsidRPr="00901A33" w:rsidDel="00492DFD">
          <w:rPr>
            <w:rStyle w:val="emailstyle17"/>
            <w:rFonts w:ascii="Times New Roman" w:hAnsi="Times New Roman" w:cs="David" w:hint="cs"/>
            <w:b/>
            <w:bCs/>
            <w:color w:val="auto"/>
            <w:rtl/>
          </w:rPr>
          <w:delText xml:space="preserve"> זכאי </w:delText>
        </w:r>
        <w:r w:rsidRPr="00901A33" w:rsidDel="00492DFD">
          <w:rPr>
            <w:rStyle w:val="emailstyle17"/>
            <w:rFonts w:ascii="Times New Roman" w:hAnsi="Times New Roman" w:cs="David" w:hint="cs"/>
            <w:b/>
            <w:bCs/>
            <w:color w:val="auto"/>
            <w:rtl/>
          </w:rPr>
          <w:delText>התובע זכאי לזכויות לפי חוק הגימלאות ו</w:delText>
        </w:r>
        <w:r w:rsidR="00F85298" w:rsidRPr="00901A33" w:rsidDel="00492DFD">
          <w:rPr>
            <w:rStyle w:val="emailstyle17"/>
            <w:rFonts w:ascii="Times New Roman" w:hAnsi="Times New Roman" w:cs="David" w:hint="cs"/>
            <w:b/>
            <w:bCs/>
            <w:color w:val="auto"/>
            <w:rtl/>
          </w:rPr>
          <w:delText>כן</w:delText>
        </w:r>
        <w:r w:rsidR="00737F2D" w:rsidRPr="00901A33" w:rsidDel="00492DFD">
          <w:rPr>
            <w:rStyle w:val="emailstyle17"/>
            <w:rFonts w:ascii="Times New Roman" w:hAnsi="Times New Roman" w:cs="David" w:hint="cs"/>
            <w:b/>
            <w:bCs/>
            <w:color w:val="auto"/>
            <w:rtl/>
          </w:rPr>
          <w:delText xml:space="preserve"> </w:delText>
        </w:r>
        <w:r w:rsidRPr="00901A33" w:rsidDel="00492DFD">
          <w:rPr>
            <w:rStyle w:val="emailstyle17"/>
            <w:rFonts w:ascii="Times New Roman" w:hAnsi="Times New Roman" w:cs="David" w:hint="cs"/>
            <w:b/>
            <w:bCs/>
            <w:color w:val="auto"/>
            <w:rtl/>
          </w:rPr>
          <w:delText>לכל הטבה שניתנה</w:delText>
        </w:r>
        <w:r w:rsidR="001170AA" w:rsidRPr="00901A33" w:rsidDel="00492DFD">
          <w:rPr>
            <w:rStyle w:val="emailstyle17"/>
            <w:rFonts w:ascii="Times New Roman" w:hAnsi="Times New Roman" w:cs="David" w:hint="cs"/>
            <w:b/>
            <w:bCs/>
            <w:color w:val="auto"/>
            <w:rtl/>
          </w:rPr>
          <w:delText xml:space="preserve"> במועד כלשהו</w:delText>
        </w:r>
        <w:r w:rsidRPr="00901A33" w:rsidDel="00492DFD">
          <w:rPr>
            <w:rStyle w:val="emailstyle17"/>
            <w:rFonts w:ascii="Times New Roman" w:hAnsi="Times New Roman" w:cs="David" w:hint="cs"/>
            <w:b/>
            <w:bCs/>
            <w:color w:val="auto"/>
            <w:rtl/>
          </w:rPr>
          <w:delText>, גם לאחר תחילת עבודתו בחוזה בכירים</w:delText>
        </w:r>
        <w:r w:rsidR="00C22051" w:rsidRPr="00901A33" w:rsidDel="00492DFD">
          <w:rPr>
            <w:rStyle w:val="emailstyle17"/>
            <w:rFonts w:ascii="Times New Roman" w:hAnsi="Times New Roman" w:cs="David" w:hint="cs"/>
            <w:b/>
            <w:bCs/>
            <w:color w:val="auto"/>
            <w:rtl/>
          </w:rPr>
          <w:delText>, לרבות כל הטבה שניתנה לחשבים בכירים שהועסקו כמו התובע בחוזה בכירים</w:delText>
        </w:r>
        <w:r w:rsidR="00606FA7" w:rsidRPr="00901A33" w:rsidDel="00492DFD">
          <w:rPr>
            <w:rStyle w:val="emailstyle17"/>
            <w:rFonts w:ascii="Times New Roman" w:hAnsi="Times New Roman" w:cs="David" w:hint="cs"/>
            <w:b/>
            <w:bCs/>
            <w:color w:val="auto"/>
            <w:rtl/>
          </w:rPr>
          <w:delText>.</w:delText>
        </w:r>
      </w:del>
    </w:p>
    <w:p w14:paraId="3CA03A8B" w14:textId="77777777" w:rsidR="00606FA7" w:rsidRPr="00901A33" w:rsidRDefault="00606FA7">
      <w:pPr>
        <w:pStyle w:val="11"/>
        <w:spacing w:before="0" w:line="360" w:lineRule="auto"/>
        <w:ind w:left="1160" w:firstLine="0"/>
        <w:rPr>
          <w:rStyle w:val="emailstyle17"/>
          <w:rFonts w:ascii="Times New Roman" w:hAnsi="Times New Roman" w:cs="David"/>
          <w:b/>
          <w:bCs/>
          <w:color w:val="auto"/>
          <w:rtl/>
        </w:rPr>
        <w:pPrChange w:id="5358" w:author="אופיר טל" w:date="2021-12-14T14:04:00Z">
          <w:pPr>
            <w:pStyle w:val="11"/>
            <w:spacing w:before="0" w:line="360" w:lineRule="auto"/>
            <w:ind w:left="1160" w:right="360" w:firstLine="0"/>
          </w:pPr>
        </w:pPrChange>
      </w:pPr>
    </w:p>
    <w:p w14:paraId="1A47823B" w14:textId="66370E3D" w:rsidR="00AA1069" w:rsidRPr="00901A33" w:rsidRDefault="00D85373" w:rsidP="00A35B76">
      <w:pPr>
        <w:pStyle w:val="2"/>
        <w:numPr>
          <w:ilvl w:val="1"/>
          <w:numId w:val="18"/>
        </w:numPr>
        <w:tabs>
          <w:tab w:val="clear" w:pos="566"/>
          <w:tab w:val="left" w:pos="521"/>
        </w:tabs>
        <w:spacing w:after="120"/>
        <w:ind w:left="521" w:hanging="5"/>
        <w:rPr>
          <w:rStyle w:val="emailstyle17"/>
          <w:rFonts w:cs="David"/>
          <w:color w:val="auto"/>
          <w:sz w:val="22"/>
          <w:rtl/>
        </w:rPr>
      </w:pPr>
      <w:r w:rsidRPr="00901A33">
        <w:rPr>
          <w:rStyle w:val="emailstyle17"/>
          <w:rFonts w:cs="David" w:hint="cs"/>
          <w:color w:val="auto"/>
          <w:sz w:val="22"/>
          <w:rtl/>
        </w:rPr>
        <w:t>חישוב הפנסיות המגיעות לתובע</w:t>
      </w:r>
    </w:p>
    <w:p w14:paraId="0B063AA8" w14:textId="75CD4330" w:rsidR="00C1588C" w:rsidRPr="00901A33" w:rsidRDefault="00C1588C">
      <w:pPr>
        <w:pStyle w:val="11"/>
        <w:numPr>
          <w:ilvl w:val="0"/>
          <w:numId w:val="60"/>
        </w:numPr>
        <w:tabs>
          <w:tab w:val="left" w:pos="566"/>
        </w:tabs>
        <w:spacing w:before="0" w:after="240" w:line="360" w:lineRule="auto"/>
        <w:ind w:left="566"/>
        <w:rPr>
          <w:rStyle w:val="emailstyle17"/>
          <w:rFonts w:cs="David"/>
          <w:b/>
          <w:bCs/>
          <w:color w:val="auto"/>
          <w:sz w:val="22"/>
          <w:szCs w:val="28"/>
          <w:u w:val="single"/>
        </w:rPr>
        <w:pPrChange w:id="5359"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b/>
          <w:bCs/>
          <w:color w:val="auto"/>
          <w:sz w:val="22"/>
          <w:u w:val="single"/>
          <w:rtl/>
        </w:rPr>
        <w:t>הוראות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החוזה</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קובעות</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כי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מדובר</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בשתי</w:t>
      </w:r>
      <w:r w:rsidRPr="00901A33">
        <w:rPr>
          <w:rStyle w:val="emailstyle17"/>
          <w:rFonts w:cs="David"/>
          <w:b/>
          <w:bCs/>
          <w:color w:val="auto"/>
          <w:sz w:val="22"/>
          <w:u w:val="single"/>
          <w:rtl/>
        </w:rPr>
        <w:t xml:space="preserve"> </w:t>
      </w:r>
      <w:r w:rsidRPr="00901A33">
        <w:rPr>
          <w:rStyle w:val="emailstyle17"/>
          <w:rFonts w:cs="David" w:hint="eastAsia"/>
          <w:b/>
          <w:bCs/>
          <w:color w:val="auto"/>
          <w:sz w:val="22"/>
          <w:u w:val="single"/>
          <w:rtl/>
        </w:rPr>
        <w:t>תקופות</w:t>
      </w:r>
      <w:r w:rsidRPr="00901A33">
        <w:rPr>
          <w:rStyle w:val="emailstyle17"/>
          <w:rFonts w:cs="David"/>
          <w:b/>
          <w:bCs/>
          <w:color w:val="auto"/>
          <w:sz w:val="22"/>
          <w:u w:val="single"/>
          <w:rtl/>
        </w:rPr>
        <w:t xml:space="preserve"> </w:t>
      </w:r>
      <w:r w:rsidR="005E7245" w:rsidRPr="00901A33">
        <w:rPr>
          <w:rStyle w:val="emailstyle17"/>
          <w:rFonts w:cs="David" w:hint="cs"/>
          <w:b/>
          <w:bCs/>
          <w:color w:val="auto"/>
          <w:sz w:val="22"/>
          <w:u w:val="single"/>
          <w:rtl/>
        </w:rPr>
        <w:t>נפרדות לצורך חישוב הפנסיה</w:t>
      </w:r>
    </w:p>
    <w:p w14:paraId="5F490022" w14:textId="063F29B0" w:rsidR="00606FA7" w:rsidRDefault="00566493" w:rsidP="00A35B76">
      <w:pPr>
        <w:pStyle w:val="11"/>
        <w:tabs>
          <w:tab w:val="left" w:pos="566"/>
        </w:tabs>
        <w:spacing w:before="0" w:after="240" w:line="360" w:lineRule="auto"/>
        <w:ind w:left="523" w:firstLine="0"/>
        <w:rPr>
          <w:rStyle w:val="emailstyle17"/>
          <w:rFonts w:cs="David"/>
          <w:color w:val="auto"/>
          <w:sz w:val="22"/>
          <w:rtl/>
        </w:rPr>
      </w:pPr>
      <w:ins w:id="5360" w:author="Shimon" w:date="2022-01-06T11:56:00Z">
        <w:r>
          <w:rPr>
            <w:rStyle w:val="emailstyle17"/>
            <w:rFonts w:cs="David" w:hint="cs"/>
            <w:color w:val="auto"/>
            <w:sz w:val="22"/>
            <w:rtl/>
          </w:rPr>
          <w:t xml:space="preserve">ציין במקום כלשהו </w:t>
        </w:r>
      </w:ins>
      <w:r w:rsidR="00606FA7" w:rsidRPr="00901A33">
        <w:rPr>
          <w:rStyle w:val="emailstyle17"/>
          <w:rFonts w:cs="David" w:hint="cs"/>
          <w:color w:val="auto"/>
          <w:sz w:val="22"/>
          <w:rtl/>
        </w:rPr>
        <w:t xml:space="preserve">כפי שנפרט להלן, הוראות החוזה קובעות כי שתי התקופות שעבד התובע בשירות המדינה (לפי כתב מינוי ובחוזה בכירים) הן תקופות </w:t>
      </w:r>
      <w:r w:rsidR="00606FA7" w:rsidRPr="00901A33">
        <w:rPr>
          <w:rStyle w:val="emailstyle17"/>
          <w:rFonts w:cs="David" w:hint="cs"/>
          <w:b/>
          <w:bCs/>
          <w:color w:val="auto"/>
          <w:sz w:val="22"/>
          <w:u w:val="single"/>
          <w:rtl/>
        </w:rPr>
        <w:t>נפרדות</w:t>
      </w:r>
      <w:r w:rsidR="00606FA7" w:rsidRPr="00901A33">
        <w:rPr>
          <w:rStyle w:val="emailstyle17"/>
          <w:rFonts w:cs="David" w:hint="cs"/>
          <w:color w:val="auto"/>
          <w:sz w:val="22"/>
          <w:rtl/>
        </w:rPr>
        <w:t xml:space="preserve"> לצורך חישוב הפנסיות:</w:t>
      </w:r>
    </w:p>
    <w:p w14:paraId="17783994" w14:textId="4F6C5A18" w:rsidR="00536EC9" w:rsidDel="00D9407F" w:rsidRDefault="00536EC9" w:rsidP="00536EC9">
      <w:pPr>
        <w:pStyle w:val="11"/>
        <w:spacing w:before="0" w:after="240" w:line="360" w:lineRule="auto"/>
        <w:ind w:left="1250" w:firstLine="0"/>
        <w:rPr>
          <w:ins w:id="5361" w:author="Shimon" w:date="2022-01-05T17:59:00Z"/>
          <w:del w:id="5362" w:author="אופיר טל" w:date="2022-01-09T13:26:00Z"/>
          <w:highlight w:val="yellow"/>
          <w:rtl/>
        </w:rPr>
      </w:pPr>
      <w:ins w:id="5363" w:author="Shimon" w:date="2022-01-05T17:58:00Z">
        <w:del w:id="5364" w:author="אופיר טל" w:date="2022-01-09T13:26:00Z">
          <w:r w:rsidRPr="00536EC9" w:rsidDel="00D9407F">
            <w:rPr>
              <w:rFonts w:hint="eastAsia"/>
              <w:highlight w:val="yellow"/>
              <w:rtl/>
              <w:rPrChange w:id="5365" w:author="Shimon" w:date="2022-01-05T17:58:00Z">
                <w:rPr>
                  <w:rFonts w:hint="eastAsia"/>
                  <w:rtl/>
                </w:rPr>
              </w:rPrChange>
            </w:rPr>
            <w:lastRenderedPageBreak/>
            <w:delText>הייתי</w:delText>
          </w:r>
          <w:r w:rsidRPr="00536EC9" w:rsidDel="00D9407F">
            <w:rPr>
              <w:highlight w:val="yellow"/>
              <w:rtl/>
              <w:rPrChange w:id="5366" w:author="Shimon" w:date="2022-01-05T17:58:00Z">
                <w:rPr>
                  <w:rtl/>
                </w:rPr>
              </w:rPrChange>
            </w:rPr>
            <w:delText xml:space="preserve"> </w:delText>
          </w:r>
          <w:r w:rsidRPr="00536EC9" w:rsidDel="00D9407F">
            <w:rPr>
              <w:rFonts w:hint="eastAsia"/>
              <w:highlight w:val="yellow"/>
              <w:rtl/>
              <w:rPrChange w:id="5367" w:author="Shimon" w:date="2022-01-05T17:58:00Z">
                <w:rPr>
                  <w:rFonts w:hint="eastAsia"/>
                  <w:rtl/>
                </w:rPr>
              </w:rPrChange>
            </w:rPr>
            <w:delText>מחליף</w:delText>
          </w:r>
          <w:r w:rsidRPr="00536EC9" w:rsidDel="00D9407F">
            <w:rPr>
              <w:highlight w:val="yellow"/>
              <w:rtl/>
              <w:rPrChange w:id="5368" w:author="Shimon" w:date="2022-01-05T17:58:00Z">
                <w:rPr>
                  <w:rtl/>
                </w:rPr>
              </w:rPrChange>
            </w:rPr>
            <w:delText xml:space="preserve"> </w:delText>
          </w:r>
          <w:r w:rsidRPr="00536EC9" w:rsidDel="00D9407F">
            <w:rPr>
              <w:rFonts w:hint="eastAsia"/>
              <w:highlight w:val="yellow"/>
              <w:rtl/>
              <w:rPrChange w:id="5369" w:author="Shimon" w:date="2022-01-05T17:58:00Z">
                <w:rPr>
                  <w:rFonts w:hint="eastAsia"/>
                  <w:rtl/>
                </w:rPr>
              </w:rPrChange>
            </w:rPr>
            <w:delText>את</w:delText>
          </w:r>
          <w:r w:rsidRPr="00536EC9" w:rsidDel="00D9407F">
            <w:rPr>
              <w:highlight w:val="yellow"/>
              <w:rtl/>
              <w:rPrChange w:id="5370" w:author="Shimon" w:date="2022-01-05T17:58:00Z">
                <w:rPr>
                  <w:rtl/>
                </w:rPr>
              </w:rPrChange>
            </w:rPr>
            <w:delText xml:space="preserve"> </w:delText>
          </w:r>
          <w:r w:rsidRPr="00536EC9" w:rsidDel="00D9407F">
            <w:rPr>
              <w:rFonts w:hint="eastAsia"/>
              <w:highlight w:val="yellow"/>
              <w:rtl/>
              <w:rPrChange w:id="5371" w:author="Shimon" w:date="2022-01-05T17:58:00Z">
                <w:rPr>
                  <w:rFonts w:hint="eastAsia"/>
                  <w:rtl/>
                </w:rPr>
              </w:rPrChange>
            </w:rPr>
            <w:delText>הסדר</w:delText>
          </w:r>
          <w:r w:rsidDel="00D9407F">
            <w:rPr>
              <w:rFonts w:hint="cs"/>
              <w:highlight w:val="yellow"/>
              <w:rtl/>
            </w:rPr>
            <w:delText xml:space="preserve"> שבפיסקאות </w:delText>
          </w:r>
          <w:r w:rsidRPr="00883FCD" w:rsidDel="00D9407F">
            <w:rPr>
              <w:rFonts w:hint="eastAsia"/>
              <w:highlight w:val="yellow"/>
              <w:rtl/>
            </w:rPr>
            <w:delText>הבא</w:delText>
          </w:r>
        </w:del>
      </w:ins>
      <w:ins w:id="5372" w:author="Shimon" w:date="2022-01-05T18:10:00Z">
        <w:del w:id="5373" w:author="אופיר טל" w:date="2022-01-09T13:26:00Z">
          <w:r w:rsidR="00883FCD" w:rsidDel="00D9407F">
            <w:rPr>
              <w:rFonts w:hint="cs"/>
              <w:highlight w:val="yellow"/>
              <w:rtl/>
            </w:rPr>
            <w:delText>ו</w:delText>
          </w:r>
        </w:del>
      </w:ins>
      <w:ins w:id="5374" w:author="Shimon" w:date="2022-01-05T17:58:00Z">
        <w:del w:id="5375" w:author="אופיר טל" w:date="2022-01-09T13:26:00Z">
          <w:r w:rsidRPr="00883FCD" w:rsidDel="00D9407F">
            <w:rPr>
              <w:rFonts w:hint="eastAsia"/>
              <w:highlight w:val="yellow"/>
              <w:rtl/>
            </w:rPr>
            <w:delText>ת</w:delText>
          </w:r>
          <w:r w:rsidRPr="00883FCD" w:rsidDel="00D9407F">
            <w:rPr>
              <w:highlight w:val="yellow"/>
              <w:rtl/>
              <w:rPrChange w:id="5376" w:author="Shimon" w:date="2022-01-05T18:10:00Z">
                <w:rPr>
                  <w:rtl/>
                </w:rPr>
              </w:rPrChange>
            </w:rPr>
            <w:delText>:</w:delText>
          </w:r>
        </w:del>
      </w:ins>
    </w:p>
    <w:p w14:paraId="4116C2B5" w14:textId="43DC663F" w:rsidR="00536EC9" w:rsidDel="00D9407F" w:rsidRDefault="00536EC9" w:rsidP="0069718D">
      <w:pPr>
        <w:pStyle w:val="11"/>
        <w:spacing w:before="0" w:after="240" w:line="360" w:lineRule="auto"/>
        <w:ind w:left="1250" w:firstLine="0"/>
        <w:rPr>
          <w:ins w:id="5377" w:author="Shimon" w:date="2022-01-05T18:13:00Z"/>
          <w:del w:id="5378" w:author="אופיר טל" w:date="2022-01-09T13:26:00Z"/>
          <w:rtl/>
        </w:rPr>
      </w:pPr>
      <w:ins w:id="5379" w:author="Shimon" w:date="2022-01-05T17:58:00Z">
        <w:del w:id="5380" w:author="אופיר טל" w:date="2022-01-09T13:26:00Z">
          <w:r w:rsidRPr="00536EC9" w:rsidDel="00D9407F">
            <w:rPr>
              <w:highlight w:val="yellow"/>
              <w:rtl/>
              <w:rPrChange w:id="5381" w:author="Shimon" w:date="2022-01-05T17:58:00Z">
                <w:rPr>
                  <w:rtl/>
                </w:rPr>
              </w:rPrChange>
            </w:rPr>
            <w:delText xml:space="preserve"> קודם כל מרכיב הגימלה לפי 12</w:delText>
          </w:r>
          <w:r w:rsidRPr="00536EC9" w:rsidDel="00D9407F">
            <w:rPr>
              <w:b/>
              <w:bCs/>
              <w:highlight w:val="yellow"/>
              <w:rtl/>
              <w:rPrChange w:id="5382" w:author="Shimon" w:date="2022-01-05T17:59:00Z">
                <w:rPr>
                  <w:rtl/>
                </w:rPr>
              </w:rPrChange>
            </w:rPr>
            <w:delText xml:space="preserve"> ב'</w:delText>
          </w:r>
        </w:del>
      </w:ins>
      <w:ins w:id="5383" w:author="Shimon" w:date="2022-01-05T18:11:00Z">
        <w:del w:id="5384" w:author="אופיר טל" w:date="2022-01-09T13:26:00Z">
          <w:r w:rsidR="00883FCD" w:rsidDel="00D9407F">
            <w:rPr>
              <w:rFonts w:hint="cs"/>
              <w:b/>
              <w:bCs/>
              <w:highlight w:val="yellow"/>
              <w:rtl/>
            </w:rPr>
            <w:delText>,</w:delText>
          </w:r>
        </w:del>
      </w:ins>
      <w:ins w:id="5385" w:author="Shimon" w:date="2022-01-05T17:58:00Z">
        <w:del w:id="5386" w:author="אופיר טל" w:date="2022-01-09T13:26:00Z">
          <w:r w:rsidRPr="00536EC9" w:rsidDel="00D9407F">
            <w:rPr>
              <w:highlight w:val="yellow"/>
              <w:rtl/>
              <w:rPrChange w:id="5387" w:author="Shimon" w:date="2022-01-05T17:58:00Z">
                <w:rPr>
                  <w:rtl/>
                </w:rPr>
              </w:rPrChange>
            </w:rPr>
            <w:delText xml:space="preserve"> שהוא </w:delText>
          </w:r>
        </w:del>
      </w:ins>
      <w:ins w:id="5388" w:author="Shimon" w:date="2022-01-05T18:12:00Z">
        <w:del w:id="5389" w:author="אופיר טל" w:date="2022-01-09T13:26:00Z">
          <w:r w:rsidR="00883FCD" w:rsidDel="00D9407F">
            <w:rPr>
              <w:rFonts w:hint="cs"/>
              <w:highlight w:val="yellow"/>
              <w:rtl/>
            </w:rPr>
            <w:delText>מטרת העל של התביעה (קודם כל להגדיל מרכיב זה)</w:delText>
          </w:r>
          <w:r w:rsidR="00883FCD" w:rsidRPr="00536EC9" w:rsidDel="00D9407F">
            <w:rPr>
              <w:highlight w:val="yellow"/>
              <w:rtl/>
            </w:rPr>
            <w:delText xml:space="preserve"> </w:delText>
          </w:r>
          <w:r w:rsidR="00883FCD" w:rsidDel="00D9407F">
            <w:rPr>
              <w:rFonts w:hint="cs"/>
              <w:highlight w:val="yellow"/>
              <w:rtl/>
            </w:rPr>
            <w:delText>ו</w:delText>
          </w:r>
        </w:del>
      </w:ins>
      <w:ins w:id="5390" w:author="Shimon" w:date="2022-01-05T17:58:00Z">
        <w:del w:id="5391" w:author="אופיר טל" w:date="2022-01-09T13:26:00Z">
          <w:r w:rsidRPr="00536EC9" w:rsidDel="00D9407F">
            <w:rPr>
              <w:rFonts w:hint="eastAsia"/>
              <w:highlight w:val="yellow"/>
              <w:rtl/>
              <w:rPrChange w:id="5392" w:author="Shimon" w:date="2022-01-05T17:58:00Z">
                <w:rPr>
                  <w:rFonts w:hint="eastAsia"/>
                  <w:rtl/>
                </w:rPr>
              </w:rPrChange>
            </w:rPr>
            <w:delText>חלק</w:delText>
          </w:r>
          <w:r w:rsidRPr="00536EC9" w:rsidDel="00D9407F">
            <w:rPr>
              <w:highlight w:val="yellow"/>
              <w:rtl/>
              <w:rPrChange w:id="5393" w:author="Shimon" w:date="2022-01-05T17:58:00Z">
                <w:rPr>
                  <w:rtl/>
                </w:rPr>
              </w:rPrChange>
            </w:rPr>
            <w:delText xml:space="preserve"> </w:delText>
          </w:r>
          <w:r w:rsidRPr="00536EC9" w:rsidDel="00D9407F">
            <w:rPr>
              <w:rFonts w:hint="eastAsia"/>
              <w:highlight w:val="yellow"/>
              <w:rtl/>
              <w:rPrChange w:id="5394" w:author="Shimon" w:date="2022-01-05T17:58:00Z">
                <w:rPr>
                  <w:rFonts w:hint="eastAsia"/>
                  <w:rtl/>
                </w:rPr>
              </w:rPrChange>
            </w:rPr>
            <w:delText>הארי</w:delText>
          </w:r>
        </w:del>
      </w:ins>
      <w:ins w:id="5395" w:author="Shimon" w:date="2022-01-05T18:10:00Z">
        <w:del w:id="5396" w:author="אופיר טל" w:date="2022-01-09T13:26:00Z">
          <w:r w:rsidR="00883FCD" w:rsidDel="00D9407F">
            <w:rPr>
              <w:rFonts w:hint="cs"/>
              <w:highlight w:val="yellow"/>
              <w:rtl/>
            </w:rPr>
            <w:delText xml:space="preserve"> </w:delText>
          </w:r>
        </w:del>
      </w:ins>
      <w:ins w:id="5397" w:author="Shimon" w:date="2022-01-05T17:58:00Z">
        <w:del w:id="5398" w:author="אופיר טל" w:date="2022-01-09T13:26:00Z">
          <w:r w:rsidRPr="00536EC9" w:rsidDel="00D9407F">
            <w:rPr>
              <w:rFonts w:hint="eastAsia"/>
              <w:highlight w:val="yellow"/>
              <w:rtl/>
              <w:rPrChange w:id="5399" w:author="Shimon" w:date="2022-01-05T17:58:00Z">
                <w:rPr>
                  <w:rFonts w:hint="eastAsia"/>
                  <w:rtl/>
                </w:rPr>
              </w:rPrChange>
            </w:rPr>
            <w:delText>של</w:delText>
          </w:r>
          <w:r w:rsidRPr="00536EC9" w:rsidDel="00D9407F">
            <w:rPr>
              <w:highlight w:val="yellow"/>
              <w:rtl/>
              <w:rPrChange w:id="5400" w:author="Shimon" w:date="2022-01-05T17:58:00Z">
                <w:rPr>
                  <w:rtl/>
                </w:rPr>
              </w:rPrChange>
            </w:rPr>
            <w:delText xml:space="preserve"> </w:delText>
          </w:r>
        </w:del>
      </w:ins>
      <w:ins w:id="5401" w:author="Shimon" w:date="2022-01-05T18:02:00Z">
        <w:del w:id="5402" w:author="אופיר טל" w:date="2022-01-09T13:26:00Z">
          <w:r w:rsidR="00883FCD" w:rsidDel="00D9407F">
            <w:rPr>
              <w:rFonts w:hint="cs"/>
              <w:highlight w:val="yellow"/>
              <w:rtl/>
            </w:rPr>
            <w:delText>הגימל</w:delText>
          </w:r>
          <w:r w:rsidDel="00D9407F">
            <w:rPr>
              <w:rFonts w:hint="cs"/>
              <w:highlight w:val="yellow"/>
              <w:rtl/>
            </w:rPr>
            <w:delText>ה</w:delText>
          </w:r>
        </w:del>
      </w:ins>
      <w:ins w:id="5403" w:author="Shimon" w:date="2022-01-05T18:11:00Z">
        <w:del w:id="5404" w:author="אופיר טל" w:date="2022-01-09T13:26:00Z">
          <w:r w:rsidR="00883FCD" w:rsidDel="00D9407F">
            <w:rPr>
              <w:rFonts w:hint="cs"/>
              <w:highlight w:val="yellow"/>
              <w:rtl/>
            </w:rPr>
            <w:delText xml:space="preserve"> </w:delText>
          </w:r>
        </w:del>
      </w:ins>
      <w:ins w:id="5405" w:author="Shimon" w:date="2022-01-05T18:02:00Z">
        <w:del w:id="5406" w:author="אופיר טל" w:date="2022-01-09T13:26:00Z">
          <w:r w:rsidDel="00D9407F">
            <w:rPr>
              <w:rFonts w:hint="cs"/>
              <w:highlight w:val="yellow"/>
              <w:rtl/>
            </w:rPr>
            <w:delText>בש"ח</w:delText>
          </w:r>
        </w:del>
      </w:ins>
      <w:ins w:id="5407" w:author="Shimon" w:date="2022-01-05T18:13:00Z">
        <w:del w:id="5408" w:author="אופיר טל" w:date="2022-01-09T13:26:00Z">
          <w:r w:rsidR="00883FCD" w:rsidDel="00D9407F">
            <w:rPr>
              <w:rFonts w:hint="cs"/>
              <w:highlight w:val="yellow"/>
              <w:rtl/>
            </w:rPr>
            <w:delText xml:space="preserve">, </w:delText>
          </w:r>
        </w:del>
      </w:ins>
      <w:ins w:id="5409" w:author="Shimon" w:date="2022-01-05T17:58:00Z">
        <w:del w:id="5410" w:author="אופיר טל" w:date="2022-01-09T13:26:00Z">
          <w:r w:rsidRPr="00536EC9" w:rsidDel="00D9407F">
            <w:rPr>
              <w:rFonts w:hint="eastAsia"/>
              <w:highlight w:val="yellow"/>
              <w:rtl/>
              <w:rPrChange w:id="5411" w:author="Shimon" w:date="2022-01-05T17:58:00Z">
                <w:rPr>
                  <w:rFonts w:hint="eastAsia"/>
                  <w:rtl/>
                </w:rPr>
              </w:rPrChange>
            </w:rPr>
            <w:delText>וניסוחו</w:delText>
          </w:r>
          <w:r w:rsidRPr="00536EC9" w:rsidDel="00D9407F">
            <w:rPr>
              <w:highlight w:val="yellow"/>
              <w:rtl/>
              <w:rPrChange w:id="5412" w:author="Shimon" w:date="2022-01-05T17:58:00Z">
                <w:rPr>
                  <w:rtl/>
                </w:rPr>
              </w:rPrChange>
            </w:rPr>
            <w:delText xml:space="preserve"> ברור וחלק: משכורת עבור </w:delText>
          </w:r>
          <w:r w:rsidRPr="00536EC9" w:rsidDel="00D9407F">
            <w:rPr>
              <w:rFonts w:hint="eastAsia"/>
              <w:b/>
              <w:bCs/>
              <w:highlight w:val="yellow"/>
              <w:u w:val="single"/>
              <w:rtl/>
              <w:rPrChange w:id="5413" w:author="Shimon" w:date="2022-01-05T17:58:00Z">
                <w:rPr>
                  <w:rFonts w:hint="eastAsia"/>
                  <w:b/>
                  <w:bCs/>
                  <w:u w:val="single"/>
                  <w:rtl/>
                </w:rPr>
              </w:rPrChange>
            </w:rPr>
            <w:delText>כל</w:delText>
          </w:r>
          <w:r w:rsidRPr="00536EC9" w:rsidDel="00D9407F">
            <w:rPr>
              <w:highlight w:val="yellow"/>
              <w:rtl/>
              <w:rPrChange w:id="5414" w:author="Shimon" w:date="2022-01-05T17:58:00Z">
                <w:rPr>
                  <w:rtl/>
                </w:rPr>
              </w:rPrChange>
            </w:rPr>
            <w:delText xml:space="preserve"> תקופת העבודה בחוזה, ללא שקלול כלשהו, לפי משכורת החוזה המעודכנת</w:delText>
          </w:r>
        </w:del>
      </w:ins>
      <w:ins w:id="5415" w:author="Shimon" w:date="2022-01-05T18:13:00Z">
        <w:del w:id="5416" w:author="אופיר טל" w:date="2022-01-09T13:26:00Z">
          <w:r w:rsidR="00883FCD" w:rsidDel="00D9407F">
            <w:rPr>
              <w:rFonts w:hint="cs"/>
              <w:rtl/>
            </w:rPr>
            <w:delText>.</w:delText>
          </w:r>
        </w:del>
      </w:ins>
      <w:ins w:id="5417" w:author="Shimon" w:date="2022-01-05T17:58:00Z">
        <w:del w:id="5418" w:author="אופיר טל" w:date="2022-01-09T13:26:00Z">
          <w:r w:rsidDel="00D9407F">
            <w:rPr>
              <w:rFonts w:hint="cs"/>
              <w:rtl/>
            </w:rPr>
            <w:delText xml:space="preserve"> </w:delText>
          </w:r>
        </w:del>
      </w:ins>
      <w:ins w:id="5419" w:author="אופיר טל" w:date="2022-01-09T13:26:00Z">
        <w:r w:rsidR="00D9407F"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ins>
    </w:p>
    <w:p w14:paraId="0A679858" w14:textId="7B349076" w:rsidR="003B377B" w:rsidRPr="00901A33" w:rsidDel="0055062F" w:rsidRDefault="003B377B" w:rsidP="00A35B76">
      <w:pPr>
        <w:pStyle w:val="11"/>
        <w:tabs>
          <w:tab w:val="left" w:pos="566"/>
        </w:tabs>
        <w:spacing w:before="0" w:after="240" w:line="360" w:lineRule="auto"/>
        <w:rPr>
          <w:del w:id="5420" w:author="אופיר טל" w:date="2021-12-14T14:18:00Z"/>
          <w:rStyle w:val="emailstyle17"/>
          <w:rFonts w:cs="David"/>
          <w:color w:val="auto"/>
          <w:sz w:val="22"/>
          <w:rtl/>
        </w:rPr>
      </w:pPr>
    </w:p>
    <w:p w14:paraId="5210DECD" w14:textId="5D7498EE" w:rsidR="001E362D" w:rsidRPr="00901A33" w:rsidRDefault="001E362D">
      <w:pPr>
        <w:pStyle w:val="11"/>
        <w:numPr>
          <w:ilvl w:val="1"/>
          <w:numId w:val="60"/>
        </w:numPr>
        <w:tabs>
          <w:tab w:val="left" w:pos="1250"/>
        </w:tabs>
        <w:spacing w:before="0" w:after="120" w:line="360" w:lineRule="auto"/>
        <w:ind w:left="1247"/>
        <w:rPr>
          <w:rStyle w:val="emailstyle17"/>
          <w:rFonts w:cs="David"/>
          <w:color w:val="auto"/>
          <w:sz w:val="22"/>
          <w:u w:val="single"/>
        </w:rPr>
        <w:pPrChange w:id="5421" w:author="אופיר טל" w:date="2021-12-14T14:04:00Z">
          <w:pPr>
            <w:pStyle w:val="11"/>
            <w:numPr>
              <w:ilvl w:val="1"/>
              <w:numId w:val="47"/>
            </w:numPr>
            <w:tabs>
              <w:tab w:val="left" w:pos="1250"/>
              <w:tab w:val="num" w:pos="1359"/>
            </w:tabs>
            <w:spacing w:before="0" w:after="120" w:line="360" w:lineRule="auto"/>
            <w:ind w:left="1247" w:right="792" w:hanging="720"/>
          </w:pPr>
        </w:pPrChange>
      </w:pPr>
      <w:del w:id="5422" w:author="אופיר טל" w:date="2021-12-14T14:18:00Z">
        <w:r w:rsidRPr="00901A33" w:rsidDel="0055062F">
          <w:rPr>
            <w:rStyle w:val="emailstyle17"/>
            <w:rFonts w:cs="David"/>
            <w:color w:val="auto"/>
            <w:sz w:val="22"/>
            <w:u w:val="single"/>
            <w:rtl/>
          </w:rPr>
          <w:tab/>
        </w:r>
      </w:del>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12א.1. </w:t>
      </w:r>
      <w:r w:rsidRPr="00901A33">
        <w:rPr>
          <w:rStyle w:val="emailstyle17"/>
          <w:rFonts w:cs="David" w:hint="eastAsia"/>
          <w:color w:val="auto"/>
          <w:sz w:val="22"/>
          <w:u w:val="single"/>
          <w:rtl/>
        </w:rPr>
        <w:t>לחוזה</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הבכירים</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קובע</w:t>
      </w:r>
      <w:r w:rsidRPr="00901A33">
        <w:rPr>
          <w:rStyle w:val="emailstyle17"/>
          <w:rFonts w:cs="David"/>
          <w:color w:val="auto"/>
          <w:sz w:val="22"/>
          <w:u w:val="single"/>
          <w:rtl/>
        </w:rPr>
        <w:t xml:space="preserve"> </w:t>
      </w:r>
      <w:r w:rsidRPr="00901A33">
        <w:rPr>
          <w:rStyle w:val="emailstyle17"/>
          <w:rFonts w:cs="David" w:hint="eastAsia"/>
          <w:color w:val="auto"/>
          <w:sz w:val="22"/>
          <w:u w:val="single"/>
          <w:rtl/>
        </w:rPr>
        <w:t>כדלקמן</w:t>
      </w:r>
      <w:r w:rsidRPr="00901A33">
        <w:rPr>
          <w:rStyle w:val="emailstyle17"/>
          <w:rFonts w:cs="David"/>
          <w:color w:val="auto"/>
          <w:sz w:val="22"/>
          <w:u w:val="single"/>
          <w:rtl/>
        </w:rPr>
        <w:t>:</w:t>
      </w:r>
    </w:p>
    <w:p w14:paraId="6C404559" w14:textId="77777777" w:rsidR="001E362D" w:rsidRPr="00901A33" w:rsidRDefault="001E362D" w:rsidP="00A35B76">
      <w:pPr>
        <w:pStyle w:val="11"/>
        <w:spacing w:before="0" w:after="120" w:line="360" w:lineRule="auto"/>
        <w:ind w:left="1440" w:firstLine="0"/>
        <w:rPr>
          <w:rStyle w:val="emailstyle17"/>
          <w:rFonts w:cs="David"/>
          <w:color w:val="auto"/>
          <w:sz w:val="22"/>
          <w:rtl/>
        </w:rPr>
      </w:pPr>
      <w:r w:rsidRPr="00901A33">
        <w:rPr>
          <w:rStyle w:val="emailstyle17"/>
          <w:rFonts w:cs="David" w:hint="cs"/>
          <w:noProof/>
          <w:color w:val="auto"/>
          <w:sz w:val="22"/>
          <w:rtl/>
          <w:lang w:eastAsia="en-US"/>
        </w:rPr>
        <w:drawing>
          <wp:inline distT="0" distB="0" distL="0" distR="0" wp14:anchorId="455FCCA9" wp14:editId="073B5886">
            <wp:extent cx="4644319" cy="789305"/>
            <wp:effectExtent l="0" t="0" r="4445" b="0"/>
            <wp:docPr id="7" name="תמונה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6045" cy="799795"/>
                    </a:xfrm>
                    <a:prstGeom prst="rect">
                      <a:avLst/>
                    </a:prstGeom>
                    <a:noFill/>
                    <a:ln>
                      <a:noFill/>
                    </a:ln>
                  </pic:spPr>
                </pic:pic>
              </a:graphicData>
            </a:graphic>
          </wp:inline>
        </w:drawing>
      </w:r>
    </w:p>
    <w:p w14:paraId="78B1503A" w14:textId="5A1F12E5" w:rsidR="001E362D" w:rsidRDefault="001E362D" w:rsidP="0069718D">
      <w:pPr>
        <w:pStyle w:val="11"/>
        <w:spacing w:before="0" w:after="240" w:line="360" w:lineRule="auto"/>
        <w:ind w:left="1250" w:firstLine="0"/>
        <w:rPr>
          <w:ins w:id="5423" w:author="Shimon" w:date="2022-01-06T11:44:00Z"/>
          <w:rtl/>
        </w:rPr>
      </w:pPr>
      <w:r w:rsidRPr="00901A33">
        <w:rPr>
          <w:rFonts w:hint="cs"/>
          <w:rtl/>
        </w:rPr>
        <w:t xml:space="preserve">כלומר, </w:t>
      </w:r>
      <w:r w:rsidRPr="00901A33">
        <w:rPr>
          <w:rFonts w:hint="cs"/>
          <w:b/>
          <w:bCs/>
          <w:rtl/>
        </w:rPr>
        <w:t>על פי לשון החוזה, עבור כל שנת עבודה של התובע לפי כתב מינוי (בחוזה - "</w:t>
      </w:r>
      <w:r w:rsidRPr="00901A33">
        <w:rPr>
          <w:rFonts w:hint="eastAsia"/>
          <w:b/>
          <w:bCs/>
          <w:rtl/>
        </w:rPr>
        <w:t>תקופת</w:t>
      </w:r>
      <w:r w:rsidRPr="00901A33">
        <w:rPr>
          <w:b/>
          <w:bCs/>
          <w:rtl/>
        </w:rPr>
        <w:t xml:space="preserve"> </w:t>
      </w:r>
      <w:r w:rsidRPr="00901A33">
        <w:rPr>
          <w:rFonts w:hint="eastAsia"/>
          <w:b/>
          <w:bCs/>
          <w:rtl/>
        </w:rPr>
        <w:t>השירות</w:t>
      </w:r>
      <w:r w:rsidRPr="00901A33">
        <w:rPr>
          <w:b/>
          <w:bCs/>
          <w:rtl/>
        </w:rPr>
        <w:t xml:space="preserve"> </w:t>
      </w:r>
      <w:r w:rsidRPr="00901A33">
        <w:rPr>
          <w:rFonts w:hint="eastAsia"/>
          <w:b/>
          <w:bCs/>
          <w:rtl/>
        </w:rPr>
        <w:t>לפי</w:t>
      </w:r>
      <w:r w:rsidRPr="00901A33">
        <w:rPr>
          <w:b/>
          <w:bCs/>
          <w:rtl/>
        </w:rPr>
        <w:t xml:space="preserve"> </w:t>
      </w:r>
      <w:r w:rsidRPr="00901A33">
        <w:rPr>
          <w:rFonts w:hint="eastAsia"/>
          <w:b/>
          <w:bCs/>
          <w:rtl/>
        </w:rPr>
        <w:t>כתב</w:t>
      </w:r>
      <w:r w:rsidRPr="00901A33">
        <w:rPr>
          <w:b/>
          <w:bCs/>
          <w:rtl/>
        </w:rPr>
        <w:t xml:space="preserve"> </w:t>
      </w:r>
      <w:r w:rsidRPr="00901A33">
        <w:rPr>
          <w:rFonts w:hint="eastAsia"/>
          <w:b/>
          <w:bCs/>
          <w:rtl/>
        </w:rPr>
        <w:t>המינוי</w:t>
      </w:r>
      <w:r w:rsidRPr="00901A33">
        <w:rPr>
          <w:rFonts w:hint="cs"/>
          <w:b/>
          <w:bCs/>
          <w:rtl/>
        </w:rPr>
        <w:t xml:space="preserve">") זכאי התובע לקבל פנסיה על בסיס </w:t>
      </w:r>
      <w:del w:id="5424" w:author="Shimon" w:date="2022-01-05T18:05:00Z">
        <w:r w:rsidRPr="00901A33" w:rsidDel="00883FCD">
          <w:rPr>
            <w:rFonts w:hint="cs"/>
            <w:b/>
            <w:bCs/>
            <w:rtl/>
          </w:rPr>
          <w:delText>ה</w:delText>
        </w:r>
      </w:del>
      <w:r w:rsidRPr="00901A33">
        <w:rPr>
          <w:rFonts w:hint="cs"/>
          <w:b/>
          <w:bCs/>
          <w:rtl/>
        </w:rPr>
        <w:t>משכורת ל</w:t>
      </w:r>
      <w:del w:id="5425" w:author="Shimon" w:date="2022-01-05T18:06:00Z">
        <w:r w:rsidRPr="00901A33" w:rsidDel="00883FCD">
          <w:rPr>
            <w:rFonts w:hint="cs"/>
            <w:b/>
            <w:bCs/>
            <w:rtl/>
          </w:rPr>
          <w:delText>פי</w:delText>
        </w:r>
      </w:del>
      <w:del w:id="5426" w:author="Shimon" w:date="2022-01-05T17:53:00Z">
        <w:r w:rsidRPr="00901A33" w:rsidDel="00870037">
          <w:rPr>
            <w:rFonts w:hint="cs"/>
            <w:b/>
            <w:bCs/>
            <w:rtl/>
          </w:rPr>
          <w:delText xml:space="preserve"> כתב המינוי</w:delText>
        </w:r>
      </w:del>
      <w:r w:rsidRPr="00901A33">
        <w:rPr>
          <w:rFonts w:hint="cs"/>
          <w:b/>
          <w:bCs/>
          <w:rtl/>
        </w:rPr>
        <w:t xml:space="preserve">, </w:t>
      </w:r>
      <w:ins w:id="5427" w:author="Shimon" w:date="2022-01-05T17:54:00Z">
        <w:r w:rsidR="00870037">
          <w:rPr>
            <w:rFonts w:hint="cs"/>
            <w:b/>
            <w:bCs/>
            <w:rtl/>
          </w:rPr>
          <w:t xml:space="preserve">קובעת </w:t>
        </w:r>
        <w:r w:rsidR="00536EC9">
          <w:rPr>
            <w:rFonts w:hint="cs"/>
            <w:b/>
            <w:bCs/>
            <w:rtl/>
          </w:rPr>
          <w:t>של דרגה אחת מתחת לדרגת השיא (</w:t>
        </w:r>
      </w:ins>
      <w:ins w:id="5428" w:author="Shimon" w:date="2022-01-05T17:55:00Z">
        <w:r w:rsidR="00536EC9">
          <w:rPr>
            <w:rFonts w:hint="cs"/>
            <w:b/>
            <w:bCs/>
            <w:rtl/>
          </w:rPr>
          <w:t xml:space="preserve">13 בזמנו) בדירוג המח"ר </w:t>
        </w:r>
      </w:ins>
      <w:ins w:id="5429" w:author="Shimon" w:date="2022-01-05T18:03:00Z">
        <w:r w:rsidR="00536EC9">
          <w:rPr>
            <w:rFonts w:hint="cs"/>
            <w:b/>
            <w:bCs/>
            <w:rtl/>
          </w:rPr>
          <w:t>(כיום 45+)</w:t>
        </w:r>
      </w:ins>
      <w:del w:id="5430" w:author="Shimon" w:date="2022-01-05T18:16:00Z">
        <w:r w:rsidRPr="00901A33" w:rsidDel="009F27E8">
          <w:rPr>
            <w:rFonts w:hint="cs"/>
            <w:b/>
            <w:bCs/>
            <w:rtl/>
          </w:rPr>
          <w:delText>ובהתאם למנגנון העדכון הקבוע בחוזה, ללא שקלול כלשהו</w:delText>
        </w:r>
      </w:del>
      <w:r w:rsidRPr="00901A33">
        <w:rPr>
          <w:rFonts w:hint="cs"/>
          <w:rtl/>
        </w:rPr>
        <w:t>.</w:t>
      </w:r>
    </w:p>
    <w:p w14:paraId="5BDC8717" w14:textId="66A6C18B" w:rsidR="0060229D" w:rsidRDefault="0091036E" w:rsidP="0069718D">
      <w:pPr>
        <w:pStyle w:val="11"/>
        <w:spacing w:before="0" w:after="240" w:line="360" w:lineRule="auto"/>
        <w:ind w:left="1250" w:firstLine="0"/>
        <w:rPr>
          <w:ins w:id="5431" w:author="Shimon" w:date="2022-01-06T11:29:00Z"/>
          <w:rtl/>
        </w:rPr>
      </w:pPr>
      <w:ins w:id="5432" w:author="Shimon" w:date="2022-01-06T12:18:00Z">
        <w:r>
          <w:rPr>
            <w:rStyle w:val="emailstyle17"/>
            <w:rFonts w:cs="David" w:hint="cs"/>
            <w:color w:val="auto"/>
            <w:sz w:val="22"/>
            <w:rtl/>
          </w:rPr>
          <w:t xml:space="preserve"> </w:t>
        </w:r>
      </w:ins>
      <w:ins w:id="5433" w:author="Shimon" w:date="2022-01-06T11:59:00Z">
        <w:r w:rsidR="00566493">
          <w:rPr>
            <w:rStyle w:val="emailstyle17"/>
            <w:rFonts w:cs="David" w:hint="cs"/>
            <w:color w:val="auto"/>
            <w:sz w:val="22"/>
            <w:rtl/>
          </w:rPr>
          <w:t xml:space="preserve"> </w:t>
        </w:r>
      </w:ins>
    </w:p>
    <w:p w14:paraId="2767EB0C" w14:textId="77777777" w:rsidR="0060229D" w:rsidRDefault="00CF08CF">
      <w:pPr>
        <w:pStyle w:val="11"/>
        <w:spacing w:before="0" w:after="240" w:line="360" w:lineRule="auto"/>
        <w:rPr>
          <w:ins w:id="5434" w:author="Shimon" w:date="2022-01-06T11:51:00Z"/>
          <w:rtl/>
        </w:rPr>
        <w:pPrChange w:id="5435" w:author="Shimon" w:date="2022-01-06T11:43:00Z">
          <w:pPr>
            <w:pStyle w:val="11"/>
            <w:spacing w:before="0" w:after="240" w:line="360" w:lineRule="auto"/>
            <w:ind w:left="1250" w:firstLine="0"/>
          </w:pPr>
        </w:pPrChange>
      </w:pPr>
      <w:ins w:id="5436" w:author="Shimon" w:date="2022-01-05T18:22:00Z">
        <w:r>
          <w:rPr>
            <w:rFonts w:hint="cs"/>
            <w:rtl/>
          </w:rPr>
          <w:t xml:space="preserve">            </w:t>
        </w:r>
      </w:ins>
      <w:ins w:id="5437" w:author="Shimon" w:date="2022-01-06T11:41:00Z">
        <w:r>
          <w:rPr>
            <w:rFonts w:hint="cs"/>
            <w:rtl/>
          </w:rPr>
          <w:t xml:space="preserve">  </w:t>
        </w:r>
      </w:ins>
      <w:ins w:id="5438" w:author="Shimon" w:date="2022-01-06T11:48:00Z">
        <w:r w:rsidR="0060229D">
          <w:rPr>
            <w:rFonts w:hint="cs"/>
            <w:rtl/>
          </w:rPr>
          <w:t xml:space="preserve">סעיף </w:t>
        </w:r>
      </w:ins>
      <w:ins w:id="5439" w:author="Shimon" w:date="2022-01-06T11:49:00Z">
        <w:r w:rsidR="0060229D">
          <w:rPr>
            <w:rFonts w:hint="cs"/>
            <w:rtl/>
          </w:rPr>
          <w:t xml:space="preserve">12א2 </w:t>
        </w:r>
      </w:ins>
      <w:ins w:id="5440" w:author="Shimon" w:date="2022-01-06T11:50:00Z">
        <w:r w:rsidR="0060229D">
          <w:rPr>
            <w:rFonts w:hint="cs"/>
            <w:rtl/>
          </w:rPr>
          <w:t>נאמר</w:t>
        </w:r>
      </w:ins>
    </w:p>
    <w:p w14:paraId="199FED06" w14:textId="5E2AEA7A" w:rsidR="0060229D" w:rsidRDefault="0060229D">
      <w:pPr>
        <w:pStyle w:val="11"/>
        <w:spacing w:before="0" w:after="240" w:line="360" w:lineRule="auto"/>
        <w:rPr>
          <w:ins w:id="5441" w:author="Shimon" w:date="2022-01-06T11:50:00Z"/>
          <w:rtl/>
        </w:rPr>
        <w:pPrChange w:id="5442" w:author="Shimon" w:date="2022-01-06T11:43:00Z">
          <w:pPr>
            <w:pStyle w:val="11"/>
            <w:spacing w:before="0" w:after="240" w:line="360" w:lineRule="auto"/>
            <w:ind w:left="1250" w:firstLine="0"/>
          </w:pPr>
        </w:pPrChange>
      </w:pPr>
      <w:ins w:id="5443" w:author="Shimon" w:date="2022-01-06T11:51:00Z">
        <w:r>
          <w:rPr>
            <w:rFonts w:hint="cs"/>
            <w:rtl/>
          </w:rPr>
          <w:t xml:space="preserve">               </w:t>
        </w:r>
        <w:r w:rsidRPr="0060229D">
          <w:rPr>
            <w:rFonts w:hint="cs"/>
            <w:noProof/>
            <w:rtl/>
            <w:lang w:eastAsia="en-US"/>
          </w:rPr>
          <w:drawing>
            <wp:inline distT="0" distB="0" distL="0" distR="0" wp14:anchorId="4BC14D00" wp14:editId="1AD60F1D">
              <wp:extent cx="5822950" cy="1874053"/>
              <wp:effectExtent l="0" t="0" r="635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22950" cy="1874053"/>
                      </a:xfrm>
                      <a:prstGeom prst="rect">
                        <a:avLst/>
                      </a:prstGeom>
                      <a:noFill/>
                      <a:ln>
                        <a:noFill/>
                      </a:ln>
                    </pic:spPr>
                  </pic:pic>
                </a:graphicData>
              </a:graphic>
            </wp:inline>
          </w:drawing>
        </w:r>
      </w:ins>
    </w:p>
    <w:p w14:paraId="3E8BFD9B" w14:textId="7DA509B7" w:rsidR="00883FCD" w:rsidRPr="00901A33" w:rsidDel="00D9407F" w:rsidRDefault="00566493">
      <w:pPr>
        <w:pStyle w:val="11"/>
        <w:spacing w:before="0" w:after="240" w:line="360" w:lineRule="auto"/>
        <w:rPr>
          <w:del w:id="5444" w:author="אופיר טל" w:date="2022-01-09T13:25:00Z"/>
        </w:rPr>
        <w:pPrChange w:id="5445" w:author="Shimon" w:date="2022-01-06T11:43:00Z">
          <w:pPr>
            <w:pStyle w:val="11"/>
            <w:spacing w:before="0" w:after="240" w:line="360" w:lineRule="auto"/>
            <w:ind w:left="1250" w:firstLine="0"/>
          </w:pPr>
        </w:pPrChange>
      </w:pPr>
      <w:ins w:id="5446" w:author="Shimon" w:date="2022-01-06T11:54:00Z">
        <w:del w:id="5447" w:author="אופיר טל" w:date="2022-01-09T13:25:00Z">
          <w:r w:rsidDel="00D9407F">
            <w:rPr>
              <w:rFonts w:hint="cs"/>
              <w:rtl/>
            </w:rPr>
            <w:delText xml:space="preserve">כאן המקום לציין שזהו </w:delText>
          </w:r>
        </w:del>
      </w:ins>
      <w:ins w:id="5448" w:author="Shimon" w:date="2022-01-06T11:55:00Z">
        <w:del w:id="5449" w:author="אופיר טל" w:date="2022-01-09T13:25:00Z">
          <w:r w:rsidDel="00D9407F">
            <w:rPr>
              <w:rFonts w:hint="cs"/>
              <w:rtl/>
            </w:rPr>
            <w:delText xml:space="preserve">כאמור לעיל </w:delText>
          </w:r>
        </w:del>
      </w:ins>
      <w:ins w:id="5450" w:author="Shimon" w:date="2022-01-06T11:54:00Z">
        <w:del w:id="5451" w:author="אופיר טל" w:date="2022-01-09T13:25:00Z">
          <w:r w:rsidDel="00D9407F">
            <w:rPr>
              <w:rFonts w:hint="cs"/>
              <w:rtl/>
            </w:rPr>
            <w:delText>הסעיף העיקרי שמטר</w:delText>
          </w:r>
        </w:del>
      </w:ins>
      <w:ins w:id="5452" w:author="Shimon" w:date="2022-01-06T11:43:00Z">
        <w:del w:id="5453" w:author="אופיר טל" w:date="2022-01-09T13:25:00Z">
          <w:r w:rsidR="00CF08CF" w:rsidDel="00D9407F">
            <w:rPr>
              <w:rFonts w:hint="cs"/>
              <w:rtl/>
            </w:rPr>
            <w:delText>מטרת החוזה, לשפר</w:delText>
          </w:r>
          <w:r w:rsidR="0060229D" w:rsidDel="00D9407F">
            <w:rPr>
              <w:rFonts w:hint="cs"/>
              <w:rtl/>
            </w:rPr>
            <w:delText>,</w:delText>
          </w:r>
          <w:r w:rsidR="00CF08CF" w:rsidDel="00D9407F">
            <w:rPr>
              <w:rFonts w:hint="cs"/>
              <w:rtl/>
            </w:rPr>
            <w:delText xml:space="preserve"> בין היתר</w:delText>
          </w:r>
        </w:del>
      </w:ins>
      <w:ins w:id="5454" w:author="Shimon" w:date="2022-01-06T11:44:00Z">
        <w:del w:id="5455" w:author="אופיר טל" w:date="2022-01-09T13:25:00Z">
          <w:r w:rsidR="0060229D" w:rsidDel="00D9407F">
            <w:rPr>
              <w:rFonts w:hint="cs"/>
              <w:rtl/>
            </w:rPr>
            <w:delText>,</w:delText>
          </w:r>
        </w:del>
      </w:ins>
      <w:ins w:id="5456" w:author="Shimon" w:date="2022-01-06T11:43:00Z">
        <w:del w:id="5457" w:author="אופיר טל" w:date="2022-01-09T13:25:00Z">
          <w:r w:rsidR="00CF08CF" w:rsidDel="00D9407F">
            <w:rPr>
              <w:rFonts w:hint="cs"/>
              <w:rtl/>
            </w:rPr>
            <w:delText xml:space="preserve"> גם את תנאי ושיעורי הפנסיה </w:delText>
          </w:r>
        </w:del>
      </w:ins>
      <w:ins w:id="5458" w:author="Shimon" w:date="2022-01-06T11:42:00Z">
        <w:del w:id="5459" w:author="אופיר טל" w:date="2022-01-09T13:25:00Z">
          <w:r w:rsidR="00CF08CF" w:rsidDel="00D9407F">
            <w:rPr>
              <w:rFonts w:hint="cs"/>
              <w:rtl/>
            </w:rPr>
            <w:delText>מ</w:delText>
          </w:r>
        </w:del>
      </w:ins>
      <w:ins w:id="5460" w:author="Shimon" w:date="2022-01-06T11:44:00Z">
        <w:del w:id="5461" w:author="אופיר טל" w:date="2022-01-09T13:25:00Z">
          <w:r w:rsidR="0060229D" w:rsidDel="00D9407F">
            <w:rPr>
              <w:rFonts w:hint="cs"/>
              <w:rtl/>
            </w:rPr>
            <w:delText xml:space="preserve">שתקפת היטב </w:delText>
          </w:r>
        </w:del>
      </w:ins>
      <w:ins w:id="5462" w:author="Shimon" w:date="2022-01-06T11:42:00Z">
        <w:del w:id="5463" w:author="אופיר טל" w:date="2022-01-09T13:25:00Z">
          <w:r w:rsidR="00CF08CF" w:rsidDel="00D9407F">
            <w:rPr>
              <w:rFonts w:hint="cs"/>
              <w:rtl/>
            </w:rPr>
            <w:delText>אחר ו</w:delText>
          </w:r>
        </w:del>
      </w:ins>
      <w:ins w:id="5464" w:author="Shimon" w:date="2022-01-06T11:43:00Z">
        <w:del w:id="5465" w:author="אופיר טל" w:date="2022-01-09T13:25:00Z">
          <w:r w:rsidR="00CF08CF" w:rsidDel="00D9407F">
            <w:rPr>
              <w:rFonts w:hint="cs"/>
              <w:rtl/>
            </w:rPr>
            <w:delText xml:space="preserve">כמתואר לעיל, </w:delText>
          </w:r>
        </w:del>
      </w:ins>
      <w:ins w:id="5466" w:author="Shimon" w:date="2022-01-06T11:42:00Z">
        <w:del w:id="5467" w:author="אופיר טל" w:date="2022-01-09T13:25:00Z">
          <w:r w:rsidR="00CF08CF" w:rsidDel="00D9407F">
            <w:rPr>
              <w:rFonts w:hint="cs"/>
              <w:rtl/>
            </w:rPr>
            <w:delText xml:space="preserve">מטרת  </w:delText>
          </w:r>
        </w:del>
      </w:ins>
      <w:ins w:id="5468" w:author="Shimon" w:date="2022-01-05T18:23:00Z">
        <w:del w:id="5469" w:author="אופיר טל" w:date="2022-01-09T13:25:00Z">
          <w:r w:rsidR="009F27E8" w:rsidDel="00D9407F">
            <w:rPr>
              <w:rFonts w:hint="cs"/>
              <w:rtl/>
            </w:rPr>
            <w:delText>החוזה היתה לשפר גם את תנאי הפנסיה לתקופת כתב המינוי</w:delText>
          </w:r>
        </w:del>
      </w:ins>
      <w:ins w:id="5470" w:author="Shimon" w:date="2022-01-06T11:31:00Z">
        <w:del w:id="5471" w:author="אופיר טל" w:date="2022-01-09T13:25:00Z">
          <w:r w:rsidR="005F7703" w:rsidDel="00D9407F">
            <w:rPr>
              <w:rFonts w:hint="cs"/>
              <w:rtl/>
            </w:rPr>
            <w:delText xml:space="preserve"> </w:delText>
          </w:r>
        </w:del>
      </w:ins>
      <w:ins w:id="5472" w:author="Shimon" w:date="2022-01-06T11:30:00Z">
        <w:del w:id="5473" w:author="אופיר טל" w:date="2022-01-09T13:25:00Z">
          <w:r w:rsidR="005F7703" w:rsidDel="00D9407F">
            <w:rPr>
              <w:rFonts w:hint="cs"/>
              <w:rtl/>
            </w:rPr>
            <w:delText>אין בסעיף הנ"ל כל שיפור, אפשר היה לנסחו בפשטות גמורה</w:delText>
          </w:r>
        </w:del>
      </w:ins>
      <w:ins w:id="5474" w:author="Shimon" w:date="2022-01-06T11:31:00Z">
        <w:del w:id="5475" w:author="אופיר טל" w:date="2022-01-09T13:25:00Z">
          <w:r w:rsidR="005F7703" w:rsidDel="00D9407F">
            <w:rPr>
              <w:rFonts w:hint="cs"/>
              <w:rtl/>
            </w:rPr>
            <w:delText xml:space="preserve">: על תקופת כתב המינוי יקבל </w:delText>
          </w:r>
        </w:del>
      </w:ins>
      <w:ins w:id="5476" w:author="Shimon" w:date="2022-01-05T18:23:00Z">
        <w:del w:id="5477" w:author="אופיר טל" w:date="2022-01-09T13:25:00Z">
          <w:r w:rsidR="009F27E8" w:rsidDel="00D9407F">
            <w:rPr>
              <w:rFonts w:hint="cs"/>
              <w:rtl/>
            </w:rPr>
            <w:delText>ולפיכף הוסף לחוזה סעיף 12</w:delText>
          </w:r>
        </w:del>
      </w:ins>
      <w:ins w:id="5478" w:author="Shimon" w:date="2022-01-05T18:24:00Z">
        <w:del w:id="5479" w:author="אופיר טל" w:date="2022-01-09T13:25:00Z">
          <w:r w:rsidR="009F27E8" w:rsidDel="00D9407F">
            <w:rPr>
              <w:rFonts w:hint="cs"/>
              <w:rtl/>
            </w:rPr>
            <w:delText>.</w:delText>
          </w:r>
        </w:del>
      </w:ins>
      <w:ins w:id="5480" w:author="Shimon" w:date="2022-01-05T18:23:00Z">
        <w:del w:id="5481" w:author="אופיר טל" w:date="2022-01-09T13:25:00Z">
          <w:r w:rsidR="009F27E8" w:rsidDel="00D9407F">
            <w:rPr>
              <w:rFonts w:hint="cs"/>
              <w:rtl/>
            </w:rPr>
            <w:delText>ב</w:delText>
          </w:r>
        </w:del>
      </w:ins>
      <w:ins w:id="5482" w:author="Shimon" w:date="2022-01-05T18:24:00Z">
        <w:del w:id="5483" w:author="אופיר טל" w:date="2022-01-09T13:25:00Z">
          <w:r w:rsidR="009F27E8" w:rsidDel="00D9407F">
            <w:rPr>
              <w:rFonts w:hint="cs"/>
              <w:rtl/>
            </w:rPr>
            <w:delText>.</w:delText>
          </w:r>
        </w:del>
      </w:ins>
      <w:ins w:id="5484" w:author="Shimon" w:date="2022-01-05T18:23:00Z">
        <w:del w:id="5485" w:author="אופיר טל" w:date="2022-01-09T13:25:00Z">
          <w:r w:rsidR="009F27E8" w:rsidDel="00D9407F">
            <w:rPr>
              <w:rFonts w:hint="cs"/>
              <w:rtl/>
            </w:rPr>
            <w:delText xml:space="preserve">2 </w:delText>
          </w:r>
        </w:del>
      </w:ins>
      <w:ins w:id="5486" w:author="אופיר טל" w:date="2022-01-09T13:26:00Z">
        <w:r w:rsidR="00D9407F">
          <w:rPr>
            <w:rFonts w:hint="cs"/>
            <w:rtl/>
          </w:rPr>
          <w:t xml:space="preserve"> </w:t>
        </w:r>
        <w:r w:rsidR="00D9407F"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ins>
    </w:p>
    <w:p w14:paraId="4CF2C727" w14:textId="541FDB5E" w:rsidR="00ED08CB" w:rsidRPr="00901A33" w:rsidRDefault="00ED08CB">
      <w:pPr>
        <w:pStyle w:val="11"/>
        <w:numPr>
          <w:ilvl w:val="1"/>
          <w:numId w:val="60"/>
        </w:numPr>
        <w:tabs>
          <w:tab w:val="left" w:pos="1250"/>
        </w:tabs>
        <w:spacing w:before="0" w:after="120" w:line="360" w:lineRule="auto"/>
        <w:ind w:left="1247"/>
        <w:rPr>
          <w:rStyle w:val="emailstyle17"/>
          <w:rFonts w:cs="David"/>
          <w:color w:val="auto"/>
          <w:sz w:val="22"/>
        </w:rPr>
        <w:pPrChange w:id="5487" w:author="אופיר טל" w:date="2021-12-14T14:04:00Z">
          <w:pPr>
            <w:pStyle w:val="11"/>
            <w:numPr>
              <w:ilvl w:val="1"/>
              <w:numId w:val="47"/>
            </w:numPr>
            <w:tabs>
              <w:tab w:val="left" w:pos="1250"/>
              <w:tab w:val="num" w:pos="1359"/>
            </w:tabs>
            <w:spacing w:before="0" w:after="120" w:line="360" w:lineRule="auto"/>
            <w:ind w:left="1247" w:right="792" w:hanging="720"/>
          </w:pPr>
        </w:pPrChange>
      </w:pPr>
      <w:r w:rsidRPr="00901A33">
        <w:rPr>
          <w:rStyle w:val="emailstyle17"/>
          <w:rFonts w:cs="David" w:hint="eastAsia"/>
          <w:color w:val="auto"/>
          <w:sz w:val="22"/>
          <w:u w:val="single"/>
          <w:rtl/>
        </w:rPr>
        <w:t>סעיף</w:t>
      </w:r>
      <w:r w:rsidRPr="00901A33">
        <w:rPr>
          <w:rStyle w:val="emailstyle17"/>
          <w:rFonts w:cs="David"/>
          <w:color w:val="auto"/>
          <w:sz w:val="22"/>
          <w:u w:val="single"/>
          <w:rtl/>
        </w:rPr>
        <w:t xml:space="preserve"> 12.ב. לחוזה הבכירים </w:t>
      </w:r>
      <w:r w:rsidR="00147F2A">
        <w:rPr>
          <w:rStyle w:val="emailstyle17"/>
          <w:rFonts w:cs="David" w:hint="cs"/>
          <w:color w:val="auto"/>
          <w:sz w:val="22"/>
          <w:u w:val="single"/>
          <w:rtl/>
        </w:rPr>
        <w:t>מוסיף ו</w:t>
      </w:r>
      <w:r w:rsidRPr="00901A33">
        <w:rPr>
          <w:rStyle w:val="emailstyle17"/>
          <w:rFonts w:cs="David"/>
          <w:color w:val="auto"/>
          <w:sz w:val="22"/>
          <w:u w:val="single"/>
          <w:rtl/>
        </w:rPr>
        <w:t>קובע כדלקמן</w:t>
      </w:r>
      <w:r w:rsidRPr="00901A33">
        <w:rPr>
          <w:rStyle w:val="emailstyle17"/>
          <w:rFonts w:cs="David"/>
          <w:color w:val="auto"/>
          <w:sz w:val="22"/>
          <w:rtl/>
        </w:rPr>
        <w:t>:</w:t>
      </w:r>
    </w:p>
    <w:p w14:paraId="18CF11EA" w14:textId="6EEF1EEB" w:rsidR="00ED08CB" w:rsidRPr="00901A33" w:rsidRDefault="008D785F" w:rsidP="00A35B76">
      <w:pPr>
        <w:pStyle w:val="11"/>
        <w:spacing w:before="0" w:line="360" w:lineRule="auto"/>
        <w:ind w:left="1520" w:firstLine="0"/>
      </w:pPr>
      <w:r w:rsidRPr="00901A33">
        <w:rPr>
          <w:rFonts w:hint="cs"/>
          <w:noProof/>
          <w:rtl/>
          <w:lang w:eastAsia="en-US"/>
        </w:rPr>
        <w:drawing>
          <wp:inline distT="0" distB="0" distL="0" distR="0" wp14:anchorId="582178A1" wp14:editId="3601A1AF">
            <wp:extent cx="4595495" cy="626724"/>
            <wp:effectExtent l="0" t="0" r="0" b="2540"/>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74816" cy="637542"/>
                    </a:xfrm>
                    <a:prstGeom prst="rect">
                      <a:avLst/>
                    </a:prstGeom>
                    <a:noFill/>
                    <a:ln>
                      <a:noFill/>
                    </a:ln>
                  </pic:spPr>
                </pic:pic>
              </a:graphicData>
            </a:graphic>
          </wp:inline>
        </w:drawing>
      </w:r>
    </w:p>
    <w:p w14:paraId="3F6E8542" w14:textId="75FE7FA9" w:rsidR="004E55A0" w:rsidRDefault="00ED08CB" w:rsidP="00A35B76">
      <w:pPr>
        <w:pStyle w:val="11"/>
        <w:spacing w:before="0" w:after="240" w:line="360" w:lineRule="auto"/>
        <w:ind w:left="1250" w:firstLine="0"/>
        <w:rPr>
          <w:ins w:id="5488" w:author="Shimon" w:date="2022-01-05T17:47:00Z"/>
          <w:rtl/>
        </w:rPr>
      </w:pPr>
      <w:r w:rsidRPr="00901A33">
        <w:rPr>
          <w:rFonts w:hint="cs"/>
          <w:rtl/>
        </w:rPr>
        <w:t>כלומר, עבור כל שנת עבודה של התובע בחוזה בכירים</w:t>
      </w:r>
      <w:r w:rsidR="00AB458C" w:rsidRPr="00901A33">
        <w:rPr>
          <w:rFonts w:hint="cs"/>
          <w:rtl/>
        </w:rPr>
        <w:t>,</w:t>
      </w:r>
      <w:r w:rsidRPr="00901A33">
        <w:rPr>
          <w:rFonts w:hint="cs"/>
          <w:rtl/>
        </w:rPr>
        <w:t xml:space="preserve"> </w:t>
      </w:r>
      <w:r w:rsidR="0006117A" w:rsidRPr="00901A33">
        <w:rPr>
          <w:rFonts w:hint="cs"/>
          <w:rtl/>
        </w:rPr>
        <w:t xml:space="preserve">ללא הגבלה כלשהי על אורך תקופת העבודה בחוזה </w:t>
      </w:r>
      <w:r w:rsidRPr="00901A33">
        <w:rPr>
          <w:rFonts w:hint="cs"/>
          <w:rtl/>
        </w:rPr>
        <w:t>(</w:t>
      </w:r>
      <w:r w:rsidR="004E55A0" w:rsidRPr="00901A33">
        <w:rPr>
          <w:rFonts w:hint="cs"/>
          <w:rtl/>
        </w:rPr>
        <w:t>ו</w:t>
      </w:r>
      <w:r w:rsidR="008D785F" w:rsidRPr="00901A33">
        <w:rPr>
          <w:rFonts w:hint="cs"/>
          <w:rtl/>
        </w:rPr>
        <w:t>ב</w:t>
      </w:r>
      <w:r w:rsidR="004E55A0" w:rsidRPr="00901A33">
        <w:rPr>
          <w:rFonts w:hint="cs"/>
          <w:rtl/>
        </w:rPr>
        <w:t>לשון ה</w:t>
      </w:r>
      <w:r w:rsidR="008D785F" w:rsidRPr="00901A33">
        <w:rPr>
          <w:rFonts w:hint="cs"/>
          <w:rtl/>
        </w:rPr>
        <w:t xml:space="preserve">חוזה - </w:t>
      </w:r>
      <w:r w:rsidRPr="00901A33">
        <w:rPr>
          <w:rFonts w:hint="cs"/>
          <w:rtl/>
        </w:rPr>
        <w:t>"</w:t>
      </w:r>
      <w:r w:rsidRPr="00901A33">
        <w:rPr>
          <w:rFonts w:hint="cs"/>
          <w:b/>
          <w:bCs/>
          <w:rtl/>
        </w:rPr>
        <w:t>תקופת עבודתו בחוזה מיוחד זה</w:t>
      </w:r>
      <w:r w:rsidRPr="00901A33">
        <w:rPr>
          <w:rFonts w:hint="cs"/>
          <w:rtl/>
        </w:rPr>
        <w:t>")</w:t>
      </w:r>
      <w:r w:rsidR="00AB458C" w:rsidRPr="00901A33">
        <w:rPr>
          <w:rFonts w:hint="cs"/>
          <w:rtl/>
        </w:rPr>
        <w:t>,</w:t>
      </w:r>
      <w:r w:rsidRPr="00901A33">
        <w:rPr>
          <w:rFonts w:hint="cs"/>
          <w:rtl/>
        </w:rPr>
        <w:t>הוא זכאי לקבל פנסיה על בסיס המשכורת הקובעת הקבועה בחוזה הבכירים ("</w:t>
      </w:r>
      <w:r w:rsidRPr="00901A33">
        <w:rPr>
          <w:rFonts w:hint="cs"/>
          <w:b/>
          <w:bCs/>
          <w:rtl/>
        </w:rPr>
        <w:t>המשכורת הכוללת לפי סעיף 6 לעיל וכפי שתעודכן לפי סעיף 8</w:t>
      </w:r>
      <w:r w:rsidR="004E55A0" w:rsidRPr="00901A33">
        <w:rPr>
          <w:rFonts w:hint="cs"/>
          <w:b/>
          <w:bCs/>
          <w:rtl/>
        </w:rPr>
        <w:t>" של החוזה</w:t>
      </w:r>
      <w:r w:rsidRPr="00901A33">
        <w:rPr>
          <w:rFonts w:hint="cs"/>
          <w:rtl/>
        </w:rPr>
        <w:t>)</w:t>
      </w:r>
      <w:r w:rsidR="0006117A" w:rsidRPr="00901A33">
        <w:rPr>
          <w:rFonts w:hint="cs"/>
          <w:rtl/>
        </w:rPr>
        <w:t xml:space="preserve"> ללא שקלול כלשהו</w:t>
      </w:r>
      <w:r w:rsidRPr="00901A33">
        <w:rPr>
          <w:rFonts w:hint="cs"/>
          <w:rtl/>
        </w:rPr>
        <w:t xml:space="preserve">. </w:t>
      </w:r>
    </w:p>
    <w:p w14:paraId="42681CD2" w14:textId="028BAB10" w:rsidR="00870037" w:rsidRDefault="00870037" w:rsidP="0069718D">
      <w:pPr>
        <w:pStyle w:val="11"/>
        <w:spacing w:before="0" w:after="240" w:line="360" w:lineRule="auto"/>
        <w:ind w:left="1250" w:firstLine="0"/>
        <w:rPr>
          <w:rtl/>
        </w:rPr>
      </w:pPr>
      <w:ins w:id="5489" w:author="Shimon" w:date="2022-01-05T17:52:00Z">
        <w:del w:id="5490" w:author="אופיר טל" w:date="2022-01-09T13:25:00Z">
          <w:r w:rsidDel="00D9407F">
            <w:rPr>
              <w:rFonts w:hint="cs"/>
              <w:rtl/>
            </w:rPr>
            <w:delText xml:space="preserve">היתרה, בגין עבודה לפני </w:delText>
          </w:r>
        </w:del>
      </w:ins>
      <w:ins w:id="5491" w:author="Shimon" w:date="2022-01-06T11:45:00Z">
        <w:del w:id="5492" w:author="אופיר טל" w:date="2022-01-09T13:25:00Z">
          <w:r w:rsidR="0060229D" w:rsidDel="00D9407F">
            <w:rPr>
              <w:rFonts w:hint="cs"/>
              <w:rtl/>
            </w:rPr>
            <w:delText>החוזה, (תקופת כתב המינוי) מפורטת בסעיף 12א, כלהלן</w:delText>
          </w:r>
        </w:del>
      </w:ins>
      <w:ins w:id="5493" w:author="Shimon" w:date="2022-01-06T11:46:00Z">
        <w:del w:id="5494" w:author="אופיר טל" w:date="2022-01-09T13:25:00Z">
          <w:r w:rsidR="0060229D" w:rsidDel="00D9407F">
            <w:rPr>
              <w:rFonts w:hint="cs"/>
              <w:rtl/>
            </w:rPr>
            <w:delText xml:space="preserve">: </w:delText>
          </w:r>
        </w:del>
      </w:ins>
      <w:ins w:id="5495" w:author="Shimon" w:date="2022-01-06T11:47:00Z">
        <w:del w:id="5496" w:author="אופיר טל" w:date="2022-01-09T13:25:00Z">
          <w:r w:rsidR="0060229D" w:rsidDel="00D9407F">
            <w:rPr>
              <w:rFonts w:hint="cs"/>
              <w:rtl/>
            </w:rPr>
            <w:delText xml:space="preserve">סעיף 12א.1 </w:delText>
          </w:r>
        </w:del>
      </w:ins>
      <w:ins w:id="5497" w:author="Shimon" w:date="2022-01-06T11:48:00Z">
        <w:del w:id="5498" w:author="אופיר טל" w:date="2022-01-09T13:25:00Z">
          <w:r w:rsidR="0060229D" w:rsidDel="00D9407F">
            <w:rPr>
              <w:rFonts w:hint="cs"/>
              <w:rtl/>
            </w:rPr>
            <w:delText>לחוזה הבכירים.....</w:delText>
          </w:r>
        </w:del>
      </w:ins>
      <w:ins w:id="5499" w:author="Shimon" w:date="2022-01-06T11:46:00Z">
        <w:del w:id="5500" w:author="אופיר טל" w:date="2022-01-09T13:25:00Z">
          <w:r w:rsidR="0060229D" w:rsidRPr="0060229D" w:rsidDel="00D9407F">
            <w:rPr>
              <w:highlight w:val="yellow"/>
              <w:rtl/>
              <w:rPrChange w:id="5501" w:author="Shimon" w:date="2022-01-06T11:47:00Z">
                <w:rPr>
                  <w:rtl/>
                </w:rPr>
              </w:rPrChange>
            </w:rPr>
            <w:delText xml:space="preserve">(ומכאן </w:delText>
          </w:r>
          <w:r w:rsidR="0060229D" w:rsidRPr="0060229D" w:rsidDel="00D9407F">
            <w:rPr>
              <w:rFonts w:hint="eastAsia"/>
              <w:highlight w:val="yellow"/>
              <w:rtl/>
              <w:rPrChange w:id="5502" w:author="Shimon" w:date="2022-01-06T11:47:00Z">
                <w:rPr>
                  <w:rFonts w:hint="eastAsia"/>
                  <w:rtl/>
                </w:rPr>
              </w:rPrChange>
            </w:rPr>
            <w:delText>להמ</w:delText>
          </w:r>
        </w:del>
      </w:ins>
      <w:ins w:id="5503" w:author="Shimon" w:date="2022-01-06T11:47:00Z">
        <w:del w:id="5504" w:author="אופיר טל" w:date="2022-01-09T13:25:00Z">
          <w:r w:rsidR="0060229D" w:rsidDel="00D9407F">
            <w:rPr>
              <w:rFonts w:hint="cs"/>
              <w:highlight w:val="yellow"/>
              <w:rtl/>
            </w:rPr>
            <w:delText>ש</w:delText>
          </w:r>
        </w:del>
      </w:ins>
      <w:ins w:id="5505" w:author="Shimon" w:date="2022-01-06T11:46:00Z">
        <w:del w:id="5506" w:author="אופיר טל" w:date="2022-01-09T13:25:00Z">
          <w:r w:rsidR="0060229D" w:rsidRPr="0060229D" w:rsidDel="00D9407F">
            <w:rPr>
              <w:rFonts w:hint="eastAsia"/>
              <w:highlight w:val="yellow"/>
              <w:rtl/>
              <w:rPrChange w:id="5507" w:author="Shimon" w:date="2022-01-06T11:47:00Z">
                <w:rPr>
                  <w:rFonts w:hint="eastAsia"/>
                  <w:rtl/>
                </w:rPr>
              </w:rPrChange>
            </w:rPr>
            <w:delText>יך</w:delText>
          </w:r>
          <w:r w:rsidR="0060229D" w:rsidRPr="0060229D" w:rsidDel="00D9407F">
            <w:rPr>
              <w:highlight w:val="yellow"/>
              <w:rtl/>
              <w:rPrChange w:id="5508" w:author="Shimon" w:date="2022-01-06T11:47:00Z">
                <w:rPr>
                  <w:rtl/>
                </w:rPr>
              </w:rPrChange>
            </w:rPr>
            <w:delText xml:space="preserve"> </w:delText>
          </w:r>
        </w:del>
      </w:ins>
      <w:ins w:id="5509" w:author="Shimon" w:date="2022-01-06T11:47:00Z">
        <w:del w:id="5510" w:author="אופיר טל" w:date="2022-01-09T13:25:00Z">
          <w:r w:rsidR="0060229D" w:rsidRPr="0060229D" w:rsidDel="00D9407F">
            <w:rPr>
              <w:rFonts w:hint="eastAsia"/>
              <w:highlight w:val="yellow"/>
              <w:rtl/>
              <w:rPrChange w:id="5511" w:author="Shimon" w:date="2022-01-06T11:47:00Z">
                <w:rPr>
                  <w:rFonts w:hint="eastAsia"/>
                  <w:rtl/>
                </w:rPr>
              </w:rPrChange>
            </w:rPr>
            <w:delText>ב</w:delText>
          </w:r>
        </w:del>
      </w:ins>
      <w:ins w:id="5512" w:author="Shimon" w:date="2022-01-06T11:46:00Z">
        <w:del w:id="5513" w:author="אופיר טל" w:date="2022-01-09T13:25:00Z">
          <w:r w:rsidR="0060229D" w:rsidRPr="0060229D" w:rsidDel="00D9407F">
            <w:rPr>
              <w:rFonts w:hint="eastAsia"/>
              <w:highlight w:val="yellow"/>
              <w:rtl/>
              <w:rPrChange w:id="5514" w:author="Shimon" w:date="2022-01-06T11:47:00Z">
                <w:rPr>
                  <w:rFonts w:hint="eastAsia"/>
                  <w:rtl/>
                </w:rPr>
              </w:rPrChange>
            </w:rPr>
            <w:delText>ציטוט</w:delText>
          </w:r>
          <w:r w:rsidR="0060229D" w:rsidRPr="0060229D" w:rsidDel="00D9407F">
            <w:rPr>
              <w:highlight w:val="yellow"/>
              <w:rtl/>
              <w:rPrChange w:id="5515" w:author="Shimon" w:date="2022-01-06T11:47:00Z">
                <w:rPr>
                  <w:rtl/>
                </w:rPr>
              </w:rPrChange>
            </w:rPr>
            <w:delText xml:space="preserve"> </w:delText>
          </w:r>
          <w:r w:rsidR="0060229D" w:rsidRPr="0060229D" w:rsidDel="00D9407F">
            <w:rPr>
              <w:rFonts w:hint="eastAsia"/>
              <w:highlight w:val="yellow"/>
              <w:rtl/>
              <w:rPrChange w:id="5516" w:author="Shimon" w:date="2022-01-06T11:47:00Z">
                <w:rPr>
                  <w:rFonts w:hint="eastAsia"/>
                  <w:rtl/>
                </w:rPr>
              </w:rPrChange>
            </w:rPr>
            <w:delText>לעיל</w:delText>
          </w:r>
          <w:r w:rsidR="0060229D" w:rsidRPr="0060229D" w:rsidDel="00D9407F">
            <w:rPr>
              <w:highlight w:val="yellow"/>
              <w:rtl/>
              <w:rPrChange w:id="5517" w:author="Shimon" w:date="2022-01-06T11:47:00Z">
                <w:rPr>
                  <w:rtl/>
                </w:rPr>
              </w:rPrChange>
            </w:rPr>
            <w:delText>)</w:delText>
          </w:r>
        </w:del>
      </w:ins>
    </w:p>
    <w:p w14:paraId="7E61CF2F" w14:textId="670E1483" w:rsidR="006B716B" w:rsidRPr="00901A33" w:rsidDel="00FB07BD" w:rsidRDefault="002D5A61" w:rsidP="002E5E84">
      <w:pPr>
        <w:pStyle w:val="11"/>
        <w:tabs>
          <w:tab w:val="left" w:pos="1250"/>
        </w:tabs>
        <w:spacing w:before="0" w:after="360" w:line="360" w:lineRule="auto"/>
        <w:ind w:left="1250" w:hanging="723"/>
        <w:rPr>
          <w:del w:id="5518" w:author="Shimon" w:date="2022-01-05T07:01:00Z"/>
          <w:rStyle w:val="emailstyle17"/>
          <w:rFonts w:cs="David"/>
          <w:color w:val="auto"/>
          <w:sz w:val="22"/>
          <w:rtl/>
        </w:rPr>
      </w:pPr>
      <w:r w:rsidRPr="00901A33">
        <w:rPr>
          <w:rStyle w:val="emailstyle17"/>
          <w:rFonts w:cs="David" w:hint="cs"/>
          <w:color w:val="auto"/>
          <w:sz w:val="22"/>
          <w:rtl/>
        </w:rPr>
        <w:t>54.3</w:t>
      </w:r>
      <w:r w:rsidR="006B716B" w:rsidRPr="00901A33">
        <w:rPr>
          <w:rStyle w:val="emailstyle17"/>
          <w:rFonts w:cs="David" w:hint="cs"/>
          <w:color w:val="auto"/>
          <w:sz w:val="22"/>
          <w:rtl/>
        </w:rPr>
        <w:t xml:space="preserve">  </w:t>
      </w:r>
      <w:r w:rsidR="001E362D" w:rsidRPr="00901A33">
        <w:rPr>
          <w:rStyle w:val="emailstyle17"/>
          <w:rFonts w:cs="David"/>
          <w:color w:val="auto"/>
          <w:sz w:val="22"/>
          <w:rtl/>
        </w:rPr>
        <w:tab/>
      </w:r>
      <w:r w:rsidR="001E362D" w:rsidRPr="00901A33">
        <w:rPr>
          <w:rStyle w:val="emailstyle17"/>
          <w:rFonts w:cs="David" w:hint="cs"/>
          <w:color w:val="auto"/>
          <w:sz w:val="22"/>
          <w:rtl/>
        </w:rPr>
        <w:t>מהאמור לעיל עולה, אם כן, בבירור כי</w:t>
      </w:r>
      <w:r w:rsidR="00C22B84" w:rsidRPr="00901A33">
        <w:rPr>
          <w:rStyle w:val="emailstyle17"/>
          <w:rFonts w:cs="David" w:hint="cs"/>
          <w:color w:val="auto"/>
          <w:sz w:val="22"/>
          <w:rtl/>
        </w:rPr>
        <w:t xml:space="preserve"> התובע </w:t>
      </w:r>
      <w:r w:rsidR="006B716B" w:rsidRPr="00901A33">
        <w:rPr>
          <w:rStyle w:val="emailstyle17"/>
          <w:rFonts w:cs="David" w:hint="cs"/>
          <w:color w:val="auto"/>
          <w:sz w:val="22"/>
          <w:rtl/>
        </w:rPr>
        <w:t xml:space="preserve">זכאי לפנסיה תקציבית בגין כל אחת מתקופת השירות בחוזה: </w:t>
      </w:r>
      <w:r w:rsidR="006B716B" w:rsidRPr="00147F2A">
        <w:rPr>
          <w:rStyle w:val="emailstyle17"/>
          <w:rFonts w:cs="David" w:hint="cs"/>
          <w:color w:val="auto"/>
          <w:sz w:val="22"/>
          <w:u w:val="single"/>
          <w:rtl/>
        </w:rPr>
        <w:t>1</w:t>
      </w:r>
      <w:r w:rsidR="006B716B" w:rsidRPr="00901A33">
        <w:rPr>
          <w:rStyle w:val="emailstyle17"/>
          <w:rFonts w:cs="David" w:hint="cs"/>
          <w:color w:val="auto"/>
          <w:sz w:val="22"/>
          <w:rtl/>
        </w:rPr>
        <w:t xml:space="preserve">) </w:t>
      </w:r>
      <w:r w:rsidR="006B716B" w:rsidRPr="00147F2A">
        <w:rPr>
          <w:rStyle w:val="emailstyle17"/>
          <w:rFonts w:cs="David" w:hint="cs"/>
          <w:b/>
          <w:bCs/>
          <w:color w:val="auto"/>
          <w:sz w:val="22"/>
          <w:rtl/>
        </w:rPr>
        <w:t xml:space="preserve">פנסיה </w:t>
      </w:r>
      <w:r w:rsidR="007E60C2" w:rsidRPr="00147F2A">
        <w:rPr>
          <w:rStyle w:val="emailstyle17"/>
          <w:rFonts w:cs="David" w:hint="cs"/>
          <w:b/>
          <w:bCs/>
          <w:color w:val="auto"/>
          <w:sz w:val="22"/>
          <w:rtl/>
        </w:rPr>
        <w:t xml:space="preserve">אחת </w:t>
      </w:r>
      <w:r w:rsidR="006B716B" w:rsidRPr="00147F2A">
        <w:rPr>
          <w:rStyle w:val="emailstyle17"/>
          <w:rFonts w:cs="David" w:hint="cs"/>
          <w:b/>
          <w:bCs/>
          <w:color w:val="auto"/>
          <w:sz w:val="22"/>
          <w:rtl/>
        </w:rPr>
        <w:t>בגין תקופת חוזה הבכירים</w:t>
      </w:r>
      <w:r w:rsidR="00147F2A">
        <w:rPr>
          <w:rStyle w:val="emailstyle17"/>
          <w:rFonts w:cs="David" w:hint="cs"/>
          <w:color w:val="auto"/>
          <w:sz w:val="22"/>
          <w:rtl/>
        </w:rPr>
        <w:t>;</w:t>
      </w:r>
      <w:r w:rsidR="007E60C2" w:rsidRPr="00901A33">
        <w:rPr>
          <w:rStyle w:val="emailstyle17"/>
          <w:rFonts w:cs="David" w:hint="cs"/>
          <w:color w:val="auto"/>
          <w:sz w:val="22"/>
          <w:rtl/>
        </w:rPr>
        <w:t xml:space="preserve"> </w:t>
      </w:r>
      <w:r w:rsidR="006B716B" w:rsidRPr="00147F2A">
        <w:rPr>
          <w:rStyle w:val="emailstyle17"/>
          <w:rFonts w:cs="David" w:hint="cs"/>
          <w:color w:val="auto"/>
          <w:sz w:val="22"/>
          <w:u w:val="single"/>
          <w:rtl/>
        </w:rPr>
        <w:t>2</w:t>
      </w:r>
      <w:r w:rsidR="006B716B" w:rsidRPr="00901A33">
        <w:rPr>
          <w:rStyle w:val="emailstyle17"/>
          <w:rFonts w:cs="David" w:hint="cs"/>
          <w:color w:val="auto"/>
          <w:sz w:val="22"/>
          <w:rtl/>
        </w:rPr>
        <w:t xml:space="preserve">) </w:t>
      </w:r>
      <w:r w:rsidR="006B716B" w:rsidRPr="00901A33">
        <w:rPr>
          <w:rStyle w:val="emailstyle17"/>
          <w:rFonts w:cs="David" w:hint="eastAsia"/>
          <w:b/>
          <w:bCs/>
          <w:color w:val="auto"/>
          <w:sz w:val="22"/>
          <w:u w:val="single"/>
          <w:rtl/>
        </w:rPr>
        <w:t>בנוסף</w:t>
      </w:r>
      <w:r w:rsidR="006B716B" w:rsidRPr="00901A33">
        <w:rPr>
          <w:rStyle w:val="emailstyle17"/>
          <w:rFonts w:cs="David" w:hint="cs"/>
          <w:b/>
          <w:bCs/>
          <w:color w:val="auto"/>
          <w:sz w:val="22"/>
          <w:rtl/>
        </w:rPr>
        <w:t xml:space="preserve"> </w:t>
      </w:r>
      <w:r w:rsidR="006B716B" w:rsidRPr="00901A33">
        <w:rPr>
          <w:rStyle w:val="emailstyle17"/>
          <w:rFonts w:cs="David" w:hint="cs"/>
          <w:color w:val="auto"/>
          <w:sz w:val="22"/>
          <w:rtl/>
        </w:rPr>
        <w:t xml:space="preserve">לפנסיה התקציבית </w:t>
      </w:r>
      <w:r w:rsidR="006B716B" w:rsidRPr="00901A33">
        <w:rPr>
          <w:rStyle w:val="emailstyle17"/>
          <w:rFonts w:cs="David" w:hint="eastAsia"/>
          <w:b/>
          <w:bCs/>
          <w:color w:val="auto"/>
          <w:sz w:val="22"/>
          <w:rtl/>
        </w:rPr>
        <w:t>הנפרדת</w:t>
      </w:r>
      <w:r w:rsidR="006B716B" w:rsidRPr="00901A33">
        <w:rPr>
          <w:rStyle w:val="emailstyle17"/>
          <w:rFonts w:cs="David" w:hint="cs"/>
          <w:color w:val="auto"/>
          <w:sz w:val="22"/>
          <w:rtl/>
        </w:rPr>
        <w:t xml:space="preserve"> לה הוא זכאי בגין תקופת השירות לפי כתב </w:t>
      </w:r>
      <w:r w:rsidR="009F6B13" w:rsidRPr="00901A33">
        <w:rPr>
          <w:rStyle w:val="emailstyle17"/>
          <w:rFonts w:cs="David" w:hint="cs"/>
          <w:color w:val="auto"/>
          <w:sz w:val="22"/>
          <w:rtl/>
        </w:rPr>
        <w:t>ה</w:t>
      </w:r>
      <w:r w:rsidR="006B716B" w:rsidRPr="00901A33">
        <w:rPr>
          <w:rStyle w:val="emailstyle17"/>
          <w:rFonts w:cs="David" w:hint="cs"/>
          <w:color w:val="auto"/>
          <w:sz w:val="22"/>
          <w:rtl/>
        </w:rPr>
        <w:t xml:space="preserve">מינוי (דירוג </w:t>
      </w:r>
      <w:r w:rsidR="006B716B" w:rsidRPr="00901A33">
        <w:rPr>
          <w:rStyle w:val="emailstyle17"/>
          <w:rFonts w:cs="David"/>
          <w:color w:val="auto"/>
          <w:sz w:val="22"/>
          <w:rtl/>
        </w:rPr>
        <w:t>–</w:t>
      </w:r>
      <w:r w:rsidR="006B716B" w:rsidRPr="00901A33">
        <w:rPr>
          <w:rStyle w:val="emailstyle17"/>
          <w:rFonts w:cs="David" w:hint="cs"/>
          <w:color w:val="auto"/>
          <w:sz w:val="22"/>
          <w:rtl/>
        </w:rPr>
        <w:t xml:space="preserve"> דרגה), </w:t>
      </w:r>
      <w:r w:rsidR="006B716B" w:rsidRPr="00901A33">
        <w:rPr>
          <w:rStyle w:val="emailstyle17"/>
          <w:rFonts w:cs="David" w:hint="cs"/>
          <w:b/>
          <w:bCs/>
          <w:color w:val="auto"/>
          <w:sz w:val="22"/>
          <w:rtl/>
        </w:rPr>
        <w:t>ללא הגבלה כלשהי או שקלול כלשהו ביניה</w:t>
      </w:r>
      <w:r w:rsidR="00147F2A">
        <w:rPr>
          <w:rStyle w:val="emailstyle17"/>
          <w:rFonts w:cs="David" w:hint="cs"/>
          <w:b/>
          <w:bCs/>
          <w:color w:val="auto"/>
          <w:sz w:val="22"/>
          <w:rtl/>
        </w:rPr>
        <w:t>ן</w:t>
      </w:r>
      <w:r w:rsidR="007E60C2" w:rsidRPr="00901A33">
        <w:rPr>
          <w:rStyle w:val="emailstyle17"/>
          <w:rFonts w:cs="David" w:hint="cs"/>
          <w:color w:val="auto"/>
          <w:sz w:val="22"/>
          <w:rtl/>
        </w:rPr>
        <w:t xml:space="preserve">. </w:t>
      </w:r>
      <w:r w:rsidR="006B716B" w:rsidRPr="00901A33">
        <w:rPr>
          <w:rStyle w:val="emailstyle17"/>
          <w:rFonts w:cs="David" w:hint="cs"/>
          <w:color w:val="auto"/>
          <w:sz w:val="22"/>
          <w:rtl/>
        </w:rPr>
        <w:t xml:space="preserve"> </w:t>
      </w:r>
      <w:del w:id="5519" w:author="Shimon" w:date="2022-01-05T07:01:00Z">
        <w:r w:rsidR="006B716B" w:rsidRPr="00901A33" w:rsidDel="00FB07BD">
          <w:rPr>
            <w:rStyle w:val="emailstyle17"/>
            <w:rFonts w:cs="David"/>
            <w:color w:val="auto"/>
            <w:sz w:val="22"/>
            <w:rtl/>
          </w:rPr>
          <w:tab/>
        </w:r>
      </w:del>
    </w:p>
    <w:p w14:paraId="2D04006A" w14:textId="77777777" w:rsidR="00A11E36" w:rsidRPr="00901A33" w:rsidRDefault="00A11E36">
      <w:pPr>
        <w:pStyle w:val="11"/>
        <w:tabs>
          <w:tab w:val="left" w:pos="1250"/>
        </w:tabs>
        <w:spacing w:before="0" w:after="360" w:line="360" w:lineRule="auto"/>
        <w:ind w:left="1250" w:hanging="723"/>
        <w:rPr>
          <w:rStyle w:val="emailstyle17"/>
          <w:rFonts w:cs="David"/>
          <w:b/>
          <w:bCs/>
          <w:color w:val="auto"/>
          <w:sz w:val="22"/>
          <w:u w:val="single"/>
        </w:rPr>
        <w:pPrChange w:id="5520" w:author="Shimon" w:date="2022-01-05T07:01: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b/>
          <w:bCs/>
          <w:color w:val="auto"/>
          <w:sz w:val="22"/>
          <w:u w:val="single"/>
          <w:rtl/>
        </w:rPr>
        <w:t xml:space="preserve">החלוקה בתלוש הגימלה שמנפיקה הנתבעת לתובע </w:t>
      </w:r>
      <w:r w:rsidRPr="00901A33">
        <w:rPr>
          <w:rStyle w:val="emailstyle17"/>
          <w:rFonts w:cs="David"/>
          <w:b/>
          <w:bCs/>
          <w:color w:val="auto"/>
          <w:sz w:val="22"/>
          <w:u w:val="single"/>
          <w:rtl/>
        </w:rPr>
        <w:t>–</w:t>
      </w:r>
      <w:r w:rsidRPr="00901A33">
        <w:rPr>
          <w:rStyle w:val="emailstyle17"/>
          <w:rFonts w:cs="David" w:hint="cs"/>
          <w:b/>
          <w:bCs/>
          <w:color w:val="auto"/>
          <w:sz w:val="22"/>
          <w:u w:val="single"/>
          <w:rtl/>
        </w:rPr>
        <w:t xml:space="preserve"> </w:t>
      </w:r>
    </w:p>
    <w:p w14:paraId="55024495" w14:textId="1EED2478" w:rsidR="00A11E36" w:rsidRPr="00901A33" w:rsidRDefault="00A11E36">
      <w:pPr>
        <w:pStyle w:val="11"/>
        <w:numPr>
          <w:ilvl w:val="1"/>
          <w:numId w:val="60"/>
        </w:numPr>
        <w:tabs>
          <w:tab w:val="left" w:pos="1250"/>
        </w:tabs>
        <w:spacing w:before="0" w:after="240" w:line="360" w:lineRule="auto"/>
        <w:ind w:left="1250" w:hanging="630"/>
        <w:rPr>
          <w:rStyle w:val="emailstyle17"/>
          <w:rFonts w:cs="David"/>
          <w:color w:val="auto"/>
          <w:sz w:val="22"/>
        </w:rPr>
        <w:pPrChange w:id="5521" w:author="אופיר טל" w:date="2021-12-14T14:04:00Z">
          <w:pPr>
            <w:pStyle w:val="11"/>
            <w:numPr>
              <w:ilvl w:val="1"/>
              <w:numId w:val="47"/>
            </w:numPr>
            <w:tabs>
              <w:tab w:val="left" w:pos="1250"/>
              <w:tab w:val="num" w:pos="1359"/>
            </w:tabs>
            <w:spacing w:before="0" w:after="240" w:line="360" w:lineRule="auto"/>
            <w:ind w:left="1250" w:right="792" w:hanging="630"/>
          </w:pPr>
        </w:pPrChange>
      </w:pPr>
      <w:r w:rsidRPr="00901A33">
        <w:rPr>
          <w:rStyle w:val="emailstyle17"/>
          <w:rFonts w:cs="David" w:hint="cs"/>
          <w:color w:val="auto"/>
          <w:sz w:val="22"/>
          <w:rtl/>
        </w:rPr>
        <w:lastRenderedPageBreak/>
        <w:t xml:space="preserve">מבלי </w:t>
      </w:r>
      <w:r w:rsidRPr="00901A33">
        <w:rPr>
          <w:rStyle w:val="emailstyle17"/>
          <w:rFonts w:cs="David"/>
          <w:color w:val="auto"/>
          <w:sz w:val="22"/>
          <w:rtl/>
        </w:rPr>
        <w:t xml:space="preserve">לגרוע מהטענה כי לשונו המפורשת של חוזה הבכירים </w:t>
      </w:r>
      <w:r w:rsidRPr="00901A33">
        <w:rPr>
          <w:rStyle w:val="emailstyle17"/>
          <w:rFonts w:cs="David" w:hint="cs"/>
          <w:color w:val="auto"/>
          <w:sz w:val="22"/>
          <w:rtl/>
        </w:rPr>
        <w:t xml:space="preserve">מזכה את התובע בשתי פנסיות נפרדות </w:t>
      </w:r>
      <w:r w:rsidRPr="00901A33">
        <w:rPr>
          <w:rStyle w:val="emailstyle17"/>
          <w:rFonts w:cs="David"/>
          <w:color w:val="auto"/>
          <w:sz w:val="22"/>
          <w:rtl/>
        </w:rPr>
        <w:t xml:space="preserve">, </w:t>
      </w:r>
      <w:r w:rsidRPr="00901A33">
        <w:rPr>
          <w:rStyle w:val="emailstyle17"/>
          <w:rFonts w:cs="David" w:hint="eastAsia"/>
          <w:color w:val="auto"/>
          <w:sz w:val="22"/>
          <w:rtl/>
        </w:rPr>
        <w:t>הרי</w:t>
      </w:r>
      <w:r w:rsidRPr="00901A33">
        <w:rPr>
          <w:rStyle w:val="emailstyle17"/>
          <w:rFonts w:cs="David"/>
          <w:color w:val="auto"/>
          <w:sz w:val="22"/>
          <w:rtl/>
        </w:rPr>
        <w:t xml:space="preserve"> </w:t>
      </w:r>
      <w:r w:rsidRPr="00901A33">
        <w:rPr>
          <w:rStyle w:val="emailstyle17"/>
          <w:rFonts w:cs="David" w:hint="eastAsia"/>
          <w:color w:val="auto"/>
          <w:sz w:val="22"/>
          <w:rtl/>
        </w:rPr>
        <w:t>שהנתבעת</w:t>
      </w:r>
      <w:r w:rsidRPr="00901A33">
        <w:rPr>
          <w:rStyle w:val="emailstyle17"/>
          <w:rFonts w:cs="David"/>
          <w:color w:val="auto"/>
          <w:sz w:val="22"/>
          <w:rtl/>
        </w:rPr>
        <w:t xml:space="preserve"> </w:t>
      </w:r>
      <w:r w:rsidRPr="00901A33">
        <w:rPr>
          <w:rStyle w:val="emailstyle17"/>
          <w:rFonts w:cs="David" w:hint="eastAsia"/>
          <w:color w:val="auto"/>
          <w:sz w:val="22"/>
          <w:rtl/>
        </w:rPr>
        <w:t>עצמה</w:t>
      </w:r>
      <w:r w:rsidRPr="00901A33">
        <w:rPr>
          <w:rStyle w:val="emailstyle17"/>
          <w:rFonts w:cs="David"/>
          <w:color w:val="auto"/>
          <w:sz w:val="22"/>
          <w:rtl/>
        </w:rPr>
        <w:t xml:space="preserve"> </w:t>
      </w:r>
      <w:r w:rsidRPr="00901A33">
        <w:rPr>
          <w:rStyle w:val="emailstyle17"/>
          <w:rFonts w:cs="David" w:hint="eastAsia"/>
          <w:color w:val="auto"/>
          <w:sz w:val="22"/>
          <w:rtl/>
        </w:rPr>
        <w:t>מתייחסת</w:t>
      </w:r>
      <w:r w:rsidRPr="00901A33">
        <w:rPr>
          <w:rStyle w:val="emailstyle17"/>
          <w:rFonts w:cs="David"/>
          <w:color w:val="auto"/>
          <w:sz w:val="22"/>
          <w:rtl/>
        </w:rPr>
        <w:t xml:space="preserve"> בתלוש </w:t>
      </w:r>
      <w:r w:rsidRPr="00901A33">
        <w:rPr>
          <w:rStyle w:val="emailstyle17"/>
          <w:rFonts w:cs="David" w:hint="eastAsia"/>
          <w:color w:val="auto"/>
          <w:sz w:val="22"/>
          <w:rtl/>
        </w:rPr>
        <w:t>הגימלה</w:t>
      </w:r>
      <w:r w:rsidRPr="00901A33">
        <w:rPr>
          <w:rStyle w:val="emailstyle17"/>
          <w:rFonts w:cs="David"/>
          <w:color w:val="auto"/>
          <w:sz w:val="22"/>
          <w:rtl/>
        </w:rPr>
        <w:t xml:space="preserve"> שמנפיקה הנתבעת לתובע מדי חודש, </w:t>
      </w:r>
      <w:r w:rsidRPr="00901A33">
        <w:rPr>
          <w:rStyle w:val="emailstyle17"/>
          <w:rFonts w:cs="David" w:hint="eastAsia"/>
          <w:color w:val="auto"/>
          <w:sz w:val="22"/>
          <w:rtl/>
        </w:rPr>
        <w:t>לשתי</w:t>
      </w:r>
      <w:r w:rsidRPr="00901A33">
        <w:rPr>
          <w:rStyle w:val="emailstyle17"/>
          <w:rFonts w:cs="David"/>
          <w:color w:val="auto"/>
          <w:sz w:val="22"/>
          <w:rtl/>
        </w:rPr>
        <w:t xml:space="preserve"> </w:t>
      </w:r>
      <w:r w:rsidRPr="00901A33">
        <w:rPr>
          <w:rStyle w:val="emailstyle17"/>
          <w:rFonts w:cs="David" w:hint="eastAsia"/>
          <w:color w:val="auto"/>
          <w:sz w:val="22"/>
          <w:rtl/>
        </w:rPr>
        <w:t>הפנסיות</w:t>
      </w:r>
      <w:r w:rsidRPr="00901A33">
        <w:rPr>
          <w:rStyle w:val="emailstyle17"/>
          <w:rFonts w:cs="David"/>
          <w:color w:val="auto"/>
          <w:sz w:val="22"/>
          <w:rtl/>
        </w:rPr>
        <w:t xml:space="preserve">  </w:t>
      </w:r>
      <w:r w:rsidRPr="00901A33">
        <w:rPr>
          <w:rStyle w:val="emailstyle17"/>
          <w:rFonts w:cs="David" w:hint="eastAsia"/>
          <w:color w:val="auto"/>
          <w:sz w:val="22"/>
          <w:rtl/>
        </w:rPr>
        <w:t>בנפרד</w:t>
      </w:r>
      <w:r w:rsidR="00DB6A63">
        <w:rPr>
          <w:rStyle w:val="emailstyle17"/>
          <w:rFonts w:cs="David" w:hint="cs"/>
          <w:color w:val="auto"/>
          <w:sz w:val="22"/>
          <w:rtl/>
        </w:rPr>
        <w:t xml:space="preserve"> ("משרה "0 </w:t>
      </w:r>
      <w:r w:rsidR="00DB6A63">
        <w:rPr>
          <w:rStyle w:val="emailstyle17"/>
          <w:rFonts w:cs="David"/>
          <w:color w:val="auto"/>
          <w:sz w:val="22"/>
          <w:rtl/>
        </w:rPr>
        <w:t>–</w:t>
      </w:r>
      <w:r w:rsidR="00DB6A63">
        <w:rPr>
          <w:rStyle w:val="emailstyle17"/>
          <w:rFonts w:cs="David" w:hint="cs"/>
          <w:color w:val="auto"/>
          <w:sz w:val="22"/>
          <w:rtl/>
        </w:rPr>
        <w:t xml:space="preserve"> לתקופת חוזה הבכירים; "משרה 1" לתקופת כתב המינוי)</w:t>
      </w:r>
      <w:r w:rsidRPr="00901A33">
        <w:rPr>
          <w:rStyle w:val="emailstyle17"/>
          <w:rFonts w:cs="David"/>
          <w:color w:val="auto"/>
          <w:sz w:val="22"/>
          <w:rtl/>
        </w:rPr>
        <w:t>.</w:t>
      </w:r>
      <w:r w:rsidR="00D82416">
        <w:rPr>
          <w:rStyle w:val="emailstyle17"/>
          <w:rFonts w:cs="David" w:hint="cs"/>
          <w:color w:val="auto"/>
          <w:sz w:val="22"/>
          <w:rtl/>
        </w:rPr>
        <w:t xml:space="preserve"> </w:t>
      </w:r>
    </w:p>
    <w:p w14:paraId="498B4C9C" w14:textId="71B529ED" w:rsidR="003A24D7" w:rsidRPr="00901A33" w:rsidRDefault="00A11E36" w:rsidP="00A35B76">
      <w:pPr>
        <w:pStyle w:val="11"/>
        <w:tabs>
          <w:tab w:val="left" w:pos="1250"/>
        </w:tabs>
        <w:spacing w:before="0" w:after="240" w:line="360" w:lineRule="auto"/>
        <w:ind w:left="1230" w:firstLine="0"/>
        <w:rPr>
          <w:rStyle w:val="emailstyle17"/>
          <w:rFonts w:cs="David"/>
          <w:color w:val="auto"/>
          <w:sz w:val="22"/>
        </w:rPr>
      </w:pPr>
      <w:r w:rsidRPr="00901A33">
        <w:rPr>
          <w:rStyle w:val="emailstyle17"/>
          <w:rFonts w:cs="David" w:hint="eastAsia"/>
          <w:color w:val="auto"/>
          <w:sz w:val="22"/>
          <w:rtl/>
        </w:rPr>
        <w:t>כך</w:t>
      </w:r>
      <w:r w:rsidRPr="00901A33">
        <w:rPr>
          <w:rStyle w:val="emailstyle17"/>
          <w:rFonts w:cs="David"/>
          <w:color w:val="auto"/>
          <w:sz w:val="22"/>
          <w:rtl/>
        </w:rPr>
        <w:t xml:space="preserve">, </w:t>
      </w:r>
      <w:r w:rsidRPr="00901A33">
        <w:rPr>
          <w:rStyle w:val="emailstyle17"/>
          <w:rFonts w:cs="David"/>
          <w:b/>
          <w:bCs/>
          <w:color w:val="auto"/>
          <w:sz w:val="22"/>
          <w:rtl/>
        </w:rPr>
        <w:t xml:space="preserve">בתלוש </w:t>
      </w:r>
      <w:r w:rsidRPr="00901A33">
        <w:rPr>
          <w:rStyle w:val="emailstyle17"/>
          <w:rFonts w:cs="David" w:hint="eastAsia"/>
          <w:b/>
          <w:bCs/>
          <w:color w:val="auto"/>
          <w:sz w:val="22"/>
          <w:rtl/>
        </w:rPr>
        <w:t>הגימלה</w:t>
      </w:r>
      <w:r w:rsidRPr="00901A33">
        <w:rPr>
          <w:rStyle w:val="emailstyle17"/>
          <w:rFonts w:cs="David"/>
          <w:b/>
          <w:bCs/>
          <w:color w:val="auto"/>
          <w:sz w:val="22"/>
          <w:rtl/>
        </w:rPr>
        <w:t xml:space="preserve"> </w:t>
      </w:r>
      <w:r w:rsidRPr="00682CC6">
        <w:rPr>
          <w:rStyle w:val="emailstyle17"/>
          <w:rFonts w:cs="David"/>
          <w:b/>
          <w:bCs/>
          <w:color w:val="auto"/>
          <w:sz w:val="22"/>
          <w:rtl/>
        </w:rPr>
        <w:t>שמנפיקה הנתבעת לתובע</w:t>
      </w:r>
      <w:r w:rsidRPr="00682CC6">
        <w:rPr>
          <w:rStyle w:val="emailstyle17"/>
          <w:rFonts w:cs="David" w:hint="cs"/>
          <w:b/>
          <w:bCs/>
          <w:color w:val="auto"/>
          <w:sz w:val="22"/>
          <w:rtl/>
        </w:rPr>
        <w:t xml:space="preserve"> מדי חודש</w:t>
      </w:r>
      <w:r w:rsidRPr="00682CC6">
        <w:rPr>
          <w:rStyle w:val="emailstyle17"/>
          <w:rFonts w:cs="David"/>
          <w:b/>
          <w:bCs/>
          <w:color w:val="auto"/>
          <w:sz w:val="22"/>
          <w:rtl/>
        </w:rPr>
        <w:t>,</w:t>
      </w:r>
      <w:r w:rsidRPr="00901A33">
        <w:rPr>
          <w:rStyle w:val="emailstyle17"/>
          <w:rFonts w:cs="David"/>
          <w:b/>
          <w:bCs/>
          <w:color w:val="auto"/>
          <w:sz w:val="22"/>
          <w:rtl/>
        </w:rPr>
        <w:t xml:space="preserve"> מפורט</w:t>
      </w:r>
      <w:r w:rsidRPr="00901A33">
        <w:rPr>
          <w:rStyle w:val="emailstyle17"/>
          <w:rFonts w:cs="David" w:hint="cs"/>
          <w:b/>
          <w:bCs/>
          <w:color w:val="auto"/>
          <w:sz w:val="22"/>
          <w:rtl/>
        </w:rPr>
        <w:t xml:space="preserve">ים </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שיעורי</w:t>
      </w:r>
      <w:r w:rsidRPr="00901A33">
        <w:rPr>
          <w:rStyle w:val="emailstyle17"/>
          <w:rFonts w:cs="David"/>
          <w:b/>
          <w:bCs/>
          <w:color w:val="auto"/>
          <w:sz w:val="22"/>
          <w:rtl/>
        </w:rPr>
        <w:t xml:space="preserve"> הפנסיה </w:t>
      </w:r>
      <w:r w:rsidRPr="00901A33">
        <w:rPr>
          <w:rStyle w:val="emailstyle17"/>
          <w:rFonts w:cs="David" w:hint="cs"/>
          <w:b/>
          <w:bCs/>
          <w:color w:val="auto"/>
          <w:sz w:val="22"/>
          <w:rtl/>
        </w:rPr>
        <w:t xml:space="preserve">(באחוזים מהמשכורת הקובעת) </w:t>
      </w:r>
      <w:r w:rsidR="004550D5" w:rsidRPr="00901A33">
        <w:rPr>
          <w:rStyle w:val="emailstyle17"/>
          <w:rFonts w:cs="David" w:hint="cs"/>
          <w:b/>
          <w:bCs/>
          <w:color w:val="auto"/>
          <w:sz w:val="22"/>
          <w:rtl/>
        </w:rPr>
        <w:t xml:space="preserve">בנפרד </w:t>
      </w:r>
      <w:r w:rsidR="00E26C3B" w:rsidRPr="00901A33">
        <w:rPr>
          <w:rStyle w:val="emailstyle17"/>
          <w:rFonts w:cs="David" w:hint="cs"/>
          <w:b/>
          <w:bCs/>
          <w:color w:val="auto"/>
          <w:sz w:val="22"/>
          <w:rtl/>
        </w:rPr>
        <w:t xml:space="preserve">עבור כל אחת מהתקופות </w:t>
      </w:r>
      <w:r w:rsidRPr="00901A33">
        <w:rPr>
          <w:rStyle w:val="emailstyle17"/>
          <w:rFonts w:cs="David" w:hint="cs"/>
          <w:b/>
          <w:bCs/>
          <w:color w:val="auto"/>
          <w:sz w:val="22"/>
          <w:rtl/>
        </w:rPr>
        <w:t>ו</w:t>
      </w:r>
      <w:r w:rsidR="00E26C3B" w:rsidRPr="00901A33">
        <w:rPr>
          <w:rStyle w:val="emailstyle17"/>
          <w:rFonts w:cs="David" w:hint="cs"/>
          <w:b/>
          <w:bCs/>
          <w:color w:val="auto"/>
          <w:sz w:val="22"/>
          <w:rtl/>
        </w:rPr>
        <w:t xml:space="preserve">גם </w:t>
      </w:r>
      <w:r w:rsidRPr="00901A33">
        <w:rPr>
          <w:rStyle w:val="emailstyle17"/>
          <w:rFonts w:cs="David" w:hint="cs"/>
          <w:b/>
          <w:bCs/>
          <w:color w:val="auto"/>
          <w:sz w:val="22"/>
          <w:rtl/>
        </w:rPr>
        <w:t xml:space="preserve">סכומי הפנסיה </w:t>
      </w:r>
      <w:r w:rsidR="009F6B13" w:rsidRPr="00901A33">
        <w:rPr>
          <w:rStyle w:val="emailstyle17"/>
          <w:rFonts w:cs="David" w:hint="cs"/>
          <w:b/>
          <w:bCs/>
          <w:color w:val="auto"/>
          <w:sz w:val="22"/>
          <w:rtl/>
        </w:rPr>
        <w:t xml:space="preserve">(בש"ח) </w:t>
      </w:r>
      <w:r w:rsidRPr="00901A33">
        <w:rPr>
          <w:rStyle w:val="emailstyle17"/>
          <w:rFonts w:cs="David" w:hint="cs"/>
          <w:b/>
          <w:bCs/>
          <w:color w:val="auto"/>
          <w:sz w:val="22"/>
          <w:rtl/>
        </w:rPr>
        <w:t>המשולמ</w:t>
      </w:r>
      <w:r w:rsidR="001E362D" w:rsidRPr="00901A33">
        <w:rPr>
          <w:rStyle w:val="emailstyle17"/>
          <w:rFonts w:cs="David" w:hint="cs"/>
          <w:b/>
          <w:bCs/>
          <w:color w:val="auto"/>
          <w:sz w:val="22"/>
          <w:rtl/>
        </w:rPr>
        <w:t>ים</w:t>
      </w:r>
      <w:r w:rsidRPr="00901A33">
        <w:rPr>
          <w:rStyle w:val="emailstyle17"/>
          <w:rFonts w:cs="David" w:hint="cs"/>
          <w:b/>
          <w:bCs/>
          <w:color w:val="auto"/>
          <w:sz w:val="22"/>
          <w:rtl/>
        </w:rPr>
        <w:t xml:space="preserve"> </w:t>
      </w:r>
      <w:r w:rsidRPr="00901A33">
        <w:rPr>
          <w:rStyle w:val="emailstyle17"/>
          <w:rFonts w:cs="David"/>
          <w:b/>
          <w:bCs/>
          <w:color w:val="auto"/>
          <w:sz w:val="22"/>
          <w:rtl/>
        </w:rPr>
        <w:t>בגין כל תקופה</w:t>
      </w:r>
      <w:r w:rsidRPr="00901A33">
        <w:rPr>
          <w:rStyle w:val="emailstyle17"/>
          <w:rFonts w:cs="David" w:hint="cs"/>
          <w:b/>
          <w:bCs/>
          <w:color w:val="auto"/>
          <w:sz w:val="22"/>
          <w:rtl/>
        </w:rPr>
        <w:t>,</w:t>
      </w:r>
      <w:r w:rsidRPr="00901A33">
        <w:rPr>
          <w:rStyle w:val="emailstyle17"/>
          <w:rFonts w:cs="David"/>
          <w:b/>
          <w:bCs/>
          <w:color w:val="auto"/>
          <w:sz w:val="22"/>
          <w:rtl/>
        </w:rPr>
        <w:t xml:space="preserve"> בשורה </w:t>
      </w:r>
      <w:r w:rsidRPr="00DB6A63">
        <w:rPr>
          <w:rStyle w:val="emailstyle17"/>
          <w:rFonts w:cs="David"/>
          <w:b/>
          <w:bCs/>
          <w:color w:val="auto"/>
          <w:sz w:val="22"/>
          <w:rtl/>
        </w:rPr>
        <w:t>נפרדת</w:t>
      </w:r>
      <w:r w:rsidR="001A2631" w:rsidRPr="00DB6A63">
        <w:rPr>
          <w:rStyle w:val="emailstyle17"/>
          <w:rFonts w:cs="David"/>
          <w:color w:val="auto"/>
          <w:sz w:val="22"/>
          <w:rtl/>
        </w:rPr>
        <w:t xml:space="preserve"> </w:t>
      </w:r>
      <w:r w:rsidR="001A2631" w:rsidRPr="004B1925">
        <w:rPr>
          <w:rStyle w:val="emailstyle17"/>
          <w:rFonts w:cs="David" w:hint="eastAsia"/>
          <w:b/>
          <w:bCs/>
          <w:color w:val="auto"/>
          <w:sz w:val="22"/>
          <w:rtl/>
        </w:rPr>
        <w:t>וכמשרה</w:t>
      </w:r>
      <w:r w:rsidR="001A2631" w:rsidRPr="004B1925">
        <w:rPr>
          <w:rStyle w:val="emailstyle17"/>
          <w:rFonts w:cs="David"/>
          <w:b/>
          <w:bCs/>
          <w:color w:val="auto"/>
          <w:sz w:val="22"/>
          <w:rtl/>
        </w:rPr>
        <w:t xml:space="preserve"> </w:t>
      </w:r>
      <w:r w:rsidR="001A2631" w:rsidRPr="004B1925">
        <w:rPr>
          <w:rStyle w:val="emailstyle17"/>
          <w:rFonts w:cs="David" w:hint="eastAsia"/>
          <w:b/>
          <w:bCs/>
          <w:color w:val="auto"/>
          <w:sz w:val="22"/>
          <w:rtl/>
        </w:rPr>
        <w:t>נפרדת</w:t>
      </w:r>
      <w:r w:rsidR="001A2631" w:rsidRPr="00DB6A63">
        <w:rPr>
          <w:rStyle w:val="emailstyle17"/>
          <w:rFonts w:cs="David"/>
          <w:color w:val="auto"/>
          <w:sz w:val="22"/>
          <w:rtl/>
        </w:rPr>
        <w:t xml:space="preserve"> </w:t>
      </w:r>
      <w:r w:rsidR="00147F2A" w:rsidRPr="00DB6A63">
        <w:rPr>
          <w:rStyle w:val="emailstyle17"/>
          <w:rFonts w:cs="David"/>
          <w:color w:val="auto"/>
          <w:sz w:val="22"/>
          <w:rtl/>
        </w:rPr>
        <w:t xml:space="preserve"> </w:t>
      </w:r>
      <w:r w:rsidR="001E362D" w:rsidRPr="00DB6A63">
        <w:rPr>
          <w:rStyle w:val="emailstyle17"/>
          <w:rFonts w:cs="David"/>
          <w:color w:val="auto"/>
          <w:sz w:val="22"/>
          <w:rtl/>
        </w:rPr>
        <w:t>(</w:t>
      </w:r>
      <w:r w:rsidR="009F6B13" w:rsidRPr="00DB6A63">
        <w:rPr>
          <w:rStyle w:val="emailstyle17"/>
          <w:rFonts w:cs="David" w:hint="eastAsia"/>
          <w:color w:val="auto"/>
          <w:sz w:val="22"/>
          <w:rtl/>
        </w:rPr>
        <w:t>עם</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זאת</w:t>
      </w:r>
      <w:r w:rsidR="001E362D" w:rsidRPr="00DB6A63">
        <w:rPr>
          <w:rStyle w:val="emailstyle17"/>
          <w:rFonts w:cs="David"/>
          <w:color w:val="auto"/>
          <w:sz w:val="22"/>
          <w:rtl/>
        </w:rPr>
        <w:t xml:space="preserve">, </w:t>
      </w:r>
      <w:r w:rsidR="002D5A61" w:rsidRPr="00DB6A63">
        <w:rPr>
          <w:rStyle w:val="emailstyle17"/>
          <w:rFonts w:cs="David" w:hint="eastAsia"/>
          <w:color w:val="auto"/>
          <w:sz w:val="22"/>
          <w:rtl/>
        </w:rPr>
        <w:t>ובניגוד</w:t>
      </w:r>
      <w:r w:rsidR="002D5A61" w:rsidRPr="00DB6A63">
        <w:rPr>
          <w:rStyle w:val="emailstyle17"/>
          <w:rFonts w:cs="David"/>
          <w:color w:val="auto"/>
          <w:sz w:val="22"/>
          <w:rtl/>
        </w:rPr>
        <w:t xml:space="preserve"> ללשון החוזה ולאמור בו, הנתבעת </w:t>
      </w:r>
      <w:r w:rsidR="009F6B13" w:rsidRPr="00DB6A63">
        <w:rPr>
          <w:rStyle w:val="emailstyle17"/>
          <w:rFonts w:cs="David" w:hint="eastAsia"/>
          <w:color w:val="auto"/>
          <w:sz w:val="22"/>
          <w:rtl/>
        </w:rPr>
        <w:t>מקטינה</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שיעורי</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כל</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אחת</w:t>
      </w:r>
      <w:r w:rsidR="009F6B13" w:rsidRPr="00DB6A63">
        <w:rPr>
          <w:rStyle w:val="emailstyle17"/>
          <w:rFonts w:cs="David"/>
          <w:color w:val="auto"/>
          <w:sz w:val="22"/>
          <w:rtl/>
        </w:rPr>
        <w:t xml:space="preserve"> </w:t>
      </w:r>
      <w:r w:rsidR="009F6B13" w:rsidRPr="00DB6A63">
        <w:rPr>
          <w:rStyle w:val="emailstyle17"/>
          <w:rFonts w:cs="David" w:hint="eastAsia"/>
          <w:color w:val="auto"/>
          <w:sz w:val="22"/>
          <w:rtl/>
        </w:rPr>
        <w:t>מהפנסיות</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כמפורט</w:t>
      </w:r>
      <w:r w:rsidR="001E362D" w:rsidRPr="00DB6A63">
        <w:rPr>
          <w:rStyle w:val="emailstyle17"/>
          <w:rFonts w:cs="David"/>
          <w:color w:val="auto"/>
          <w:sz w:val="22"/>
          <w:rtl/>
        </w:rPr>
        <w:t xml:space="preserve"> </w:t>
      </w:r>
      <w:r w:rsidR="001E362D" w:rsidRPr="00DB6A63">
        <w:rPr>
          <w:rStyle w:val="emailstyle17"/>
          <w:rFonts w:cs="David" w:hint="eastAsia"/>
          <w:color w:val="auto"/>
          <w:sz w:val="22"/>
          <w:rtl/>
        </w:rPr>
        <w:t>לעיל</w:t>
      </w:r>
      <w:r w:rsidR="004550D5" w:rsidRPr="00DB6A63">
        <w:rPr>
          <w:rStyle w:val="emailstyle17"/>
          <w:rFonts w:cs="David"/>
          <w:color w:val="auto"/>
          <w:sz w:val="22"/>
          <w:rtl/>
        </w:rPr>
        <w:t>)</w:t>
      </w:r>
      <w:r w:rsidR="003A24D7" w:rsidRPr="00DB6A63">
        <w:rPr>
          <w:rStyle w:val="emailstyle17"/>
          <w:rFonts w:cs="David"/>
          <w:color w:val="auto"/>
          <w:sz w:val="22"/>
          <w:rtl/>
        </w:rPr>
        <w:t>.</w:t>
      </w:r>
      <w:r w:rsidR="003A24D7" w:rsidRPr="00901A33">
        <w:rPr>
          <w:rStyle w:val="emailstyle17"/>
          <w:rFonts w:cs="David" w:hint="cs"/>
          <w:color w:val="auto"/>
          <w:sz w:val="22"/>
          <w:rtl/>
        </w:rPr>
        <w:t xml:space="preserve"> </w:t>
      </w:r>
    </w:p>
    <w:p w14:paraId="40DB0B83" w14:textId="00E02A4E" w:rsidR="00AB458C" w:rsidRPr="00901A33" w:rsidRDefault="004E55A0">
      <w:pPr>
        <w:pStyle w:val="11"/>
        <w:numPr>
          <w:ilvl w:val="1"/>
          <w:numId w:val="60"/>
        </w:numPr>
        <w:spacing w:before="0" w:after="240" w:line="360" w:lineRule="auto"/>
        <w:ind w:left="1230"/>
        <w:rPr>
          <w:rFonts w:ascii="Arial" w:hAnsi="Arial"/>
          <w:sz w:val="22"/>
          <w:rtl/>
        </w:rPr>
        <w:pPrChange w:id="5522" w:author="אופיר טל" w:date="2021-12-14T14:04:00Z">
          <w:pPr>
            <w:pStyle w:val="11"/>
            <w:numPr>
              <w:ilvl w:val="1"/>
              <w:numId w:val="47"/>
            </w:numPr>
            <w:tabs>
              <w:tab w:val="num" w:pos="1359"/>
            </w:tabs>
            <w:spacing w:before="0" w:after="240" w:line="360" w:lineRule="auto"/>
            <w:ind w:left="1230" w:right="792" w:hanging="720"/>
          </w:pPr>
        </w:pPrChange>
      </w:pPr>
      <w:r w:rsidRPr="00901A33">
        <w:rPr>
          <w:rFonts w:hint="cs"/>
          <w:rtl/>
        </w:rPr>
        <w:t xml:space="preserve">התובע יטען כי </w:t>
      </w:r>
      <w:r w:rsidRPr="00901A33">
        <w:rPr>
          <w:rFonts w:hint="cs"/>
          <w:b/>
          <w:bCs/>
          <w:rtl/>
        </w:rPr>
        <w:t>הפרשנות היחידה לסעיפי הפנסיה בחוזה היא ש</w:t>
      </w:r>
      <w:r w:rsidR="00664359" w:rsidRPr="00901A33">
        <w:rPr>
          <w:rFonts w:hint="cs"/>
          <w:b/>
          <w:bCs/>
          <w:rtl/>
        </w:rPr>
        <w:t xml:space="preserve">הפנסיה </w:t>
      </w:r>
      <w:r w:rsidR="002B68A1" w:rsidRPr="00901A33">
        <w:rPr>
          <w:rFonts w:hint="cs"/>
          <w:b/>
          <w:bCs/>
          <w:rtl/>
        </w:rPr>
        <w:t xml:space="preserve">של 2% לשנה </w:t>
      </w:r>
      <w:r w:rsidRPr="00901A33">
        <w:rPr>
          <w:rFonts w:hint="cs"/>
          <w:b/>
          <w:bCs/>
          <w:rtl/>
        </w:rPr>
        <w:t>עבור כל אחת משתי תקופות העבודה</w:t>
      </w:r>
      <w:r w:rsidR="002B68A1" w:rsidRPr="00901A33">
        <w:rPr>
          <w:rFonts w:hint="cs"/>
          <w:b/>
          <w:bCs/>
          <w:rtl/>
        </w:rPr>
        <w:t>,</w:t>
      </w:r>
      <w:r w:rsidRPr="00901A33">
        <w:rPr>
          <w:rFonts w:hint="cs"/>
          <w:b/>
          <w:bCs/>
          <w:rtl/>
        </w:rPr>
        <w:t xml:space="preserve"> </w:t>
      </w:r>
      <w:r w:rsidR="00664359" w:rsidRPr="00901A33">
        <w:rPr>
          <w:rFonts w:hint="cs"/>
          <w:b/>
          <w:bCs/>
          <w:rtl/>
        </w:rPr>
        <w:t>תחושב בנפרד</w:t>
      </w:r>
      <w:r w:rsidR="00664359" w:rsidRPr="00901A33">
        <w:rPr>
          <w:rFonts w:hint="cs"/>
          <w:rtl/>
        </w:rPr>
        <w:t>, ו</w:t>
      </w:r>
      <w:r w:rsidR="00664359" w:rsidRPr="00901A33">
        <w:rPr>
          <w:rFonts w:hint="cs"/>
          <w:b/>
          <w:bCs/>
          <w:rtl/>
        </w:rPr>
        <w:t>הסכומים שיתקבלו מהחישוב של כל אחת מהפנסיות</w:t>
      </w:r>
      <w:r w:rsidR="002B68A1" w:rsidRPr="00901A33">
        <w:rPr>
          <w:rFonts w:hint="cs"/>
          <w:b/>
          <w:bCs/>
          <w:rtl/>
        </w:rPr>
        <w:t xml:space="preserve">, יצורפו במלואם </w:t>
      </w:r>
      <w:r w:rsidR="002B68A1" w:rsidRPr="00901A33">
        <w:rPr>
          <w:rFonts w:hint="eastAsia"/>
          <w:b/>
          <w:bCs/>
          <w:rtl/>
        </w:rPr>
        <w:t>זה</w:t>
      </w:r>
      <w:r w:rsidR="002B68A1" w:rsidRPr="00901A33">
        <w:rPr>
          <w:b/>
          <w:bCs/>
          <w:rtl/>
        </w:rPr>
        <w:t xml:space="preserve"> </w:t>
      </w:r>
      <w:r w:rsidR="002B68A1" w:rsidRPr="00901A33">
        <w:rPr>
          <w:rFonts w:hint="eastAsia"/>
          <w:b/>
          <w:bCs/>
          <w:rtl/>
        </w:rPr>
        <w:t>לזה</w:t>
      </w:r>
      <w:r w:rsidR="00E42B98" w:rsidRPr="00901A33">
        <w:rPr>
          <w:b/>
          <w:bCs/>
          <w:rtl/>
        </w:rPr>
        <w:t xml:space="preserve">. </w:t>
      </w:r>
      <w:r w:rsidRPr="00901A33">
        <w:rPr>
          <w:rFonts w:hint="cs"/>
          <w:rtl/>
        </w:rPr>
        <w:t>כל פרשנות אחרת היא פרשנות מאולצת, החוטאת ללשונו המפורשת של חוזה הבכירים</w:t>
      </w:r>
      <w:r w:rsidR="00AB458C" w:rsidRPr="00811DA9">
        <w:rPr>
          <w:highlight w:val="yellow"/>
          <w:rtl/>
          <w:rPrChange w:id="5523" w:author="Shimon" w:date="2021-12-29T16:55:00Z">
            <w:rPr>
              <w:rtl/>
            </w:rPr>
          </w:rPrChange>
        </w:rPr>
        <w:t>.</w:t>
      </w:r>
      <w:ins w:id="5524" w:author="Shimon" w:date="2021-12-29T16:54:00Z">
        <w:r w:rsidR="00811DA9" w:rsidRPr="00811DA9">
          <w:rPr>
            <w:rFonts w:ascii="Arial" w:hAnsi="Arial"/>
            <w:sz w:val="22"/>
            <w:highlight w:val="yellow"/>
            <w:rtl/>
            <w:rPrChange w:id="5525" w:author="Shimon" w:date="2021-12-29T16:55:00Z">
              <w:rPr>
                <w:rFonts w:ascii="Arial" w:hAnsi="Arial"/>
                <w:sz w:val="22"/>
                <w:rtl/>
              </w:rPr>
            </w:rPrChange>
          </w:rPr>
          <w:t xml:space="preserve"> </w:t>
        </w:r>
        <w:del w:id="5526" w:author="אופיר טל" w:date="2022-01-09T13:25:00Z">
          <w:r w:rsidR="00811DA9" w:rsidRPr="00811DA9" w:rsidDel="00D9407F">
            <w:rPr>
              <w:rFonts w:ascii="Arial" w:hAnsi="Arial"/>
              <w:sz w:val="22"/>
              <w:highlight w:val="yellow"/>
              <w:rtl/>
              <w:rPrChange w:id="5527" w:author="Shimon" w:date="2021-12-29T16:55:00Z">
                <w:rPr>
                  <w:rFonts w:ascii="Arial" w:hAnsi="Arial"/>
                  <w:sz w:val="22"/>
                  <w:rtl/>
                </w:rPr>
              </w:rPrChange>
            </w:rPr>
            <w:delText>האם זה לא סותר את פסה"ד הארצי?</w:delText>
          </w:r>
        </w:del>
      </w:ins>
    </w:p>
    <w:p w14:paraId="41DC1D4B" w14:textId="6FE33EF2" w:rsidR="004E55A0" w:rsidRPr="00901A33" w:rsidRDefault="00E42B98">
      <w:pPr>
        <w:pStyle w:val="11"/>
        <w:numPr>
          <w:ilvl w:val="1"/>
          <w:numId w:val="60"/>
        </w:numPr>
        <w:spacing w:before="0" w:after="240" w:line="360" w:lineRule="auto"/>
        <w:ind w:left="1232" w:hanging="702"/>
        <w:rPr>
          <w:rFonts w:ascii="Arial" w:hAnsi="Arial"/>
          <w:sz w:val="22"/>
        </w:rPr>
        <w:pPrChange w:id="5528" w:author="אופיר טל" w:date="2021-12-14T14:04:00Z">
          <w:pPr>
            <w:pStyle w:val="11"/>
            <w:numPr>
              <w:ilvl w:val="1"/>
              <w:numId w:val="47"/>
            </w:numPr>
            <w:tabs>
              <w:tab w:val="num" w:pos="1359"/>
            </w:tabs>
            <w:spacing w:before="0" w:after="240" w:line="360" w:lineRule="auto"/>
            <w:ind w:left="1232" w:right="792" w:hanging="702"/>
          </w:pPr>
        </w:pPrChange>
      </w:pPr>
      <w:r w:rsidRPr="00901A33">
        <w:rPr>
          <w:rFonts w:hint="cs"/>
          <w:rtl/>
        </w:rPr>
        <w:t xml:space="preserve">התובע יוסיף ויטען כי </w:t>
      </w:r>
      <w:r w:rsidRPr="00FD624D">
        <w:rPr>
          <w:rFonts w:hint="eastAsia"/>
          <w:b/>
          <w:bCs/>
          <w:rtl/>
          <w:rPrChange w:id="5529" w:author="Shimon" w:date="2022-01-05T07:00:00Z">
            <w:rPr>
              <w:rFonts w:hint="eastAsia"/>
              <w:rtl/>
            </w:rPr>
          </w:rPrChange>
        </w:rPr>
        <w:t>בכל</w:t>
      </w:r>
      <w:r w:rsidRPr="00FD624D">
        <w:rPr>
          <w:b/>
          <w:bCs/>
          <w:rtl/>
          <w:rPrChange w:id="5530" w:author="Shimon" w:date="2022-01-05T07:00:00Z">
            <w:rPr>
              <w:rtl/>
            </w:rPr>
          </w:rPrChange>
        </w:rPr>
        <w:t xml:space="preserve"> </w:t>
      </w:r>
      <w:r w:rsidRPr="00FD624D">
        <w:rPr>
          <w:rFonts w:hint="eastAsia"/>
          <w:b/>
          <w:bCs/>
          <w:rtl/>
          <w:rPrChange w:id="5531" w:author="Shimon" w:date="2022-01-05T07:00:00Z">
            <w:rPr>
              <w:rFonts w:hint="eastAsia"/>
              <w:rtl/>
            </w:rPr>
          </w:rPrChange>
        </w:rPr>
        <w:t>מקרה</w:t>
      </w:r>
      <w:r w:rsidRPr="00FD624D">
        <w:rPr>
          <w:b/>
          <w:bCs/>
          <w:rtl/>
          <w:rPrChange w:id="5532" w:author="Shimon" w:date="2022-01-05T07:00:00Z">
            <w:rPr>
              <w:rtl/>
            </w:rPr>
          </w:rPrChange>
        </w:rPr>
        <w:t xml:space="preserve"> </w:t>
      </w:r>
      <w:r w:rsidRPr="00FD624D">
        <w:rPr>
          <w:rFonts w:hint="eastAsia"/>
          <w:b/>
          <w:bCs/>
          <w:rtl/>
          <w:rPrChange w:id="5533" w:author="Shimon" w:date="2022-01-05T07:00:00Z">
            <w:rPr>
              <w:rFonts w:hint="eastAsia"/>
              <w:rtl/>
            </w:rPr>
          </w:rPrChange>
        </w:rPr>
        <w:t>של</w:t>
      </w:r>
      <w:r w:rsidRPr="00FD624D">
        <w:rPr>
          <w:b/>
          <w:bCs/>
          <w:rtl/>
          <w:rPrChange w:id="5534" w:author="Shimon" w:date="2022-01-05T07:00:00Z">
            <w:rPr>
              <w:rtl/>
            </w:rPr>
          </w:rPrChange>
        </w:rPr>
        <w:t xml:space="preserve"> </w:t>
      </w:r>
      <w:r w:rsidRPr="00FD624D">
        <w:rPr>
          <w:rFonts w:hint="eastAsia"/>
          <w:b/>
          <w:bCs/>
          <w:rtl/>
          <w:rPrChange w:id="5535" w:author="Shimon" w:date="2022-01-05T07:00:00Z">
            <w:rPr>
              <w:rFonts w:hint="eastAsia"/>
              <w:rtl/>
            </w:rPr>
          </w:rPrChange>
        </w:rPr>
        <w:t>ספק</w:t>
      </w:r>
      <w:r w:rsidRPr="00FD624D">
        <w:rPr>
          <w:b/>
          <w:bCs/>
          <w:rtl/>
          <w:rPrChange w:id="5536" w:author="Shimon" w:date="2022-01-05T07:00:00Z">
            <w:rPr>
              <w:rtl/>
            </w:rPr>
          </w:rPrChange>
        </w:rPr>
        <w:t xml:space="preserve"> </w:t>
      </w:r>
      <w:r w:rsidRPr="00FD624D">
        <w:rPr>
          <w:rFonts w:hint="eastAsia"/>
          <w:b/>
          <w:bCs/>
          <w:rtl/>
          <w:rPrChange w:id="5537" w:author="Shimon" w:date="2022-01-05T07:00:00Z">
            <w:rPr>
              <w:rFonts w:hint="eastAsia"/>
              <w:rtl/>
            </w:rPr>
          </w:rPrChange>
        </w:rPr>
        <w:t>בפרשנות</w:t>
      </w:r>
      <w:r w:rsidRPr="00901A33">
        <w:rPr>
          <w:rFonts w:hint="cs"/>
          <w:rtl/>
        </w:rPr>
        <w:t xml:space="preserve">, </w:t>
      </w:r>
      <w:r w:rsidR="00087367" w:rsidRPr="00901A33">
        <w:rPr>
          <w:rFonts w:ascii="Arial" w:hAnsi="Arial" w:hint="eastAsia"/>
          <w:sz w:val="22"/>
          <w:rtl/>
        </w:rPr>
        <w:t>יש</w:t>
      </w:r>
      <w:r w:rsidR="00087367" w:rsidRPr="00901A33">
        <w:rPr>
          <w:rFonts w:ascii="Arial" w:hAnsi="Arial"/>
          <w:sz w:val="22"/>
          <w:rtl/>
        </w:rPr>
        <w:t xml:space="preserve"> </w:t>
      </w:r>
      <w:r w:rsidR="00087367" w:rsidRPr="00FD624D">
        <w:rPr>
          <w:rFonts w:ascii="Arial" w:hAnsi="Arial" w:hint="eastAsia"/>
          <w:b/>
          <w:bCs/>
          <w:sz w:val="22"/>
          <w:rtl/>
          <w:rPrChange w:id="5538" w:author="Shimon" w:date="2022-01-05T07:00:00Z">
            <w:rPr>
              <w:rFonts w:ascii="Arial" w:hAnsi="Arial" w:hint="eastAsia"/>
              <w:sz w:val="22"/>
              <w:rtl/>
            </w:rPr>
          </w:rPrChange>
        </w:rPr>
        <w:t>להעדיף</w:t>
      </w:r>
      <w:r w:rsidR="00087367" w:rsidRPr="00FD624D">
        <w:rPr>
          <w:rFonts w:ascii="Arial" w:hAnsi="Arial"/>
          <w:b/>
          <w:bCs/>
          <w:sz w:val="22"/>
          <w:rtl/>
          <w:rPrChange w:id="5539" w:author="Shimon" w:date="2022-01-05T07:00:00Z">
            <w:rPr>
              <w:rFonts w:ascii="Arial" w:hAnsi="Arial"/>
              <w:sz w:val="22"/>
              <w:rtl/>
            </w:rPr>
          </w:rPrChange>
        </w:rPr>
        <w:t xml:space="preserve"> </w:t>
      </w:r>
      <w:r w:rsidR="00087367" w:rsidRPr="00FD624D">
        <w:rPr>
          <w:rFonts w:ascii="Arial" w:hAnsi="Arial" w:hint="eastAsia"/>
          <w:b/>
          <w:bCs/>
          <w:sz w:val="22"/>
          <w:rtl/>
          <w:rPrChange w:id="5540" w:author="Shimon" w:date="2022-01-05T07:00:00Z">
            <w:rPr>
              <w:rFonts w:ascii="Arial" w:hAnsi="Arial" w:hint="eastAsia"/>
              <w:sz w:val="22"/>
              <w:rtl/>
            </w:rPr>
          </w:rPrChange>
        </w:rPr>
        <w:t>את</w:t>
      </w:r>
      <w:r w:rsidR="00087367" w:rsidRPr="00FD624D">
        <w:rPr>
          <w:rFonts w:ascii="Arial" w:hAnsi="Arial"/>
          <w:b/>
          <w:bCs/>
          <w:sz w:val="22"/>
          <w:rtl/>
          <w:rPrChange w:id="5541" w:author="Shimon" w:date="2022-01-05T07:00:00Z">
            <w:rPr>
              <w:rFonts w:ascii="Arial" w:hAnsi="Arial"/>
              <w:sz w:val="22"/>
              <w:rtl/>
            </w:rPr>
          </w:rPrChange>
        </w:rPr>
        <w:t xml:space="preserve"> </w:t>
      </w:r>
      <w:r w:rsidR="00087367" w:rsidRPr="00FD624D">
        <w:rPr>
          <w:rFonts w:ascii="Arial" w:hAnsi="Arial" w:hint="eastAsia"/>
          <w:b/>
          <w:bCs/>
          <w:sz w:val="22"/>
          <w:rtl/>
          <w:rPrChange w:id="5542" w:author="Shimon" w:date="2022-01-05T07:00:00Z">
            <w:rPr>
              <w:rFonts w:ascii="Arial" w:hAnsi="Arial" w:hint="eastAsia"/>
              <w:sz w:val="22"/>
              <w:rtl/>
            </w:rPr>
          </w:rPrChange>
        </w:rPr>
        <w:t>הפרשנות</w:t>
      </w:r>
      <w:r w:rsidR="00087367" w:rsidRPr="00FD624D">
        <w:rPr>
          <w:rFonts w:ascii="Arial" w:hAnsi="Arial"/>
          <w:b/>
          <w:bCs/>
          <w:sz w:val="22"/>
          <w:rtl/>
          <w:rPrChange w:id="5543" w:author="Shimon" w:date="2022-01-05T07:00:00Z">
            <w:rPr>
              <w:rFonts w:ascii="Arial" w:hAnsi="Arial"/>
              <w:sz w:val="22"/>
              <w:rtl/>
            </w:rPr>
          </w:rPrChange>
        </w:rPr>
        <w:t xml:space="preserve"> </w:t>
      </w:r>
      <w:r w:rsidR="00087367" w:rsidRPr="00FD624D">
        <w:rPr>
          <w:rFonts w:ascii="Arial" w:hAnsi="Arial" w:hint="eastAsia"/>
          <w:b/>
          <w:bCs/>
          <w:sz w:val="22"/>
          <w:rtl/>
          <w:rPrChange w:id="5544" w:author="Shimon" w:date="2022-01-05T07:00:00Z">
            <w:rPr>
              <w:rFonts w:ascii="Arial" w:hAnsi="Arial" w:hint="eastAsia"/>
              <w:sz w:val="22"/>
              <w:rtl/>
            </w:rPr>
          </w:rPrChange>
        </w:rPr>
        <w:t>של</w:t>
      </w:r>
      <w:r w:rsidR="00087367" w:rsidRPr="00FD624D">
        <w:rPr>
          <w:rFonts w:ascii="Arial" w:hAnsi="Arial"/>
          <w:b/>
          <w:bCs/>
          <w:sz w:val="22"/>
          <w:rtl/>
          <w:rPrChange w:id="5545" w:author="Shimon" w:date="2022-01-05T07:00:00Z">
            <w:rPr>
              <w:rFonts w:ascii="Arial" w:hAnsi="Arial"/>
              <w:sz w:val="22"/>
              <w:rtl/>
            </w:rPr>
          </w:rPrChange>
        </w:rPr>
        <w:t xml:space="preserve"> </w:t>
      </w:r>
      <w:r w:rsidR="00087367" w:rsidRPr="00FD624D">
        <w:rPr>
          <w:rFonts w:ascii="Arial" w:hAnsi="Arial" w:hint="eastAsia"/>
          <w:b/>
          <w:bCs/>
          <w:sz w:val="22"/>
          <w:rtl/>
          <w:rPrChange w:id="5546" w:author="Shimon" w:date="2022-01-05T07:00:00Z">
            <w:rPr>
              <w:rFonts w:ascii="Arial" w:hAnsi="Arial" w:hint="eastAsia"/>
              <w:sz w:val="22"/>
              <w:rtl/>
            </w:rPr>
          </w:rPrChange>
        </w:rPr>
        <w:t>מי</w:t>
      </w:r>
      <w:r w:rsidR="00087367" w:rsidRPr="00FD624D">
        <w:rPr>
          <w:rFonts w:ascii="Arial" w:hAnsi="Arial"/>
          <w:b/>
          <w:bCs/>
          <w:sz w:val="22"/>
          <w:rtl/>
          <w:rPrChange w:id="5547" w:author="Shimon" w:date="2022-01-05T07:00:00Z">
            <w:rPr>
              <w:rFonts w:ascii="Arial" w:hAnsi="Arial"/>
              <w:sz w:val="22"/>
              <w:rtl/>
            </w:rPr>
          </w:rPrChange>
        </w:rPr>
        <w:t xml:space="preserve"> </w:t>
      </w:r>
      <w:r w:rsidR="00087367" w:rsidRPr="00FD624D">
        <w:rPr>
          <w:rFonts w:ascii="Arial" w:hAnsi="Arial" w:hint="eastAsia"/>
          <w:b/>
          <w:bCs/>
          <w:sz w:val="22"/>
          <w:rtl/>
          <w:rPrChange w:id="5548" w:author="Shimon" w:date="2022-01-05T07:00:00Z">
            <w:rPr>
              <w:rFonts w:ascii="Arial" w:hAnsi="Arial" w:hint="eastAsia"/>
              <w:sz w:val="22"/>
              <w:rtl/>
            </w:rPr>
          </w:rPrChange>
        </w:rPr>
        <w:t>ש</w:t>
      </w:r>
      <w:r w:rsidR="009670CA" w:rsidRPr="00FD624D">
        <w:rPr>
          <w:rFonts w:ascii="Arial" w:hAnsi="Arial" w:hint="eastAsia"/>
          <w:b/>
          <w:bCs/>
          <w:sz w:val="22"/>
          <w:rtl/>
          <w:rPrChange w:id="5549" w:author="Shimon" w:date="2022-01-05T07:00:00Z">
            <w:rPr>
              <w:rFonts w:ascii="Arial" w:hAnsi="Arial" w:hint="eastAsia"/>
              <w:sz w:val="22"/>
              <w:rtl/>
            </w:rPr>
          </w:rPrChange>
        </w:rPr>
        <w:t>לא</w:t>
      </w:r>
      <w:r w:rsidR="009670CA" w:rsidRPr="00FD624D">
        <w:rPr>
          <w:rFonts w:ascii="Arial" w:hAnsi="Arial"/>
          <w:b/>
          <w:bCs/>
          <w:sz w:val="22"/>
          <w:rtl/>
          <w:rPrChange w:id="5550" w:author="Shimon" w:date="2022-01-05T07:00:00Z">
            <w:rPr>
              <w:rFonts w:ascii="Arial" w:hAnsi="Arial"/>
              <w:sz w:val="22"/>
              <w:rtl/>
            </w:rPr>
          </w:rPrChange>
        </w:rPr>
        <w:t xml:space="preserve"> </w:t>
      </w:r>
      <w:r w:rsidR="009670CA" w:rsidRPr="00FD624D">
        <w:rPr>
          <w:rFonts w:ascii="Arial" w:hAnsi="Arial" w:hint="eastAsia"/>
          <w:b/>
          <w:bCs/>
          <w:sz w:val="22"/>
          <w:rtl/>
          <w:rPrChange w:id="5551" w:author="Shimon" w:date="2022-01-05T07:00:00Z">
            <w:rPr>
              <w:rFonts w:ascii="Arial" w:hAnsi="Arial" w:hint="eastAsia"/>
              <w:sz w:val="22"/>
              <w:rtl/>
            </w:rPr>
          </w:rPrChange>
        </w:rPr>
        <w:t>ניסח</w:t>
      </w:r>
      <w:r w:rsidR="009670CA" w:rsidRPr="00FD624D">
        <w:rPr>
          <w:rFonts w:ascii="Arial" w:hAnsi="Arial"/>
          <w:b/>
          <w:bCs/>
          <w:sz w:val="22"/>
          <w:rtl/>
          <w:rPrChange w:id="5552" w:author="Shimon" w:date="2022-01-05T07:00:00Z">
            <w:rPr>
              <w:rFonts w:ascii="Arial" w:hAnsi="Arial"/>
              <w:sz w:val="22"/>
              <w:rtl/>
            </w:rPr>
          </w:rPrChange>
        </w:rPr>
        <w:t xml:space="preserve"> </w:t>
      </w:r>
      <w:r w:rsidR="009670CA" w:rsidRPr="00FD624D">
        <w:rPr>
          <w:rFonts w:ascii="Arial" w:hAnsi="Arial" w:hint="eastAsia"/>
          <w:b/>
          <w:bCs/>
          <w:sz w:val="22"/>
          <w:rtl/>
          <w:rPrChange w:id="5553" w:author="Shimon" w:date="2022-01-05T07:00:00Z">
            <w:rPr>
              <w:rFonts w:ascii="Arial" w:hAnsi="Arial" w:hint="eastAsia"/>
              <w:sz w:val="22"/>
              <w:rtl/>
            </w:rPr>
          </w:rPrChange>
        </w:rPr>
        <w:t>את</w:t>
      </w:r>
      <w:r w:rsidR="009670CA" w:rsidRPr="00FD624D">
        <w:rPr>
          <w:rFonts w:ascii="Arial" w:hAnsi="Arial"/>
          <w:b/>
          <w:bCs/>
          <w:sz w:val="22"/>
          <w:rtl/>
          <w:rPrChange w:id="5554" w:author="Shimon" w:date="2022-01-05T07:00:00Z">
            <w:rPr>
              <w:rFonts w:ascii="Arial" w:hAnsi="Arial"/>
              <w:sz w:val="22"/>
              <w:rtl/>
            </w:rPr>
          </w:rPrChange>
        </w:rPr>
        <w:t xml:space="preserve"> </w:t>
      </w:r>
      <w:r w:rsidR="009670CA" w:rsidRPr="00FD624D">
        <w:rPr>
          <w:rFonts w:ascii="Arial" w:hAnsi="Arial" w:hint="eastAsia"/>
          <w:b/>
          <w:bCs/>
          <w:sz w:val="22"/>
          <w:rtl/>
          <w:rPrChange w:id="5555" w:author="Shimon" w:date="2022-01-05T07:00:00Z">
            <w:rPr>
              <w:rFonts w:ascii="Arial" w:hAnsi="Arial" w:hint="eastAsia"/>
              <w:sz w:val="22"/>
              <w:rtl/>
            </w:rPr>
          </w:rPrChange>
        </w:rPr>
        <w:t>החוזה</w:t>
      </w:r>
      <w:r w:rsidR="00FD2AE1" w:rsidRPr="00901A33">
        <w:rPr>
          <w:rFonts w:ascii="Arial" w:hAnsi="Arial" w:hint="cs"/>
          <w:sz w:val="22"/>
          <w:rtl/>
        </w:rPr>
        <w:t>.</w:t>
      </w:r>
      <w:r w:rsidR="009670CA" w:rsidRPr="00901A33">
        <w:rPr>
          <w:rFonts w:ascii="Arial" w:hAnsi="Arial" w:hint="cs"/>
          <w:sz w:val="22"/>
          <w:rtl/>
        </w:rPr>
        <w:t xml:space="preserve"> קרי</w:t>
      </w:r>
      <w:r w:rsidR="00FD2AE1" w:rsidRPr="00901A33">
        <w:rPr>
          <w:rFonts w:ascii="Arial" w:hAnsi="Arial" w:hint="cs"/>
          <w:sz w:val="22"/>
          <w:rtl/>
        </w:rPr>
        <w:t xml:space="preserve"> -</w:t>
      </w:r>
      <w:r w:rsidR="009670CA" w:rsidRPr="00901A33">
        <w:rPr>
          <w:rFonts w:ascii="Arial" w:hAnsi="Arial" w:hint="cs"/>
          <w:sz w:val="22"/>
          <w:rtl/>
        </w:rPr>
        <w:t xml:space="preserve"> </w:t>
      </w:r>
      <w:r w:rsidR="00AB458C" w:rsidRPr="00901A33">
        <w:rPr>
          <w:rFonts w:ascii="Arial" w:hAnsi="Arial" w:hint="cs"/>
          <w:sz w:val="22"/>
          <w:rtl/>
        </w:rPr>
        <w:t xml:space="preserve">יש לאמץ את </w:t>
      </w:r>
      <w:r w:rsidR="00FD2AE1" w:rsidRPr="00901A33">
        <w:rPr>
          <w:rFonts w:ascii="Arial" w:hAnsi="Arial" w:hint="cs"/>
          <w:sz w:val="22"/>
          <w:rtl/>
        </w:rPr>
        <w:t>הפרשנות של התובע, שגם עולה בקנה אחד עם התנהגותה בפועל של הנתבעת, כפי שיפורט להלן.</w:t>
      </w:r>
    </w:p>
    <w:p w14:paraId="7A444653" w14:textId="17FBE032" w:rsidR="00BE42FD" w:rsidRPr="00901A33" w:rsidRDefault="00BE42FD">
      <w:pPr>
        <w:pStyle w:val="11"/>
        <w:numPr>
          <w:ilvl w:val="1"/>
          <w:numId w:val="60"/>
        </w:numPr>
        <w:spacing w:before="0" w:after="240" w:line="360" w:lineRule="auto"/>
        <w:ind w:left="1232" w:hanging="702"/>
        <w:pPrChange w:id="5556" w:author="אופיר טל" w:date="2021-12-14T14:04:00Z">
          <w:pPr>
            <w:pStyle w:val="11"/>
            <w:numPr>
              <w:ilvl w:val="1"/>
              <w:numId w:val="47"/>
            </w:numPr>
            <w:tabs>
              <w:tab w:val="num" w:pos="1359"/>
            </w:tabs>
            <w:spacing w:before="0" w:after="240" w:line="360" w:lineRule="auto"/>
            <w:ind w:left="1232" w:right="792" w:hanging="702"/>
          </w:pPr>
        </w:pPrChange>
      </w:pPr>
      <w:r w:rsidRPr="00901A33">
        <w:rPr>
          <w:rFonts w:hint="cs"/>
          <w:rtl/>
        </w:rPr>
        <w:t xml:space="preserve">למען הסדר הטוב יצויין כבר עתה כי הוראות סעיפים 92 </w:t>
      </w:r>
      <w:r w:rsidRPr="00901A33">
        <w:rPr>
          <w:rtl/>
        </w:rPr>
        <w:t>–</w:t>
      </w:r>
      <w:r w:rsidRPr="00901A33">
        <w:rPr>
          <w:rFonts w:hint="cs"/>
          <w:rtl/>
        </w:rPr>
        <w:t xml:space="preserve"> 93 לחוק הגימלאות</w:t>
      </w:r>
      <w:r w:rsidR="001909C5" w:rsidRPr="00901A33">
        <w:rPr>
          <w:rFonts w:hint="cs"/>
          <w:rtl/>
        </w:rPr>
        <w:t>,</w:t>
      </w:r>
      <w:r w:rsidRPr="00901A33">
        <w:rPr>
          <w:rFonts w:hint="cs"/>
          <w:rtl/>
        </w:rPr>
        <w:t xml:space="preserve"> </w:t>
      </w:r>
      <w:r w:rsidR="00E92390" w:rsidRPr="00901A33">
        <w:rPr>
          <w:rFonts w:hint="cs"/>
          <w:rtl/>
        </w:rPr>
        <w:t xml:space="preserve"> </w:t>
      </w:r>
      <w:r w:rsidRPr="00901A33">
        <w:rPr>
          <w:rFonts w:hint="cs"/>
          <w:rtl/>
        </w:rPr>
        <w:t xml:space="preserve">תומכות </w:t>
      </w:r>
      <w:r w:rsidR="004550D5" w:rsidRPr="00901A33">
        <w:rPr>
          <w:rFonts w:hint="cs"/>
          <w:rtl/>
        </w:rPr>
        <w:t xml:space="preserve">אף הן </w:t>
      </w:r>
      <w:r w:rsidRPr="00901A33">
        <w:rPr>
          <w:rFonts w:hint="cs"/>
          <w:rtl/>
        </w:rPr>
        <w:t xml:space="preserve">בעמדתו של התובע, ועולות בקנה אחד עם הוראות חוזה הבכירים. </w:t>
      </w:r>
    </w:p>
    <w:p w14:paraId="20CF58C4" w14:textId="62100503" w:rsidR="00BA4273" w:rsidRPr="00901A33" w:rsidRDefault="002E0CB3" w:rsidP="00A35B76">
      <w:pPr>
        <w:pStyle w:val="11"/>
        <w:tabs>
          <w:tab w:val="left" w:pos="1250"/>
        </w:tabs>
        <w:spacing w:before="0" w:line="360" w:lineRule="auto"/>
        <w:ind w:left="1250" w:firstLine="0"/>
        <w:rPr>
          <w:rStyle w:val="emailstyle17"/>
          <w:rFonts w:cs="David"/>
          <w:color w:val="auto"/>
          <w:sz w:val="22"/>
        </w:rPr>
      </w:pPr>
      <w:r w:rsidRPr="00901A33">
        <w:rPr>
          <w:rStyle w:val="emailstyle17"/>
          <w:rFonts w:cs="David" w:hint="cs"/>
          <w:color w:val="auto"/>
          <w:sz w:val="22"/>
          <w:rtl/>
        </w:rPr>
        <w:t xml:space="preserve"> </w:t>
      </w:r>
    </w:p>
    <w:p w14:paraId="45EE2017" w14:textId="429A6E6A" w:rsidR="00AA1069" w:rsidRPr="00901A33" w:rsidRDefault="00AA1069" w:rsidP="00A35B76">
      <w:pPr>
        <w:pStyle w:val="2"/>
        <w:numPr>
          <w:ilvl w:val="1"/>
          <w:numId w:val="18"/>
        </w:numPr>
        <w:tabs>
          <w:tab w:val="clear" w:pos="566"/>
          <w:tab w:val="left" w:pos="521"/>
        </w:tabs>
        <w:spacing w:after="240"/>
        <w:ind w:left="521" w:hanging="284"/>
        <w:rPr>
          <w:szCs w:val="24"/>
          <w:lang w:eastAsia="en-US"/>
        </w:rPr>
      </w:pPr>
      <w:r w:rsidRPr="00901A33">
        <w:rPr>
          <w:rFonts w:hint="cs"/>
          <w:szCs w:val="24"/>
          <w:rtl/>
          <w:lang w:eastAsia="en-US"/>
        </w:rPr>
        <w:t>תיקון דרגתו של התובע (ביחס לתקופת עבודה לפי כתב מינוי)</w:t>
      </w:r>
    </w:p>
    <w:p w14:paraId="17A5AF7F" w14:textId="016F9A17" w:rsidR="000A76F3" w:rsidRPr="00901A33" w:rsidRDefault="000A76F3" w:rsidP="00A35B76">
      <w:pPr>
        <w:pStyle w:val="11"/>
        <w:spacing w:before="0" w:after="240" w:line="360" w:lineRule="auto"/>
        <w:ind w:hanging="5"/>
        <w:rPr>
          <w:rStyle w:val="emailstyle17"/>
          <w:rFonts w:cs="David"/>
          <w:color w:val="auto"/>
          <w:sz w:val="22"/>
          <w:rtl/>
        </w:rPr>
      </w:pPr>
      <w:r w:rsidRPr="00901A33">
        <w:rPr>
          <w:rStyle w:val="emailstyle17"/>
          <w:rFonts w:cs="David" w:hint="cs"/>
          <w:color w:val="auto"/>
          <w:sz w:val="22"/>
          <w:rtl/>
        </w:rPr>
        <w:t>התובע יוסיף ויטען כי שגתה המדינה כאשר קבעה כי דרגת פרישתו, לצורך חישוב הפנסיה לתקופת העבודה לפי כתב מינוי, תהיה דרגה 44+ בלבד. כפי שנסביר להלן, התובע זכאי לדרגה 46+</w:t>
      </w:r>
      <w:r w:rsidR="00147F2A">
        <w:rPr>
          <w:rStyle w:val="emailstyle17"/>
          <w:rFonts w:cs="David" w:hint="cs"/>
          <w:color w:val="auto"/>
          <w:sz w:val="22"/>
          <w:rtl/>
        </w:rPr>
        <w:t xml:space="preserve"> בדירוג המח"ר</w:t>
      </w:r>
      <w:r w:rsidRPr="00901A33">
        <w:rPr>
          <w:rStyle w:val="emailstyle17"/>
          <w:rFonts w:cs="David" w:hint="cs"/>
          <w:color w:val="auto"/>
          <w:sz w:val="22"/>
          <w:rtl/>
        </w:rPr>
        <w:t>, ולמצ</w:t>
      </w:r>
      <w:r w:rsidR="00B1653D" w:rsidRPr="00901A33">
        <w:rPr>
          <w:rStyle w:val="emailstyle17"/>
          <w:rFonts w:cs="David" w:hint="cs"/>
          <w:color w:val="auto"/>
          <w:sz w:val="22"/>
          <w:rtl/>
        </w:rPr>
        <w:t>ע</w:t>
      </w:r>
      <w:r w:rsidRPr="00901A33">
        <w:rPr>
          <w:rStyle w:val="emailstyle17"/>
          <w:rFonts w:cs="David" w:hint="cs"/>
          <w:color w:val="auto"/>
          <w:sz w:val="22"/>
          <w:rtl/>
        </w:rPr>
        <w:t xml:space="preserve">ר </w:t>
      </w:r>
      <w:r w:rsidRPr="00901A33">
        <w:rPr>
          <w:rStyle w:val="emailstyle17"/>
          <w:rFonts w:cs="David"/>
          <w:color w:val="auto"/>
          <w:sz w:val="22"/>
          <w:rtl/>
        </w:rPr>
        <w:t>–</w:t>
      </w:r>
      <w:r w:rsidRPr="00901A33">
        <w:rPr>
          <w:rStyle w:val="emailstyle17"/>
          <w:rFonts w:cs="David" w:hint="cs"/>
          <w:color w:val="auto"/>
          <w:sz w:val="22"/>
          <w:rtl/>
        </w:rPr>
        <w:t xml:space="preserve"> לדרגה 45+.</w:t>
      </w:r>
    </w:p>
    <w:p w14:paraId="7F251613" w14:textId="77777777" w:rsidR="00AA1069" w:rsidRPr="00901A33" w:rsidRDefault="00AA1069">
      <w:pPr>
        <w:pStyle w:val="11"/>
        <w:numPr>
          <w:ilvl w:val="0"/>
          <w:numId w:val="60"/>
        </w:numPr>
        <w:tabs>
          <w:tab w:val="left" w:pos="566"/>
        </w:tabs>
        <w:spacing w:before="0" w:after="240" w:line="360" w:lineRule="auto"/>
        <w:ind w:left="566" w:hanging="425"/>
        <w:pPrChange w:id="5557"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eastAsia"/>
          <w:u w:val="single"/>
          <w:rtl/>
        </w:rPr>
        <w:t>סעיף</w:t>
      </w:r>
      <w:r w:rsidRPr="00901A33">
        <w:rPr>
          <w:u w:val="single"/>
          <w:rtl/>
        </w:rPr>
        <w:t xml:space="preserve"> 12.א.2. </w:t>
      </w:r>
      <w:r w:rsidRPr="00901A33">
        <w:rPr>
          <w:rFonts w:hint="eastAsia"/>
          <w:u w:val="single"/>
          <w:rtl/>
        </w:rPr>
        <w:t>לחוזה</w:t>
      </w:r>
      <w:r w:rsidRPr="00901A33">
        <w:rPr>
          <w:u w:val="single"/>
          <w:rtl/>
        </w:rPr>
        <w:t xml:space="preserve"> </w:t>
      </w:r>
      <w:r w:rsidRPr="00901A33">
        <w:rPr>
          <w:rFonts w:hint="eastAsia"/>
          <w:u w:val="single"/>
          <w:rtl/>
        </w:rPr>
        <w:t>הבכירים</w:t>
      </w:r>
      <w:r w:rsidRPr="00901A33">
        <w:rPr>
          <w:rFonts w:hint="cs"/>
          <w:rtl/>
        </w:rPr>
        <w:t xml:space="preserve"> קובע כי עד למועד פרישתו של התובע מהשירות תעודכן המשכורת הקובעת על פי </w:t>
      </w:r>
      <w:r w:rsidRPr="00901A33">
        <w:rPr>
          <w:rFonts w:hint="cs"/>
          <w:b/>
          <w:bCs/>
          <w:rtl/>
        </w:rPr>
        <w:t>אחת מהחלופות שלהלן:</w:t>
      </w:r>
    </w:p>
    <w:p w14:paraId="4CCCC0ED" w14:textId="77777777" w:rsidR="00AA1069" w:rsidRPr="00901A33" w:rsidRDefault="00AA1069" w:rsidP="00A35B76">
      <w:pPr>
        <w:pStyle w:val="11"/>
        <w:tabs>
          <w:tab w:val="left" w:pos="566"/>
        </w:tabs>
        <w:spacing w:before="0" w:after="240" w:line="360" w:lineRule="auto"/>
        <w:ind w:left="566" w:firstLine="0"/>
      </w:pPr>
      <w:r w:rsidRPr="00901A33">
        <w:rPr>
          <w:noProof/>
          <w:lang w:eastAsia="en-US"/>
        </w:rPr>
        <w:drawing>
          <wp:inline distT="0" distB="0" distL="0" distR="0" wp14:anchorId="6035D04E" wp14:editId="79918587">
            <wp:extent cx="5702935" cy="1462893"/>
            <wp:effectExtent l="0" t="0" r="0" b="4445"/>
            <wp:docPr id="4"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145" cy="1482699"/>
                    </a:xfrm>
                    <a:prstGeom prst="rect">
                      <a:avLst/>
                    </a:prstGeom>
                    <a:noFill/>
                    <a:ln>
                      <a:noFill/>
                    </a:ln>
                  </pic:spPr>
                </pic:pic>
              </a:graphicData>
            </a:graphic>
          </wp:inline>
        </w:drawing>
      </w:r>
    </w:p>
    <w:p w14:paraId="66121ED5" w14:textId="3177253F" w:rsidR="00AA1069" w:rsidRPr="00901A33" w:rsidRDefault="00AA1069" w:rsidP="00A35B76">
      <w:pPr>
        <w:pStyle w:val="11"/>
        <w:tabs>
          <w:tab w:val="left" w:pos="620"/>
        </w:tabs>
        <w:spacing w:before="0" w:after="240" w:line="360" w:lineRule="auto"/>
        <w:ind w:left="620" w:firstLine="0"/>
        <w:rPr>
          <w:b/>
          <w:bCs/>
          <w:rtl/>
        </w:rPr>
      </w:pPr>
      <w:r w:rsidRPr="00901A33">
        <w:rPr>
          <w:rFonts w:hint="cs"/>
          <w:rtl/>
        </w:rPr>
        <w:t>כלומר, לפי</w:t>
      </w:r>
      <w:r w:rsidR="000B56AB" w:rsidRPr="00901A33">
        <w:rPr>
          <w:rFonts w:hint="cs"/>
          <w:rtl/>
        </w:rPr>
        <w:t xml:space="preserve"> </w:t>
      </w:r>
      <w:r w:rsidRPr="00901A33">
        <w:rPr>
          <w:rFonts w:hint="cs"/>
          <w:rtl/>
        </w:rPr>
        <w:t xml:space="preserve"> חוזה הבכירים עליו חתם התובע, עדכון המשכורת </w:t>
      </w:r>
      <w:r w:rsidR="00087367" w:rsidRPr="00901A33">
        <w:rPr>
          <w:rFonts w:hint="cs"/>
          <w:rtl/>
        </w:rPr>
        <w:t xml:space="preserve">הקובעת לצורך חישוב הפנסיה </w:t>
      </w:r>
      <w:r w:rsidR="00FD2AE1" w:rsidRPr="00901A33">
        <w:rPr>
          <w:rFonts w:hint="cs"/>
          <w:rtl/>
        </w:rPr>
        <w:t xml:space="preserve">(לפי דירוג </w:t>
      </w:r>
      <w:r w:rsidR="00FD2AE1" w:rsidRPr="00901A33">
        <w:rPr>
          <w:rtl/>
        </w:rPr>
        <w:t>–</w:t>
      </w:r>
      <w:r w:rsidR="00FD2AE1" w:rsidRPr="00901A33">
        <w:rPr>
          <w:rFonts w:hint="cs"/>
          <w:rtl/>
        </w:rPr>
        <w:t xml:space="preserve"> דרגה) ייעשה</w:t>
      </w:r>
      <w:r w:rsidR="00BA4273" w:rsidRPr="00901A33">
        <w:rPr>
          <w:rFonts w:hint="cs"/>
          <w:rtl/>
        </w:rPr>
        <w:t xml:space="preserve"> לפי</w:t>
      </w:r>
      <w:r w:rsidR="000B56AB" w:rsidRPr="00901A33">
        <w:rPr>
          <w:rFonts w:hint="cs"/>
          <w:rtl/>
        </w:rPr>
        <w:t xml:space="preserve"> החלופה שתניב עבורו את הפנסיה </w:t>
      </w:r>
      <w:r w:rsidR="00BA4273" w:rsidRPr="00901A33">
        <w:rPr>
          <w:rFonts w:hint="cs"/>
          <w:rtl/>
        </w:rPr>
        <w:t>הגבוהה מבי</w:t>
      </w:r>
      <w:r w:rsidR="000B56AB" w:rsidRPr="00901A33">
        <w:rPr>
          <w:rFonts w:hint="cs"/>
          <w:rtl/>
        </w:rPr>
        <w:t xml:space="preserve">ן החלופות </w:t>
      </w:r>
      <w:r w:rsidR="00FD2AE1" w:rsidRPr="00901A33">
        <w:rPr>
          <w:rFonts w:hint="cs"/>
          <w:rtl/>
        </w:rPr>
        <w:t>המפורטות לעיל</w:t>
      </w:r>
      <w:r w:rsidRPr="00901A33">
        <w:rPr>
          <w:rFonts w:hint="cs"/>
          <w:rtl/>
        </w:rPr>
        <w:t xml:space="preserve">. </w:t>
      </w:r>
    </w:p>
    <w:p w14:paraId="33415339" w14:textId="6079B21F" w:rsidR="00BA4273" w:rsidRPr="00901A33" w:rsidRDefault="00BA4273">
      <w:pPr>
        <w:pStyle w:val="11"/>
        <w:numPr>
          <w:ilvl w:val="0"/>
          <w:numId w:val="60"/>
        </w:numPr>
        <w:tabs>
          <w:tab w:val="left" w:pos="566"/>
        </w:tabs>
        <w:spacing w:before="0" w:after="240" w:line="360" w:lineRule="auto"/>
        <w:ind w:left="566" w:hanging="425"/>
        <w:rPr>
          <w:rtl/>
        </w:rPr>
        <w:pPrChange w:id="5558"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lastRenderedPageBreak/>
        <w:t>התובע יטען כי במועד בו חתם על הח</w:t>
      </w:r>
      <w:r w:rsidR="008A1815" w:rsidRPr="00901A33">
        <w:rPr>
          <w:rFonts w:hint="cs"/>
          <w:rtl/>
        </w:rPr>
        <w:t xml:space="preserve">וזה היה נהוג סולם דרגות המח"ר, וחוזי בכירים נחתמו רק עם עובדים </w:t>
      </w:r>
      <w:r w:rsidR="008A1815" w:rsidRPr="00901A33">
        <w:rPr>
          <w:rFonts w:hint="cs"/>
          <w:b/>
          <w:bCs/>
          <w:rtl/>
        </w:rPr>
        <w:t>ב</w:t>
      </w:r>
      <w:r w:rsidRPr="00901A33">
        <w:rPr>
          <w:rFonts w:hint="cs"/>
          <w:b/>
          <w:bCs/>
          <w:rtl/>
        </w:rPr>
        <w:t>שתי הדרגות הגבוהות בסולם המח"ר</w:t>
      </w:r>
      <w:r w:rsidR="00FD2AE1" w:rsidRPr="00901A33">
        <w:rPr>
          <w:rFonts w:hint="cs"/>
          <w:b/>
          <w:bCs/>
          <w:rtl/>
        </w:rPr>
        <w:t>:</w:t>
      </w:r>
      <w:r w:rsidRPr="00901A33">
        <w:rPr>
          <w:rFonts w:hint="cs"/>
          <w:b/>
          <w:bCs/>
          <w:rtl/>
        </w:rPr>
        <w:t xml:space="preserve"> 12 </w:t>
      </w:r>
      <w:r w:rsidR="00800A4D" w:rsidRPr="00901A33">
        <w:rPr>
          <w:rFonts w:hint="cs"/>
          <w:b/>
          <w:bCs/>
          <w:rtl/>
        </w:rPr>
        <w:t>-</w:t>
      </w:r>
      <w:r w:rsidRPr="00901A33">
        <w:rPr>
          <w:rFonts w:hint="cs"/>
          <w:b/>
          <w:bCs/>
          <w:rtl/>
        </w:rPr>
        <w:t xml:space="preserve"> 13</w:t>
      </w:r>
      <w:r w:rsidR="00E90A92" w:rsidRPr="00901A33">
        <w:rPr>
          <w:rFonts w:hint="cs"/>
          <w:b/>
          <w:bCs/>
          <w:rtl/>
        </w:rPr>
        <w:t>.</w:t>
      </w:r>
      <w:r w:rsidR="00800A4D" w:rsidRPr="00901A33">
        <w:rPr>
          <w:rFonts w:hint="cs"/>
          <w:rtl/>
        </w:rPr>
        <w:t xml:space="preserve">  </w:t>
      </w:r>
      <w:r w:rsidR="008A1815" w:rsidRPr="00901A33">
        <w:rPr>
          <w:rFonts w:hint="cs"/>
          <w:b/>
          <w:bCs/>
          <w:u w:val="single"/>
          <w:rtl/>
        </w:rPr>
        <w:t>ב</w:t>
      </w:r>
      <w:r w:rsidR="00E90A92" w:rsidRPr="00901A33">
        <w:rPr>
          <w:rFonts w:hint="cs"/>
          <w:b/>
          <w:bCs/>
          <w:u w:val="single"/>
          <w:rtl/>
        </w:rPr>
        <w:t>שנת 1994</w:t>
      </w:r>
      <w:r w:rsidR="00E90A92" w:rsidRPr="00901A33">
        <w:rPr>
          <w:rFonts w:hint="cs"/>
          <w:rtl/>
        </w:rPr>
        <w:t xml:space="preserve"> (ארבע שנים לאחר שהתובע חתם על חוזה בכירים)</w:t>
      </w:r>
      <w:r w:rsidR="00800A4D" w:rsidRPr="00901A33">
        <w:rPr>
          <w:rFonts w:hint="cs"/>
          <w:rtl/>
        </w:rPr>
        <w:t xml:space="preserve">, </w:t>
      </w:r>
      <w:r w:rsidR="00E90A92" w:rsidRPr="00901A33">
        <w:rPr>
          <w:rFonts w:hint="cs"/>
          <w:b/>
          <w:bCs/>
          <w:rtl/>
        </w:rPr>
        <w:t>ה</w:t>
      </w:r>
      <w:r w:rsidRPr="00901A33">
        <w:rPr>
          <w:rFonts w:hint="cs"/>
          <w:b/>
          <w:bCs/>
          <w:rtl/>
        </w:rPr>
        <w:t>ו</w:t>
      </w:r>
      <w:r w:rsidR="00E90A92" w:rsidRPr="00901A33">
        <w:rPr>
          <w:rFonts w:hint="cs"/>
          <w:b/>
          <w:bCs/>
          <w:rtl/>
        </w:rPr>
        <w:t xml:space="preserve">חלף סולם </w:t>
      </w:r>
      <w:r w:rsidRPr="00901A33">
        <w:rPr>
          <w:rFonts w:hint="cs"/>
          <w:b/>
          <w:bCs/>
          <w:rtl/>
        </w:rPr>
        <w:t xml:space="preserve">דרגות </w:t>
      </w:r>
      <w:r w:rsidR="00E90A92" w:rsidRPr="00901A33">
        <w:rPr>
          <w:rFonts w:hint="cs"/>
          <w:b/>
          <w:bCs/>
          <w:rtl/>
        </w:rPr>
        <w:t>המח"ר</w:t>
      </w:r>
      <w:r w:rsidR="008A1815" w:rsidRPr="00901A33">
        <w:rPr>
          <w:rFonts w:hint="cs"/>
          <w:b/>
          <w:bCs/>
          <w:rtl/>
        </w:rPr>
        <w:t>,</w:t>
      </w:r>
      <w:r w:rsidR="00E90A92" w:rsidRPr="00901A33">
        <w:rPr>
          <w:rFonts w:hint="cs"/>
          <w:b/>
          <w:bCs/>
          <w:rtl/>
        </w:rPr>
        <w:t xml:space="preserve"> </w:t>
      </w:r>
      <w:r w:rsidR="008A1815" w:rsidRPr="00901A33">
        <w:rPr>
          <w:rFonts w:hint="cs"/>
          <w:b/>
          <w:bCs/>
          <w:rtl/>
        </w:rPr>
        <w:t xml:space="preserve">ומאז </w:t>
      </w:r>
      <w:r w:rsidR="00E90A92" w:rsidRPr="00901A33">
        <w:rPr>
          <w:rFonts w:hint="cs"/>
          <w:b/>
          <w:bCs/>
          <w:rtl/>
        </w:rPr>
        <w:t xml:space="preserve">שתי הדרגות הגבוהות ביותר </w:t>
      </w:r>
      <w:r w:rsidRPr="00901A33">
        <w:rPr>
          <w:rFonts w:hint="cs"/>
          <w:b/>
          <w:bCs/>
          <w:rtl/>
        </w:rPr>
        <w:t xml:space="preserve">בסולם החדש הן דרגות 45 </w:t>
      </w:r>
      <w:r w:rsidRPr="00901A33">
        <w:rPr>
          <w:b/>
          <w:bCs/>
          <w:rtl/>
        </w:rPr>
        <w:t>–</w:t>
      </w:r>
      <w:r w:rsidRPr="00901A33">
        <w:rPr>
          <w:rFonts w:hint="cs"/>
          <w:b/>
          <w:bCs/>
          <w:rtl/>
        </w:rPr>
        <w:t xml:space="preserve"> 46.</w:t>
      </w:r>
      <w:r w:rsidRPr="00901A33">
        <w:rPr>
          <w:rFonts w:hint="cs"/>
          <w:rtl/>
        </w:rPr>
        <w:t xml:space="preserve"> </w:t>
      </w:r>
      <w:r w:rsidR="00E90A92" w:rsidRPr="00901A33">
        <w:rPr>
          <w:rFonts w:hint="cs"/>
          <w:rtl/>
        </w:rPr>
        <w:t xml:space="preserve"> </w:t>
      </w:r>
    </w:p>
    <w:p w14:paraId="42DCA0E7" w14:textId="77777777" w:rsidR="00147F2A" w:rsidRDefault="00BA4273" w:rsidP="00A35B76">
      <w:pPr>
        <w:pStyle w:val="11"/>
        <w:tabs>
          <w:tab w:val="left" w:pos="566"/>
        </w:tabs>
        <w:spacing w:before="0" w:after="240" w:line="360" w:lineRule="auto"/>
        <w:ind w:left="566" w:firstLine="0"/>
        <w:rPr>
          <w:rtl/>
        </w:rPr>
      </w:pPr>
      <w:r w:rsidRPr="00901A33">
        <w:rPr>
          <w:rFonts w:hint="cs"/>
          <w:rtl/>
        </w:rPr>
        <w:t>כפי שניתן לראות בחוזה העבודה</w:t>
      </w:r>
      <w:r w:rsidR="00087367" w:rsidRPr="00901A33">
        <w:rPr>
          <w:rFonts w:hint="cs"/>
          <w:rtl/>
        </w:rPr>
        <w:t xml:space="preserve"> (סעיף 12)</w:t>
      </w:r>
      <w:r w:rsidRPr="00901A33">
        <w:rPr>
          <w:rFonts w:hint="cs"/>
          <w:rtl/>
        </w:rPr>
        <w:t xml:space="preserve">, הדרגה בה שהה התובע </w:t>
      </w:r>
      <w:r w:rsidR="00800A4D" w:rsidRPr="00901A33">
        <w:rPr>
          <w:rFonts w:hint="cs"/>
          <w:rtl/>
        </w:rPr>
        <w:t xml:space="preserve">במועד החתימה עליו, </w:t>
      </w:r>
      <w:r w:rsidRPr="00901A33">
        <w:rPr>
          <w:rFonts w:hint="cs"/>
          <w:rtl/>
        </w:rPr>
        <w:t xml:space="preserve">היתה דרגה 12, </w:t>
      </w:r>
      <w:r w:rsidR="00E90A92" w:rsidRPr="00901A33">
        <w:rPr>
          <w:rFonts w:hint="cs"/>
          <w:rtl/>
        </w:rPr>
        <w:t>דרגה אחת מתחת לדרגה העליונה בסולם דרגות המח"ר</w:t>
      </w:r>
      <w:r w:rsidR="001E362D" w:rsidRPr="00901A33">
        <w:rPr>
          <w:rFonts w:hint="cs"/>
          <w:rtl/>
        </w:rPr>
        <w:t>, היא הדרגה</w:t>
      </w:r>
      <w:r w:rsidR="00E90A92" w:rsidRPr="00901A33">
        <w:rPr>
          <w:rFonts w:hint="cs"/>
          <w:rtl/>
        </w:rPr>
        <w:t xml:space="preserve"> </w:t>
      </w:r>
      <w:r w:rsidRPr="00901A33">
        <w:rPr>
          <w:rFonts w:hint="cs"/>
          <w:rtl/>
        </w:rPr>
        <w:t xml:space="preserve">המקבילה לדרגה 45 כיום. </w:t>
      </w:r>
    </w:p>
    <w:p w14:paraId="043F0C50" w14:textId="0BF31BED" w:rsidR="00BA4273" w:rsidRPr="00901A33" w:rsidRDefault="00BA4273" w:rsidP="002E5E84">
      <w:pPr>
        <w:pStyle w:val="11"/>
        <w:tabs>
          <w:tab w:val="left" w:pos="566"/>
        </w:tabs>
        <w:spacing w:before="0" w:after="240" w:line="360" w:lineRule="auto"/>
        <w:ind w:left="566" w:firstLine="0"/>
      </w:pPr>
      <w:r w:rsidRPr="00901A33">
        <w:rPr>
          <w:rFonts w:hint="cs"/>
          <w:rtl/>
        </w:rPr>
        <w:t xml:space="preserve">דברים אלה </w:t>
      </w:r>
      <w:r w:rsidR="00E90A92" w:rsidRPr="00901A33">
        <w:rPr>
          <w:rFonts w:hint="cs"/>
          <w:rtl/>
        </w:rPr>
        <w:t>ק</w:t>
      </w:r>
      <w:r w:rsidR="00C31E32" w:rsidRPr="00901A33">
        <w:rPr>
          <w:rFonts w:hint="cs"/>
          <w:rtl/>
        </w:rPr>
        <w:t>י</w:t>
      </w:r>
      <w:r w:rsidR="00E90A92" w:rsidRPr="00901A33">
        <w:rPr>
          <w:rFonts w:hint="cs"/>
          <w:rtl/>
        </w:rPr>
        <w:t>בלו ביטוי במכתב</w:t>
      </w:r>
      <w:r w:rsidRPr="00901A33">
        <w:t xml:space="preserve"> </w:t>
      </w:r>
      <w:r w:rsidRPr="00901A33">
        <w:rPr>
          <w:rtl/>
        </w:rPr>
        <w:t>המשנה</w:t>
      </w:r>
      <w:r w:rsidRPr="00901A33">
        <w:t xml:space="preserve"> </w:t>
      </w:r>
      <w:r w:rsidRPr="00901A33">
        <w:rPr>
          <w:rtl/>
        </w:rPr>
        <w:t>לנציב</w:t>
      </w:r>
      <w:r w:rsidRPr="00901A33">
        <w:t xml:space="preserve"> </w:t>
      </w:r>
      <w:r w:rsidRPr="00901A33">
        <w:rPr>
          <w:rtl/>
        </w:rPr>
        <w:t>מר</w:t>
      </w:r>
      <w:r w:rsidRPr="00901A33">
        <w:t xml:space="preserve"> </w:t>
      </w:r>
      <w:r w:rsidR="00147F2A">
        <w:rPr>
          <w:rFonts w:hint="cs"/>
          <w:rtl/>
        </w:rPr>
        <w:t xml:space="preserve">דאז, מר </w:t>
      </w:r>
      <w:r w:rsidRPr="00901A33">
        <w:rPr>
          <w:rtl/>
        </w:rPr>
        <w:t>פרלשטיין</w:t>
      </w:r>
      <w:r w:rsidRPr="00901A33">
        <w:rPr>
          <w:rFonts w:hint="cs"/>
          <w:rtl/>
        </w:rPr>
        <w:t xml:space="preserve">, במכתב שיצא </w:t>
      </w:r>
      <w:r w:rsidRPr="00901A33">
        <w:rPr>
          <w:rtl/>
        </w:rPr>
        <w:t>לסגל</w:t>
      </w:r>
      <w:r w:rsidRPr="00901A33">
        <w:t xml:space="preserve"> </w:t>
      </w:r>
      <w:r w:rsidRPr="00901A33">
        <w:rPr>
          <w:rtl/>
        </w:rPr>
        <w:t>הבכיר</w:t>
      </w:r>
      <w:r w:rsidRPr="00901A33">
        <w:t xml:space="preserve"> </w:t>
      </w:r>
      <w:r w:rsidRPr="00901A33">
        <w:rPr>
          <w:rFonts w:hint="cs"/>
          <w:rtl/>
        </w:rPr>
        <w:t xml:space="preserve">ביום 1.5.1995. </w:t>
      </w:r>
      <w:r w:rsidR="008A1815" w:rsidRPr="00901A33">
        <w:rPr>
          <w:rFonts w:hint="cs"/>
          <w:rtl/>
        </w:rPr>
        <w:t>למעלה משנה לאחר החלפת סולם הדרגות,</w:t>
      </w:r>
      <w:r w:rsidR="008A1815" w:rsidRPr="00901A33" w:rsidDel="00E90A92">
        <w:rPr>
          <w:rFonts w:hint="cs"/>
          <w:rtl/>
        </w:rPr>
        <w:t xml:space="preserve"> </w:t>
      </w:r>
      <w:r w:rsidR="00800A4D" w:rsidRPr="00901A33">
        <w:rPr>
          <w:rFonts w:hint="cs"/>
          <w:rtl/>
        </w:rPr>
        <w:t xml:space="preserve">בו </w:t>
      </w:r>
      <w:r w:rsidR="00E90A92" w:rsidRPr="00901A33">
        <w:rPr>
          <w:rFonts w:hint="cs"/>
          <w:rtl/>
        </w:rPr>
        <w:t>ה</w:t>
      </w:r>
      <w:r w:rsidR="008A1815" w:rsidRPr="00901A33">
        <w:rPr>
          <w:rFonts w:hint="cs"/>
          <w:rtl/>
        </w:rPr>
        <w:t xml:space="preserve">וא </w:t>
      </w:r>
      <w:r w:rsidRPr="00901A33">
        <w:rPr>
          <w:rFonts w:hint="cs"/>
          <w:rtl/>
        </w:rPr>
        <w:t>כ</w:t>
      </w:r>
      <w:r w:rsidR="00E90A92" w:rsidRPr="00901A33">
        <w:rPr>
          <w:rFonts w:hint="cs"/>
          <w:rtl/>
        </w:rPr>
        <w:t>ו</w:t>
      </w:r>
      <w:r w:rsidRPr="00901A33">
        <w:rPr>
          <w:rFonts w:hint="cs"/>
          <w:rtl/>
        </w:rPr>
        <w:t xml:space="preserve">תב, בין היתר: </w:t>
      </w:r>
      <w:r w:rsidR="00E90A92" w:rsidRPr="00901A33">
        <w:rPr>
          <w:rFonts w:hint="cs"/>
          <w:b/>
          <w:bCs/>
          <w:rtl/>
        </w:rPr>
        <w:t>"</w:t>
      </w:r>
      <w:r w:rsidRPr="00901A33">
        <w:rPr>
          <w:b/>
          <w:bCs/>
          <w:rtl/>
        </w:rPr>
        <w:t>חוזה</w:t>
      </w:r>
      <w:r w:rsidRPr="00901A33">
        <w:rPr>
          <w:b/>
          <w:bCs/>
        </w:rPr>
        <w:t xml:space="preserve"> </w:t>
      </w:r>
      <w:r w:rsidRPr="00901A33">
        <w:rPr>
          <w:b/>
          <w:bCs/>
          <w:rtl/>
        </w:rPr>
        <w:t>בכירים</w:t>
      </w:r>
      <w:r w:rsidRPr="00901A33">
        <w:rPr>
          <w:b/>
          <w:bCs/>
        </w:rPr>
        <w:t xml:space="preserve"> </w:t>
      </w:r>
      <w:r w:rsidRPr="00901A33">
        <w:rPr>
          <w:b/>
          <w:bCs/>
          <w:rtl/>
        </w:rPr>
        <w:t>נחתם</w:t>
      </w:r>
      <w:r w:rsidRPr="00901A33">
        <w:rPr>
          <w:b/>
          <w:bCs/>
        </w:rPr>
        <w:t xml:space="preserve"> </w:t>
      </w:r>
      <w:r w:rsidRPr="00901A33">
        <w:rPr>
          <w:b/>
          <w:bCs/>
          <w:rtl/>
        </w:rPr>
        <w:t>רק</w:t>
      </w:r>
      <w:r w:rsidRPr="00901A33">
        <w:rPr>
          <w:b/>
          <w:bCs/>
        </w:rPr>
        <w:t xml:space="preserve"> </w:t>
      </w:r>
      <w:r w:rsidRPr="00901A33">
        <w:rPr>
          <w:b/>
          <w:bCs/>
          <w:rtl/>
        </w:rPr>
        <w:t>עם</w:t>
      </w:r>
      <w:r w:rsidRPr="00901A33">
        <w:rPr>
          <w:b/>
          <w:bCs/>
        </w:rPr>
        <w:t xml:space="preserve"> </w:t>
      </w:r>
      <w:r w:rsidRPr="00901A33">
        <w:rPr>
          <w:b/>
          <w:bCs/>
          <w:rtl/>
        </w:rPr>
        <w:t>עובדים</w:t>
      </w:r>
      <w:r w:rsidRPr="00901A33">
        <w:rPr>
          <w:b/>
          <w:bCs/>
        </w:rPr>
        <w:t xml:space="preserve"> </w:t>
      </w:r>
      <w:r w:rsidRPr="00901A33">
        <w:rPr>
          <w:b/>
          <w:bCs/>
          <w:rtl/>
        </w:rPr>
        <w:t>המשובצים</w:t>
      </w:r>
      <w:r w:rsidRPr="00901A33">
        <w:rPr>
          <w:b/>
          <w:bCs/>
        </w:rPr>
        <w:t xml:space="preserve"> </w:t>
      </w:r>
      <w:r w:rsidRPr="00901A33">
        <w:rPr>
          <w:b/>
          <w:bCs/>
          <w:rtl/>
        </w:rPr>
        <w:t>בשתי</w:t>
      </w:r>
      <w:r w:rsidRPr="00901A33">
        <w:rPr>
          <w:b/>
          <w:bCs/>
        </w:rPr>
        <w:t xml:space="preserve"> </w:t>
      </w:r>
      <w:r w:rsidRPr="00901A33">
        <w:rPr>
          <w:b/>
          <w:bCs/>
          <w:rtl/>
        </w:rPr>
        <w:t>הדרגות</w:t>
      </w:r>
      <w:r w:rsidRPr="00901A33">
        <w:rPr>
          <w:b/>
          <w:bCs/>
        </w:rPr>
        <w:t xml:space="preserve"> </w:t>
      </w:r>
      <w:r w:rsidRPr="00901A33">
        <w:rPr>
          <w:b/>
          <w:bCs/>
          <w:rtl/>
        </w:rPr>
        <w:t>העליונות</w:t>
      </w:r>
      <w:r w:rsidRPr="00901A33">
        <w:rPr>
          <w:b/>
          <w:bCs/>
        </w:rPr>
        <w:t xml:space="preserve"> </w:t>
      </w:r>
      <w:r w:rsidRPr="00901A33">
        <w:rPr>
          <w:b/>
          <w:bCs/>
          <w:rtl/>
        </w:rPr>
        <w:t>כמו</w:t>
      </w:r>
      <w:r w:rsidRPr="00901A33">
        <w:rPr>
          <w:rFonts w:hint="cs"/>
          <w:b/>
          <w:bCs/>
          <w:rtl/>
        </w:rPr>
        <w:t xml:space="preserve"> ..... חשבים בכירים"</w:t>
      </w:r>
      <w:r w:rsidRPr="00901A33">
        <w:rPr>
          <w:rFonts w:hint="cs"/>
          <w:rtl/>
        </w:rPr>
        <w:t>.</w:t>
      </w:r>
    </w:p>
    <w:p w14:paraId="1E1C0815" w14:textId="5F170DB1" w:rsidR="00147F2A" w:rsidRPr="00901A33" w:rsidRDefault="00147F2A" w:rsidP="00A35B76">
      <w:pPr>
        <w:tabs>
          <w:tab w:val="left" w:pos="530"/>
        </w:tabs>
        <w:spacing w:after="240" w:line="360" w:lineRule="auto"/>
        <w:ind w:left="530" w:hanging="360"/>
        <w:jc w:val="both"/>
        <w:rPr>
          <w:rFonts w:cs="David"/>
          <w:sz w:val="20"/>
          <w:rtl/>
        </w:rPr>
      </w:pPr>
      <w:r w:rsidRPr="00901A33">
        <w:rPr>
          <w:rFonts w:ascii="David" w:hAnsi="David" w:cs="David"/>
          <w:i/>
          <w:iCs/>
          <w:rtl/>
        </w:rPr>
        <w:t>*</w:t>
      </w:r>
      <w:r w:rsidRPr="00901A33">
        <w:rPr>
          <w:rFonts w:ascii="David" w:hAnsi="David" w:cs="David"/>
          <w:i/>
          <w:iCs/>
          <w:rtl/>
        </w:rPr>
        <w:tab/>
        <w:t xml:space="preserve">רצ"ב </w:t>
      </w:r>
      <w:bookmarkStart w:id="5559" w:name="_Hlk18186971"/>
      <w:r w:rsidRPr="00901A33">
        <w:rPr>
          <w:rFonts w:ascii="David" w:hAnsi="David" w:cs="David"/>
          <w:i/>
          <w:iCs/>
          <w:rtl/>
        </w:rPr>
        <w:t xml:space="preserve">מכתבו של המשנה לנציב שירות המדינה מיום 1.5.1995, מסומן </w:t>
      </w:r>
      <w:r w:rsidRPr="00901A33">
        <w:rPr>
          <w:rFonts w:ascii="David" w:hAnsi="David" w:cs="David"/>
          <w:i/>
          <w:iCs/>
          <w:u w:val="single"/>
          <w:rtl/>
        </w:rPr>
        <w:t>כנספח 1</w:t>
      </w:r>
      <w:r w:rsidR="007C0B1F">
        <w:rPr>
          <w:rFonts w:ascii="David" w:hAnsi="David" w:cs="David" w:hint="cs"/>
          <w:i/>
          <w:iCs/>
          <w:u w:val="single"/>
          <w:rtl/>
        </w:rPr>
        <w:t>3</w:t>
      </w:r>
      <w:r w:rsidRPr="00901A33">
        <w:rPr>
          <w:rFonts w:ascii="David" w:hAnsi="David" w:cs="David" w:hint="cs"/>
          <w:i/>
          <w:iCs/>
          <w:u w:val="single"/>
          <w:rtl/>
        </w:rPr>
        <w:t>.</w:t>
      </w:r>
      <w:r w:rsidRPr="00901A33">
        <w:rPr>
          <w:rFonts w:cs="David" w:hint="eastAsia"/>
          <w:sz w:val="20"/>
          <w:rtl/>
        </w:rPr>
        <w:t xml:space="preserve"> </w:t>
      </w:r>
    </w:p>
    <w:bookmarkEnd w:id="5559"/>
    <w:p w14:paraId="01C7FE75" w14:textId="755E3865" w:rsidR="00BA4273" w:rsidRPr="00901A33" w:rsidRDefault="00DD7205">
      <w:pPr>
        <w:pStyle w:val="11"/>
        <w:numPr>
          <w:ilvl w:val="0"/>
          <w:numId w:val="60"/>
        </w:numPr>
        <w:tabs>
          <w:tab w:val="left" w:pos="566"/>
        </w:tabs>
        <w:spacing w:before="0" w:after="240" w:line="360" w:lineRule="auto"/>
        <w:ind w:left="566" w:hanging="425"/>
        <w:rPr>
          <w:rtl/>
        </w:rPr>
        <w:pPrChange w:id="5560"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מכאן ש</w:t>
      </w:r>
      <w:r w:rsidR="00BA4273" w:rsidRPr="00901A33">
        <w:rPr>
          <w:rFonts w:hint="cs"/>
          <w:rtl/>
        </w:rPr>
        <w:t>ה</w:t>
      </w:r>
      <w:r w:rsidR="00E90A92" w:rsidRPr="00901A33">
        <w:rPr>
          <w:rFonts w:hint="cs"/>
          <w:rtl/>
        </w:rPr>
        <w:t>דרגות הרלוונטיות לחישוב גימל</w:t>
      </w:r>
      <w:r w:rsidR="00901A33" w:rsidRPr="00901A33">
        <w:rPr>
          <w:rFonts w:hint="cs"/>
          <w:rtl/>
        </w:rPr>
        <w:t>ה</w:t>
      </w:r>
      <w:r w:rsidR="00E90A92" w:rsidRPr="00901A33">
        <w:rPr>
          <w:rFonts w:hint="cs"/>
          <w:rtl/>
        </w:rPr>
        <w:t xml:space="preserve"> של </w:t>
      </w:r>
      <w:r w:rsidR="00BA4273" w:rsidRPr="00901A33">
        <w:rPr>
          <w:rFonts w:hint="cs"/>
          <w:rtl/>
        </w:rPr>
        <w:t xml:space="preserve">חשבים הבכירים (התפקיד שמילא התובע) </w:t>
      </w:r>
      <w:r w:rsidR="00DC132A" w:rsidRPr="00901A33">
        <w:rPr>
          <w:rFonts w:hint="cs"/>
          <w:rtl/>
        </w:rPr>
        <w:t>ב</w:t>
      </w:r>
      <w:r w:rsidR="00E90A92" w:rsidRPr="00901A33">
        <w:rPr>
          <w:rFonts w:hint="cs"/>
          <w:rtl/>
        </w:rPr>
        <w:t>גין תקופת המינוי</w:t>
      </w:r>
      <w:r w:rsidR="00901A33" w:rsidRPr="00901A33">
        <w:rPr>
          <w:rFonts w:hint="cs"/>
          <w:rtl/>
        </w:rPr>
        <w:t>,</w:t>
      </w:r>
      <w:r w:rsidR="00E90A92" w:rsidRPr="00901A33">
        <w:rPr>
          <w:rFonts w:hint="cs"/>
          <w:rtl/>
        </w:rPr>
        <w:t xml:space="preserve"> </w:t>
      </w:r>
      <w:r w:rsidR="00901A33" w:rsidRPr="00901A33">
        <w:rPr>
          <w:rFonts w:hint="cs"/>
          <w:rtl/>
        </w:rPr>
        <w:t xml:space="preserve">הן </w:t>
      </w:r>
      <w:r w:rsidR="00BA4273" w:rsidRPr="00901A33">
        <w:rPr>
          <w:rFonts w:hint="cs"/>
          <w:rtl/>
        </w:rPr>
        <w:t>שתי הדרגות הגבוהות</w:t>
      </w:r>
      <w:r w:rsidR="00DC132A" w:rsidRPr="00901A33">
        <w:rPr>
          <w:rFonts w:hint="cs"/>
          <w:rtl/>
        </w:rPr>
        <w:t xml:space="preserve"> בסולם</w:t>
      </w:r>
      <w:r w:rsidR="00147F2A">
        <w:rPr>
          <w:rFonts w:hint="cs"/>
          <w:rtl/>
        </w:rPr>
        <w:t xml:space="preserve"> המח"ר</w:t>
      </w:r>
      <w:r w:rsidRPr="00901A33">
        <w:rPr>
          <w:rFonts w:hint="cs"/>
          <w:rtl/>
        </w:rPr>
        <w:t>,</w:t>
      </w:r>
      <w:r w:rsidR="00BA4273" w:rsidRPr="00901A33">
        <w:rPr>
          <w:rFonts w:hint="cs"/>
          <w:rtl/>
        </w:rPr>
        <w:t xml:space="preserve"> קרי </w:t>
      </w:r>
      <w:r w:rsidR="00BA4273" w:rsidRPr="00901A33">
        <w:rPr>
          <w:rtl/>
        </w:rPr>
        <w:t>–</w:t>
      </w:r>
      <w:r w:rsidR="00DC132A" w:rsidRPr="00901A33">
        <w:rPr>
          <w:rFonts w:hint="cs"/>
          <w:rtl/>
        </w:rPr>
        <w:t xml:space="preserve">דרגות </w:t>
      </w:r>
      <w:r w:rsidR="00BA4273" w:rsidRPr="00901A33">
        <w:rPr>
          <w:rFonts w:hint="cs"/>
          <w:rtl/>
        </w:rPr>
        <w:t xml:space="preserve"> 45, 46.</w:t>
      </w:r>
    </w:p>
    <w:p w14:paraId="6E68B2B4" w14:textId="05A63D2D" w:rsidR="007E01CC" w:rsidRPr="00901A33" w:rsidRDefault="00121400">
      <w:pPr>
        <w:pStyle w:val="11"/>
        <w:numPr>
          <w:ilvl w:val="0"/>
          <w:numId w:val="60"/>
        </w:numPr>
        <w:tabs>
          <w:tab w:val="left" w:pos="566"/>
        </w:tabs>
        <w:spacing w:before="0" w:after="240" w:line="360" w:lineRule="auto"/>
        <w:ind w:left="566" w:hanging="425"/>
        <w:pPrChange w:id="5561"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כמו כן, התובע הועסק בחוזה ברמה א' (90% ממשכורת של סגן שר), כאשר על פי הנחיות נתבעת</w:t>
      </w:r>
      <w:r w:rsidR="00800A4D" w:rsidRPr="00901A33">
        <w:rPr>
          <w:rFonts w:hint="cs"/>
          <w:rtl/>
        </w:rPr>
        <w:t xml:space="preserve"> 1, </w:t>
      </w:r>
      <w:r w:rsidRPr="00901A33">
        <w:rPr>
          <w:rFonts w:hint="cs"/>
          <w:rtl/>
        </w:rPr>
        <w:t>חוזה ברמה א' נחתם אך ורק עם עובדים בדרגה 45 ומעלה.</w:t>
      </w:r>
      <w:r w:rsidR="007E01CC" w:rsidRPr="00901A33">
        <w:rPr>
          <w:rFonts w:hint="cs"/>
          <w:rtl/>
        </w:rPr>
        <w:t xml:space="preserve">                </w:t>
      </w:r>
    </w:p>
    <w:p w14:paraId="7E79A076" w14:textId="6E6A5818" w:rsidR="007E01CC" w:rsidRPr="00901A33" w:rsidRDefault="007E01CC" w:rsidP="00A35B76">
      <w:pPr>
        <w:pStyle w:val="11"/>
        <w:tabs>
          <w:tab w:val="left" w:pos="530"/>
        </w:tabs>
        <w:spacing w:before="0" w:after="240" w:line="360" w:lineRule="auto"/>
        <w:ind w:left="530" w:hanging="450"/>
        <w:rPr>
          <w:rtl/>
        </w:rPr>
      </w:pPr>
      <w:r w:rsidRPr="00901A33">
        <w:rPr>
          <w:rFonts w:ascii="David" w:hAnsi="David" w:hint="cs"/>
          <w:i/>
          <w:iCs/>
          <w:rtl/>
        </w:rPr>
        <w:t>*</w:t>
      </w:r>
      <w:r w:rsidR="00B875B3" w:rsidRPr="00901A33">
        <w:rPr>
          <w:rFonts w:ascii="David" w:hAnsi="David"/>
          <w:i/>
          <w:iCs/>
          <w:rtl/>
        </w:rPr>
        <w:tab/>
      </w:r>
      <w:r w:rsidRPr="00901A33">
        <w:rPr>
          <w:rFonts w:ascii="David" w:hAnsi="David" w:hint="eastAsia"/>
          <w:i/>
          <w:iCs/>
          <w:rtl/>
        </w:rPr>
        <w:t>רצ</w:t>
      </w:r>
      <w:r w:rsidRPr="00901A33">
        <w:rPr>
          <w:rFonts w:ascii="David" w:hAnsi="David"/>
          <w:i/>
          <w:iCs/>
          <w:rtl/>
        </w:rPr>
        <w:t>"</w:t>
      </w:r>
      <w:r w:rsidRPr="00901A33">
        <w:rPr>
          <w:rFonts w:ascii="David" w:hAnsi="David" w:hint="eastAsia"/>
          <w:i/>
          <w:iCs/>
          <w:rtl/>
        </w:rPr>
        <w:t>ב</w:t>
      </w:r>
      <w:r w:rsidR="00961AD3">
        <w:rPr>
          <w:rFonts w:ascii="David" w:hAnsi="David" w:hint="cs"/>
          <w:i/>
          <w:iCs/>
          <w:rtl/>
        </w:rPr>
        <w:t xml:space="preserve"> החלק הרלוונטי</w:t>
      </w:r>
      <w:r w:rsidRPr="00901A33">
        <w:rPr>
          <w:rFonts w:ascii="David" w:hAnsi="David"/>
          <w:i/>
          <w:iCs/>
          <w:rtl/>
        </w:rPr>
        <w:t xml:space="preserve"> </w:t>
      </w:r>
      <w:r w:rsidR="00961AD3">
        <w:rPr>
          <w:rFonts w:ascii="David" w:hAnsi="David" w:hint="cs"/>
          <w:i/>
          <w:iCs/>
          <w:rtl/>
        </w:rPr>
        <w:t>ב</w:t>
      </w:r>
      <w:r w:rsidRPr="00901A33">
        <w:rPr>
          <w:rFonts w:ascii="David" w:hAnsi="David" w:hint="eastAsia"/>
          <w:i/>
          <w:iCs/>
          <w:rtl/>
        </w:rPr>
        <w:t>הוראות</w:t>
      </w:r>
      <w:r w:rsidRPr="00901A33">
        <w:rPr>
          <w:rFonts w:ascii="David" w:hAnsi="David"/>
          <w:i/>
          <w:iCs/>
          <w:rtl/>
        </w:rPr>
        <w:t xml:space="preserve"> נוהל </w:t>
      </w:r>
      <w:r w:rsidRPr="00901A33">
        <w:rPr>
          <w:rFonts w:ascii="David" w:hAnsi="David" w:hint="eastAsia"/>
          <w:i/>
          <w:iCs/>
          <w:rtl/>
        </w:rPr>
        <w:t>של</w:t>
      </w:r>
      <w:r w:rsidRPr="00901A33">
        <w:rPr>
          <w:rFonts w:ascii="David" w:hAnsi="David"/>
          <w:i/>
          <w:iCs/>
          <w:rtl/>
        </w:rPr>
        <w:t xml:space="preserve"> </w:t>
      </w:r>
      <w:r w:rsidRPr="00901A33">
        <w:rPr>
          <w:rFonts w:ascii="David" w:hAnsi="David" w:hint="eastAsia"/>
          <w:i/>
          <w:iCs/>
          <w:rtl/>
        </w:rPr>
        <w:t>נציבות</w:t>
      </w:r>
      <w:r w:rsidRPr="00901A33">
        <w:rPr>
          <w:rFonts w:ascii="David" w:hAnsi="David"/>
          <w:i/>
          <w:iCs/>
          <w:rtl/>
        </w:rPr>
        <w:t xml:space="preserve"> </w:t>
      </w:r>
      <w:r w:rsidRPr="00901A33">
        <w:rPr>
          <w:rFonts w:ascii="David" w:hAnsi="David" w:hint="eastAsia"/>
          <w:i/>
          <w:iCs/>
          <w:rtl/>
        </w:rPr>
        <w:t>שרות</w:t>
      </w:r>
      <w:r w:rsidRPr="00901A33">
        <w:rPr>
          <w:rFonts w:ascii="David" w:hAnsi="David"/>
          <w:i/>
          <w:iCs/>
          <w:rtl/>
        </w:rPr>
        <w:t xml:space="preserve"> </w:t>
      </w:r>
      <w:r w:rsidRPr="00901A33">
        <w:rPr>
          <w:rFonts w:ascii="David" w:hAnsi="David" w:hint="eastAsia"/>
          <w:i/>
          <w:iCs/>
          <w:rtl/>
        </w:rPr>
        <w:t>המדינה</w:t>
      </w:r>
      <w:r w:rsidRPr="00901A33">
        <w:rPr>
          <w:rFonts w:ascii="David" w:hAnsi="David"/>
          <w:i/>
          <w:iCs/>
          <w:rtl/>
        </w:rPr>
        <w:t xml:space="preserve"> משנת 1996 וכן מכתב</w:t>
      </w:r>
      <w:r w:rsidRPr="00901A33">
        <w:rPr>
          <w:rFonts w:ascii="David" w:hAnsi="David" w:hint="cs"/>
          <w:i/>
          <w:iCs/>
          <w:rtl/>
        </w:rPr>
        <w:t xml:space="preserve"> מ-29.8.2017</w:t>
      </w:r>
      <w:r w:rsidRPr="00901A33">
        <w:rPr>
          <w:rFonts w:ascii="David" w:hAnsi="David"/>
          <w:i/>
          <w:iCs/>
          <w:rtl/>
        </w:rPr>
        <w:t xml:space="preserve"> של מר יוסי יהודה – סגן ראש מינהל הסגל הבכי</w:t>
      </w:r>
      <w:r w:rsidRPr="00901A33">
        <w:rPr>
          <w:rFonts w:ascii="David" w:hAnsi="David" w:hint="eastAsia"/>
          <w:i/>
          <w:iCs/>
          <w:rtl/>
        </w:rPr>
        <w:t>ר</w:t>
      </w:r>
      <w:r w:rsidRPr="00901A33">
        <w:rPr>
          <w:rFonts w:ascii="David" w:hAnsi="David" w:hint="cs"/>
          <w:i/>
          <w:iCs/>
          <w:rtl/>
        </w:rPr>
        <w:t xml:space="preserve"> בזמנו, שהכין את הוראות הנוהל</w:t>
      </w:r>
      <w:r w:rsidRPr="00901A33">
        <w:rPr>
          <w:rFonts w:ascii="David" w:hAnsi="David"/>
          <w:i/>
          <w:iCs/>
          <w:rtl/>
        </w:rPr>
        <w:t xml:space="preserve">, </w:t>
      </w:r>
      <w:r w:rsidRPr="00901A33">
        <w:rPr>
          <w:rFonts w:ascii="David" w:hAnsi="David" w:hint="eastAsia"/>
          <w:i/>
          <w:iCs/>
          <w:rtl/>
        </w:rPr>
        <w:t>מסומ</w:t>
      </w:r>
      <w:r w:rsidR="007C0B1F">
        <w:rPr>
          <w:rFonts w:ascii="David" w:hAnsi="David" w:hint="cs"/>
          <w:i/>
          <w:iCs/>
          <w:rtl/>
        </w:rPr>
        <w:t>נים</w:t>
      </w:r>
      <w:r w:rsidRPr="00901A33">
        <w:rPr>
          <w:rFonts w:ascii="David" w:hAnsi="David"/>
          <w:i/>
          <w:iCs/>
          <w:rtl/>
        </w:rPr>
        <w:t xml:space="preserve"> </w:t>
      </w:r>
      <w:r w:rsidRPr="00901A33">
        <w:rPr>
          <w:rFonts w:ascii="David" w:hAnsi="David" w:hint="eastAsia"/>
          <w:i/>
          <w:iCs/>
          <w:u w:val="single"/>
          <w:rtl/>
        </w:rPr>
        <w:t>כנספח</w:t>
      </w:r>
      <w:r w:rsidRPr="00901A33">
        <w:rPr>
          <w:rFonts w:ascii="David" w:hAnsi="David" w:hint="cs"/>
          <w:i/>
          <w:iCs/>
          <w:u w:val="single"/>
          <w:rtl/>
        </w:rPr>
        <w:t>ים</w:t>
      </w:r>
      <w:r w:rsidRPr="00901A33">
        <w:rPr>
          <w:rFonts w:ascii="David" w:hAnsi="David"/>
          <w:i/>
          <w:iCs/>
          <w:u w:val="single"/>
          <w:rtl/>
        </w:rPr>
        <w:t xml:space="preserve"> 1</w:t>
      </w:r>
      <w:r w:rsidR="007C0B1F">
        <w:rPr>
          <w:rFonts w:ascii="David" w:hAnsi="David" w:hint="cs"/>
          <w:i/>
          <w:iCs/>
          <w:u w:val="single"/>
          <w:rtl/>
        </w:rPr>
        <w:t>4</w:t>
      </w:r>
      <w:r w:rsidRPr="00901A33">
        <w:rPr>
          <w:rFonts w:ascii="David" w:hAnsi="David" w:hint="cs"/>
          <w:i/>
          <w:iCs/>
          <w:u w:val="single"/>
          <w:rtl/>
        </w:rPr>
        <w:t xml:space="preserve">א' </w:t>
      </w:r>
      <w:r w:rsidRPr="00901A33">
        <w:rPr>
          <w:rFonts w:ascii="David" w:hAnsi="David"/>
          <w:i/>
          <w:iCs/>
          <w:u w:val="single"/>
          <w:rtl/>
        </w:rPr>
        <w:t>–</w:t>
      </w:r>
      <w:r w:rsidRPr="00901A33">
        <w:rPr>
          <w:rFonts w:ascii="David" w:hAnsi="David" w:hint="cs"/>
          <w:i/>
          <w:iCs/>
          <w:u w:val="single"/>
          <w:rtl/>
        </w:rPr>
        <w:t xml:space="preserve"> 1</w:t>
      </w:r>
      <w:r w:rsidR="007C0B1F">
        <w:rPr>
          <w:rFonts w:ascii="David" w:hAnsi="David" w:hint="cs"/>
          <w:i/>
          <w:iCs/>
          <w:u w:val="single"/>
          <w:rtl/>
        </w:rPr>
        <w:t>4</w:t>
      </w:r>
      <w:r w:rsidRPr="00901A33">
        <w:rPr>
          <w:rFonts w:ascii="David" w:hAnsi="David" w:hint="cs"/>
          <w:i/>
          <w:iCs/>
          <w:u w:val="single"/>
          <w:rtl/>
        </w:rPr>
        <w:t>ב'</w:t>
      </w:r>
      <w:r w:rsidRPr="00901A33">
        <w:rPr>
          <w:rFonts w:ascii="David" w:hAnsi="David"/>
          <w:i/>
          <w:iCs/>
          <w:u w:val="single"/>
          <w:rtl/>
        </w:rPr>
        <w:t>.</w:t>
      </w:r>
      <w:r w:rsidRPr="00901A33">
        <w:rPr>
          <w:rtl/>
        </w:rPr>
        <w:t xml:space="preserve"> </w:t>
      </w:r>
    </w:p>
    <w:p w14:paraId="3934A3F3" w14:textId="5ABB247B" w:rsidR="00321D6F" w:rsidRPr="00901A33" w:rsidRDefault="007E01CC">
      <w:pPr>
        <w:pStyle w:val="11"/>
        <w:numPr>
          <w:ilvl w:val="0"/>
          <w:numId w:val="60"/>
        </w:numPr>
        <w:tabs>
          <w:tab w:val="left" w:pos="566"/>
        </w:tabs>
        <w:spacing w:before="0" w:after="240" w:line="360" w:lineRule="auto"/>
        <w:ind w:left="566" w:hanging="425"/>
        <w:pPrChange w:id="5562" w:author="אופיר טל" w:date="2021-12-14T14:04:00Z">
          <w:pPr>
            <w:pStyle w:val="11"/>
            <w:numPr>
              <w:numId w:val="47"/>
            </w:numPr>
            <w:tabs>
              <w:tab w:val="num" w:pos="502"/>
              <w:tab w:val="left" w:pos="566"/>
            </w:tabs>
            <w:spacing w:before="0" w:after="240" w:line="360" w:lineRule="auto"/>
            <w:ind w:left="566" w:right="360" w:hanging="425"/>
          </w:pPr>
        </w:pPrChange>
      </w:pPr>
      <w:bookmarkStart w:id="5563" w:name="_Hlk18186976"/>
      <w:r w:rsidRPr="00901A33">
        <w:rPr>
          <w:rFonts w:hint="cs"/>
          <w:rtl/>
        </w:rPr>
        <w:t>נ</w:t>
      </w:r>
      <w:r w:rsidR="00FC3EFA" w:rsidRPr="00901A33">
        <w:rPr>
          <w:rFonts w:hint="cs"/>
          <w:rtl/>
        </w:rPr>
        <w:t xml:space="preserve">וסיף עוד כי לעובדים שהועסקו בחוזה בכירים </w:t>
      </w:r>
      <w:r w:rsidR="00240167" w:rsidRPr="00901A33">
        <w:rPr>
          <w:rFonts w:hint="cs"/>
          <w:rtl/>
        </w:rPr>
        <w:t>שולם מענק יובל ש</w:t>
      </w:r>
      <w:r w:rsidR="00FC3EFA" w:rsidRPr="00901A33">
        <w:rPr>
          <w:rFonts w:hint="cs"/>
          <w:rtl/>
        </w:rPr>
        <w:t xml:space="preserve">חושב לפי נוסחה המשלבת בין המשכורת בחוזה </w:t>
      </w:r>
      <w:r w:rsidR="00321D6F" w:rsidRPr="00901A33">
        <w:rPr>
          <w:rFonts w:hint="cs"/>
          <w:rtl/>
        </w:rPr>
        <w:t>בכירים לבין משכורתם בתקופ</w:t>
      </w:r>
      <w:r w:rsidR="00FC3EFA" w:rsidRPr="00901A33">
        <w:rPr>
          <w:rFonts w:hint="cs"/>
          <w:rtl/>
        </w:rPr>
        <w:t xml:space="preserve">ת כתב המינוי. בהתאם לכך קיבל התובע מדי </w:t>
      </w:r>
      <w:r w:rsidR="00077680" w:rsidRPr="00901A33">
        <w:rPr>
          <w:rFonts w:hint="cs"/>
          <w:rtl/>
        </w:rPr>
        <w:t xml:space="preserve">שנה </w:t>
      </w:r>
      <w:r w:rsidR="00FC3EFA" w:rsidRPr="00901A33">
        <w:rPr>
          <w:rFonts w:hint="cs"/>
          <w:rtl/>
        </w:rPr>
        <w:t>מענק יובל</w:t>
      </w:r>
      <w:r w:rsidR="00321D6F" w:rsidRPr="00901A33">
        <w:rPr>
          <w:rFonts w:hint="cs"/>
          <w:rtl/>
        </w:rPr>
        <w:t xml:space="preserve"> </w:t>
      </w:r>
      <w:r w:rsidR="00240167" w:rsidRPr="00901A33">
        <w:rPr>
          <w:rFonts w:hint="cs"/>
          <w:rtl/>
        </w:rPr>
        <w:t>כ</w:t>
      </w:r>
      <w:r w:rsidR="00321D6F" w:rsidRPr="00901A33">
        <w:rPr>
          <w:rFonts w:hint="cs"/>
          <w:rtl/>
        </w:rPr>
        <w:t xml:space="preserve">שמרכיב כתב המינוי בנוסחה, </w:t>
      </w:r>
      <w:r w:rsidR="00240167" w:rsidRPr="00901A33">
        <w:rPr>
          <w:rFonts w:hint="cs"/>
          <w:rtl/>
        </w:rPr>
        <w:t>מ</w:t>
      </w:r>
      <w:r w:rsidR="00321D6F" w:rsidRPr="00901A33">
        <w:rPr>
          <w:rFonts w:hint="cs"/>
          <w:rtl/>
        </w:rPr>
        <w:t>חושב לפי דרגה+45</w:t>
      </w:r>
      <w:r w:rsidR="00FC3EFA" w:rsidRPr="00901A33">
        <w:rPr>
          <w:rFonts w:hint="cs"/>
          <w:rtl/>
        </w:rPr>
        <w:t xml:space="preserve"> </w:t>
      </w:r>
      <w:r w:rsidR="00321D6F" w:rsidRPr="00901A33">
        <w:rPr>
          <w:rFonts w:hint="cs"/>
          <w:rtl/>
        </w:rPr>
        <w:t xml:space="preserve">בשיא הותק. במלים </w:t>
      </w:r>
      <w:r w:rsidR="00240167" w:rsidRPr="00901A33">
        <w:rPr>
          <w:rFonts w:hint="cs"/>
          <w:rtl/>
        </w:rPr>
        <w:t xml:space="preserve">אחרות, </w:t>
      </w:r>
      <w:r w:rsidR="00077680" w:rsidRPr="00901A33">
        <w:rPr>
          <w:rFonts w:hint="cs"/>
          <w:b/>
          <w:bCs/>
          <w:rtl/>
        </w:rPr>
        <w:t xml:space="preserve">הנתבעות עצמן קבעו כי דרגתו של התובע בסולם הישן (דרגה 12+), הומרה בדרגה המקבילה לה בסולם החדש </w:t>
      </w:r>
      <w:r w:rsidR="00077680" w:rsidRPr="00901A33">
        <w:rPr>
          <w:b/>
          <w:bCs/>
          <w:rtl/>
        </w:rPr>
        <w:t>–</w:t>
      </w:r>
      <w:r w:rsidR="00077680" w:rsidRPr="00901A33">
        <w:rPr>
          <w:rFonts w:hint="cs"/>
          <w:b/>
          <w:bCs/>
          <w:rtl/>
        </w:rPr>
        <w:t xml:space="preserve"> דרגה 45+</w:t>
      </w:r>
      <w:r w:rsidR="00077680" w:rsidRPr="00901A33">
        <w:rPr>
          <w:rFonts w:hint="cs"/>
          <w:rtl/>
        </w:rPr>
        <w:t>.</w:t>
      </w:r>
      <w:r w:rsidR="00240167" w:rsidRPr="00901A33">
        <w:rPr>
          <w:rFonts w:hint="cs"/>
          <w:rtl/>
        </w:rPr>
        <w:t xml:space="preserve">  </w:t>
      </w:r>
    </w:p>
    <w:p w14:paraId="03CF2F3E" w14:textId="07B47156" w:rsidR="001705DA" w:rsidRDefault="001705DA" w:rsidP="00A35B76">
      <w:pPr>
        <w:pStyle w:val="af"/>
        <w:tabs>
          <w:tab w:val="left" w:pos="530"/>
        </w:tabs>
        <w:spacing w:after="240" w:line="360" w:lineRule="auto"/>
        <w:ind w:left="530" w:hanging="291"/>
        <w:jc w:val="both"/>
        <w:rPr>
          <w:ins w:id="5564" w:author="Shimon" w:date="2022-01-04T16:26:00Z"/>
          <w:rFonts w:cs="David"/>
          <w:i/>
          <w:iCs/>
          <w:sz w:val="24"/>
          <w:szCs w:val="24"/>
          <w:rtl/>
        </w:rPr>
      </w:pPr>
      <w:r w:rsidRPr="00901A33">
        <w:rPr>
          <w:rFonts w:ascii="David" w:hAnsi="David" w:cs="David" w:hint="cs"/>
          <w:i/>
          <w:iCs/>
          <w:sz w:val="24"/>
          <w:szCs w:val="24"/>
          <w:rtl/>
        </w:rPr>
        <w:t xml:space="preserve">* </w:t>
      </w:r>
      <w:r w:rsidRPr="00901A33">
        <w:rPr>
          <w:rFonts w:ascii="David" w:hAnsi="David" w:cs="David"/>
          <w:i/>
          <w:iCs/>
          <w:sz w:val="24"/>
          <w:szCs w:val="24"/>
          <w:rtl/>
        </w:rPr>
        <w:tab/>
      </w:r>
      <w:r w:rsidRPr="00901A33">
        <w:rPr>
          <w:rFonts w:ascii="David" w:hAnsi="David" w:cs="David" w:hint="cs"/>
          <w:i/>
          <w:iCs/>
          <w:sz w:val="24"/>
          <w:szCs w:val="24"/>
          <w:rtl/>
        </w:rPr>
        <w:t xml:space="preserve">רצ"ב כדוגמא,  </w:t>
      </w:r>
      <w:r w:rsidRPr="00901A33">
        <w:rPr>
          <w:rFonts w:cs="David" w:hint="cs"/>
          <w:i/>
          <w:iCs/>
          <w:sz w:val="24"/>
          <w:szCs w:val="24"/>
          <w:rtl/>
        </w:rPr>
        <w:t xml:space="preserve">תלוש משכורת לחודש </w:t>
      </w:r>
      <w:r w:rsidR="007E1304">
        <w:rPr>
          <w:rFonts w:cs="David" w:hint="cs"/>
          <w:i/>
          <w:iCs/>
          <w:sz w:val="24"/>
          <w:szCs w:val="24"/>
          <w:rtl/>
        </w:rPr>
        <w:t>ינואר 2004</w:t>
      </w:r>
      <w:r w:rsidRPr="00901A33">
        <w:rPr>
          <w:rFonts w:cs="David" w:hint="cs"/>
          <w:i/>
          <w:iCs/>
          <w:sz w:val="24"/>
          <w:szCs w:val="24"/>
          <w:rtl/>
        </w:rPr>
        <w:t>,</w:t>
      </w:r>
      <w:ins w:id="5565" w:author="Shimon" w:date="2022-01-04T16:26:00Z">
        <w:r w:rsidR="00CA1776">
          <w:rPr>
            <w:rFonts w:cs="David" w:hint="cs"/>
            <w:i/>
            <w:iCs/>
            <w:sz w:val="24"/>
            <w:szCs w:val="24"/>
            <w:rtl/>
          </w:rPr>
          <w:t xml:space="preserve"> </w:t>
        </w:r>
      </w:ins>
      <w:r w:rsidRPr="00901A33">
        <w:rPr>
          <w:rFonts w:cs="David" w:hint="cs"/>
          <w:i/>
          <w:iCs/>
          <w:sz w:val="24"/>
          <w:szCs w:val="24"/>
          <w:rtl/>
        </w:rPr>
        <w:t xml:space="preserve"> בו מפרטת מנהלת מחלקת המשכורת של משרד האוצר את החישוב של מענק היובל באותה שנה, לפי דרגה +45, מסומן </w:t>
      </w:r>
      <w:r w:rsidRPr="00901A33">
        <w:rPr>
          <w:rFonts w:cs="David" w:hint="cs"/>
          <w:i/>
          <w:iCs/>
          <w:sz w:val="24"/>
          <w:szCs w:val="24"/>
          <w:u w:val="single"/>
          <w:rtl/>
        </w:rPr>
        <w:t>כנספח 1</w:t>
      </w:r>
      <w:r w:rsidR="007C0B1F">
        <w:rPr>
          <w:rFonts w:cs="David" w:hint="cs"/>
          <w:i/>
          <w:iCs/>
          <w:sz w:val="24"/>
          <w:szCs w:val="24"/>
          <w:u w:val="single"/>
          <w:rtl/>
        </w:rPr>
        <w:t>5</w:t>
      </w:r>
      <w:r w:rsidRPr="00901A33">
        <w:rPr>
          <w:rFonts w:cs="David" w:hint="cs"/>
          <w:i/>
          <w:iCs/>
          <w:sz w:val="24"/>
          <w:szCs w:val="24"/>
          <w:rtl/>
        </w:rPr>
        <w:t>.</w:t>
      </w:r>
    </w:p>
    <w:p w14:paraId="306C9290" w14:textId="577492D6" w:rsidR="00CA1776" w:rsidRPr="00901A33" w:rsidRDefault="00CA1776" w:rsidP="002E5E84">
      <w:pPr>
        <w:pStyle w:val="af"/>
        <w:tabs>
          <w:tab w:val="left" w:pos="530"/>
        </w:tabs>
        <w:spacing w:after="240" w:line="360" w:lineRule="auto"/>
        <w:ind w:left="530" w:hanging="291"/>
        <w:jc w:val="both"/>
        <w:rPr>
          <w:rFonts w:cs="David"/>
          <w:i/>
          <w:iCs/>
          <w:sz w:val="24"/>
          <w:szCs w:val="24"/>
          <w:rtl/>
        </w:rPr>
      </w:pPr>
      <w:ins w:id="5566" w:author="Shimon" w:date="2022-01-04T16:26:00Z">
        <w:r w:rsidRPr="00FB07BD">
          <w:rPr>
            <w:rFonts w:ascii="David" w:hAnsi="David" w:cs="David" w:hint="eastAsia"/>
            <w:i/>
            <w:iCs/>
            <w:sz w:val="24"/>
            <w:szCs w:val="24"/>
            <w:highlight w:val="yellow"/>
            <w:rtl/>
            <w:rPrChange w:id="5567" w:author="Shimon" w:date="2022-01-05T07:02:00Z">
              <w:rPr>
                <w:rFonts w:ascii="David" w:hAnsi="David" w:cs="David" w:hint="eastAsia"/>
                <w:i/>
                <w:iCs/>
                <w:sz w:val="24"/>
                <w:szCs w:val="24"/>
                <w:rtl/>
              </w:rPr>
            </w:rPrChange>
          </w:rPr>
          <w:t>להדגיש</w:t>
        </w:r>
        <w:r w:rsidRPr="00FB07BD">
          <w:rPr>
            <w:rFonts w:ascii="David" w:hAnsi="David" w:cs="David"/>
            <w:i/>
            <w:iCs/>
            <w:sz w:val="24"/>
            <w:szCs w:val="24"/>
            <w:highlight w:val="yellow"/>
            <w:rtl/>
            <w:rPrChange w:id="5568" w:author="Shimon" w:date="2022-01-05T07:02:00Z">
              <w:rPr>
                <w:rFonts w:ascii="David" w:hAnsi="David" w:cs="David"/>
                <w:i/>
                <w:iCs/>
                <w:sz w:val="24"/>
                <w:szCs w:val="24"/>
                <w:rtl/>
              </w:rPr>
            </w:rPrChange>
          </w:rPr>
          <w:t xml:space="preserve"> שזו היתה הדרגה </w:t>
        </w:r>
      </w:ins>
      <w:ins w:id="5569" w:author="Shimon" w:date="2022-01-04T16:27:00Z">
        <w:r w:rsidRPr="00FB07BD">
          <w:rPr>
            <w:rFonts w:ascii="David" w:hAnsi="David" w:cs="David" w:hint="eastAsia"/>
            <w:i/>
            <w:iCs/>
            <w:sz w:val="24"/>
            <w:szCs w:val="24"/>
            <w:highlight w:val="yellow"/>
            <w:rtl/>
            <w:rPrChange w:id="5570" w:author="Shimon" w:date="2022-01-05T07:02:00Z">
              <w:rPr>
                <w:rFonts w:ascii="David" w:hAnsi="David" w:cs="David" w:hint="eastAsia"/>
                <w:i/>
                <w:iCs/>
                <w:sz w:val="24"/>
                <w:szCs w:val="24"/>
                <w:rtl/>
              </w:rPr>
            </w:rPrChange>
          </w:rPr>
          <w:t>ב</w:t>
        </w:r>
        <w:r w:rsidR="000306BC" w:rsidRPr="00FB07BD">
          <w:rPr>
            <w:rFonts w:ascii="David" w:hAnsi="David" w:cs="David"/>
            <w:i/>
            <w:iCs/>
            <w:sz w:val="24"/>
            <w:szCs w:val="24"/>
            <w:highlight w:val="yellow"/>
            <w:rtl/>
            <w:rPrChange w:id="5571" w:author="Shimon" w:date="2022-01-05T07:02:00Z">
              <w:rPr>
                <w:rFonts w:ascii="David" w:hAnsi="David" w:cs="David"/>
                <w:i/>
                <w:iCs/>
                <w:sz w:val="24"/>
                <w:szCs w:val="24"/>
                <w:rtl/>
              </w:rPr>
            </w:rPrChange>
          </w:rPr>
          <w:t xml:space="preserve">—2004 </w:t>
        </w:r>
        <w:r w:rsidR="000306BC" w:rsidRPr="00FB07BD">
          <w:rPr>
            <w:rFonts w:ascii="David" w:hAnsi="David" w:cs="David" w:hint="eastAsia"/>
            <w:b/>
            <w:bCs/>
            <w:i/>
            <w:iCs/>
            <w:sz w:val="24"/>
            <w:szCs w:val="24"/>
            <w:highlight w:val="yellow"/>
            <w:u w:val="single"/>
            <w:rtl/>
            <w:rPrChange w:id="5572" w:author="Shimon" w:date="2022-01-05T07:02:00Z">
              <w:rPr>
                <w:rFonts w:ascii="David" w:hAnsi="David" w:cs="David" w:hint="eastAsia"/>
                <w:i/>
                <w:iCs/>
                <w:sz w:val="24"/>
                <w:szCs w:val="24"/>
                <w:rtl/>
              </w:rPr>
            </w:rPrChange>
          </w:rPr>
          <w:t>לפנ</w:t>
        </w:r>
        <w:r w:rsidR="000306BC" w:rsidRPr="00FB07BD">
          <w:rPr>
            <w:rFonts w:ascii="David" w:hAnsi="David" w:cs="David" w:hint="eastAsia"/>
            <w:b/>
            <w:bCs/>
            <w:i/>
            <w:iCs/>
            <w:sz w:val="24"/>
            <w:szCs w:val="24"/>
            <w:highlight w:val="yellow"/>
            <w:rtl/>
            <w:rPrChange w:id="5573" w:author="Shimon" w:date="2022-01-05T07:02:00Z">
              <w:rPr>
                <w:rFonts w:ascii="David" w:hAnsi="David" w:cs="David" w:hint="eastAsia"/>
                <w:i/>
                <w:iCs/>
                <w:sz w:val="24"/>
                <w:szCs w:val="24"/>
                <w:rtl/>
              </w:rPr>
            </w:rPrChange>
          </w:rPr>
          <w:t>י</w:t>
        </w:r>
        <w:r w:rsidR="000306BC" w:rsidRPr="00FB07BD">
          <w:rPr>
            <w:rFonts w:ascii="David" w:hAnsi="David" w:cs="David"/>
            <w:i/>
            <w:iCs/>
            <w:sz w:val="24"/>
            <w:szCs w:val="24"/>
            <w:highlight w:val="yellow"/>
            <w:rtl/>
            <w:rPrChange w:id="5574" w:author="Shimon" w:date="2022-01-05T07:02:00Z">
              <w:rPr>
                <w:rFonts w:ascii="David" w:hAnsi="David" w:cs="David"/>
                <w:i/>
                <w:iCs/>
                <w:sz w:val="24"/>
                <w:szCs w:val="24"/>
                <w:rtl/>
              </w:rPr>
            </w:rPrChange>
          </w:rPr>
          <w:t xml:space="preserve"> מכתבו של מר ברגר, המשנה לנציב</w:t>
        </w:r>
      </w:ins>
      <w:ins w:id="5575" w:author="Shimon" w:date="2022-01-04T16:28:00Z">
        <w:r w:rsidR="000306BC" w:rsidRPr="00FB07BD">
          <w:rPr>
            <w:rFonts w:cs="David"/>
            <w:i/>
            <w:iCs/>
            <w:sz w:val="24"/>
            <w:szCs w:val="24"/>
            <w:highlight w:val="yellow"/>
            <w:rtl/>
            <w:rPrChange w:id="5576" w:author="Shimon" w:date="2022-01-05T07:02:00Z">
              <w:rPr>
                <w:rFonts w:cs="David"/>
                <w:i/>
                <w:iCs/>
                <w:sz w:val="24"/>
                <w:szCs w:val="24"/>
                <w:rtl/>
              </w:rPr>
            </w:rPrChange>
          </w:rPr>
          <w:t xml:space="preserve">, </w:t>
        </w:r>
        <w:r w:rsidR="000306BC" w:rsidRPr="00FB07BD">
          <w:rPr>
            <w:rFonts w:cs="David" w:hint="eastAsia"/>
            <w:i/>
            <w:iCs/>
            <w:sz w:val="24"/>
            <w:szCs w:val="24"/>
            <w:highlight w:val="yellow"/>
            <w:rtl/>
            <w:rPrChange w:id="5577" w:author="Shimon" w:date="2022-01-05T07:02:00Z">
              <w:rPr>
                <w:rFonts w:cs="David" w:hint="eastAsia"/>
                <w:i/>
                <w:iCs/>
                <w:sz w:val="24"/>
                <w:szCs w:val="24"/>
                <w:rtl/>
              </w:rPr>
            </w:rPrChange>
          </w:rPr>
          <w:t>ממאי</w:t>
        </w:r>
        <w:r w:rsidR="000306BC" w:rsidRPr="00FB07BD">
          <w:rPr>
            <w:rFonts w:cs="David"/>
            <w:i/>
            <w:iCs/>
            <w:sz w:val="24"/>
            <w:szCs w:val="24"/>
            <w:highlight w:val="yellow"/>
            <w:rtl/>
            <w:rPrChange w:id="5578" w:author="Shimon" w:date="2022-01-05T07:02:00Z">
              <w:rPr>
                <w:rFonts w:cs="David"/>
                <w:i/>
                <w:iCs/>
                <w:sz w:val="24"/>
                <w:szCs w:val="24"/>
                <w:rtl/>
              </w:rPr>
            </w:rPrChange>
          </w:rPr>
          <w:t xml:space="preserve"> 2005 </w:t>
        </w:r>
        <w:r w:rsidR="000306BC" w:rsidRPr="00FB07BD">
          <w:rPr>
            <w:rFonts w:cs="David" w:hint="eastAsia"/>
            <w:i/>
            <w:iCs/>
            <w:sz w:val="24"/>
            <w:szCs w:val="24"/>
            <w:highlight w:val="yellow"/>
            <w:rtl/>
            <w:rPrChange w:id="5579" w:author="Shimon" w:date="2022-01-05T07:02:00Z">
              <w:rPr>
                <w:rFonts w:cs="David" w:hint="eastAsia"/>
                <w:i/>
                <w:iCs/>
                <w:sz w:val="24"/>
                <w:szCs w:val="24"/>
                <w:rtl/>
              </w:rPr>
            </w:rPrChange>
          </w:rPr>
          <w:t>לפיו</w:t>
        </w:r>
        <w:r w:rsidR="000306BC" w:rsidRPr="00FB07BD">
          <w:rPr>
            <w:rFonts w:cs="David"/>
            <w:i/>
            <w:iCs/>
            <w:sz w:val="24"/>
            <w:szCs w:val="24"/>
            <w:highlight w:val="yellow"/>
            <w:rtl/>
            <w:rPrChange w:id="5580" w:author="Shimon" w:date="2022-01-05T07:02:00Z">
              <w:rPr>
                <w:rFonts w:cs="David"/>
                <w:i/>
                <w:iCs/>
                <w:sz w:val="24"/>
                <w:szCs w:val="24"/>
                <w:rtl/>
              </w:rPr>
            </w:rPrChange>
          </w:rPr>
          <w:t xml:space="preserve"> </w:t>
        </w:r>
        <w:r w:rsidR="000306BC" w:rsidRPr="00FB07BD">
          <w:rPr>
            <w:rFonts w:cs="David" w:hint="eastAsia"/>
            <w:i/>
            <w:iCs/>
            <w:sz w:val="24"/>
            <w:szCs w:val="24"/>
            <w:highlight w:val="yellow"/>
            <w:rtl/>
            <w:rPrChange w:id="5581" w:author="Shimon" w:date="2022-01-05T07:02:00Z">
              <w:rPr>
                <w:rFonts w:cs="David" w:hint="eastAsia"/>
                <w:i/>
                <w:iCs/>
                <w:sz w:val="24"/>
                <w:szCs w:val="24"/>
                <w:rtl/>
              </w:rPr>
            </w:rPrChange>
          </w:rPr>
          <w:t>אהיה</w:t>
        </w:r>
        <w:r w:rsidR="000306BC" w:rsidRPr="00FB07BD">
          <w:rPr>
            <w:rFonts w:cs="David"/>
            <w:i/>
            <w:iCs/>
            <w:sz w:val="24"/>
            <w:szCs w:val="24"/>
            <w:highlight w:val="yellow"/>
            <w:rtl/>
            <w:rPrChange w:id="5582" w:author="Shimon" w:date="2022-01-05T07:02:00Z">
              <w:rPr>
                <w:rFonts w:cs="David"/>
                <w:i/>
                <w:iCs/>
                <w:sz w:val="24"/>
                <w:szCs w:val="24"/>
                <w:rtl/>
              </w:rPr>
            </w:rPrChange>
          </w:rPr>
          <w:t xml:space="preserve"> </w:t>
        </w:r>
        <w:r w:rsidR="000306BC" w:rsidRPr="00FB07BD">
          <w:rPr>
            <w:rFonts w:cs="David" w:hint="eastAsia"/>
            <w:i/>
            <w:iCs/>
            <w:sz w:val="24"/>
            <w:szCs w:val="24"/>
            <w:highlight w:val="yellow"/>
            <w:rtl/>
            <w:rPrChange w:id="5583" w:author="Shimon" w:date="2022-01-05T07:02:00Z">
              <w:rPr>
                <w:rFonts w:cs="David" w:hint="eastAsia"/>
                <w:i/>
                <w:iCs/>
                <w:sz w:val="24"/>
                <w:szCs w:val="24"/>
                <w:rtl/>
              </w:rPr>
            </w:rPrChange>
          </w:rPr>
          <w:t>זכאי</w:t>
        </w:r>
        <w:r w:rsidR="000306BC" w:rsidRPr="00FB07BD">
          <w:rPr>
            <w:rFonts w:cs="David"/>
            <w:i/>
            <w:iCs/>
            <w:sz w:val="24"/>
            <w:szCs w:val="24"/>
            <w:highlight w:val="yellow"/>
            <w:rtl/>
            <w:rPrChange w:id="5584" w:author="Shimon" w:date="2022-01-05T07:02:00Z">
              <w:rPr>
                <w:rFonts w:cs="David"/>
                <w:i/>
                <w:iCs/>
                <w:sz w:val="24"/>
                <w:szCs w:val="24"/>
                <w:rtl/>
              </w:rPr>
            </w:rPrChange>
          </w:rPr>
          <w:t xml:space="preserve"> </w:t>
        </w:r>
        <w:r w:rsidR="000306BC" w:rsidRPr="00FB07BD">
          <w:rPr>
            <w:rFonts w:cs="David" w:hint="eastAsia"/>
            <w:i/>
            <w:iCs/>
            <w:sz w:val="24"/>
            <w:szCs w:val="24"/>
            <w:highlight w:val="yellow"/>
            <w:rtl/>
            <w:rPrChange w:id="5585" w:author="Shimon" w:date="2022-01-05T07:02:00Z">
              <w:rPr>
                <w:rFonts w:cs="David" w:hint="eastAsia"/>
                <w:i/>
                <w:iCs/>
                <w:sz w:val="24"/>
                <w:szCs w:val="24"/>
                <w:rtl/>
              </w:rPr>
            </w:rPrChange>
          </w:rPr>
          <w:t>לד</w:t>
        </w:r>
      </w:ins>
      <w:ins w:id="5586" w:author="Shimon" w:date="2022-01-04T16:30:00Z">
        <w:r w:rsidR="000306BC" w:rsidRPr="00FB07BD">
          <w:rPr>
            <w:rFonts w:cs="David" w:hint="eastAsia"/>
            <w:i/>
            <w:iCs/>
            <w:sz w:val="24"/>
            <w:szCs w:val="24"/>
            <w:highlight w:val="yellow"/>
            <w:rtl/>
            <w:rPrChange w:id="5587" w:author="Shimon" w:date="2022-01-05T07:02:00Z">
              <w:rPr>
                <w:rFonts w:cs="David" w:hint="eastAsia"/>
                <w:i/>
                <w:iCs/>
                <w:sz w:val="24"/>
                <w:szCs w:val="24"/>
                <w:rtl/>
              </w:rPr>
            </w:rPrChange>
          </w:rPr>
          <w:t>ר</w:t>
        </w:r>
      </w:ins>
      <w:ins w:id="5588" w:author="Shimon" w:date="2022-01-04T16:28:00Z">
        <w:r w:rsidR="000306BC" w:rsidRPr="00FB07BD">
          <w:rPr>
            <w:rFonts w:cs="David" w:hint="eastAsia"/>
            <w:i/>
            <w:iCs/>
            <w:sz w:val="24"/>
            <w:szCs w:val="24"/>
            <w:highlight w:val="yellow"/>
            <w:rtl/>
            <w:rPrChange w:id="5589" w:author="Shimon" w:date="2022-01-05T07:02:00Z">
              <w:rPr>
                <w:rFonts w:cs="David" w:hint="eastAsia"/>
                <w:i/>
                <w:iCs/>
                <w:sz w:val="24"/>
                <w:szCs w:val="24"/>
                <w:rtl/>
              </w:rPr>
            </w:rPrChange>
          </w:rPr>
          <w:t>ג</w:t>
        </w:r>
      </w:ins>
      <w:ins w:id="5590" w:author="Shimon" w:date="2022-01-04T16:32:00Z">
        <w:r w:rsidR="000306BC" w:rsidRPr="00FB07BD">
          <w:rPr>
            <w:rFonts w:cs="David" w:hint="eastAsia"/>
            <w:i/>
            <w:iCs/>
            <w:sz w:val="24"/>
            <w:szCs w:val="24"/>
            <w:highlight w:val="yellow"/>
            <w:rtl/>
            <w:rPrChange w:id="5591" w:author="Shimon" w:date="2022-01-05T07:02:00Z">
              <w:rPr>
                <w:rFonts w:cs="David" w:hint="eastAsia"/>
                <w:i/>
                <w:iCs/>
                <w:sz w:val="24"/>
                <w:szCs w:val="24"/>
                <w:rtl/>
              </w:rPr>
            </w:rPrChange>
          </w:rPr>
          <w:t>ה</w:t>
        </w:r>
        <w:r w:rsidR="000306BC" w:rsidRPr="00FB07BD">
          <w:rPr>
            <w:rFonts w:cs="David"/>
            <w:i/>
            <w:iCs/>
            <w:sz w:val="24"/>
            <w:szCs w:val="24"/>
            <w:highlight w:val="yellow"/>
            <w:rtl/>
            <w:rPrChange w:id="5592" w:author="Shimon" w:date="2022-01-05T07:02:00Z">
              <w:rPr>
                <w:rFonts w:cs="David"/>
                <w:i/>
                <w:iCs/>
                <w:sz w:val="24"/>
                <w:szCs w:val="24"/>
                <w:rtl/>
              </w:rPr>
            </w:rPrChange>
          </w:rPr>
          <w:t xml:space="preserve"> אישית </w:t>
        </w:r>
      </w:ins>
      <w:ins w:id="5593" w:author="Shimon" w:date="2022-01-04T16:28:00Z">
        <w:r w:rsidR="000306BC" w:rsidRPr="00FB07BD">
          <w:rPr>
            <w:rFonts w:cs="David"/>
            <w:i/>
            <w:iCs/>
            <w:sz w:val="24"/>
            <w:szCs w:val="24"/>
            <w:highlight w:val="yellow"/>
            <w:rtl/>
            <w:rPrChange w:id="5594" w:author="Shimon" w:date="2022-01-05T07:02:00Z">
              <w:rPr>
                <w:rFonts w:cs="David"/>
                <w:i/>
                <w:iCs/>
                <w:sz w:val="24"/>
                <w:szCs w:val="24"/>
                <w:rtl/>
              </w:rPr>
            </w:rPrChange>
          </w:rPr>
          <w:t xml:space="preserve"> (דהיינו46</w:t>
        </w:r>
      </w:ins>
      <w:ins w:id="5595" w:author="Shimon" w:date="2022-01-04T16:30:00Z">
        <w:r w:rsidR="000306BC" w:rsidRPr="00FB07BD">
          <w:rPr>
            <w:rFonts w:cs="David"/>
            <w:i/>
            <w:iCs/>
            <w:sz w:val="24"/>
            <w:szCs w:val="24"/>
            <w:highlight w:val="yellow"/>
            <w:rtl/>
            <w:rPrChange w:id="5596" w:author="Shimon" w:date="2022-01-05T07:02:00Z">
              <w:rPr>
                <w:rFonts w:cs="David"/>
                <w:i/>
                <w:iCs/>
                <w:sz w:val="24"/>
                <w:szCs w:val="24"/>
                <w:rtl/>
              </w:rPr>
            </w:rPrChange>
          </w:rPr>
          <w:t>+)</w:t>
        </w:r>
      </w:ins>
      <w:ins w:id="5597" w:author="Shimon" w:date="2022-01-04T16:29:00Z">
        <w:r w:rsidR="000306BC">
          <w:rPr>
            <w:rFonts w:cs="David" w:hint="cs"/>
            <w:i/>
            <w:iCs/>
            <w:sz w:val="24"/>
            <w:szCs w:val="24"/>
            <w:rtl/>
          </w:rPr>
          <w:t xml:space="preserve"> </w:t>
        </w:r>
      </w:ins>
    </w:p>
    <w:p w14:paraId="79A49571" w14:textId="11DA2B5E" w:rsidR="007E01CC" w:rsidRPr="00901A33" w:rsidRDefault="007E01CC" w:rsidP="00A35B76">
      <w:pPr>
        <w:pStyle w:val="11"/>
        <w:tabs>
          <w:tab w:val="left" w:pos="566"/>
        </w:tabs>
        <w:spacing w:before="0" w:after="240" w:line="360" w:lineRule="auto"/>
        <w:ind w:left="566" w:firstLine="0"/>
        <w:rPr>
          <w:rtl/>
        </w:rPr>
      </w:pPr>
      <w:r w:rsidRPr="00901A33">
        <w:rPr>
          <w:rFonts w:hint="cs"/>
          <w:rtl/>
        </w:rPr>
        <w:t>יצויין כי נתבעת 1 מודעת לטיעון זה של התובע</w:t>
      </w:r>
      <w:r w:rsidR="007E1304">
        <w:rPr>
          <w:rFonts w:hint="cs"/>
          <w:rtl/>
        </w:rPr>
        <w:t>,</w:t>
      </w:r>
      <w:r w:rsidRPr="00901A33">
        <w:rPr>
          <w:rFonts w:hint="cs"/>
          <w:rtl/>
        </w:rPr>
        <w:t xml:space="preserve"> אך היא טענה שמדובר ב"טעות" (שנמשכה לאורך כל תקופת העבודה בחוזה</w:t>
      </w:r>
      <w:r w:rsidR="00956073" w:rsidRPr="00901A33">
        <w:rPr>
          <w:rFonts w:hint="cs"/>
          <w:rtl/>
        </w:rPr>
        <w:t>,</w:t>
      </w:r>
      <w:r w:rsidRPr="00901A33">
        <w:rPr>
          <w:rFonts w:hint="cs"/>
          <w:rtl/>
        </w:rPr>
        <w:t xml:space="preserve"> יותר מ-20 שנה!)</w:t>
      </w:r>
    </w:p>
    <w:bookmarkEnd w:id="5563"/>
    <w:p w14:paraId="1CBB8A14" w14:textId="7018C23A" w:rsidR="00006CB7" w:rsidRPr="00901A33" w:rsidDel="00D05C34" w:rsidRDefault="00121400">
      <w:pPr>
        <w:pStyle w:val="11"/>
        <w:numPr>
          <w:ilvl w:val="0"/>
          <w:numId w:val="60"/>
        </w:numPr>
        <w:tabs>
          <w:tab w:val="left" w:pos="566"/>
        </w:tabs>
        <w:spacing w:before="0" w:after="240" w:line="360" w:lineRule="auto"/>
        <w:ind w:left="566" w:hanging="425"/>
        <w:rPr>
          <w:del w:id="5598" w:author="Shimon" w:date="2022-01-06T12:58:00Z"/>
          <w:rtl/>
        </w:rPr>
        <w:pPrChange w:id="5599"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 xml:space="preserve">מכל מקום, </w:t>
      </w:r>
      <w:r w:rsidR="00DC132A" w:rsidRPr="00901A33">
        <w:rPr>
          <w:rFonts w:hint="eastAsia"/>
          <w:rtl/>
        </w:rPr>
        <w:t>לו</w:t>
      </w:r>
      <w:r w:rsidR="00DC132A" w:rsidRPr="00901A33">
        <w:rPr>
          <w:rtl/>
        </w:rPr>
        <w:t xml:space="preserve"> היה התובע </w:t>
      </w:r>
      <w:r w:rsidR="00DC132A" w:rsidRPr="00901A33">
        <w:rPr>
          <w:rFonts w:hint="cs"/>
          <w:rtl/>
        </w:rPr>
        <w:t>נשאר</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800A4D" w:rsidRPr="00901A33">
        <w:rPr>
          <w:rFonts w:hint="cs"/>
          <w:rtl/>
        </w:rPr>
        <w:t xml:space="preserve"> המח"ר</w:t>
      </w:r>
      <w:r w:rsidR="00DC132A" w:rsidRPr="00901A33">
        <w:rPr>
          <w:rtl/>
        </w:rPr>
        <w:t xml:space="preserve">, </w:t>
      </w:r>
      <w:r w:rsidR="00DC132A" w:rsidRPr="00901A33">
        <w:rPr>
          <w:rFonts w:hint="eastAsia"/>
          <w:rtl/>
        </w:rPr>
        <w:t>הוא</w:t>
      </w:r>
      <w:r w:rsidR="00DC132A" w:rsidRPr="00901A33">
        <w:rPr>
          <w:rtl/>
        </w:rPr>
        <w:t xml:space="preserve"> </w:t>
      </w:r>
      <w:r w:rsidR="00DC132A" w:rsidRPr="00901A33">
        <w:rPr>
          <w:rFonts w:hint="eastAsia"/>
          <w:rtl/>
        </w:rPr>
        <w:t>היה</w:t>
      </w:r>
      <w:r w:rsidR="00DC132A" w:rsidRPr="00901A33">
        <w:rPr>
          <w:rtl/>
        </w:rPr>
        <w:t xml:space="preserve"> </w:t>
      </w:r>
      <w:r w:rsidR="00DC132A" w:rsidRPr="00901A33">
        <w:rPr>
          <w:rFonts w:hint="eastAsia"/>
          <w:rtl/>
        </w:rPr>
        <w:t>ללא</w:t>
      </w:r>
      <w:r w:rsidR="00DC132A" w:rsidRPr="00901A33">
        <w:rPr>
          <w:rtl/>
        </w:rPr>
        <w:t xml:space="preserve"> </w:t>
      </w:r>
      <w:r w:rsidR="00DC132A" w:rsidRPr="00901A33">
        <w:rPr>
          <w:rFonts w:hint="eastAsia"/>
          <w:rtl/>
        </w:rPr>
        <w:t>ספק</w:t>
      </w:r>
      <w:r w:rsidR="00DC132A" w:rsidRPr="00901A33">
        <w:rPr>
          <w:rtl/>
        </w:rPr>
        <w:t xml:space="preserve"> </w:t>
      </w:r>
      <w:r w:rsidR="00DC132A" w:rsidRPr="00901A33">
        <w:rPr>
          <w:rFonts w:hint="eastAsia"/>
          <w:rtl/>
        </w:rPr>
        <w:t>מתקדם</w:t>
      </w:r>
      <w:r w:rsidR="00DC132A" w:rsidRPr="00901A33">
        <w:rPr>
          <w:rtl/>
        </w:rPr>
        <w:t xml:space="preserve"> </w:t>
      </w:r>
      <w:r w:rsidR="00DC132A" w:rsidRPr="00901A33">
        <w:rPr>
          <w:rFonts w:hint="eastAsia"/>
          <w:rtl/>
        </w:rPr>
        <w:t>ברבות</w:t>
      </w:r>
      <w:r w:rsidR="00DC132A" w:rsidRPr="00901A33">
        <w:rPr>
          <w:rtl/>
        </w:rPr>
        <w:t xml:space="preserve"> </w:t>
      </w:r>
      <w:r w:rsidR="00DC132A" w:rsidRPr="00901A33">
        <w:rPr>
          <w:rFonts w:hint="eastAsia"/>
          <w:rtl/>
        </w:rPr>
        <w:t>השנים</w:t>
      </w:r>
      <w:r w:rsidR="00DC132A" w:rsidRPr="00901A33">
        <w:rPr>
          <w:rtl/>
        </w:rPr>
        <w:t xml:space="preserve"> </w:t>
      </w:r>
      <w:r w:rsidR="00DC132A" w:rsidRPr="00901A33">
        <w:rPr>
          <w:rFonts w:hint="eastAsia"/>
          <w:rtl/>
        </w:rPr>
        <w:t>לדרגה</w:t>
      </w:r>
      <w:r w:rsidR="00DC132A" w:rsidRPr="00901A33">
        <w:rPr>
          <w:rtl/>
        </w:rPr>
        <w:t xml:space="preserve"> </w:t>
      </w:r>
      <w:r w:rsidR="00DC132A" w:rsidRPr="00901A33">
        <w:rPr>
          <w:rFonts w:hint="eastAsia"/>
          <w:rtl/>
        </w:rPr>
        <w:t>העליונה</w:t>
      </w:r>
      <w:r w:rsidR="00DC132A" w:rsidRPr="00901A33">
        <w:rPr>
          <w:rtl/>
        </w:rPr>
        <w:t xml:space="preserve"> </w:t>
      </w:r>
      <w:r w:rsidR="00DC132A" w:rsidRPr="00901A33">
        <w:rPr>
          <w:rFonts w:hint="eastAsia"/>
          <w:rtl/>
        </w:rPr>
        <w:t>בסולם</w:t>
      </w:r>
      <w:r w:rsidR="00DC132A" w:rsidRPr="00901A33">
        <w:rPr>
          <w:rtl/>
        </w:rPr>
        <w:t xml:space="preserve"> </w:t>
      </w:r>
      <w:r w:rsidR="00DC132A" w:rsidRPr="00901A33">
        <w:rPr>
          <w:rFonts w:hint="eastAsia"/>
          <w:rtl/>
        </w:rPr>
        <w:t>הדרגות</w:t>
      </w:r>
      <w:r w:rsidR="00DC132A" w:rsidRPr="00901A33">
        <w:rPr>
          <w:rtl/>
        </w:rPr>
        <w:t xml:space="preserve">, 46 </w:t>
      </w:r>
      <w:r w:rsidR="00DC132A" w:rsidRPr="00901A33">
        <w:rPr>
          <w:rFonts w:hint="eastAsia"/>
          <w:rtl/>
        </w:rPr>
        <w:t>כיום</w:t>
      </w:r>
      <w:r w:rsidR="00DC132A" w:rsidRPr="00901A33">
        <w:rPr>
          <w:rtl/>
        </w:rPr>
        <w:t xml:space="preserve">, </w:t>
      </w:r>
      <w:r w:rsidR="00DC132A" w:rsidRPr="00901A33">
        <w:rPr>
          <w:rFonts w:hint="eastAsia"/>
          <w:rtl/>
        </w:rPr>
        <w:t>אם</w:t>
      </w:r>
      <w:r w:rsidR="00DC132A" w:rsidRPr="00901A33">
        <w:rPr>
          <w:rtl/>
        </w:rPr>
        <w:t xml:space="preserve"> </w:t>
      </w:r>
      <w:r w:rsidR="00DC132A" w:rsidRPr="00901A33">
        <w:rPr>
          <w:rFonts w:hint="eastAsia"/>
          <w:rtl/>
        </w:rPr>
        <w:t>כדרגה</w:t>
      </w:r>
      <w:r w:rsidR="00DC132A" w:rsidRPr="00901A33">
        <w:rPr>
          <w:rtl/>
        </w:rPr>
        <w:t xml:space="preserve"> </w:t>
      </w:r>
      <w:r w:rsidR="00DC132A" w:rsidRPr="00901A33">
        <w:rPr>
          <w:rFonts w:hint="eastAsia"/>
          <w:rtl/>
        </w:rPr>
        <w:t>אישית</w:t>
      </w:r>
      <w:r w:rsidR="00DC132A" w:rsidRPr="00901A33">
        <w:rPr>
          <w:rtl/>
        </w:rPr>
        <w:t xml:space="preserve">, </w:t>
      </w:r>
      <w:r w:rsidR="00DC132A" w:rsidRPr="00901A33">
        <w:rPr>
          <w:rFonts w:hint="eastAsia"/>
          <w:rtl/>
        </w:rPr>
        <w:t>ואו</w:t>
      </w:r>
      <w:r w:rsidR="00DC132A" w:rsidRPr="00901A33">
        <w:rPr>
          <w:rtl/>
        </w:rPr>
        <w:t xml:space="preserve"> </w:t>
      </w:r>
      <w:r w:rsidR="00DC132A" w:rsidRPr="00901A33">
        <w:rPr>
          <w:rFonts w:hint="eastAsia"/>
          <w:rtl/>
        </w:rPr>
        <w:t>לפחות</w:t>
      </w:r>
      <w:r w:rsidR="00DC132A" w:rsidRPr="00901A33">
        <w:rPr>
          <w:rtl/>
        </w:rPr>
        <w:t xml:space="preserve"> </w:t>
      </w:r>
      <w:r w:rsidR="00DC132A" w:rsidRPr="00901A33">
        <w:rPr>
          <w:rFonts w:hint="eastAsia"/>
          <w:rtl/>
        </w:rPr>
        <w:t>כדרגת</w:t>
      </w:r>
      <w:r w:rsidR="00DC132A" w:rsidRPr="00901A33">
        <w:rPr>
          <w:rtl/>
        </w:rPr>
        <w:t xml:space="preserve"> </w:t>
      </w:r>
      <w:r w:rsidR="00DC132A" w:rsidRPr="00901A33">
        <w:rPr>
          <w:rFonts w:hint="eastAsia"/>
          <w:rtl/>
        </w:rPr>
        <w:t>פרישה</w:t>
      </w:r>
      <w:r w:rsidR="00956073" w:rsidRPr="00901A33">
        <w:rPr>
          <w:rFonts w:hint="cs"/>
          <w:rtl/>
        </w:rPr>
        <w:t>.</w:t>
      </w:r>
      <w:ins w:id="5600" w:author="Shimon" w:date="2022-01-06T12:39:00Z">
        <w:r w:rsidR="009D50D9">
          <w:rPr>
            <w:rFonts w:hint="cs"/>
            <w:rtl/>
          </w:rPr>
          <w:t xml:space="preserve">                 </w:t>
        </w:r>
      </w:ins>
      <w:ins w:id="5601" w:author="Shimon" w:date="2022-01-06T12:40:00Z">
        <w:r w:rsidR="009D50D9">
          <w:rPr>
            <w:rFonts w:hint="cs"/>
            <w:rtl/>
          </w:rPr>
          <w:t>אפשר</w:t>
        </w:r>
      </w:ins>
      <w:ins w:id="5602" w:author="Shimon" w:date="2022-01-06T12:53:00Z">
        <w:r w:rsidR="006F45E6">
          <w:rPr>
            <w:rFonts w:hint="cs"/>
            <w:rtl/>
          </w:rPr>
          <w:t xml:space="preserve"> </w:t>
        </w:r>
        <w:del w:id="5603" w:author="אופיר טל" w:date="2022-01-09T13:25:00Z">
          <w:r w:rsidR="006F45E6" w:rsidDel="00D9407F">
            <w:rPr>
              <w:rFonts w:hint="cs"/>
              <w:rtl/>
            </w:rPr>
            <w:delText xml:space="preserve">וכדאי </w:delText>
          </w:r>
        </w:del>
      </w:ins>
      <w:ins w:id="5604" w:author="Shimon" w:date="2022-01-06T12:40:00Z">
        <w:del w:id="5605" w:author="אופיר טל" w:date="2022-01-09T13:25:00Z">
          <w:r w:rsidR="009D50D9" w:rsidDel="00D9407F">
            <w:rPr>
              <w:rFonts w:hint="cs"/>
              <w:rtl/>
            </w:rPr>
            <w:delText>גם לציין שאפילו לפי האלטרטיבה הראשונה ב12א2 (</w:delText>
          </w:r>
        </w:del>
      </w:ins>
      <w:ins w:id="5606" w:author="Shimon" w:date="2022-01-06T12:43:00Z">
        <w:del w:id="5607" w:author="אופיר טל" w:date="2022-01-09T13:25:00Z">
          <w:r w:rsidR="009D50D9" w:rsidDel="00D9407F">
            <w:rPr>
              <w:rFonts w:hint="cs"/>
              <w:rtl/>
            </w:rPr>
            <w:delText xml:space="preserve">משכורת קובעת </w:delText>
          </w:r>
        </w:del>
      </w:ins>
      <w:ins w:id="5608" w:author="Shimon" w:date="2022-01-06T12:40:00Z">
        <w:del w:id="5609" w:author="אופיר טל" w:date="2022-01-09T13:25:00Z">
          <w:r w:rsidR="009D50D9" w:rsidDel="00D9407F">
            <w:rPr>
              <w:rFonts w:hint="cs"/>
              <w:rtl/>
            </w:rPr>
            <w:delText>לפי חוק הגימלאות</w:delText>
          </w:r>
        </w:del>
      </w:ins>
      <w:ins w:id="5610" w:author="Shimon" w:date="2022-01-06T12:41:00Z">
        <w:del w:id="5611" w:author="אופיר טל" w:date="2022-01-09T13:25:00Z">
          <w:r w:rsidR="009D50D9" w:rsidDel="00D9407F">
            <w:rPr>
              <w:rFonts w:hint="cs"/>
              <w:rtl/>
            </w:rPr>
            <w:delText>),</w:delText>
          </w:r>
        </w:del>
      </w:ins>
      <w:ins w:id="5612" w:author="Shimon" w:date="2022-01-06T12:45:00Z">
        <w:del w:id="5613" w:author="אופיר טל" w:date="2022-01-09T13:25:00Z">
          <w:r w:rsidR="006F45E6" w:rsidDel="00D9407F">
            <w:rPr>
              <w:rFonts w:hint="cs"/>
              <w:rtl/>
            </w:rPr>
            <w:delText xml:space="preserve"> </w:delText>
          </w:r>
          <w:r w:rsidR="009D50D9" w:rsidDel="00D9407F">
            <w:rPr>
              <w:rFonts w:hint="cs"/>
              <w:rtl/>
            </w:rPr>
            <w:delText xml:space="preserve">עוד לפני </w:delText>
          </w:r>
        </w:del>
      </w:ins>
      <w:ins w:id="5614" w:author="Shimon" w:date="2022-01-06T12:46:00Z">
        <w:del w:id="5615" w:author="אופיר טל" w:date="2022-01-09T13:25:00Z">
          <w:r w:rsidR="009D50D9" w:rsidDel="00D9407F">
            <w:rPr>
              <w:rFonts w:hint="cs"/>
              <w:rtl/>
            </w:rPr>
            <w:delText xml:space="preserve">הדרגה האישית </w:delText>
          </w:r>
        </w:del>
      </w:ins>
      <w:ins w:id="5616" w:author="Shimon" w:date="2022-01-06T12:47:00Z">
        <w:del w:id="5617" w:author="אופיר טל" w:date="2022-01-09T13:25:00Z">
          <w:r w:rsidR="009D50D9" w:rsidDel="00D9407F">
            <w:rPr>
              <w:rFonts w:hint="cs"/>
              <w:rtl/>
            </w:rPr>
            <w:delText>(</w:delText>
          </w:r>
        </w:del>
      </w:ins>
      <w:ins w:id="5618" w:author="Shimon" w:date="2022-01-06T12:46:00Z">
        <w:del w:id="5619" w:author="אופיר טל" w:date="2022-01-09T13:25:00Z">
          <w:r w:rsidR="009D50D9" w:rsidDel="00D9407F">
            <w:rPr>
              <w:rFonts w:hint="cs"/>
              <w:rtl/>
            </w:rPr>
            <w:delText>שהוענקה לי ב</w:delText>
          </w:r>
        </w:del>
      </w:ins>
      <w:ins w:id="5620" w:author="Shimon" w:date="2022-01-06T12:47:00Z">
        <w:del w:id="5621" w:author="אופיר טל" w:date="2022-01-09T13:25:00Z">
          <w:r w:rsidR="009D50D9" w:rsidDel="00D9407F">
            <w:rPr>
              <w:rFonts w:hint="cs"/>
              <w:rtl/>
            </w:rPr>
            <w:delText>מכתב ברגר כבר ב</w:delText>
          </w:r>
        </w:del>
      </w:ins>
      <w:ins w:id="5622" w:author="Shimon" w:date="2022-01-06T12:46:00Z">
        <w:del w:id="5623" w:author="אופיר טל" w:date="2022-01-09T13:25:00Z">
          <w:r w:rsidR="009D50D9" w:rsidDel="00D9407F">
            <w:rPr>
              <w:rFonts w:hint="cs"/>
              <w:rtl/>
            </w:rPr>
            <w:delText>-2005</w:delText>
          </w:r>
        </w:del>
      </w:ins>
      <w:ins w:id="5624" w:author="Shimon" w:date="2022-01-06T12:47:00Z">
        <w:del w:id="5625" w:author="אופיר טל" w:date="2022-01-09T13:25:00Z">
          <w:r w:rsidR="009D50D9" w:rsidDel="00D9407F">
            <w:rPr>
              <w:rFonts w:hint="cs"/>
              <w:rtl/>
            </w:rPr>
            <w:delText>)</w:delText>
          </w:r>
        </w:del>
      </w:ins>
      <w:ins w:id="5626" w:author="Shimon" w:date="2022-01-06T12:46:00Z">
        <w:del w:id="5627" w:author="אופיר טל" w:date="2022-01-09T13:25:00Z">
          <w:r w:rsidR="009D50D9" w:rsidDel="00D9407F">
            <w:rPr>
              <w:rFonts w:hint="cs"/>
              <w:rtl/>
            </w:rPr>
            <w:delText xml:space="preserve">ולפני דרגת פרישה, </w:delText>
          </w:r>
        </w:del>
      </w:ins>
      <w:ins w:id="5628" w:author="Shimon" w:date="2022-01-06T12:45:00Z">
        <w:del w:id="5629" w:author="אופיר טל" w:date="2022-01-09T13:25:00Z">
          <w:r w:rsidR="009D50D9" w:rsidDel="00D9407F">
            <w:rPr>
              <w:rFonts w:hint="cs"/>
              <w:rtl/>
            </w:rPr>
            <w:delText xml:space="preserve"> </w:delText>
          </w:r>
        </w:del>
      </w:ins>
      <w:ins w:id="5630" w:author="Shimon" w:date="2022-01-06T12:47:00Z">
        <w:del w:id="5631" w:author="אופיר טל" w:date="2022-01-09T13:25:00Z">
          <w:r w:rsidR="006F45E6" w:rsidDel="00D9407F">
            <w:rPr>
              <w:rFonts w:hint="cs"/>
              <w:rtl/>
            </w:rPr>
            <w:delText>המשכורת הקובעת היא 45</w:delText>
          </w:r>
        </w:del>
      </w:ins>
      <w:ins w:id="5632" w:author="Shimon" w:date="2022-01-06T12:48:00Z">
        <w:del w:id="5633" w:author="אופיר טל" w:date="2022-01-09T13:25:00Z">
          <w:r w:rsidR="006F45E6" w:rsidDel="00D9407F">
            <w:rPr>
              <w:rFonts w:hint="cs"/>
              <w:rtl/>
            </w:rPr>
            <w:delText>+ (</w:delText>
          </w:r>
        </w:del>
      </w:ins>
      <w:ins w:id="5634" w:author="Shimon" w:date="2022-01-06T12:41:00Z">
        <w:del w:id="5635" w:author="אופיר טל" w:date="2022-01-09T13:25:00Z">
          <w:r w:rsidR="009D50D9" w:rsidDel="00D9407F">
            <w:rPr>
              <w:rFonts w:hint="cs"/>
              <w:rtl/>
            </w:rPr>
            <w:delText>דרגה אחת מתחת לשיא</w:delText>
          </w:r>
        </w:del>
      </w:ins>
      <w:ins w:id="5636" w:author="Shimon" w:date="2022-01-06T12:48:00Z">
        <w:del w:id="5637" w:author="אופיר טל" w:date="2022-01-09T13:25:00Z">
          <w:r w:rsidR="006F45E6" w:rsidDel="00D9407F">
            <w:rPr>
              <w:rFonts w:hint="cs"/>
              <w:rtl/>
            </w:rPr>
            <w:delText xml:space="preserve"> שהיתה לי כבר ב-1990</w:delText>
          </w:r>
        </w:del>
      </w:ins>
      <w:ins w:id="5638" w:author="Shimon" w:date="2022-01-06T12:53:00Z">
        <w:del w:id="5639" w:author="אופיר טל" w:date="2022-01-09T13:25:00Z">
          <w:r w:rsidR="006F45E6" w:rsidDel="00D9407F">
            <w:rPr>
              <w:rFonts w:hint="cs"/>
              <w:rtl/>
            </w:rPr>
            <w:delText>)</w:delText>
          </w:r>
        </w:del>
      </w:ins>
      <w:ins w:id="5640" w:author="Shimon" w:date="2022-01-06T12:48:00Z">
        <w:del w:id="5641" w:author="אופיר טל" w:date="2022-01-09T13:25:00Z">
          <w:r w:rsidR="006F45E6" w:rsidDel="00D9407F">
            <w:rPr>
              <w:rFonts w:hint="cs"/>
              <w:rtl/>
            </w:rPr>
            <w:delText xml:space="preserve">. </w:delText>
          </w:r>
        </w:del>
      </w:ins>
      <w:ins w:id="5642" w:author="Shimon" w:date="2022-01-06T12:43:00Z">
        <w:del w:id="5643" w:author="אופיר טל" w:date="2022-01-09T13:25:00Z">
          <w:r w:rsidR="009D50D9" w:rsidDel="00D9407F">
            <w:rPr>
              <w:rFonts w:hint="cs"/>
              <w:rtl/>
            </w:rPr>
            <w:delText xml:space="preserve"> </w:delText>
          </w:r>
        </w:del>
      </w:ins>
      <w:ins w:id="5644" w:author="Shimon" w:date="2022-01-06T12:54:00Z">
        <w:del w:id="5645" w:author="אופיר טל" w:date="2022-01-09T13:25:00Z">
          <w:r w:rsidR="006F45E6" w:rsidDel="00D9407F">
            <w:rPr>
              <w:rFonts w:hint="cs"/>
              <w:rtl/>
            </w:rPr>
            <w:delText xml:space="preserve">ברור </w:delText>
          </w:r>
        </w:del>
      </w:ins>
      <w:ins w:id="5646" w:author="Shimon" w:date="2022-01-06T12:55:00Z">
        <w:del w:id="5647" w:author="אופיר טל" w:date="2022-01-09T13:25:00Z">
          <w:r w:rsidR="006F45E6" w:rsidDel="00D9407F">
            <w:rPr>
              <w:rFonts w:hint="cs"/>
              <w:rtl/>
            </w:rPr>
            <w:delText>לגמרי</w:delText>
          </w:r>
        </w:del>
      </w:ins>
      <w:ins w:id="5648" w:author="Shimon" w:date="2022-01-06T12:43:00Z">
        <w:del w:id="5649" w:author="אופיר טל" w:date="2022-01-09T13:25:00Z">
          <w:r w:rsidR="009D50D9" w:rsidDel="00D9407F">
            <w:rPr>
              <w:rFonts w:hint="cs"/>
              <w:rtl/>
            </w:rPr>
            <w:delText xml:space="preserve"> ש</w:delText>
          </w:r>
        </w:del>
      </w:ins>
      <w:ins w:id="5650" w:author="Shimon" w:date="2022-01-06T12:54:00Z">
        <w:del w:id="5651" w:author="אופיר טל" w:date="2022-01-09T13:25:00Z">
          <w:r w:rsidR="006F45E6" w:rsidDel="00D9407F">
            <w:rPr>
              <w:rFonts w:hint="cs"/>
              <w:rtl/>
            </w:rPr>
            <w:delText xml:space="preserve">אילו המשכתי רק בכתב מינוי, </w:delText>
          </w:r>
        </w:del>
      </w:ins>
      <w:ins w:id="5652" w:author="Shimon" w:date="2022-01-06T12:55:00Z">
        <w:del w:id="5653" w:author="אופיר טל" w:date="2022-01-09T13:25:00Z">
          <w:r w:rsidR="006F45E6" w:rsidDel="00D9407F">
            <w:rPr>
              <w:rFonts w:hint="cs"/>
              <w:rtl/>
            </w:rPr>
            <w:delText xml:space="preserve">לא </w:delText>
          </w:r>
        </w:del>
      </w:ins>
      <w:ins w:id="5654" w:author="Shimon" w:date="2022-01-06T12:43:00Z">
        <w:del w:id="5655" w:author="אופיר טל" w:date="2022-01-09T13:25:00Z">
          <w:r w:rsidR="009D50D9" w:rsidDel="00D9407F">
            <w:rPr>
              <w:rFonts w:hint="cs"/>
              <w:rtl/>
            </w:rPr>
            <w:delText>היו מורידים אותי בדרגה</w:delText>
          </w:r>
        </w:del>
      </w:ins>
      <w:ins w:id="5656" w:author="Shimon" w:date="2022-01-06T12:41:00Z">
        <w:del w:id="5657" w:author="אופיר טל" w:date="2022-01-09T13:25:00Z">
          <w:r w:rsidR="009D50D9" w:rsidDel="00D9407F">
            <w:rPr>
              <w:rFonts w:hint="cs"/>
              <w:rtl/>
            </w:rPr>
            <w:delText xml:space="preserve"> </w:delText>
          </w:r>
        </w:del>
      </w:ins>
      <w:ins w:id="5658" w:author="Shimon" w:date="2022-01-06T12:44:00Z">
        <w:del w:id="5659" w:author="אופיר טל" w:date="2022-01-09T13:25:00Z">
          <w:r w:rsidR="009D50D9" w:rsidDel="00D9407F">
            <w:rPr>
              <w:rFonts w:hint="cs"/>
              <w:rtl/>
            </w:rPr>
            <w:delText xml:space="preserve">לכבוד הפרישה. </w:delText>
          </w:r>
        </w:del>
      </w:ins>
      <w:ins w:id="5660" w:author="Shimon" w:date="2022-01-06T12:55:00Z">
        <w:del w:id="5661" w:author="אופיר טל" w:date="2022-01-09T13:25:00Z">
          <w:r w:rsidR="006F45E6" w:rsidDel="00D9407F">
            <w:rPr>
              <w:rFonts w:hint="cs"/>
              <w:rtl/>
            </w:rPr>
            <w:delText>על אחת כמה וכמה, כש</w:delText>
          </w:r>
        </w:del>
      </w:ins>
      <w:ins w:id="5662" w:author="Shimon" w:date="2022-01-06T12:49:00Z">
        <w:del w:id="5663" w:author="אופיר טל" w:date="2022-01-09T13:25:00Z">
          <w:r w:rsidR="006F45E6" w:rsidDel="00D9407F">
            <w:rPr>
              <w:rFonts w:hint="cs"/>
              <w:rtl/>
            </w:rPr>
            <w:delText>מטרת החוזה היתה</w:delText>
          </w:r>
        </w:del>
      </w:ins>
      <w:ins w:id="5664" w:author="Shimon" w:date="2022-01-06T12:50:00Z">
        <w:del w:id="5665" w:author="אופיר טל" w:date="2022-01-09T13:25:00Z">
          <w:r w:rsidR="006F45E6" w:rsidDel="00D9407F">
            <w:rPr>
              <w:rFonts w:hint="cs"/>
              <w:rtl/>
            </w:rPr>
            <w:delText>, בי</w:delText>
          </w:r>
        </w:del>
      </w:ins>
      <w:ins w:id="5666" w:author="Shimon" w:date="2022-01-06T12:55:00Z">
        <w:del w:id="5667" w:author="אופיר טל" w:date="2022-01-09T13:25:00Z">
          <w:r w:rsidR="006F45E6" w:rsidDel="00D9407F">
            <w:rPr>
              <w:rFonts w:hint="cs"/>
              <w:rtl/>
            </w:rPr>
            <w:delText>ן</w:delText>
          </w:r>
        </w:del>
      </w:ins>
      <w:ins w:id="5668" w:author="Shimon" w:date="2022-01-06T12:50:00Z">
        <w:del w:id="5669" w:author="אופיר טל" w:date="2022-01-09T13:25:00Z">
          <w:r w:rsidR="006F45E6" w:rsidDel="00D9407F">
            <w:rPr>
              <w:rFonts w:hint="cs"/>
              <w:rtl/>
            </w:rPr>
            <w:delText xml:space="preserve"> היתר, </w:delText>
          </w:r>
        </w:del>
      </w:ins>
      <w:ins w:id="5670" w:author="Shimon" w:date="2022-01-06T12:49:00Z">
        <w:del w:id="5671" w:author="אופיר טל" w:date="2022-01-09T13:25:00Z">
          <w:r w:rsidR="006F45E6" w:rsidDel="00D9407F">
            <w:rPr>
              <w:rFonts w:hint="cs"/>
              <w:rtl/>
            </w:rPr>
            <w:delText xml:space="preserve">לשפר </w:delText>
          </w:r>
        </w:del>
      </w:ins>
      <w:ins w:id="5672" w:author="Shimon" w:date="2022-01-06T12:50:00Z">
        <w:del w:id="5673" w:author="אופיר טל" w:date="2022-01-09T13:25:00Z">
          <w:r w:rsidR="006F45E6" w:rsidDel="00D9407F">
            <w:rPr>
              <w:rFonts w:hint="cs"/>
              <w:rtl/>
            </w:rPr>
            <w:delText xml:space="preserve">גם </w:delText>
          </w:r>
        </w:del>
      </w:ins>
      <w:ins w:id="5674" w:author="Shimon" w:date="2022-01-06T12:49:00Z">
        <w:del w:id="5675" w:author="אופיר טל" w:date="2022-01-09T13:25:00Z">
          <w:r w:rsidR="006F45E6" w:rsidDel="00D9407F">
            <w:rPr>
              <w:rFonts w:hint="cs"/>
              <w:rtl/>
            </w:rPr>
            <w:delText>את תנאי הפנסיה של כתב המינוי</w:delText>
          </w:r>
        </w:del>
      </w:ins>
      <w:ins w:id="5676" w:author="Shimon" w:date="2022-01-06T12:39:00Z">
        <w:del w:id="5677" w:author="אופיר טל" w:date="2022-01-09T13:25:00Z">
          <w:r w:rsidR="009D50D9" w:rsidDel="00D9407F">
            <w:rPr>
              <w:rFonts w:hint="cs"/>
              <w:rtl/>
            </w:rPr>
            <w:delText xml:space="preserve"> </w:delText>
          </w:r>
        </w:del>
      </w:ins>
      <w:ins w:id="5678" w:author="Shimon" w:date="2022-01-06T12:56:00Z">
        <w:del w:id="5679" w:author="אופיר טל" w:date="2022-01-09T13:25:00Z">
          <w:r w:rsidR="006F45E6" w:rsidDel="00D9407F">
            <w:rPr>
              <w:rFonts w:hint="cs"/>
              <w:rtl/>
            </w:rPr>
            <w:delText>הכוונה היתה להבטיח דרגה גבוהה יותר</w:delText>
          </w:r>
        </w:del>
      </w:ins>
      <w:ins w:id="5680" w:author="Shimon" w:date="2022-01-06T12:57:00Z">
        <w:del w:id="5681" w:author="אופיר טל" w:date="2022-01-09T13:25:00Z">
          <w:r w:rsidR="006F45E6" w:rsidDel="00D9407F">
            <w:rPr>
              <w:rFonts w:hint="cs"/>
              <w:rtl/>
            </w:rPr>
            <w:delText>,</w:delText>
          </w:r>
        </w:del>
      </w:ins>
      <w:ins w:id="5682" w:author="Shimon" w:date="2022-01-06T12:56:00Z">
        <w:del w:id="5683" w:author="אופיר טל" w:date="2022-01-09T13:25:00Z">
          <w:r w:rsidR="006F45E6" w:rsidDel="00D9407F">
            <w:rPr>
              <w:rFonts w:hint="cs"/>
              <w:rtl/>
            </w:rPr>
            <w:delText xml:space="preserve"> </w:delText>
          </w:r>
        </w:del>
      </w:ins>
      <w:ins w:id="5684" w:author="Shimon" w:date="2022-01-06T12:50:00Z">
        <w:del w:id="5685" w:author="אופיר טל" w:date="2022-01-09T13:25:00Z">
          <w:r w:rsidR="006F45E6" w:rsidDel="00D9407F">
            <w:rPr>
              <w:rFonts w:hint="cs"/>
              <w:rtl/>
            </w:rPr>
            <w:delText>וזו עיקר המטרה של 12א2</w:delText>
          </w:r>
        </w:del>
      </w:ins>
      <w:ins w:id="5686" w:author="Shimon" w:date="2022-01-06T12:51:00Z">
        <w:del w:id="5687" w:author="אופיר טל" w:date="2022-01-09T13:25:00Z">
          <w:r w:rsidR="006F45E6" w:rsidDel="00D9407F">
            <w:rPr>
              <w:rFonts w:hint="cs"/>
              <w:rtl/>
            </w:rPr>
            <w:delText>, כאמור בסיפא שלו. (אחרת היו צריכים ל</w:delText>
          </w:r>
        </w:del>
      </w:ins>
      <w:ins w:id="5688" w:author="Shimon" w:date="2022-01-06T12:52:00Z">
        <w:del w:id="5689" w:author="אופיר טל" w:date="2022-01-09T13:25:00Z">
          <w:r w:rsidR="006F45E6" w:rsidDel="00D9407F">
            <w:rPr>
              <w:rFonts w:hint="cs"/>
              <w:rtl/>
            </w:rPr>
            <w:delText>רכז את 2 הסעיפים ולאמר בלשון פשוטה ומובנת ש</w:delText>
          </w:r>
        </w:del>
      </w:ins>
      <w:ins w:id="5690" w:author="Shimon" w:date="2022-01-06T12:51:00Z">
        <w:del w:id="5691" w:author="אופיר טל" w:date="2022-01-09T13:25:00Z">
          <w:r w:rsidR="006F45E6" w:rsidDel="00D9407F">
            <w:rPr>
              <w:rFonts w:hint="cs"/>
              <w:rtl/>
            </w:rPr>
            <w:delText xml:space="preserve">הפנסיה תהיה לפי חוק הגימלאות </w:delText>
          </w:r>
        </w:del>
      </w:ins>
      <w:ins w:id="5692" w:author="Shimon" w:date="2022-01-06T12:52:00Z">
        <w:del w:id="5693" w:author="אופיר טל" w:date="2022-01-09T13:25:00Z">
          <w:r w:rsidR="006F45E6" w:rsidDel="00D9407F">
            <w:rPr>
              <w:rFonts w:hint="cs"/>
              <w:rtl/>
            </w:rPr>
            <w:delText xml:space="preserve">(הכולל </w:delText>
          </w:r>
        </w:del>
      </w:ins>
      <w:ins w:id="5694" w:author="Shimon" w:date="2022-01-06T12:57:00Z">
        <w:del w:id="5695" w:author="אופיר טל" w:date="2022-01-09T13:25:00Z">
          <w:r w:rsidR="006F45E6" w:rsidDel="00D9407F">
            <w:rPr>
              <w:rFonts w:hint="cs"/>
              <w:rtl/>
            </w:rPr>
            <w:delText>בתוכו גם אפשרות ל</w:delText>
          </w:r>
        </w:del>
      </w:ins>
      <w:ins w:id="5696" w:author="Shimon" w:date="2022-01-06T12:52:00Z">
        <w:del w:id="5697" w:author="אופיר טל" w:date="2022-01-09T13:25:00Z">
          <w:r w:rsidR="006F45E6" w:rsidDel="00D9407F">
            <w:rPr>
              <w:rFonts w:hint="cs"/>
              <w:rtl/>
            </w:rPr>
            <w:delText>דרגות פרישה</w:delText>
          </w:r>
        </w:del>
      </w:ins>
      <w:ins w:id="5698" w:author="Shimon" w:date="2022-01-06T12:53:00Z">
        <w:del w:id="5699" w:author="אופיר טל" w:date="2022-01-09T13:25:00Z">
          <w:r w:rsidR="006F45E6" w:rsidDel="00D9407F">
            <w:rPr>
              <w:rFonts w:hint="cs"/>
              <w:rtl/>
            </w:rPr>
            <w:delText>).</w:delText>
          </w:r>
        </w:del>
      </w:ins>
      <w:del w:id="5700" w:author="אופיר טל" w:date="2022-01-09T13:25:00Z">
        <w:r w:rsidR="00956073" w:rsidRPr="00901A33" w:rsidDel="00D9407F">
          <w:rPr>
            <w:rFonts w:hint="cs"/>
            <w:rtl/>
          </w:rPr>
          <w:delText xml:space="preserve"> </w:delText>
        </w:r>
      </w:del>
      <w:ins w:id="5701" w:author="Shimon" w:date="2022-01-06T12:58:00Z">
        <w:del w:id="5702" w:author="אופיר טל" w:date="2022-01-09T13:25:00Z">
          <w:r w:rsidR="00D05C34" w:rsidDel="00D9407F">
            <w:rPr>
              <w:rFonts w:hint="cs"/>
              <w:rtl/>
            </w:rPr>
            <w:delText xml:space="preserve">הורדת </w:delText>
          </w:r>
        </w:del>
      </w:ins>
      <w:ins w:id="5703" w:author="Shimon" w:date="2022-01-06T12:59:00Z">
        <w:del w:id="5704" w:author="אופיר טל" w:date="2022-01-09T13:25:00Z">
          <w:r w:rsidR="00D05C34" w:rsidDel="00D9407F">
            <w:rPr>
              <w:rFonts w:hint="cs"/>
              <w:rtl/>
            </w:rPr>
            <w:delText>הדרגה לצורך חישוב ה</w:delText>
          </w:r>
        </w:del>
      </w:ins>
      <w:ins w:id="5705" w:author="Shimon" w:date="2022-01-06T12:58:00Z">
        <w:del w:id="5706" w:author="אופיר טל" w:date="2022-01-09T13:25:00Z">
          <w:r w:rsidR="00D05C34" w:rsidDel="00D9407F">
            <w:rPr>
              <w:rFonts w:hint="cs"/>
              <w:rtl/>
            </w:rPr>
            <w:delText>גימלה לפי 44+</w:delText>
          </w:r>
        </w:del>
      </w:ins>
      <w:ins w:id="5707" w:author="Shimon" w:date="2022-01-06T12:59:00Z">
        <w:del w:id="5708" w:author="אופיר טל" w:date="2022-01-09T13:25:00Z">
          <w:r w:rsidR="00D05C34" w:rsidDel="00D9407F">
            <w:rPr>
              <w:rFonts w:hint="cs"/>
              <w:rtl/>
            </w:rPr>
            <w:delText xml:space="preserve"> נוגדת את השכל הישר, ו</w:delText>
          </w:r>
        </w:del>
      </w:ins>
      <w:ins w:id="5709" w:author="Shimon" w:date="2022-01-06T13:00:00Z">
        <w:del w:id="5710" w:author="אופיר טל" w:date="2022-01-09T13:25:00Z">
          <w:r w:rsidR="00D05C34" w:rsidDel="00D9407F">
            <w:rPr>
              <w:rFonts w:hint="cs"/>
              <w:rtl/>
            </w:rPr>
            <w:delText>מעוותת,</w:delText>
          </w:r>
        </w:del>
      </w:ins>
      <w:ins w:id="5711" w:author="Shimon" w:date="2022-01-06T12:58:00Z">
        <w:del w:id="5712" w:author="אופיר טל" w:date="2022-01-09T13:25:00Z">
          <w:r w:rsidR="00D05C34" w:rsidDel="00D9407F">
            <w:rPr>
              <w:rFonts w:hint="cs"/>
              <w:rtl/>
            </w:rPr>
            <w:delText xml:space="preserve"> </w:delText>
          </w:r>
        </w:del>
      </w:ins>
      <w:ins w:id="5713" w:author="אופיר טל" w:date="2022-01-09T13:25:00Z">
        <w:r w:rsidR="00D9407F"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ins>
    </w:p>
    <w:p w14:paraId="14806551" w14:textId="4DDC1C37" w:rsidR="00006CB7" w:rsidRPr="00901A33" w:rsidRDefault="00006CB7">
      <w:pPr>
        <w:pStyle w:val="11"/>
        <w:numPr>
          <w:ilvl w:val="0"/>
          <w:numId w:val="60"/>
        </w:numPr>
        <w:tabs>
          <w:tab w:val="left" w:pos="566"/>
        </w:tabs>
        <w:spacing w:before="0" w:after="240" w:line="360" w:lineRule="auto"/>
        <w:ind w:left="566" w:hanging="425"/>
        <w:rPr>
          <w:rtl/>
        </w:rPr>
        <w:pPrChange w:id="5714"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eastAsia"/>
          <w:rtl/>
        </w:rPr>
        <w:t>ומעל</w:t>
      </w:r>
      <w:r w:rsidRPr="00901A33">
        <w:rPr>
          <w:rtl/>
        </w:rPr>
        <w:t xml:space="preserve"> לכל: </w:t>
      </w:r>
      <w:r w:rsidRPr="00D05C34">
        <w:rPr>
          <w:b/>
          <w:bCs/>
          <w:rtl/>
        </w:rPr>
        <w:t xml:space="preserve">המדינה עצמה, ציינה מדי חודש בחודש בתלוש המשכורת שהדרגה </w:t>
      </w:r>
      <w:r w:rsidRPr="00D05C34">
        <w:rPr>
          <w:b/>
          <w:bCs/>
          <w:rtl/>
        </w:rPr>
        <w:lastRenderedPageBreak/>
        <w:t xml:space="preserve">לפיה תחושב </w:t>
      </w:r>
      <w:r w:rsidR="00FA1CEA" w:rsidRPr="00D05C34">
        <w:rPr>
          <w:rFonts w:hint="eastAsia"/>
          <w:b/>
          <w:bCs/>
          <w:rtl/>
        </w:rPr>
        <w:t>הגימלה</w:t>
      </w:r>
      <w:r w:rsidR="00FA1CEA" w:rsidRPr="00D05C34">
        <w:rPr>
          <w:b/>
          <w:bCs/>
          <w:rtl/>
        </w:rPr>
        <w:t xml:space="preserve"> </w:t>
      </w:r>
      <w:r w:rsidRPr="00D05C34">
        <w:rPr>
          <w:rFonts w:hint="eastAsia"/>
          <w:b/>
          <w:bCs/>
          <w:rtl/>
        </w:rPr>
        <w:t>של</w:t>
      </w:r>
      <w:r w:rsidRPr="00D05C34">
        <w:rPr>
          <w:b/>
          <w:bCs/>
          <w:rtl/>
        </w:rPr>
        <w:t xml:space="preserve"> התובע תהיה לפי דרגה +46 בשיא הותק, והמדינה, </w:t>
      </w:r>
      <w:r w:rsidR="001705DA" w:rsidRPr="00D05C34">
        <w:rPr>
          <w:rFonts w:hint="eastAsia"/>
          <w:b/>
          <w:bCs/>
          <w:rtl/>
        </w:rPr>
        <w:t>עצמה</w:t>
      </w:r>
      <w:r w:rsidR="001705DA" w:rsidRPr="00D05C34">
        <w:rPr>
          <w:b/>
          <w:bCs/>
          <w:rtl/>
        </w:rPr>
        <w:t xml:space="preserve"> </w:t>
      </w:r>
      <w:r w:rsidRPr="00D05C34">
        <w:rPr>
          <w:b/>
          <w:bCs/>
          <w:rtl/>
        </w:rPr>
        <w:t xml:space="preserve">ניכתה בפועל ממשכורתו של התובע, כל חודש לאורך כל השנים, את חלקו במימון הפנסיה שלו, לפי דרגה +46 (ולא </w:t>
      </w:r>
      <w:r w:rsidRPr="00D05C34">
        <w:rPr>
          <w:rFonts w:hint="eastAsia"/>
          <w:b/>
          <w:bCs/>
          <w:rtl/>
        </w:rPr>
        <w:t>לפי</w:t>
      </w:r>
      <w:r w:rsidRPr="00D05C34">
        <w:rPr>
          <w:b/>
          <w:bCs/>
          <w:rtl/>
        </w:rPr>
        <w:t xml:space="preserve"> </w:t>
      </w:r>
      <w:r w:rsidRPr="00D05C34">
        <w:rPr>
          <w:rFonts w:hint="eastAsia"/>
          <w:b/>
          <w:bCs/>
          <w:rtl/>
        </w:rPr>
        <w:t>דרגה</w:t>
      </w:r>
      <w:r w:rsidRPr="00D05C34">
        <w:rPr>
          <w:b/>
          <w:bCs/>
          <w:rtl/>
        </w:rPr>
        <w:t xml:space="preserve"> 44).</w:t>
      </w:r>
      <w:r w:rsidR="00A16E94" w:rsidRPr="00901A33">
        <w:rPr>
          <w:rFonts w:hint="cs"/>
          <w:rtl/>
        </w:rPr>
        <w:t xml:space="preserve"> </w:t>
      </w:r>
    </w:p>
    <w:p w14:paraId="7749F987" w14:textId="1365F965" w:rsidR="00956073" w:rsidRPr="00901A33" w:rsidRDefault="00A728AE" w:rsidP="00A35B76">
      <w:pPr>
        <w:pStyle w:val="11"/>
        <w:tabs>
          <w:tab w:val="left" w:pos="566"/>
        </w:tabs>
        <w:spacing w:before="0" w:after="240" w:line="360" w:lineRule="auto"/>
        <w:ind w:left="567" w:firstLine="0"/>
        <w:rPr>
          <w:rtl/>
        </w:rPr>
      </w:pPr>
      <w:r w:rsidRPr="00901A33">
        <w:rPr>
          <w:rFonts w:hint="cs"/>
          <w:rtl/>
        </w:rPr>
        <w:t>יצוין כי התובע הציג עובד</w:t>
      </w:r>
      <w:r w:rsidR="00956073" w:rsidRPr="00901A33">
        <w:rPr>
          <w:rFonts w:hint="cs"/>
          <w:rtl/>
        </w:rPr>
        <w:t>ה</w:t>
      </w:r>
      <w:r w:rsidRPr="00901A33">
        <w:rPr>
          <w:rFonts w:hint="cs"/>
          <w:rtl/>
        </w:rPr>
        <w:t xml:space="preserve"> </w:t>
      </w:r>
      <w:r w:rsidR="00956073" w:rsidRPr="00901A33">
        <w:rPr>
          <w:rFonts w:hint="cs"/>
          <w:rtl/>
        </w:rPr>
        <w:t>זו</w:t>
      </w:r>
      <w:r w:rsidRPr="00901A33">
        <w:rPr>
          <w:rFonts w:hint="cs"/>
          <w:rtl/>
        </w:rPr>
        <w:t xml:space="preserve"> בפני הנתבעת</w:t>
      </w:r>
      <w:r w:rsidR="00FA1CEA" w:rsidRPr="00901A33">
        <w:rPr>
          <w:rFonts w:hint="cs"/>
          <w:rtl/>
        </w:rPr>
        <w:t>,</w:t>
      </w:r>
      <w:r w:rsidRPr="00901A33">
        <w:rPr>
          <w:rFonts w:hint="cs"/>
          <w:rtl/>
        </w:rPr>
        <w:t xml:space="preserve"> והנתבעת אישרה עובדה זו </w:t>
      </w:r>
      <w:r w:rsidR="00956073" w:rsidRPr="00901A33">
        <w:rPr>
          <w:rFonts w:hint="cs"/>
          <w:rtl/>
        </w:rPr>
        <w:t xml:space="preserve">אותה </w:t>
      </w:r>
      <w:r w:rsidRPr="00901A33">
        <w:rPr>
          <w:rFonts w:hint="cs"/>
          <w:rtl/>
        </w:rPr>
        <w:t xml:space="preserve">אך </w:t>
      </w:r>
      <w:r w:rsidR="00077680" w:rsidRPr="00901A33">
        <w:rPr>
          <w:rFonts w:hint="cs"/>
          <w:rtl/>
        </w:rPr>
        <w:t xml:space="preserve">גם </w:t>
      </w:r>
      <w:r w:rsidR="001705DA">
        <w:rPr>
          <w:rFonts w:hint="cs"/>
          <w:rtl/>
        </w:rPr>
        <w:t xml:space="preserve">כאן </w:t>
      </w:r>
      <w:r w:rsidRPr="00901A33">
        <w:rPr>
          <w:rFonts w:hint="cs"/>
          <w:rtl/>
        </w:rPr>
        <w:t>טענה שהניכויים בוצעו כל השנים "בטעות"</w:t>
      </w:r>
      <w:r w:rsidR="001705DA">
        <w:rPr>
          <w:rFonts w:hint="cs"/>
          <w:rtl/>
        </w:rPr>
        <w:t>,</w:t>
      </w:r>
      <w:r w:rsidRPr="00901A33">
        <w:rPr>
          <w:rFonts w:hint="cs"/>
          <w:rtl/>
        </w:rPr>
        <w:t xml:space="preserve"> </w:t>
      </w:r>
      <w:r w:rsidR="001705DA">
        <w:rPr>
          <w:rFonts w:hint="cs"/>
          <w:rtl/>
        </w:rPr>
        <w:t xml:space="preserve">שאינה </w:t>
      </w:r>
      <w:r w:rsidRPr="00901A33">
        <w:rPr>
          <w:rFonts w:hint="cs"/>
          <w:rtl/>
        </w:rPr>
        <w:t>מחייבת את המדינה.</w:t>
      </w:r>
    </w:p>
    <w:p w14:paraId="45E323B0" w14:textId="3B7A6700" w:rsidR="00A728AE" w:rsidRPr="00901A33" w:rsidRDefault="00956073" w:rsidP="00A35B76">
      <w:pPr>
        <w:pStyle w:val="11"/>
        <w:tabs>
          <w:tab w:val="left" w:pos="566"/>
        </w:tabs>
        <w:spacing w:before="0" w:after="240" w:line="360" w:lineRule="auto"/>
        <w:ind w:firstLine="0"/>
        <w:rPr>
          <w:b/>
          <w:bCs/>
          <w:rtl/>
        </w:rPr>
      </w:pPr>
      <w:r w:rsidRPr="00901A33">
        <w:rPr>
          <w:rFonts w:hint="cs"/>
          <w:b/>
          <w:bCs/>
          <w:rtl/>
        </w:rPr>
        <w:t>מכל האמור לעיל עולה בברור שהמשכורת הקובעת לפנסיה לפי החוזה, בגין תקופת כתב המינוי צ"ל +46 בשיא הותק (ולא 44).</w:t>
      </w:r>
    </w:p>
    <w:p w14:paraId="5AB175F9" w14:textId="7621835E" w:rsidR="00121400" w:rsidRPr="00901A33" w:rsidRDefault="00BA4273">
      <w:pPr>
        <w:pStyle w:val="11"/>
        <w:tabs>
          <w:tab w:val="left" w:pos="566"/>
        </w:tabs>
        <w:spacing w:before="0" w:after="240" w:line="360" w:lineRule="auto"/>
        <w:ind w:left="141" w:firstLine="0"/>
        <w:rPr>
          <w:b/>
          <w:bCs/>
        </w:rPr>
        <w:pPrChange w:id="5715" w:author="אופיר טל" w:date="2021-12-14T14:04:00Z">
          <w:pPr>
            <w:pStyle w:val="11"/>
            <w:tabs>
              <w:tab w:val="left" w:pos="566"/>
            </w:tabs>
            <w:spacing w:before="0" w:after="240" w:line="360" w:lineRule="auto"/>
            <w:ind w:left="141" w:right="360" w:firstLine="0"/>
          </w:pPr>
        </w:pPrChange>
      </w:pPr>
      <w:r w:rsidRPr="00901A33">
        <w:rPr>
          <w:rFonts w:hint="eastAsia"/>
          <w:b/>
          <w:bCs/>
          <w:u w:val="single"/>
          <w:rtl/>
        </w:rPr>
        <w:t>למצער</w:t>
      </w:r>
      <w:r w:rsidR="00121400" w:rsidRPr="00901A33">
        <w:rPr>
          <w:b/>
          <w:bCs/>
          <w:rtl/>
        </w:rPr>
        <w:t xml:space="preserve"> - </w:t>
      </w:r>
    </w:p>
    <w:p w14:paraId="341373F6" w14:textId="7EB99CCA" w:rsidR="00DD7205" w:rsidRPr="00901A33" w:rsidRDefault="00BA4273">
      <w:pPr>
        <w:pStyle w:val="11"/>
        <w:numPr>
          <w:ilvl w:val="0"/>
          <w:numId w:val="60"/>
        </w:numPr>
        <w:tabs>
          <w:tab w:val="left" w:pos="566"/>
        </w:tabs>
        <w:spacing w:before="0" w:after="240" w:line="360" w:lineRule="auto"/>
        <w:ind w:left="566" w:hanging="425"/>
        <w:pPrChange w:id="5716"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rtl/>
        </w:rPr>
        <w:t xml:space="preserve">התובע יטען כי </w:t>
      </w:r>
      <w:r w:rsidR="00D22340" w:rsidRPr="00901A33">
        <w:rPr>
          <w:rFonts w:hint="cs"/>
          <w:rtl/>
        </w:rPr>
        <w:t>ל</w:t>
      </w:r>
      <w:r w:rsidR="00DC132A" w:rsidRPr="00901A33">
        <w:rPr>
          <w:rFonts w:hint="cs"/>
          <w:rtl/>
        </w:rPr>
        <w:t xml:space="preserve">צורך </w:t>
      </w:r>
      <w:r w:rsidR="00D22340" w:rsidRPr="00901A33">
        <w:rPr>
          <w:rFonts w:hint="cs"/>
          <w:rtl/>
        </w:rPr>
        <w:t>חישוב הפנסיה בגין תקופת כת</w:t>
      </w:r>
      <w:r w:rsidR="00DD7205" w:rsidRPr="00901A33">
        <w:rPr>
          <w:rFonts w:hint="cs"/>
          <w:rtl/>
        </w:rPr>
        <w:t>ב</w:t>
      </w:r>
      <w:r w:rsidR="00D22340" w:rsidRPr="00901A33">
        <w:rPr>
          <w:rFonts w:hint="cs"/>
          <w:rtl/>
        </w:rPr>
        <w:t xml:space="preserve"> המינוי </w:t>
      </w:r>
      <w:r w:rsidRPr="00901A33">
        <w:rPr>
          <w:rFonts w:hint="cs"/>
          <w:rtl/>
        </w:rPr>
        <w:t xml:space="preserve">הוא זכאי לדרגת פרישה בהתאם לחוק הגימלאות והכללים החלים על עובדים הפורשים משירות המדינה. על פי </w:t>
      </w:r>
      <w:r w:rsidRPr="00901A33">
        <w:t xml:space="preserve"> </w:t>
      </w:r>
      <w:r w:rsidRPr="00901A33">
        <w:rPr>
          <w:rFonts w:hint="cs"/>
          <w:rtl/>
        </w:rPr>
        <w:t xml:space="preserve">הכללים כאמור, </w:t>
      </w:r>
      <w:r w:rsidRPr="00901A33">
        <w:t xml:space="preserve"> </w:t>
      </w:r>
      <w:r w:rsidRPr="00901A33">
        <w:rPr>
          <w:rtl/>
        </w:rPr>
        <w:t>לאחר</w:t>
      </w:r>
      <w:r w:rsidRPr="00901A33">
        <w:t xml:space="preserve"> </w:t>
      </w:r>
      <w:r w:rsidRPr="00901A33">
        <w:rPr>
          <w:rtl/>
        </w:rPr>
        <w:t>כ</w:t>
      </w:r>
      <w:r w:rsidRPr="00901A33">
        <w:t xml:space="preserve"> </w:t>
      </w:r>
      <w:r w:rsidR="00121400" w:rsidRPr="00901A33">
        <w:rPr>
          <w:rFonts w:hint="cs"/>
          <w:rtl/>
        </w:rPr>
        <w:t>44 (ארבעים וארבע)</w:t>
      </w:r>
      <w:r w:rsidRPr="00901A33">
        <w:t xml:space="preserve"> </w:t>
      </w:r>
      <w:r w:rsidR="00121400" w:rsidRPr="00901A33">
        <w:rPr>
          <w:rFonts w:hint="cs"/>
          <w:rtl/>
        </w:rPr>
        <w:t xml:space="preserve"> </w:t>
      </w:r>
      <w:r w:rsidRPr="00901A33">
        <w:rPr>
          <w:rtl/>
        </w:rPr>
        <w:t>שנ</w:t>
      </w:r>
      <w:r w:rsidRPr="00901A33">
        <w:rPr>
          <w:rFonts w:hint="cs"/>
          <w:rtl/>
        </w:rPr>
        <w:t xml:space="preserve">ות שירות במדינה, בתוספת 3 שנות וותק צבאי, ובהתחשב בקיצורי הפז"מ מכוח התואר השני שיש לתובע, הוא זכאי, </w:t>
      </w:r>
      <w:r w:rsidRPr="00D05C34">
        <w:rPr>
          <w:rFonts w:hint="eastAsia"/>
          <w:b/>
          <w:bCs/>
          <w:rtl/>
          <w:rPrChange w:id="5717" w:author="Shimon" w:date="2022-01-06T13:02:00Z">
            <w:rPr>
              <w:rFonts w:hint="eastAsia"/>
              <w:rtl/>
            </w:rPr>
          </w:rPrChange>
        </w:rPr>
        <w:t>לכל</w:t>
      </w:r>
      <w:r w:rsidRPr="00D05C34">
        <w:rPr>
          <w:b/>
          <w:bCs/>
          <w:rtl/>
          <w:rPrChange w:id="5718" w:author="Shimon" w:date="2022-01-06T13:02:00Z">
            <w:rPr>
              <w:rtl/>
            </w:rPr>
          </w:rPrChange>
        </w:rPr>
        <w:t xml:space="preserve"> </w:t>
      </w:r>
      <w:r w:rsidRPr="00D05C34">
        <w:rPr>
          <w:rFonts w:hint="eastAsia"/>
          <w:b/>
          <w:bCs/>
          <w:rtl/>
          <w:rPrChange w:id="5719" w:author="Shimon" w:date="2022-01-06T13:02:00Z">
            <w:rPr>
              <w:rFonts w:hint="eastAsia"/>
              <w:rtl/>
            </w:rPr>
          </w:rPrChange>
        </w:rPr>
        <w:t>הפחות</w:t>
      </w:r>
      <w:r w:rsidRPr="00901A33">
        <w:rPr>
          <w:rFonts w:hint="cs"/>
          <w:rtl/>
        </w:rPr>
        <w:t>, לדרגת פרישה אחת</w:t>
      </w:r>
      <w:r w:rsidR="00DC132A" w:rsidRPr="00901A33">
        <w:rPr>
          <w:rFonts w:hint="cs"/>
          <w:rtl/>
        </w:rPr>
        <w:t xml:space="preserve"> (+46)</w:t>
      </w:r>
      <w:r w:rsidRPr="00901A33">
        <w:rPr>
          <w:rFonts w:hint="cs"/>
          <w:rtl/>
        </w:rPr>
        <w:t xml:space="preserve">. </w:t>
      </w:r>
      <w:r w:rsidR="00DD7205" w:rsidRPr="00901A33">
        <w:rPr>
          <w:rFonts w:hint="cs"/>
          <w:rtl/>
        </w:rPr>
        <w:t xml:space="preserve">        </w:t>
      </w:r>
    </w:p>
    <w:p w14:paraId="3B003CA6" w14:textId="5B3760ED" w:rsidR="00BA4273" w:rsidRDefault="00BA4273">
      <w:pPr>
        <w:pStyle w:val="11"/>
        <w:tabs>
          <w:tab w:val="left" w:pos="566"/>
        </w:tabs>
        <w:spacing w:before="0" w:after="240" w:line="360" w:lineRule="auto"/>
        <w:ind w:left="566" w:firstLine="0"/>
        <w:rPr>
          <w:ins w:id="5720" w:author="אביה שקורי" w:date="2021-12-01T12:09:00Z"/>
          <w:rtl/>
        </w:rPr>
        <w:pPrChange w:id="5721" w:author="אופיר טל" w:date="2021-12-14T14:04:00Z">
          <w:pPr>
            <w:pStyle w:val="11"/>
            <w:tabs>
              <w:tab w:val="left" w:pos="566"/>
            </w:tabs>
            <w:spacing w:before="0" w:after="240" w:line="360" w:lineRule="auto"/>
            <w:ind w:left="566" w:right="360" w:firstLine="0"/>
          </w:pPr>
        </w:pPrChange>
      </w:pPr>
      <w:r w:rsidRPr="00901A33">
        <w:rPr>
          <w:rFonts w:hint="cs"/>
          <w:rtl/>
        </w:rPr>
        <w:t>כפי שנפרט להלן, דרגה זאת כבר אושרה לתובע</w:t>
      </w:r>
      <w:ins w:id="5722" w:author="Shimon" w:date="2022-01-06T13:02:00Z">
        <w:r w:rsidR="00D05C34">
          <w:rPr>
            <w:rFonts w:hint="cs"/>
            <w:rtl/>
          </w:rPr>
          <w:t>, כדרגה אישית,</w:t>
        </w:r>
      </w:ins>
      <w:r w:rsidRPr="00901A33">
        <w:rPr>
          <w:rFonts w:hint="cs"/>
          <w:rtl/>
        </w:rPr>
        <w:t xml:space="preserve"> בשנת 2005</w:t>
      </w:r>
      <w:r w:rsidR="00DD7205" w:rsidRPr="00901A33">
        <w:rPr>
          <w:rFonts w:hint="cs"/>
          <w:rtl/>
        </w:rPr>
        <w:t>.</w:t>
      </w:r>
    </w:p>
    <w:p w14:paraId="405B444F" w14:textId="77777777" w:rsidR="003E26D3" w:rsidRPr="00901A33" w:rsidRDefault="003E26D3">
      <w:pPr>
        <w:pStyle w:val="11"/>
        <w:tabs>
          <w:tab w:val="left" w:pos="566"/>
        </w:tabs>
        <w:spacing w:before="0" w:after="240" w:line="360" w:lineRule="auto"/>
        <w:ind w:left="566" w:firstLine="0"/>
        <w:pPrChange w:id="5723" w:author="אופיר טל" w:date="2021-12-14T14:04:00Z">
          <w:pPr>
            <w:pStyle w:val="11"/>
            <w:tabs>
              <w:tab w:val="left" w:pos="566"/>
            </w:tabs>
            <w:spacing w:before="0" w:after="240" w:line="360" w:lineRule="auto"/>
            <w:ind w:left="566" w:right="360" w:firstLine="0"/>
          </w:pPr>
        </w:pPrChange>
      </w:pPr>
    </w:p>
    <w:p w14:paraId="639C9E3E" w14:textId="5BF42AE6" w:rsidR="00232423" w:rsidRPr="00901A33" w:rsidRDefault="00232423">
      <w:pPr>
        <w:pStyle w:val="11"/>
        <w:numPr>
          <w:ilvl w:val="0"/>
          <w:numId w:val="60"/>
        </w:numPr>
        <w:tabs>
          <w:tab w:val="left" w:pos="566"/>
        </w:tabs>
        <w:spacing w:before="0" w:after="120" w:line="360" w:lineRule="auto"/>
        <w:ind w:left="567" w:hanging="425"/>
        <w:pPrChange w:id="5724" w:author="אופיר טל" w:date="2021-12-14T14:04:00Z">
          <w:pPr>
            <w:pStyle w:val="11"/>
            <w:numPr>
              <w:numId w:val="47"/>
            </w:numPr>
            <w:tabs>
              <w:tab w:val="num" w:pos="502"/>
              <w:tab w:val="left" w:pos="566"/>
            </w:tabs>
            <w:spacing w:before="0" w:after="120" w:line="360" w:lineRule="auto"/>
            <w:ind w:left="567" w:right="360" w:hanging="425"/>
          </w:pPr>
        </w:pPrChange>
      </w:pPr>
      <w:r w:rsidRPr="00901A33">
        <w:rPr>
          <w:rFonts w:hint="cs"/>
          <w:b/>
          <w:bCs/>
          <w:u w:val="single"/>
          <w:rtl/>
        </w:rPr>
        <w:t>ההתחייבות של הנציבות להענקת דרגת פרישה לתובע</w:t>
      </w:r>
      <w:r w:rsidRPr="00901A33">
        <w:rPr>
          <w:rFonts w:hint="cs"/>
          <w:b/>
          <w:bCs/>
          <w:rtl/>
        </w:rPr>
        <w:t xml:space="preserve"> </w:t>
      </w:r>
      <w:r w:rsidRPr="00901A33">
        <w:rPr>
          <w:rFonts w:hint="cs"/>
          <w:rtl/>
        </w:rPr>
        <w:t>-</w:t>
      </w:r>
    </w:p>
    <w:p w14:paraId="1F3D3340" w14:textId="071670F5" w:rsidR="00121400" w:rsidRPr="00901A33" w:rsidRDefault="00232423">
      <w:pPr>
        <w:pStyle w:val="11"/>
        <w:numPr>
          <w:ilvl w:val="1"/>
          <w:numId w:val="60"/>
        </w:numPr>
        <w:spacing w:before="0" w:after="120" w:line="360" w:lineRule="auto"/>
        <w:ind w:left="1157" w:hanging="539"/>
        <w:pPrChange w:id="5725" w:author="אופיר טל" w:date="2021-12-14T14:04:00Z">
          <w:pPr>
            <w:pStyle w:val="11"/>
            <w:numPr>
              <w:ilvl w:val="1"/>
              <w:numId w:val="47"/>
            </w:numPr>
            <w:tabs>
              <w:tab w:val="num" w:pos="1359"/>
            </w:tabs>
            <w:spacing w:before="0" w:after="120" w:line="360" w:lineRule="auto"/>
            <w:ind w:left="1157" w:right="792" w:hanging="539"/>
          </w:pPr>
        </w:pPrChange>
      </w:pPr>
      <w:r w:rsidRPr="00901A33">
        <w:rPr>
          <w:rFonts w:hint="cs"/>
          <w:rtl/>
        </w:rPr>
        <w:t xml:space="preserve">ביום 24.1.2005, </w:t>
      </w:r>
      <w:r w:rsidR="00DD7205" w:rsidRPr="00901A33">
        <w:rPr>
          <w:rFonts w:hint="cs"/>
          <w:rtl/>
        </w:rPr>
        <w:t xml:space="preserve"> </w:t>
      </w:r>
      <w:r w:rsidRPr="00901A33">
        <w:rPr>
          <w:rFonts w:hint="cs"/>
          <w:rtl/>
        </w:rPr>
        <w:t xml:space="preserve">קיבל התובע </w:t>
      </w:r>
      <w:r w:rsidR="00DD7205" w:rsidRPr="00901A33">
        <w:rPr>
          <w:rFonts w:hint="cs"/>
          <w:rtl/>
        </w:rPr>
        <w:t xml:space="preserve">מכתב </w:t>
      </w:r>
      <w:r w:rsidR="00121400" w:rsidRPr="00901A33">
        <w:rPr>
          <w:rFonts w:hint="cs"/>
          <w:rtl/>
        </w:rPr>
        <w:t xml:space="preserve">מאת מר </w:t>
      </w:r>
      <w:r w:rsidRPr="00901A33">
        <w:rPr>
          <w:rFonts w:hint="cs"/>
          <w:rtl/>
        </w:rPr>
        <w:t xml:space="preserve">יעקב ברגר, המשנה לנציב שירות המדינה באותה עת, </w:t>
      </w:r>
      <w:r w:rsidR="007D7756" w:rsidRPr="00901A33">
        <w:rPr>
          <w:rFonts w:hint="cs"/>
          <w:rtl/>
        </w:rPr>
        <w:t xml:space="preserve">המבהיר כי </w:t>
      </w:r>
      <w:r w:rsidRPr="00901A33">
        <w:rPr>
          <w:rFonts w:hint="cs"/>
          <w:rtl/>
        </w:rPr>
        <w:t xml:space="preserve">מעמד </w:t>
      </w:r>
      <w:r w:rsidR="007D7756" w:rsidRPr="00901A33">
        <w:rPr>
          <w:rFonts w:hint="cs"/>
          <w:rtl/>
        </w:rPr>
        <w:t xml:space="preserve">התובע הוא </w:t>
      </w:r>
      <w:r w:rsidRPr="00901A33">
        <w:rPr>
          <w:rFonts w:hint="cs"/>
          <w:rtl/>
        </w:rPr>
        <w:t>של "</w:t>
      </w:r>
      <w:r w:rsidRPr="00901A33">
        <w:rPr>
          <w:rFonts w:hint="cs"/>
          <w:b/>
          <w:bCs/>
          <w:rtl/>
        </w:rPr>
        <w:t>חשב בכיר, לרבות שכר ותשלומים נלווים, דרגה נוכחית קידום וגימלאות</w:t>
      </w:r>
      <w:r w:rsidRPr="00901A33">
        <w:rPr>
          <w:rFonts w:hint="cs"/>
          <w:rtl/>
        </w:rPr>
        <w:t xml:space="preserve">". </w:t>
      </w:r>
    </w:p>
    <w:p w14:paraId="3F6E491E" w14:textId="09E3D806" w:rsidR="007D52AE" w:rsidRPr="00901A33" w:rsidRDefault="00232423">
      <w:pPr>
        <w:pStyle w:val="11"/>
        <w:spacing w:before="0" w:after="120" w:line="360" w:lineRule="auto"/>
        <w:ind w:left="1157" w:firstLine="0"/>
        <w:rPr>
          <w:rtl/>
        </w:rPr>
        <w:pPrChange w:id="5726" w:author="אופיר טל" w:date="2021-12-14T14:04:00Z">
          <w:pPr>
            <w:pStyle w:val="11"/>
            <w:spacing w:before="0" w:after="120" w:line="360" w:lineRule="auto"/>
            <w:ind w:left="1157" w:right="360" w:firstLine="0"/>
          </w:pPr>
        </w:pPrChange>
      </w:pPr>
      <w:r w:rsidRPr="00901A33">
        <w:rPr>
          <w:rFonts w:hint="cs"/>
          <w:rtl/>
        </w:rPr>
        <w:t xml:space="preserve">לעניין דרגה </w:t>
      </w:r>
      <w:r w:rsidRPr="00901A33">
        <w:rPr>
          <w:rFonts w:hint="eastAsia"/>
          <w:rtl/>
        </w:rPr>
        <w:t>אישית</w:t>
      </w:r>
      <w:r w:rsidRPr="00901A33">
        <w:rPr>
          <w:rFonts w:hint="cs"/>
          <w:rtl/>
        </w:rPr>
        <w:t>, כותב מר ברגר את הדברים המפורשים להלן:</w:t>
      </w:r>
      <w:r w:rsidR="007D52AE" w:rsidRPr="00901A33">
        <w:rPr>
          <w:rFonts w:hint="cs"/>
          <w:rtl/>
        </w:rPr>
        <w:t xml:space="preserve"> </w:t>
      </w:r>
    </w:p>
    <w:p w14:paraId="13A709FE" w14:textId="04F7EAC7" w:rsidR="007D52AE" w:rsidRPr="00901A33" w:rsidRDefault="007D52AE">
      <w:pPr>
        <w:pStyle w:val="11"/>
        <w:tabs>
          <w:tab w:val="left" w:pos="1657"/>
        </w:tabs>
        <w:spacing w:before="0" w:after="120" w:line="360" w:lineRule="auto"/>
        <w:ind w:left="1515" w:firstLine="0"/>
        <w:rPr>
          <w:i/>
          <w:iCs/>
          <w:rtl/>
        </w:rPr>
        <w:pPrChange w:id="5727" w:author="אופיר טל" w:date="2021-12-14T14:04:00Z">
          <w:pPr>
            <w:pStyle w:val="11"/>
            <w:tabs>
              <w:tab w:val="left" w:pos="1657"/>
            </w:tabs>
            <w:spacing w:before="0" w:after="120" w:line="360" w:lineRule="auto"/>
            <w:ind w:left="1515" w:right="709" w:firstLine="0"/>
          </w:pPr>
        </w:pPrChange>
      </w:pPr>
      <w:r w:rsidRPr="00901A33">
        <w:rPr>
          <w:i/>
          <w:iCs/>
          <w:rtl/>
        </w:rPr>
        <w:t>"....</w:t>
      </w:r>
      <w:r w:rsidRPr="00901A33">
        <w:rPr>
          <w:rFonts w:hint="eastAsia"/>
          <w:b/>
          <w:bCs/>
          <w:i/>
          <w:iCs/>
          <w:rtl/>
        </w:rPr>
        <w:t>תהיה</w:t>
      </w:r>
      <w:r w:rsidRPr="00901A33">
        <w:rPr>
          <w:b/>
          <w:bCs/>
          <w:i/>
          <w:iCs/>
          <w:rtl/>
        </w:rPr>
        <w:t xml:space="preserve"> </w:t>
      </w:r>
      <w:r w:rsidRPr="00901A33">
        <w:rPr>
          <w:rFonts w:hint="eastAsia"/>
          <w:b/>
          <w:bCs/>
          <w:i/>
          <w:iCs/>
          <w:rtl/>
        </w:rPr>
        <w:t>זכאי</w:t>
      </w:r>
      <w:r w:rsidRPr="00901A33">
        <w:rPr>
          <w:b/>
          <w:bCs/>
          <w:i/>
          <w:iCs/>
          <w:rtl/>
        </w:rPr>
        <w:t xml:space="preserve"> </w:t>
      </w:r>
      <w:r w:rsidRPr="00901A33">
        <w:rPr>
          <w:rFonts w:hint="eastAsia"/>
          <w:b/>
          <w:bCs/>
          <w:i/>
          <w:iCs/>
          <w:rtl/>
        </w:rPr>
        <w:t>לדרגה</w:t>
      </w:r>
      <w:r w:rsidRPr="00901A33">
        <w:rPr>
          <w:b/>
          <w:bCs/>
          <w:i/>
          <w:iCs/>
          <w:rtl/>
        </w:rPr>
        <w:t xml:space="preserve"> </w:t>
      </w:r>
      <w:r w:rsidRPr="00901A33">
        <w:rPr>
          <w:rFonts w:hint="eastAsia"/>
          <w:b/>
          <w:bCs/>
          <w:i/>
          <w:iCs/>
          <w:rtl/>
        </w:rPr>
        <w:t>אישית</w:t>
      </w:r>
      <w:r w:rsidRPr="00901A33">
        <w:rPr>
          <w:i/>
          <w:iCs/>
          <w:rtl/>
        </w:rPr>
        <w:t xml:space="preserve"> ....בגין תואר שני (או כל סיבה אחרת), בהתאם לכללי התקשי"ר, חוזה העסקתך, וכללי ההעסקה בחוזה בכירים". </w:t>
      </w:r>
    </w:p>
    <w:p w14:paraId="593C4B1C" w14:textId="696847C7" w:rsidR="00232423" w:rsidRPr="00901A33" w:rsidRDefault="00232423" w:rsidP="00A35B76">
      <w:pPr>
        <w:pStyle w:val="11"/>
        <w:tabs>
          <w:tab w:val="left" w:pos="1160"/>
        </w:tabs>
        <w:spacing w:before="0" w:after="240" w:line="360" w:lineRule="auto"/>
        <w:ind w:left="1160" w:firstLine="0"/>
      </w:pPr>
      <w:r w:rsidRPr="00901A33">
        <w:rPr>
          <w:rFonts w:hint="cs"/>
          <w:rtl/>
        </w:rPr>
        <w:t xml:space="preserve">בסעיף 8, המסיים את מכתבו, מר ברגר מוסיף וקובע כי </w:t>
      </w:r>
      <w:r w:rsidRPr="00901A33">
        <w:rPr>
          <w:rFonts w:hint="cs"/>
          <w:b/>
          <w:bCs/>
          <w:rtl/>
        </w:rPr>
        <w:t>האמור במכתב בא להוסיף על כל זכות של התובע מכוח הסכם הבכירים, הכללים החלים עליו והוראות הדין</w:t>
      </w:r>
      <w:r w:rsidRPr="00901A33">
        <w:rPr>
          <w:rFonts w:hint="cs"/>
          <w:rtl/>
        </w:rPr>
        <w:t>.</w:t>
      </w:r>
    </w:p>
    <w:p w14:paraId="791A65E8" w14:textId="7AAEC525" w:rsidR="00232423" w:rsidRPr="00901A33" w:rsidRDefault="00232423" w:rsidP="002E5E84">
      <w:pPr>
        <w:pStyle w:val="11"/>
        <w:tabs>
          <w:tab w:val="left" w:pos="521"/>
        </w:tabs>
        <w:spacing w:before="0" w:after="240" w:line="360" w:lineRule="auto"/>
        <w:ind w:left="1160" w:hanging="540"/>
        <w:rPr>
          <w:rStyle w:val="emailstyle17"/>
          <w:rFonts w:ascii="Times New Roman" w:hAnsi="Times New Roman" w:cs="David"/>
          <w:i/>
          <w:iCs/>
          <w:color w:val="auto"/>
          <w:rtl/>
        </w:rPr>
      </w:pPr>
      <w:r w:rsidRPr="00901A33">
        <w:rPr>
          <w:rStyle w:val="emailstyle17"/>
          <w:rFonts w:ascii="Times New Roman" w:hAnsi="Times New Roman" w:cs="David"/>
          <w:i/>
          <w:iCs/>
          <w:color w:val="auto"/>
          <w:rtl/>
        </w:rPr>
        <w:t>*</w:t>
      </w:r>
      <w:r w:rsidRPr="00901A33">
        <w:rPr>
          <w:rStyle w:val="emailstyle17"/>
          <w:rFonts w:ascii="Times New Roman" w:hAnsi="Times New Roman" w:cs="David"/>
          <w:i/>
          <w:iCs/>
          <w:color w:val="auto"/>
          <w:rtl/>
        </w:rPr>
        <w:tab/>
        <w:t xml:space="preserve">רצ"ב </w:t>
      </w:r>
      <w:bookmarkStart w:id="5728" w:name="_Hlk18187164"/>
      <w:r w:rsidRPr="00901A33">
        <w:rPr>
          <w:rStyle w:val="emailstyle17"/>
          <w:rFonts w:ascii="Times New Roman" w:hAnsi="Times New Roman" w:cs="David" w:hint="cs"/>
          <w:i/>
          <w:iCs/>
          <w:color w:val="auto"/>
          <w:rtl/>
        </w:rPr>
        <w:t>מכתבו של מר ברגר, המשנה לנציב שרות המדינה, מיום 24.1.2005</w:t>
      </w:r>
      <w:r w:rsidRPr="00901A33">
        <w:rPr>
          <w:rStyle w:val="emailstyle17"/>
          <w:rFonts w:ascii="Times New Roman" w:hAnsi="Times New Roman" w:cs="David"/>
          <w:i/>
          <w:iCs/>
          <w:color w:val="auto"/>
          <w:rtl/>
        </w:rPr>
        <w:t>, מסומ</w:t>
      </w:r>
      <w:r w:rsidRPr="00901A33">
        <w:rPr>
          <w:rStyle w:val="emailstyle17"/>
          <w:rFonts w:ascii="Times New Roman" w:hAnsi="Times New Roman" w:cs="David" w:hint="eastAsia"/>
          <w:i/>
          <w:iCs/>
          <w:color w:val="auto"/>
          <w:rtl/>
        </w:rPr>
        <w:t>ן</w:t>
      </w:r>
      <w:r w:rsidRPr="00901A33">
        <w:rPr>
          <w:rStyle w:val="emailstyle17"/>
          <w:rFonts w:ascii="Times New Roman" w:hAnsi="Times New Roman" w:cs="David"/>
          <w:i/>
          <w:iCs/>
          <w:color w:val="auto"/>
          <w:rtl/>
        </w:rPr>
        <w:t xml:space="preserve"> </w:t>
      </w:r>
      <w:r w:rsidRPr="00901A33">
        <w:rPr>
          <w:rStyle w:val="emailstyle17"/>
          <w:rFonts w:ascii="Times New Roman" w:hAnsi="Times New Roman" w:cs="David"/>
          <w:i/>
          <w:iCs/>
          <w:color w:val="auto"/>
          <w:u w:val="single"/>
          <w:rtl/>
        </w:rPr>
        <w:t xml:space="preserve">כנספח </w:t>
      </w:r>
      <w:r w:rsidR="00417465" w:rsidRPr="00901A33">
        <w:rPr>
          <w:rStyle w:val="emailstyle17"/>
          <w:rFonts w:ascii="Times New Roman" w:hAnsi="Times New Roman" w:cs="David"/>
          <w:i/>
          <w:iCs/>
          <w:color w:val="auto"/>
          <w:u w:val="single"/>
          <w:rtl/>
        </w:rPr>
        <w:t>1</w:t>
      </w:r>
      <w:r w:rsidR="007C0B1F">
        <w:rPr>
          <w:rStyle w:val="emailstyle17"/>
          <w:rFonts w:ascii="Times New Roman" w:hAnsi="Times New Roman" w:cs="David" w:hint="cs"/>
          <w:i/>
          <w:iCs/>
          <w:color w:val="auto"/>
          <w:u w:val="single"/>
          <w:rtl/>
        </w:rPr>
        <w:t>6</w:t>
      </w:r>
      <w:r w:rsidR="00417465" w:rsidRPr="00901A33">
        <w:rPr>
          <w:rStyle w:val="emailstyle17"/>
          <w:rFonts w:ascii="Times New Roman" w:hAnsi="Times New Roman" w:cs="David"/>
          <w:i/>
          <w:iCs/>
          <w:color w:val="auto"/>
          <w:rtl/>
        </w:rPr>
        <w:t>.</w:t>
      </w:r>
    </w:p>
    <w:bookmarkEnd w:id="5728"/>
    <w:p w14:paraId="6C3966ED" w14:textId="20717DE7" w:rsidR="00121400" w:rsidRPr="00901A33" w:rsidRDefault="007D52AE">
      <w:pPr>
        <w:pStyle w:val="11"/>
        <w:numPr>
          <w:ilvl w:val="1"/>
          <w:numId w:val="60"/>
        </w:numPr>
        <w:spacing w:before="0" w:after="120" w:line="360" w:lineRule="auto"/>
        <w:ind w:left="1157" w:hanging="539"/>
        <w:pPrChange w:id="5729" w:author="Shimon" w:date="2022-01-04T16:37:00Z">
          <w:pPr>
            <w:pStyle w:val="11"/>
            <w:numPr>
              <w:ilvl w:val="1"/>
              <w:numId w:val="47"/>
            </w:numPr>
            <w:tabs>
              <w:tab w:val="num" w:pos="1359"/>
            </w:tabs>
            <w:spacing w:before="0" w:after="120" w:line="360" w:lineRule="auto"/>
            <w:ind w:left="1157" w:right="792" w:hanging="539"/>
          </w:pPr>
        </w:pPrChange>
      </w:pPr>
      <w:r w:rsidRPr="00901A33">
        <w:rPr>
          <w:rFonts w:hint="cs"/>
          <w:rtl/>
        </w:rPr>
        <w:t>כש</w:t>
      </w:r>
      <w:r w:rsidR="00232423" w:rsidRPr="00901A33">
        <w:rPr>
          <w:rFonts w:hint="cs"/>
          <w:rtl/>
        </w:rPr>
        <w:t xml:space="preserve">התובע </w:t>
      </w:r>
      <w:r w:rsidRPr="00901A33">
        <w:rPr>
          <w:rFonts w:hint="cs"/>
          <w:rtl/>
        </w:rPr>
        <w:t>הציג מסמך זה בפני הנתבעת</w:t>
      </w:r>
      <w:r w:rsidR="00515230" w:rsidRPr="00901A33">
        <w:rPr>
          <w:rFonts w:hint="cs"/>
          <w:rtl/>
        </w:rPr>
        <w:t xml:space="preserve">, שמשמעותו שדרגתו לתקופת כתב המינוי היא +46, </w:t>
      </w:r>
      <w:r w:rsidRPr="00901A33">
        <w:rPr>
          <w:rFonts w:hint="cs"/>
          <w:rtl/>
        </w:rPr>
        <w:t xml:space="preserve"> הוא נענה </w:t>
      </w:r>
      <w:r w:rsidR="00A728AE" w:rsidRPr="00901A33">
        <w:rPr>
          <w:rFonts w:hint="eastAsia"/>
          <w:rtl/>
        </w:rPr>
        <w:t>שוב</w:t>
      </w:r>
      <w:ins w:id="5730" w:author="Shimon" w:date="2022-01-04T16:37:00Z">
        <w:r w:rsidR="000306BC">
          <w:rPr>
            <w:rFonts w:hint="cs"/>
            <w:rtl/>
          </w:rPr>
          <w:t>, במהלך דיון שהתקיים ביום 1.11.2016,</w:t>
        </w:r>
      </w:ins>
      <w:r w:rsidR="00A728AE" w:rsidRPr="00901A33">
        <w:rPr>
          <w:rFonts w:hint="cs"/>
          <w:rtl/>
        </w:rPr>
        <w:t xml:space="preserve"> </w:t>
      </w:r>
      <w:r w:rsidR="00232423" w:rsidRPr="00901A33">
        <w:rPr>
          <w:rFonts w:hint="cs"/>
          <w:rtl/>
        </w:rPr>
        <w:t xml:space="preserve">כי </w:t>
      </w:r>
      <w:r w:rsidR="00232423" w:rsidRPr="00901A33">
        <w:rPr>
          <w:rFonts w:hint="eastAsia"/>
          <w:b/>
          <w:bCs/>
          <w:rtl/>
        </w:rPr>
        <w:t>מדובר</w:t>
      </w:r>
      <w:r w:rsidR="00232423" w:rsidRPr="00901A33">
        <w:rPr>
          <w:b/>
          <w:bCs/>
          <w:rtl/>
        </w:rPr>
        <w:t xml:space="preserve"> </w:t>
      </w:r>
      <w:r w:rsidR="00232423" w:rsidRPr="00901A33">
        <w:rPr>
          <w:rFonts w:hint="eastAsia"/>
          <w:b/>
          <w:bCs/>
          <w:rtl/>
        </w:rPr>
        <w:t>ב</w:t>
      </w:r>
      <w:r w:rsidRPr="00901A33">
        <w:rPr>
          <w:rFonts w:hint="cs"/>
          <w:b/>
          <w:bCs/>
          <w:rtl/>
        </w:rPr>
        <w:t>"</w:t>
      </w:r>
      <w:r w:rsidR="00232423" w:rsidRPr="00901A33">
        <w:rPr>
          <w:rFonts w:hint="eastAsia"/>
          <w:b/>
          <w:bCs/>
          <w:rtl/>
        </w:rPr>
        <w:t>טעות</w:t>
      </w:r>
      <w:r w:rsidRPr="00901A33">
        <w:rPr>
          <w:rFonts w:hint="cs"/>
          <w:b/>
          <w:bCs/>
          <w:rtl/>
        </w:rPr>
        <w:t>"</w:t>
      </w:r>
      <w:r w:rsidR="00077680" w:rsidRPr="00901A33">
        <w:rPr>
          <w:rFonts w:hint="cs"/>
          <w:b/>
          <w:bCs/>
          <w:rtl/>
        </w:rPr>
        <w:t xml:space="preserve">, </w:t>
      </w:r>
      <w:r w:rsidRPr="00901A33">
        <w:rPr>
          <w:rFonts w:hint="eastAsia"/>
          <w:rtl/>
        </w:rPr>
        <w:t>וכי</w:t>
      </w:r>
      <w:r w:rsidRPr="00901A33">
        <w:rPr>
          <w:rtl/>
        </w:rPr>
        <w:t xml:space="preserve"> "</w:t>
      </w:r>
      <w:r w:rsidRPr="00901A33">
        <w:rPr>
          <w:rFonts w:hint="eastAsia"/>
          <w:i/>
          <w:iCs/>
          <w:rtl/>
        </w:rPr>
        <w:t>מר</w:t>
      </w:r>
      <w:r w:rsidRPr="00901A33">
        <w:rPr>
          <w:i/>
          <w:iCs/>
          <w:rtl/>
        </w:rPr>
        <w:t xml:space="preserve"> </w:t>
      </w:r>
      <w:r w:rsidRPr="00901A33">
        <w:rPr>
          <w:rFonts w:hint="eastAsia"/>
          <w:i/>
          <w:iCs/>
          <w:rtl/>
        </w:rPr>
        <w:t>ברגר</w:t>
      </w:r>
      <w:r w:rsidRPr="00901A33">
        <w:rPr>
          <w:i/>
          <w:iCs/>
          <w:rtl/>
        </w:rPr>
        <w:t xml:space="preserve"> </w:t>
      </w:r>
      <w:r w:rsidRPr="00901A33">
        <w:rPr>
          <w:rFonts w:hint="eastAsia"/>
          <w:i/>
          <w:iCs/>
          <w:rtl/>
        </w:rPr>
        <w:t>לא</w:t>
      </w:r>
      <w:r w:rsidRPr="00901A33">
        <w:rPr>
          <w:i/>
          <w:iCs/>
          <w:rtl/>
        </w:rPr>
        <w:t xml:space="preserve"> </w:t>
      </w:r>
      <w:r w:rsidRPr="00901A33">
        <w:rPr>
          <w:rFonts w:hint="eastAsia"/>
          <w:i/>
          <w:iCs/>
          <w:rtl/>
        </w:rPr>
        <w:t>היה</w:t>
      </w:r>
      <w:r w:rsidRPr="00901A33">
        <w:rPr>
          <w:i/>
          <w:iCs/>
          <w:rtl/>
        </w:rPr>
        <w:t xml:space="preserve"> </w:t>
      </w:r>
      <w:r w:rsidRPr="00901A33">
        <w:rPr>
          <w:rFonts w:hint="eastAsia"/>
          <w:i/>
          <w:iCs/>
          <w:rtl/>
        </w:rPr>
        <w:t>מוסמך</w:t>
      </w:r>
      <w:r w:rsidRPr="00901A33">
        <w:rPr>
          <w:rFonts w:hint="cs"/>
          <w:rtl/>
        </w:rPr>
        <w:t>"</w:t>
      </w:r>
      <w:r w:rsidR="00121400" w:rsidRPr="00901A33">
        <w:rPr>
          <w:rFonts w:hint="cs"/>
          <w:rtl/>
        </w:rPr>
        <w:t>.</w:t>
      </w:r>
      <w:r w:rsidRPr="00901A33">
        <w:rPr>
          <w:rFonts w:hint="cs"/>
          <w:rtl/>
        </w:rPr>
        <w:t xml:space="preserve"> </w:t>
      </w:r>
      <w:ins w:id="5731" w:author="Shimon" w:date="2022-01-04T16:35:00Z">
        <w:r w:rsidR="000306BC">
          <w:rPr>
            <w:rFonts w:hint="cs"/>
            <w:rtl/>
          </w:rPr>
          <w:t>(</w:t>
        </w:r>
      </w:ins>
      <w:ins w:id="5732" w:author="Shimon" w:date="2022-01-04T16:37:00Z">
        <w:r w:rsidR="000306BC">
          <w:rPr>
            <w:rFonts w:hint="cs"/>
            <w:rtl/>
          </w:rPr>
          <w:t>נספח 17)</w:t>
        </w:r>
      </w:ins>
    </w:p>
    <w:p w14:paraId="49670F4D" w14:textId="0D1E3050" w:rsidR="007D52AE" w:rsidRPr="00901A33" w:rsidRDefault="00232423" w:rsidP="00A35B76">
      <w:pPr>
        <w:pStyle w:val="11"/>
        <w:spacing w:before="0" w:after="120" w:line="360" w:lineRule="auto"/>
        <w:ind w:left="1157" w:firstLine="0"/>
      </w:pPr>
      <w:r w:rsidRPr="00901A33">
        <w:rPr>
          <w:rFonts w:hint="eastAsia"/>
          <w:rtl/>
        </w:rPr>
        <w:t>בכל</w:t>
      </w:r>
      <w:r w:rsidRPr="00901A33">
        <w:rPr>
          <w:rtl/>
        </w:rPr>
        <w:t xml:space="preserve"> הכבוד – תשובה זאת אינה מתקבלת על הדעת</w:t>
      </w:r>
      <w:r w:rsidR="00121400" w:rsidRPr="00901A33">
        <w:rPr>
          <w:rtl/>
        </w:rPr>
        <w:t xml:space="preserve">, הן </w:t>
      </w:r>
      <w:r w:rsidR="00121400" w:rsidRPr="00901A33">
        <w:rPr>
          <w:rFonts w:hint="eastAsia"/>
          <w:rtl/>
        </w:rPr>
        <w:t>מאחר</w:t>
      </w:r>
      <w:r w:rsidR="00121400" w:rsidRPr="00901A33">
        <w:rPr>
          <w:rtl/>
        </w:rPr>
        <w:t xml:space="preserve"> </w:t>
      </w:r>
      <w:r w:rsidR="00121400" w:rsidRPr="00901A33">
        <w:rPr>
          <w:rFonts w:hint="eastAsia"/>
          <w:rtl/>
        </w:rPr>
        <w:t>שהמכתב</w:t>
      </w:r>
      <w:r w:rsidR="00121400" w:rsidRPr="00901A33">
        <w:rPr>
          <w:rtl/>
        </w:rPr>
        <w:t xml:space="preserve"> </w:t>
      </w:r>
      <w:r w:rsidR="00121400" w:rsidRPr="00901A33">
        <w:rPr>
          <w:rFonts w:hint="eastAsia"/>
          <w:rtl/>
        </w:rPr>
        <w:t>יצא</w:t>
      </w:r>
      <w:r w:rsidR="00121400" w:rsidRPr="00901A33">
        <w:rPr>
          <w:rtl/>
        </w:rPr>
        <w:t xml:space="preserve"> </w:t>
      </w:r>
      <w:r w:rsidR="00121400" w:rsidRPr="00901A33">
        <w:rPr>
          <w:rFonts w:hint="eastAsia"/>
          <w:rtl/>
        </w:rPr>
        <w:t>מהגורם</w:t>
      </w:r>
      <w:r w:rsidR="00121400" w:rsidRPr="00901A33">
        <w:rPr>
          <w:rtl/>
        </w:rPr>
        <w:t xml:space="preserve"> </w:t>
      </w:r>
      <w:r w:rsidR="00121400" w:rsidRPr="00901A33">
        <w:rPr>
          <w:rFonts w:hint="eastAsia"/>
          <w:rtl/>
        </w:rPr>
        <w:t>המוסמך</w:t>
      </w:r>
      <w:r w:rsidR="00121400" w:rsidRPr="00901A33">
        <w:rPr>
          <w:rtl/>
        </w:rPr>
        <w:t xml:space="preserve"> </w:t>
      </w:r>
      <w:r w:rsidR="00121400" w:rsidRPr="00901A33">
        <w:rPr>
          <w:rFonts w:hint="eastAsia"/>
          <w:rtl/>
        </w:rPr>
        <w:t>לכך</w:t>
      </w:r>
      <w:r w:rsidR="00121400" w:rsidRPr="00901A33">
        <w:rPr>
          <w:rtl/>
        </w:rPr>
        <w:t xml:space="preserve">, </w:t>
      </w:r>
      <w:r w:rsidR="00121400" w:rsidRPr="00901A33">
        <w:rPr>
          <w:rFonts w:hint="eastAsia"/>
          <w:rtl/>
        </w:rPr>
        <w:t>והן</w:t>
      </w:r>
      <w:r w:rsidRPr="00901A33">
        <w:rPr>
          <w:rtl/>
        </w:rPr>
        <w:t xml:space="preserve"> בהתחשב בציפיות וההסתכמות של התובע, </w:t>
      </w:r>
      <w:r w:rsidR="00C14753" w:rsidRPr="00901A33">
        <w:rPr>
          <w:rFonts w:hint="eastAsia"/>
          <w:rtl/>
        </w:rPr>
        <w:t>לרבות</w:t>
      </w:r>
      <w:r w:rsidRPr="00901A33">
        <w:rPr>
          <w:rtl/>
        </w:rPr>
        <w:t xml:space="preserve"> התנהלות המדינה בעניינו של עובד אחר</w:t>
      </w:r>
      <w:r w:rsidR="00C14753" w:rsidRPr="00901A33">
        <w:rPr>
          <w:rtl/>
        </w:rPr>
        <w:t>.</w:t>
      </w:r>
      <w:r w:rsidRPr="00901A33">
        <w:rPr>
          <w:rtl/>
        </w:rPr>
        <w:t xml:space="preserve"> </w:t>
      </w:r>
    </w:p>
    <w:p w14:paraId="55AAA0FD" w14:textId="3E34404F" w:rsidR="00A728AE" w:rsidRPr="008C587F" w:rsidRDefault="00232423" w:rsidP="00A35B76">
      <w:pPr>
        <w:pStyle w:val="11"/>
        <w:spacing w:before="0" w:after="240" w:line="360" w:lineRule="auto"/>
        <w:ind w:left="1160" w:firstLine="0"/>
        <w:rPr>
          <w:b/>
          <w:bCs/>
          <w:rtl/>
        </w:rPr>
      </w:pPr>
      <w:r w:rsidRPr="00901A33">
        <w:rPr>
          <w:rFonts w:hint="eastAsia"/>
          <w:rtl/>
        </w:rPr>
        <w:lastRenderedPageBreak/>
        <w:t>ודוק</w:t>
      </w:r>
      <w:r w:rsidRPr="00901A33">
        <w:rPr>
          <w:rtl/>
        </w:rPr>
        <w:t xml:space="preserve"> – התובע יטען כי אין זה סביר (או ראוי) שעובד שמקבל מסמך רשמי מהגורם הרשמי יידרש לבדוק ולבחון האם </w:t>
      </w:r>
      <w:r w:rsidR="00956073" w:rsidRPr="00901A33">
        <w:rPr>
          <w:rtl/>
        </w:rPr>
        <w:t>מסמך זה בתוקף, או שאולי מדובר ב</w:t>
      </w:r>
      <w:r w:rsidRPr="00901A33">
        <w:rPr>
          <w:rtl/>
        </w:rPr>
        <w:t>– "טעות"</w:t>
      </w:r>
      <w:r w:rsidR="00B10814" w:rsidRPr="00901A33">
        <w:rPr>
          <w:rtl/>
        </w:rPr>
        <w:t>,</w:t>
      </w:r>
      <w:r w:rsidRPr="00901A33">
        <w:rPr>
          <w:rtl/>
        </w:rPr>
        <w:t xml:space="preserve"> </w:t>
      </w:r>
      <w:r w:rsidR="00C14753" w:rsidRPr="008C587F">
        <w:rPr>
          <w:rFonts w:hint="eastAsia"/>
          <w:b/>
          <w:bCs/>
          <w:rtl/>
        </w:rPr>
        <w:t>במיוחד</w:t>
      </w:r>
      <w:r w:rsidR="00C14753" w:rsidRPr="008C587F">
        <w:rPr>
          <w:b/>
          <w:bCs/>
          <w:rtl/>
        </w:rPr>
        <w:t xml:space="preserve"> </w:t>
      </w:r>
      <w:r w:rsidR="00C14753" w:rsidRPr="008C587F">
        <w:rPr>
          <w:rFonts w:hint="eastAsia"/>
          <w:b/>
          <w:bCs/>
          <w:rtl/>
        </w:rPr>
        <w:t>כאשר</w:t>
      </w:r>
      <w:r w:rsidR="00C14753" w:rsidRPr="008C587F">
        <w:rPr>
          <w:b/>
          <w:bCs/>
          <w:rtl/>
        </w:rPr>
        <w:t xml:space="preserve"> </w:t>
      </w:r>
      <w:r w:rsidR="00C14753" w:rsidRPr="008C587F">
        <w:rPr>
          <w:rFonts w:hint="eastAsia"/>
          <w:b/>
          <w:bCs/>
          <w:rtl/>
        </w:rPr>
        <w:t>המדינה</w:t>
      </w:r>
      <w:r w:rsidR="00C14753" w:rsidRPr="008C587F">
        <w:rPr>
          <w:b/>
          <w:bCs/>
          <w:rtl/>
        </w:rPr>
        <w:t xml:space="preserve">, </w:t>
      </w:r>
      <w:r w:rsidR="00C14753" w:rsidRPr="008C587F">
        <w:rPr>
          <w:rFonts w:hint="eastAsia"/>
          <w:b/>
          <w:bCs/>
          <w:rtl/>
        </w:rPr>
        <w:t>ביוזמתה</w:t>
      </w:r>
      <w:r w:rsidR="00C14753" w:rsidRPr="008C587F">
        <w:rPr>
          <w:b/>
          <w:bCs/>
          <w:rtl/>
        </w:rPr>
        <w:t xml:space="preserve">, </w:t>
      </w:r>
      <w:r w:rsidR="00C14753" w:rsidRPr="008C587F">
        <w:rPr>
          <w:rFonts w:hint="eastAsia"/>
          <w:b/>
          <w:bCs/>
          <w:rtl/>
        </w:rPr>
        <w:t>מנכה</w:t>
      </w:r>
      <w:r w:rsidR="00C14753" w:rsidRPr="008C587F">
        <w:rPr>
          <w:b/>
          <w:bCs/>
          <w:rtl/>
        </w:rPr>
        <w:t xml:space="preserve"> </w:t>
      </w:r>
      <w:r w:rsidR="00C14753" w:rsidRPr="008C587F">
        <w:rPr>
          <w:rFonts w:hint="eastAsia"/>
          <w:b/>
          <w:bCs/>
          <w:rtl/>
        </w:rPr>
        <w:t>משכרו</w:t>
      </w:r>
      <w:r w:rsidR="00C14753" w:rsidRPr="008C587F">
        <w:rPr>
          <w:b/>
          <w:bCs/>
          <w:rtl/>
        </w:rPr>
        <w:t xml:space="preserve"> </w:t>
      </w:r>
      <w:r w:rsidR="00C14753" w:rsidRPr="008C587F">
        <w:rPr>
          <w:rFonts w:hint="eastAsia"/>
          <w:b/>
          <w:bCs/>
          <w:rtl/>
        </w:rPr>
        <w:t>את</w:t>
      </w:r>
      <w:r w:rsidR="00C14753" w:rsidRPr="008C587F">
        <w:rPr>
          <w:b/>
          <w:bCs/>
          <w:rtl/>
        </w:rPr>
        <w:t xml:space="preserve"> </w:t>
      </w:r>
      <w:r w:rsidR="00C14753" w:rsidRPr="008C587F">
        <w:rPr>
          <w:rFonts w:hint="eastAsia"/>
          <w:b/>
          <w:bCs/>
          <w:rtl/>
        </w:rPr>
        <w:t>חלקו</w:t>
      </w:r>
      <w:r w:rsidR="00C14753" w:rsidRPr="008C587F">
        <w:rPr>
          <w:b/>
          <w:bCs/>
          <w:rtl/>
        </w:rPr>
        <w:t xml:space="preserve"> </w:t>
      </w:r>
      <w:r w:rsidR="00C14753" w:rsidRPr="008C587F">
        <w:rPr>
          <w:rFonts w:hint="eastAsia"/>
          <w:b/>
          <w:bCs/>
          <w:rtl/>
        </w:rPr>
        <w:t>למימון</w:t>
      </w:r>
      <w:r w:rsidR="00C14753" w:rsidRPr="008C587F">
        <w:rPr>
          <w:b/>
          <w:bCs/>
          <w:rtl/>
        </w:rPr>
        <w:t xml:space="preserve"> </w:t>
      </w:r>
      <w:r w:rsidR="00C14753" w:rsidRPr="008C587F">
        <w:rPr>
          <w:rFonts w:hint="eastAsia"/>
          <w:b/>
          <w:bCs/>
          <w:rtl/>
        </w:rPr>
        <w:t>הפנסיה</w:t>
      </w:r>
      <w:r w:rsidR="00C14753" w:rsidRPr="008C587F">
        <w:rPr>
          <w:b/>
          <w:bCs/>
          <w:rtl/>
        </w:rPr>
        <w:t xml:space="preserve"> </w:t>
      </w:r>
      <w:r w:rsidR="00C14753" w:rsidRPr="008C587F">
        <w:rPr>
          <w:rFonts w:hint="eastAsia"/>
          <w:b/>
          <w:bCs/>
          <w:rtl/>
        </w:rPr>
        <w:t>לפי</w:t>
      </w:r>
      <w:r w:rsidR="00C14753" w:rsidRPr="008C587F">
        <w:rPr>
          <w:b/>
          <w:bCs/>
          <w:rtl/>
        </w:rPr>
        <w:t xml:space="preserve"> </w:t>
      </w:r>
      <w:r w:rsidR="00C14753" w:rsidRPr="008C587F">
        <w:rPr>
          <w:rFonts w:hint="eastAsia"/>
          <w:b/>
          <w:bCs/>
          <w:rtl/>
        </w:rPr>
        <w:t>דרגה</w:t>
      </w:r>
      <w:r w:rsidR="00C14753" w:rsidRPr="008C587F">
        <w:rPr>
          <w:b/>
          <w:bCs/>
          <w:rtl/>
        </w:rPr>
        <w:t xml:space="preserve"> </w:t>
      </w:r>
      <w:r w:rsidR="00C14753" w:rsidRPr="008C587F">
        <w:rPr>
          <w:rFonts w:hint="eastAsia"/>
          <w:b/>
          <w:bCs/>
          <w:rtl/>
        </w:rPr>
        <w:t>המאושרת</w:t>
      </w:r>
      <w:r w:rsidR="00C14753" w:rsidRPr="008C587F">
        <w:rPr>
          <w:b/>
          <w:bCs/>
          <w:rtl/>
        </w:rPr>
        <w:t xml:space="preserve"> </w:t>
      </w:r>
      <w:r w:rsidR="00C14753" w:rsidRPr="008C587F">
        <w:rPr>
          <w:rFonts w:hint="eastAsia"/>
          <w:b/>
          <w:bCs/>
          <w:rtl/>
        </w:rPr>
        <w:t>במסמך</w:t>
      </w:r>
      <w:r w:rsidR="00515230" w:rsidRPr="008C587F">
        <w:rPr>
          <w:b/>
          <w:bCs/>
          <w:rtl/>
        </w:rPr>
        <w:t xml:space="preserve"> (+46) ומציינת זאת מדי חודש ע"ג תלוש המשכורת</w:t>
      </w:r>
      <w:r w:rsidR="00C14753" w:rsidRPr="008C587F">
        <w:rPr>
          <w:b/>
          <w:bCs/>
          <w:rtl/>
        </w:rPr>
        <w:t>.</w:t>
      </w:r>
    </w:p>
    <w:p w14:paraId="682E808E" w14:textId="0572A454" w:rsidR="00B10814" w:rsidRPr="00901A33" w:rsidRDefault="001705DA" w:rsidP="002E5E84">
      <w:pPr>
        <w:pStyle w:val="11"/>
        <w:spacing w:before="0" w:after="240" w:line="360" w:lineRule="auto"/>
        <w:ind w:left="1160" w:firstLine="0"/>
        <w:rPr>
          <w:rtl/>
        </w:rPr>
      </w:pPr>
      <w:r>
        <w:rPr>
          <w:rFonts w:hint="cs"/>
          <w:rtl/>
        </w:rPr>
        <w:t xml:space="preserve">אין מנוס מהמסקנה </w:t>
      </w:r>
      <w:r w:rsidR="00B10814" w:rsidRPr="00901A33">
        <w:rPr>
          <w:rFonts w:hint="eastAsia"/>
          <w:rtl/>
        </w:rPr>
        <w:t>ש</w:t>
      </w:r>
      <w:r w:rsidR="00B10814" w:rsidRPr="00901A33">
        <w:rPr>
          <w:rFonts w:hint="cs"/>
          <w:rtl/>
        </w:rPr>
        <w:t xml:space="preserve">הטענות על </w:t>
      </w:r>
      <w:r>
        <w:rPr>
          <w:rFonts w:hint="cs"/>
          <w:rtl/>
        </w:rPr>
        <w:t>"</w:t>
      </w:r>
      <w:r w:rsidR="00B10814" w:rsidRPr="00901A33">
        <w:rPr>
          <w:rFonts w:hint="cs"/>
          <w:rtl/>
        </w:rPr>
        <w:t>טעויות</w:t>
      </w:r>
      <w:r>
        <w:rPr>
          <w:rFonts w:hint="cs"/>
          <w:rtl/>
        </w:rPr>
        <w:t>"</w:t>
      </w:r>
      <w:r w:rsidR="00B10814" w:rsidRPr="00901A33">
        <w:rPr>
          <w:rFonts w:hint="cs"/>
          <w:rtl/>
        </w:rPr>
        <w:t xml:space="preserve"> כה רבות</w:t>
      </w:r>
      <w:r w:rsidR="00A7171D" w:rsidRPr="00901A33">
        <w:rPr>
          <w:rFonts w:hint="cs"/>
          <w:b/>
          <w:bCs/>
          <w:rtl/>
        </w:rPr>
        <w:t xml:space="preserve"> </w:t>
      </w:r>
      <w:r>
        <w:rPr>
          <w:rFonts w:hint="cs"/>
          <w:rtl/>
        </w:rPr>
        <w:t xml:space="preserve">אינן אלא </w:t>
      </w:r>
      <w:r w:rsidR="00B10814" w:rsidRPr="00901A33">
        <w:rPr>
          <w:rFonts w:hint="cs"/>
          <w:rtl/>
        </w:rPr>
        <w:t xml:space="preserve">תירוץ להתחמקות מקיום </w:t>
      </w:r>
      <w:r w:rsidR="00A7171D" w:rsidRPr="00901A33">
        <w:rPr>
          <w:rFonts w:hint="cs"/>
          <w:rtl/>
        </w:rPr>
        <w:t>התחייבויותיה</w:t>
      </w:r>
      <w:r>
        <w:rPr>
          <w:rFonts w:hint="cs"/>
          <w:rtl/>
        </w:rPr>
        <w:t xml:space="preserve"> של המדינה</w:t>
      </w:r>
      <w:r w:rsidR="00A7171D" w:rsidRPr="00901A33">
        <w:rPr>
          <w:rFonts w:hint="cs"/>
          <w:rtl/>
        </w:rPr>
        <w:t>.</w:t>
      </w:r>
    </w:p>
    <w:p w14:paraId="7FD6280C" w14:textId="0E3A461D" w:rsidR="00232423" w:rsidRPr="00901A33" w:rsidRDefault="00121400">
      <w:pPr>
        <w:pStyle w:val="11"/>
        <w:numPr>
          <w:ilvl w:val="1"/>
          <w:numId w:val="60"/>
        </w:numPr>
        <w:spacing w:before="0" w:after="240" w:line="360" w:lineRule="auto"/>
        <w:ind w:left="1160" w:hanging="540"/>
        <w:pPrChange w:id="5733"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נוסיף ונציין ש</w:t>
      </w:r>
      <w:r w:rsidR="00A7171D" w:rsidRPr="00901A33">
        <w:rPr>
          <w:rFonts w:hint="cs"/>
          <w:rtl/>
        </w:rPr>
        <w:t>ה</w:t>
      </w:r>
      <w:r w:rsidRPr="00901A33">
        <w:rPr>
          <w:rFonts w:hint="cs"/>
          <w:rtl/>
        </w:rPr>
        <w:t>מכתב האמור</w:t>
      </w:r>
      <w:r w:rsidR="00A7171D" w:rsidRPr="00901A33">
        <w:rPr>
          <w:rFonts w:hint="cs"/>
          <w:rtl/>
        </w:rPr>
        <w:t xml:space="preserve"> של</w:t>
      </w:r>
      <w:r w:rsidRPr="00901A33">
        <w:rPr>
          <w:rFonts w:hint="cs"/>
          <w:rtl/>
        </w:rPr>
        <w:t xml:space="preserve"> מר </w:t>
      </w:r>
      <w:r w:rsidR="00B10814" w:rsidRPr="00901A33">
        <w:rPr>
          <w:rFonts w:hint="eastAsia"/>
          <w:rtl/>
        </w:rPr>
        <w:t>ברגר</w:t>
      </w:r>
      <w:r w:rsidR="00B10814" w:rsidRPr="00901A33">
        <w:rPr>
          <w:rtl/>
        </w:rPr>
        <w:t xml:space="preserve"> </w:t>
      </w:r>
      <w:r w:rsidR="00602B7C" w:rsidRPr="00901A33">
        <w:rPr>
          <w:rtl/>
        </w:rPr>
        <w:t>(בסעיף 2)</w:t>
      </w:r>
      <w:r w:rsidR="00602B7C" w:rsidRPr="00901A33">
        <w:rPr>
          <w:rFonts w:hint="cs"/>
          <w:rtl/>
        </w:rPr>
        <w:t xml:space="preserve"> מאשר ו</w:t>
      </w:r>
      <w:r w:rsidR="00A7171D" w:rsidRPr="00901A33">
        <w:rPr>
          <w:rFonts w:hint="cs"/>
          <w:rtl/>
        </w:rPr>
        <w:t xml:space="preserve">מוסיף על האמור </w:t>
      </w:r>
      <w:r w:rsidRPr="00901A33">
        <w:rPr>
          <w:rFonts w:hint="cs"/>
          <w:rtl/>
        </w:rPr>
        <w:t>בסעיף 17 לחוזה הבכירים עליו חתם התובע, ולפיו -</w:t>
      </w:r>
      <w:r w:rsidRPr="00901A33">
        <w:rPr>
          <w:rFonts w:hint="eastAsia"/>
          <w:b/>
          <w:bCs/>
          <w:rtl/>
        </w:rPr>
        <w:t>ה</w:t>
      </w:r>
      <w:r w:rsidR="00B10814" w:rsidRPr="00901A33">
        <w:rPr>
          <w:rFonts w:hint="eastAsia"/>
          <w:b/>
          <w:bCs/>
          <w:rtl/>
        </w:rPr>
        <w:t>זכויות</w:t>
      </w:r>
      <w:r w:rsidR="00B10814" w:rsidRPr="00901A33">
        <w:rPr>
          <w:b/>
          <w:bCs/>
          <w:rtl/>
        </w:rPr>
        <w:t xml:space="preserve"> </w:t>
      </w:r>
      <w:r w:rsidR="00B10814" w:rsidRPr="00901A33">
        <w:rPr>
          <w:rFonts w:hint="eastAsia"/>
          <w:b/>
          <w:bCs/>
          <w:rtl/>
        </w:rPr>
        <w:t>של</w:t>
      </w:r>
      <w:r w:rsidRPr="00901A33">
        <w:rPr>
          <w:b/>
          <w:bCs/>
          <w:rtl/>
        </w:rPr>
        <w:t xml:space="preserve"> התובע</w:t>
      </w:r>
      <w:r w:rsidR="00B10814" w:rsidRPr="00901A33">
        <w:rPr>
          <w:b/>
          <w:bCs/>
          <w:rtl/>
        </w:rPr>
        <w:t xml:space="preserve"> הן של חשב בכיר</w:t>
      </w:r>
      <w:r w:rsidRPr="00901A33">
        <w:rPr>
          <w:b/>
          <w:bCs/>
          <w:rtl/>
        </w:rPr>
        <w:t>,</w:t>
      </w:r>
      <w:r w:rsidR="00B10814" w:rsidRPr="00901A33">
        <w:rPr>
          <w:b/>
          <w:bCs/>
          <w:rtl/>
        </w:rPr>
        <w:t xml:space="preserve"> </w:t>
      </w:r>
      <w:r w:rsidRPr="00901A33">
        <w:rPr>
          <w:rFonts w:hint="eastAsia"/>
          <w:b/>
          <w:bCs/>
          <w:rtl/>
        </w:rPr>
        <w:t>ו</w:t>
      </w:r>
      <w:r w:rsidRPr="00901A33">
        <w:rPr>
          <w:b/>
          <w:bCs/>
          <w:rtl/>
        </w:rPr>
        <w:t xml:space="preserve"> -</w:t>
      </w:r>
      <w:r w:rsidR="00B10814" w:rsidRPr="00901A33">
        <w:rPr>
          <w:b/>
          <w:bCs/>
          <w:rtl/>
        </w:rPr>
        <w:t xml:space="preserve">"כל תיקון בדרגה </w:t>
      </w:r>
      <w:r w:rsidR="00B10814" w:rsidRPr="00901A33">
        <w:rPr>
          <w:rFonts w:hint="eastAsia"/>
          <w:b/>
          <w:bCs/>
          <w:rtl/>
        </w:rPr>
        <w:t>שיחול</w:t>
      </w:r>
      <w:r w:rsidR="00B10814" w:rsidRPr="00901A33">
        <w:rPr>
          <w:b/>
          <w:bCs/>
          <w:rtl/>
        </w:rPr>
        <w:t xml:space="preserve"> </w:t>
      </w:r>
      <w:r w:rsidR="00B10814" w:rsidRPr="00901A33">
        <w:rPr>
          <w:rFonts w:hint="eastAsia"/>
          <w:b/>
          <w:bCs/>
          <w:rtl/>
        </w:rPr>
        <w:t>במועד</w:t>
      </w:r>
      <w:r w:rsidR="00B10814" w:rsidRPr="00901A33">
        <w:rPr>
          <w:b/>
          <w:bCs/>
          <w:rtl/>
        </w:rPr>
        <w:t xml:space="preserve"> </w:t>
      </w:r>
      <w:r w:rsidR="00B10814" w:rsidRPr="00901A33">
        <w:rPr>
          <w:rFonts w:hint="eastAsia"/>
          <w:b/>
          <w:bCs/>
          <w:rtl/>
        </w:rPr>
        <w:t>כלשהו</w:t>
      </w:r>
      <w:r w:rsidR="00B10814" w:rsidRPr="00901A33">
        <w:rPr>
          <w:b/>
          <w:bCs/>
          <w:rtl/>
        </w:rPr>
        <w:t xml:space="preserve"> על החשבים הבכירים" יחול גם על</w:t>
      </w:r>
      <w:r w:rsidRPr="00901A33">
        <w:rPr>
          <w:rFonts w:hint="cs"/>
          <w:b/>
          <w:bCs/>
          <w:rtl/>
        </w:rPr>
        <w:t xml:space="preserve"> התובע</w:t>
      </w:r>
      <w:r w:rsidR="00B10814" w:rsidRPr="00901A33">
        <w:rPr>
          <w:rtl/>
        </w:rPr>
        <w:t>.</w:t>
      </w:r>
    </w:p>
    <w:p w14:paraId="021E01DA" w14:textId="77777777" w:rsidR="00232423" w:rsidRPr="00901A33" w:rsidRDefault="00232423" w:rsidP="00A35B76">
      <w:pPr>
        <w:rPr>
          <w:rStyle w:val="emailstyle17"/>
          <w:rFonts w:ascii="Times New Roman" w:hAnsi="Times New Roman" w:cs="David"/>
          <w:color w:val="auto"/>
          <w:rtl/>
        </w:rPr>
      </w:pPr>
    </w:p>
    <w:p w14:paraId="44E77269" w14:textId="77777777" w:rsidR="00232423" w:rsidRPr="00901A33" w:rsidRDefault="00232423">
      <w:pPr>
        <w:pStyle w:val="11"/>
        <w:numPr>
          <w:ilvl w:val="0"/>
          <w:numId w:val="60"/>
        </w:numPr>
        <w:tabs>
          <w:tab w:val="left" w:pos="566"/>
        </w:tabs>
        <w:spacing w:before="0" w:after="240" w:line="360" w:lineRule="auto"/>
        <w:ind w:left="566" w:hanging="425"/>
        <w:pPrChange w:id="5734" w:author="אופיר טל" w:date="2021-12-14T14:04:00Z">
          <w:pPr>
            <w:pStyle w:val="11"/>
            <w:numPr>
              <w:numId w:val="47"/>
            </w:numPr>
            <w:tabs>
              <w:tab w:val="num" w:pos="502"/>
              <w:tab w:val="left" w:pos="566"/>
            </w:tabs>
            <w:spacing w:before="0" w:after="240" w:line="360" w:lineRule="auto"/>
            <w:ind w:left="566" w:right="360" w:hanging="425"/>
          </w:pPr>
        </w:pPrChange>
      </w:pPr>
      <w:r w:rsidRPr="00901A33">
        <w:rPr>
          <w:rFonts w:hint="cs"/>
          <w:b/>
          <w:bCs/>
          <w:u w:val="single"/>
          <w:rtl/>
        </w:rPr>
        <w:t>התחייבות נוספת ממנה התנערה הנתבעת</w:t>
      </w:r>
      <w:r w:rsidRPr="00901A33">
        <w:rPr>
          <w:rFonts w:hint="cs"/>
          <w:b/>
          <w:bCs/>
          <w:rtl/>
        </w:rPr>
        <w:t xml:space="preserve"> </w:t>
      </w:r>
      <w:r w:rsidRPr="00901A33">
        <w:rPr>
          <w:b/>
          <w:bCs/>
          <w:rtl/>
        </w:rPr>
        <w:t>–</w:t>
      </w:r>
      <w:r w:rsidRPr="00901A33">
        <w:rPr>
          <w:rFonts w:hint="cs"/>
          <w:b/>
          <w:bCs/>
          <w:rtl/>
        </w:rPr>
        <w:t xml:space="preserve"> </w:t>
      </w:r>
    </w:p>
    <w:p w14:paraId="7E1CFD6F" w14:textId="0DC4C75A" w:rsidR="00232423" w:rsidRPr="00901A33" w:rsidRDefault="00232423">
      <w:pPr>
        <w:pStyle w:val="11"/>
        <w:numPr>
          <w:ilvl w:val="1"/>
          <w:numId w:val="60"/>
        </w:numPr>
        <w:spacing w:before="0" w:after="240" w:line="360" w:lineRule="auto"/>
        <w:ind w:left="1160" w:hanging="540"/>
        <w:pPrChange w:id="5735"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נוסיף ונציין כי ביום 1.11.2016 התקיים דיון בעניין שיטת חישוב הגימלה של התובע בהשתתפות מר ציון לוי, מנהל האגף לפרישה וגימלאות בנציבות, גב' רבקה כלב, מנהלת משאבי אנוש במשרד האוצר, גב' גלית בן ציון, אמרכלית במשרד, והתובע.</w:t>
      </w:r>
    </w:p>
    <w:p w14:paraId="39337C9E" w14:textId="58FD790F" w:rsidR="00232423" w:rsidRDefault="00232423">
      <w:pPr>
        <w:pStyle w:val="11"/>
        <w:numPr>
          <w:ilvl w:val="1"/>
          <w:numId w:val="60"/>
        </w:numPr>
        <w:spacing w:before="0" w:line="360" w:lineRule="auto"/>
        <w:ind w:left="1157" w:hanging="539"/>
        <w:pPrChange w:id="5736" w:author="אופיר טל" w:date="2021-12-14T14:04:00Z">
          <w:pPr>
            <w:pStyle w:val="11"/>
            <w:numPr>
              <w:ilvl w:val="1"/>
              <w:numId w:val="47"/>
            </w:numPr>
            <w:tabs>
              <w:tab w:val="num" w:pos="1359"/>
            </w:tabs>
            <w:spacing w:before="0" w:line="360" w:lineRule="auto"/>
            <w:ind w:left="1157" w:right="792" w:hanging="539"/>
          </w:pPr>
        </w:pPrChange>
      </w:pPr>
      <w:r w:rsidRPr="00901A33">
        <w:rPr>
          <w:rFonts w:hint="cs"/>
          <w:rtl/>
        </w:rPr>
        <w:t>סיכום הפגישה</w:t>
      </w:r>
      <w:r w:rsidR="00356E31" w:rsidRPr="00901A33">
        <w:rPr>
          <w:rFonts w:hint="cs"/>
          <w:rtl/>
        </w:rPr>
        <w:t>,</w:t>
      </w:r>
      <w:r w:rsidRPr="00901A33">
        <w:rPr>
          <w:rFonts w:hint="cs"/>
          <w:rtl/>
        </w:rPr>
        <w:t xml:space="preserve"> </w:t>
      </w:r>
      <w:r w:rsidR="00356E31" w:rsidRPr="00901A33">
        <w:rPr>
          <w:rFonts w:hint="cs"/>
          <w:rtl/>
        </w:rPr>
        <w:t>ש</w:t>
      </w:r>
      <w:r w:rsidRPr="00901A33">
        <w:rPr>
          <w:rFonts w:hint="cs"/>
          <w:rtl/>
        </w:rPr>
        <w:t>נערך על ידי הנתבעת</w:t>
      </w:r>
      <w:r w:rsidR="00356E31" w:rsidRPr="00901A33">
        <w:rPr>
          <w:rFonts w:hint="cs"/>
          <w:rtl/>
        </w:rPr>
        <w:t xml:space="preserve"> </w:t>
      </w:r>
      <w:r w:rsidRPr="00901A33">
        <w:rPr>
          <w:rFonts w:hint="cs"/>
          <w:rtl/>
        </w:rPr>
        <w:t>ונמסר לתובע לאח</w:t>
      </w:r>
      <w:r w:rsidR="00C14753" w:rsidRPr="00901A33">
        <w:rPr>
          <w:rFonts w:hint="cs"/>
          <w:rtl/>
        </w:rPr>
        <w:t>ר עיכוב ממושך ופניות רבות מספור</w:t>
      </w:r>
      <w:r w:rsidR="00356E31" w:rsidRPr="00901A33">
        <w:rPr>
          <w:rFonts w:hint="cs"/>
          <w:rtl/>
        </w:rPr>
        <w:t xml:space="preserve">, </w:t>
      </w:r>
      <w:r w:rsidRPr="00901A33">
        <w:rPr>
          <w:rFonts w:hint="cs"/>
          <w:rtl/>
        </w:rPr>
        <w:t>קובע כך:</w:t>
      </w:r>
    </w:p>
    <w:p w14:paraId="434C1454" w14:textId="77777777" w:rsidR="003B377B" w:rsidRPr="00901A33" w:rsidRDefault="003B377B">
      <w:pPr>
        <w:pStyle w:val="11"/>
        <w:spacing w:before="0" w:line="360" w:lineRule="auto"/>
        <w:ind w:left="1157" w:firstLine="0"/>
        <w:pPrChange w:id="5737" w:author="אופיר טל" w:date="2021-12-14T14:04:00Z">
          <w:pPr>
            <w:pStyle w:val="11"/>
            <w:spacing w:before="0" w:line="360" w:lineRule="auto"/>
            <w:ind w:left="1157" w:right="360" w:firstLine="0"/>
          </w:pPr>
        </w:pPrChange>
      </w:pPr>
    </w:p>
    <w:p w14:paraId="07408574" w14:textId="77777777" w:rsidR="00232423" w:rsidRPr="00901A33" w:rsidRDefault="00232423" w:rsidP="00A35B76">
      <w:pPr>
        <w:autoSpaceDE w:val="0"/>
        <w:autoSpaceDN w:val="0"/>
        <w:adjustRightInd w:val="0"/>
        <w:ind w:left="1160"/>
        <w:rPr>
          <w:rFonts w:ascii="David" w:hAnsi="David" w:cs="David"/>
          <w:i/>
          <w:iCs/>
          <w:lang w:eastAsia="en-US"/>
        </w:rPr>
      </w:pPr>
      <w:r w:rsidRPr="00901A33">
        <w:rPr>
          <w:rFonts w:ascii="David" w:hAnsi="David" w:cs="David" w:hint="cs"/>
          <w:rtl/>
          <w:lang w:eastAsia="en-US"/>
        </w:rPr>
        <w:t>"</w:t>
      </w:r>
      <w:r w:rsidRPr="00901A33">
        <w:rPr>
          <w:rFonts w:ascii="David" w:hAnsi="David" w:cs="David"/>
          <w:i/>
          <w:iCs/>
          <w:rtl/>
          <w:lang w:eastAsia="en-US"/>
        </w:rPr>
        <w:t>ציון</w:t>
      </w:r>
      <w:r w:rsidRPr="00901A33">
        <w:rPr>
          <w:rFonts w:ascii="David" w:hAnsi="David" w:cs="David"/>
          <w:i/>
          <w:iCs/>
          <w:lang w:eastAsia="en-US"/>
        </w:rPr>
        <w:t xml:space="preserve"> </w:t>
      </w:r>
      <w:r w:rsidRPr="00901A33">
        <w:rPr>
          <w:rFonts w:ascii="David" w:hAnsi="David" w:cs="David"/>
          <w:i/>
          <w:iCs/>
          <w:rtl/>
          <w:lang w:eastAsia="en-US"/>
        </w:rPr>
        <w:t>לוי</w:t>
      </w:r>
      <w:r w:rsidRPr="00901A33">
        <w:rPr>
          <w:rFonts w:ascii="David" w:hAnsi="David" w:cs="David"/>
          <w:i/>
          <w:iCs/>
          <w:lang w:eastAsia="en-US"/>
        </w:rPr>
        <w:t xml:space="preserve"> </w:t>
      </w:r>
      <w:r w:rsidRPr="00901A33">
        <w:rPr>
          <w:rFonts w:ascii="David" w:hAnsi="David" w:cs="David"/>
          <w:i/>
          <w:iCs/>
          <w:rtl/>
          <w:lang w:eastAsia="en-US"/>
        </w:rPr>
        <w:t>מסכם</w:t>
      </w:r>
      <w:r w:rsidRPr="00901A33">
        <w:rPr>
          <w:rFonts w:ascii="David" w:hAnsi="David" w:cs="David"/>
          <w:i/>
          <w:iCs/>
          <w:lang w:eastAsia="en-US"/>
        </w:rPr>
        <w:t>:</w:t>
      </w:r>
    </w:p>
    <w:p w14:paraId="514C74A1" w14:textId="77777777" w:rsidR="00232423" w:rsidRPr="00901A33" w:rsidRDefault="00232423" w:rsidP="002E5E84">
      <w:pPr>
        <w:autoSpaceDE w:val="0"/>
        <w:autoSpaceDN w:val="0"/>
        <w:adjustRightInd w:val="0"/>
        <w:ind w:left="1160"/>
        <w:rPr>
          <w:rFonts w:ascii="David" w:hAnsi="David" w:cs="David"/>
          <w:i/>
          <w:iCs/>
          <w:lang w:eastAsia="en-US"/>
        </w:rPr>
      </w:pPr>
      <w:r w:rsidRPr="00901A33">
        <w:rPr>
          <w:rFonts w:ascii="David" w:hAnsi="David" w:cs="David"/>
          <w:b/>
          <w:bCs/>
          <w:i/>
          <w:iCs/>
          <w:rtl/>
          <w:lang w:eastAsia="en-US"/>
        </w:rPr>
        <w:t>הדרגה</w:t>
      </w:r>
      <w:r w:rsidRPr="00901A33">
        <w:rPr>
          <w:rFonts w:ascii="David" w:hAnsi="David" w:cs="David"/>
          <w:b/>
          <w:bCs/>
          <w:i/>
          <w:iCs/>
          <w:lang w:eastAsia="en-US"/>
        </w:rPr>
        <w:t xml:space="preserve"> </w:t>
      </w:r>
      <w:r w:rsidRPr="00901A33">
        <w:rPr>
          <w:rFonts w:ascii="David" w:hAnsi="David" w:cs="David"/>
          <w:b/>
          <w:bCs/>
          <w:i/>
          <w:iCs/>
          <w:rtl/>
          <w:lang w:eastAsia="en-US"/>
        </w:rPr>
        <w:t>תתוקן</w:t>
      </w:r>
      <w:r w:rsidRPr="00901A33">
        <w:rPr>
          <w:rFonts w:ascii="David" w:hAnsi="David" w:cs="David"/>
          <w:b/>
          <w:bCs/>
          <w:i/>
          <w:iCs/>
          <w:lang w:eastAsia="en-US"/>
        </w:rPr>
        <w:t xml:space="preserve">, </w:t>
      </w:r>
      <w:r w:rsidRPr="00901A33">
        <w:rPr>
          <w:rFonts w:ascii="David" w:hAnsi="David" w:cs="David"/>
          <w:b/>
          <w:bCs/>
          <w:i/>
          <w:iCs/>
          <w:rtl/>
          <w:lang w:eastAsia="en-US"/>
        </w:rPr>
        <w:t>בכפוף</w:t>
      </w:r>
      <w:r w:rsidRPr="00901A33">
        <w:rPr>
          <w:rFonts w:ascii="David" w:hAnsi="David" w:cs="David"/>
          <w:b/>
          <w:bCs/>
          <w:i/>
          <w:iCs/>
          <w:lang w:eastAsia="en-US"/>
        </w:rPr>
        <w:t xml:space="preserve"> </w:t>
      </w:r>
      <w:r w:rsidRPr="00901A33">
        <w:rPr>
          <w:rFonts w:ascii="David" w:hAnsi="David" w:cs="David"/>
          <w:b/>
          <w:bCs/>
          <w:i/>
          <w:iCs/>
          <w:rtl/>
          <w:lang w:eastAsia="en-US"/>
        </w:rPr>
        <w:t>לתנאי</w:t>
      </w:r>
      <w:r w:rsidRPr="00901A33">
        <w:rPr>
          <w:rFonts w:ascii="David" w:hAnsi="David" w:cs="David"/>
          <w:b/>
          <w:bCs/>
          <w:i/>
          <w:iCs/>
          <w:lang w:eastAsia="en-US"/>
        </w:rPr>
        <w:t xml:space="preserve"> </w:t>
      </w:r>
      <w:r w:rsidRPr="00901A33">
        <w:rPr>
          <w:rFonts w:ascii="David" w:hAnsi="David" w:cs="David"/>
          <w:b/>
          <w:bCs/>
          <w:i/>
          <w:iCs/>
          <w:rtl/>
          <w:lang w:eastAsia="en-US"/>
        </w:rPr>
        <w:t>החוזה</w:t>
      </w:r>
      <w:r w:rsidRPr="00901A33">
        <w:rPr>
          <w:rFonts w:ascii="David" w:hAnsi="David" w:cs="David"/>
          <w:i/>
          <w:iCs/>
          <w:lang w:eastAsia="en-US"/>
        </w:rPr>
        <w:t>.</w:t>
      </w:r>
    </w:p>
    <w:p w14:paraId="45E51E7C" w14:textId="7B6A6B74" w:rsidR="00232423" w:rsidRPr="00901A33" w:rsidRDefault="00232423" w:rsidP="00BA0BBC">
      <w:pPr>
        <w:autoSpaceDE w:val="0"/>
        <w:autoSpaceDN w:val="0"/>
        <w:adjustRightInd w:val="0"/>
        <w:ind w:left="1160"/>
        <w:rPr>
          <w:rFonts w:ascii="David" w:hAnsi="David" w:cs="David"/>
          <w:i/>
          <w:iCs/>
          <w:lang w:eastAsia="en-US"/>
        </w:rPr>
      </w:pPr>
      <w:r w:rsidRPr="00901A33">
        <w:rPr>
          <w:rFonts w:ascii="David" w:hAnsi="David" w:cs="David"/>
          <w:i/>
          <w:iCs/>
          <w:rtl/>
          <w:lang w:eastAsia="en-US"/>
        </w:rPr>
        <w:t>חישוב</w:t>
      </w:r>
      <w:r w:rsidRPr="00901A33">
        <w:rPr>
          <w:rFonts w:ascii="David" w:hAnsi="David" w:cs="David"/>
          <w:i/>
          <w:iCs/>
          <w:lang w:eastAsia="en-US"/>
        </w:rPr>
        <w:t xml:space="preserve"> </w:t>
      </w:r>
      <w:r w:rsidRPr="00901A33">
        <w:rPr>
          <w:rFonts w:ascii="David" w:hAnsi="David" w:cs="David"/>
          <w:i/>
          <w:iCs/>
          <w:rtl/>
          <w:lang w:eastAsia="en-US"/>
        </w:rPr>
        <w:t>הפנסיה</w:t>
      </w:r>
      <w:r w:rsidRPr="00901A33">
        <w:rPr>
          <w:rFonts w:ascii="David" w:hAnsi="David" w:cs="David"/>
          <w:i/>
          <w:iCs/>
          <w:lang w:eastAsia="en-US"/>
        </w:rPr>
        <w:t xml:space="preserve"> </w:t>
      </w:r>
      <w:r w:rsidRPr="00901A33">
        <w:rPr>
          <w:rFonts w:ascii="David" w:hAnsi="David" w:cs="David"/>
          <w:i/>
          <w:iCs/>
          <w:rtl/>
          <w:lang w:eastAsia="en-US"/>
        </w:rPr>
        <w:t>לתקופת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 xml:space="preserve"> </w:t>
      </w:r>
      <w:r w:rsidRPr="00901A33">
        <w:rPr>
          <w:rFonts w:ascii="David" w:hAnsi="David" w:cs="David"/>
          <w:i/>
          <w:iCs/>
          <w:rtl/>
          <w:lang w:eastAsia="en-US"/>
        </w:rPr>
        <w:t>במלואה</w:t>
      </w:r>
      <w:r w:rsidRPr="00901A33">
        <w:rPr>
          <w:rFonts w:ascii="David" w:hAnsi="David" w:cs="David"/>
          <w:i/>
          <w:iCs/>
          <w:lang w:eastAsia="en-US"/>
        </w:rPr>
        <w:t xml:space="preserve"> – </w:t>
      </w:r>
      <w:r w:rsidRPr="00901A33">
        <w:rPr>
          <w:rFonts w:ascii="David" w:hAnsi="David" w:cs="David"/>
          <w:i/>
          <w:iCs/>
          <w:rtl/>
          <w:lang w:eastAsia="en-US"/>
        </w:rPr>
        <w:t>יישקל</w:t>
      </w:r>
      <w:r w:rsidRPr="00901A33">
        <w:rPr>
          <w:rFonts w:ascii="David" w:hAnsi="David" w:cs="David"/>
          <w:i/>
          <w:iCs/>
          <w:lang w:eastAsia="en-US"/>
        </w:rPr>
        <w:t xml:space="preserve"> </w:t>
      </w:r>
      <w:r w:rsidRPr="00901A33">
        <w:rPr>
          <w:rFonts w:ascii="David" w:hAnsi="David" w:cs="David"/>
          <w:i/>
          <w:iCs/>
          <w:rtl/>
          <w:lang w:eastAsia="en-US"/>
        </w:rPr>
        <w:t>בחיוב</w:t>
      </w:r>
      <w:r w:rsidRPr="00901A33">
        <w:rPr>
          <w:rFonts w:ascii="David" w:hAnsi="David" w:cs="David"/>
          <w:i/>
          <w:iCs/>
          <w:lang w:eastAsia="en-US"/>
        </w:rPr>
        <w:t xml:space="preserve"> </w:t>
      </w:r>
      <w:r w:rsidRPr="00901A33">
        <w:rPr>
          <w:rFonts w:ascii="David" w:hAnsi="David" w:cs="David"/>
          <w:i/>
          <w:iCs/>
          <w:rtl/>
          <w:lang w:eastAsia="en-US"/>
        </w:rPr>
        <w:t>וייבדק</w:t>
      </w:r>
      <w:r w:rsidRPr="00901A33">
        <w:rPr>
          <w:rFonts w:ascii="David" w:hAnsi="David" w:cs="David"/>
          <w:i/>
          <w:iCs/>
          <w:lang w:eastAsia="en-US"/>
        </w:rPr>
        <w:t xml:space="preserve"> </w:t>
      </w:r>
      <w:r w:rsidRPr="00901A33">
        <w:rPr>
          <w:rFonts w:ascii="David" w:hAnsi="David" w:cs="David"/>
          <w:i/>
          <w:iCs/>
          <w:rtl/>
          <w:lang w:eastAsia="en-US"/>
        </w:rPr>
        <w:t>בכפוף</w:t>
      </w:r>
      <w:r w:rsidRPr="00901A33">
        <w:rPr>
          <w:rFonts w:ascii="David" w:hAnsi="David" w:cs="David"/>
          <w:i/>
          <w:iCs/>
          <w:lang w:eastAsia="en-US"/>
        </w:rPr>
        <w:t xml:space="preserve"> </w:t>
      </w:r>
      <w:r w:rsidRPr="00901A33">
        <w:rPr>
          <w:rFonts w:ascii="David" w:hAnsi="David" w:cs="David"/>
          <w:i/>
          <w:iCs/>
          <w:rtl/>
          <w:lang w:eastAsia="en-US"/>
        </w:rPr>
        <w:t>לתנאי</w:t>
      </w:r>
      <w:r w:rsidRPr="00901A33">
        <w:rPr>
          <w:rFonts w:ascii="David" w:hAnsi="David" w:cs="David"/>
          <w:i/>
          <w:iCs/>
          <w:lang w:eastAsia="en-US"/>
        </w:rPr>
        <w:t xml:space="preserve"> </w:t>
      </w:r>
      <w:r w:rsidRPr="00901A33">
        <w:rPr>
          <w:rFonts w:ascii="David" w:hAnsi="David" w:cs="David"/>
          <w:i/>
          <w:iCs/>
          <w:rtl/>
          <w:lang w:eastAsia="en-US"/>
        </w:rPr>
        <w:t>החוזה</w:t>
      </w:r>
      <w:r w:rsidR="00C14753" w:rsidRPr="00901A33">
        <w:rPr>
          <w:rFonts w:ascii="David" w:hAnsi="David" w:cs="David"/>
          <w:i/>
          <w:iCs/>
          <w:lang w:eastAsia="en-US"/>
        </w:rPr>
        <w:t xml:space="preserve"> ,</w:t>
      </w:r>
      <w:r w:rsidRPr="00901A33">
        <w:rPr>
          <w:rFonts w:ascii="David" w:hAnsi="David" w:cs="David"/>
          <w:i/>
          <w:iCs/>
          <w:rtl/>
          <w:lang w:eastAsia="en-US"/>
        </w:rPr>
        <w:t>אך</w:t>
      </w:r>
      <w:r w:rsidRPr="00901A33">
        <w:rPr>
          <w:rFonts w:ascii="David" w:hAnsi="David" w:cs="David"/>
          <w:i/>
          <w:iCs/>
          <w:lang w:eastAsia="en-US"/>
        </w:rPr>
        <w:t xml:space="preserve"> </w:t>
      </w:r>
      <w:r w:rsidRPr="00901A33">
        <w:rPr>
          <w:rFonts w:ascii="David" w:hAnsi="David" w:cs="David"/>
          <w:i/>
          <w:iCs/>
          <w:rtl/>
          <w:lang w:eastAsia="en-US"/>
        </w:rPr>
        <w:t>במקרה</w:t>
      </w:r>
      <w:r w:rsidR="00C14753" w:rsidRPr="00901A33">
        <w:rPr>
          <w:rFonts w:ascii="David" w:hAnsi="David" w:cs="David" w:hint="cs"/>
          <w:i/>
          <w:iCs/>
          <w:rtl/>
          <w:lang w:eastAsia="en-US"/>
        </w:rPr>
        <w:t xml:space="preserve"> </w:t>
      </w:r>
      <w:r w:rsidRPr="00901A33">
        <w:rPr>
          <w:rFonts w:ascii="David" w:hAnsi="David" w:cs="David"/>
          <w:i/>
          <w:iCs/>
          <w:rtl/>
          <w:lang w:eastAsia="en-US"/>
        </w:rPr>
        <w:t>כזה</w:t>
      </w:r>
      <w:r w:rsidRPr="00901A33">
        <w:rPr>
          <w:rFonts w:ascii="David" w:hAnsi="David" w:cs="David"/>
          <w:i/>
          <w:iCs/>
          <w:lang w:eastAsia="en-US"/>
        </w:rPr>
        <w:t xml:space="preserve"> </w:t>
      </w:r>
      <w:r w:rsidRPr="00901A33">
        <w:rPr>
          <w:rFonts w:ascii="David" w:hAnsi="David" w:cs="David"/>
          <w:i/>
          <w:iCs/>
          <w:rtl/>
          <w:lang w:eastAsia="en-US"/>
        </w:rPr>
        <w:t>ייתכן</w:t>
      </w:r>
      <w:r w:rsidRPr="00901A33">
        <w:rPr>
          <w:rFonts w:ascii="David" w:hAnsi="David" w:cs="David"/>
          <w:i/>
          <w:iCs/>
          <w:lang w:eastAsia="en-US"/>
        </w:rPr>
        <w:t xml:space="preserve"> </w:t>
      </w:r>
      <w:r w:rsidRPr="00901A33">
        <w:rPr>
          <w:rFonts w:ascii="David" w:hAnsi="David" w:cs="David"/>
          <w:i/>
          <w:iCs/>
          <w:rtl/>
          <w:lang w:eastAsia="en-US"/>
        </w:rPr>
        <w:t>ותקבל</w:t>
      </w:r>
      <w:r w:rsidRPr="00901A33">
        <w:rPr>
          <w:rFonts w:ascii="David" w:hAnsi="David" w:cs="David"/>
          <w:i/>
          <w:iCs/>
          <w:lang w:eastAsia="en-US"/>
        </w:rPr>
        <w:t xml:space="preserve"> </w:t>
      </w:r>
      <w:r w:rsidRPr="00901A33">
        <w:rPr>
          <w:rFonts w:ascii="David" w:hAnsi="David" w:cs="David"/>
          <w:i/>
          <w:iCs/>
          <w:rtl/>
          <w:lang w:eastAsia="en-US"/>
        </w:rPr>
        <w:t>פיצויים</w:t>
      </w:r>
      <w:r w:rsidRPr="00901A33">
        <w:rPr>
          <w:rFonts w:ascii="David" w:hAnsi="David" w:cs="David"/>
          <w:i/>
          <w:iCs/>
          <w:lang w:eastAsia="en-US"/>
        </w:rPr>
        <w:t xml:space="preserve"> </w:t>
      </w:r>
      <w:r w:rsidRPr="00901A33">
        <w:rPr>
          <w:rFonts w:ascii="David" w:hAnsi="David" w:cs="David"/>
          <w:i/>
          <w:iCs/>
          <w:rtl/>
          <w:lang w:eastAsia="en-US"/>
        </w:rPr>
        <w:t>בגין</w:t>
      </w:r>
      <w:r w:rsidRPr="00901A33">
        <w:rPr>
          <w:rFonts w:ascii="David" w:hAnsi="David" w:cs="David"/>
          <w:i/>
          <w:iCs/>
          <w:lang w:eastAsia="en-US"/>
        </w:rPr>
        <w:t xml:space="preserve"> </w:t>
      </w:r>
      <w:r w:rsidRPr="00901A33">
        <w:rPr>
          <w:rFonts w:ascii="David" w:hAnsi="David" w:cs="David"/>
          <w:i/>
          <w:iCs/>
          <w:rtl/>
          <w:lang w:eastAsia="en-US"/>
        </w:rPr>
        <w:t>שנים</w:t>
      </w:r>
      <w:r w:rsidRPr="00901A33">
        <w:rPr>
          <w:rFonts w:ascii="David" w:hAnsi="David" w:cs="David"/>
          <w:i/>
          <w:iCs/>
          <w:lang w:eastAsia="en-US"/>
        </w:rPr>
        <w:t xml:space="preserve"> </w:t>
      </w:r>
      <w:r w:rsidRPr="00901A33">
        <w:rPr>
          <w:rFonts w:ascii="David" w:hAnsi="David" w:cs="David"/>
          <w:i/>
          <w:iCs/>
          <w:rtl/>
          <w:lang w:eastAsia="en-US"/>
        </w:rPr>
        <w:t>עודפות</w:t>
      </w:r>
      <w:r w:rsidRPr="00901A33">
        <w:rPr>
          <w:rFonts w:ascii="David" w:hAnsi="David" w:cs="David"/>
          <w:b/>
          <w:bCs/>
          <w:i/>
          <w:iCs/>
          <w:lang w:eastAsia="en-US"/>
        </w:rPr>
        <w:t xml:space="preserve"> </w:t>
      </w:r>
      <w:r w:rsidRPr="00901A33">
        <w:rPr>
          <w:rFonts w:ascii="David" w:hAnsi="David" w:cs="David"/>
          <w:b/>
          <w:bCs/>
          <w:i/>
          <w:iCs/>
          <w:rtl/>
          <w:lang w:eastAsia="en-US"/>
        </w:rPr>
        <w:t>לפי</w:t>
      </w:r>
      <w:r w:rsidRPr="00901A33">
        <w:rPr>
          <w:rFonts w:ascii="David" w:hAnsi="David" w:cs="David"/>
          <w:b/>
          <w:bCs/>
          <w:i/>
          <w:iCs/>
          <w:lang w:eastAsia="en-US"/>
        </w:rPr>
        <w:t xml:space="preserve"> 46+</w:t>
      </w:r>
      <w:r w:rsidRPr="00901A33">
        <w:rPr>
          <w:rFonts w:ascii="David" w:hAnsi="David" w:cs="David"/>
          <w:i/>
          <w:iCs/>
          <w:lang w:eastAsia="en-US"/>
        </w:rPr>
        <w:t xml:space="preserve"> </w:t>
      </w:r>
      <w:r w:rsidRPr="00901A33">
        <w:rPr>
          <w:rFonts w:ascii="David" w:hAnsi="David" w:cs="David"/>
          <w:i/>
          <w:iCs/>
          <w:rtl/>
          <w:lang w:eastAsia="en-US"/>
        </w:rPr>
        <w:t>ולא</w:t>
      </w:r>
      <w:r w:rsidRPr="00901A33">
        <w:rPr>
          <w:rFonts w:ascii="David" w:hAnsi="David" w:cs="David"/>
          <w:i/>
          <w:iCs/>
          <w:lang w:eastAsia="en-US"/>
        </w:rPr>
        <w:t xml:space="preserve"> </w:t>
      </w:r>
      <w:r w:rsidRPr="00901A33">
        <w:rPr>
          <w:rFonts w:ascii="David" w:hAnsi="David" w:cs="David"/>
          <w:i/>
          <w:iCs/>
          <w:rtl/>
          <w:lang w:eastAsia="en-US"/>
        </w:rPr>
        <w:t>לפי</w:t>
      </w:r>
      <w:r w:rsidRPr="00901A33">
        <w:rPr>
          <w:rFonts w:ascii="David" w:hAnsi="David" w:cs="David"/>
          <w:i/>
          <w:iCs/>
          <w:lang w:eastAsia="en-US"/>
        </w:rPr>
        <w:t xml:space="preserve"> </w:t>
      </w:r>
      <w:r w:rsidRPr="00901A33">
        <w:rPr>
          <w:rFonts w:ascii="David" w:hAnsi="David" w:cs="David"/>
          <w:i/>
          <w:iCs/>
          <w:rtl/>
          <w:lang w:eastAsia="en-US"/>
        </w:rPr>
        <w:t>משכורת</w:t>
      </w:r>
      <w:r w:rsidRPr="00901A33">
        <w:rPr>
          <w:rFonts w:ascii="David" w:hAnsi="David" w:cs="David"/>
          <w:i/>
          <w:iCs/>
          <w:lang w:eastAsia="en-US"/>
        </w:rPr>
        <w:t xml:space="preserve"> </w:t>
      </w:r>
      <w:r w:rsidRPr="00901A33">
        <w:rPr>
          <w:rFonts w:ascii="David" w:hAnsi="David" w:cs="David"/>
          <w:i/>
          <w:iCs/>
          <w:rtl/>
          <w:lang w:eastAsia="en-US"/>
        </w:rPr>
        <w:t>החוזה</w:t>
      </w:r>
      <w:r w:rsidRPr="00901A33">
        <w:rPr>
          <w:rFonts w:ascii="David" w:hAnsi="David" w:cs="David"/>
          <w:i/>
          <w:iCs/>
          <w:lang w:eastAsia="en-US"/>
        </w:rPr>
        <w:t>.</w:t>
      </w:r>
    </w:p>
    <w:p w14:paraId="01CF429C" w14:textId="3E0E9390" w:rsidR="00232423" w:rsidRPr="00901A33" w:rsidRDefault="00C14753" w:rsidP="00BA0BBC">
      <w:pPr>
        <w:autoSpaceDE w:val="0"/>
        <w:autoSpaceDN w:val="0"/>
        <w:adjustRightInd w:val="0"/>
        <w:spacing w:after="240"/>
        <w:ind w:left="1160"/>
      </w:pPr>
      <w:r w:rsidRPr="00901A33">
        <w:rPr>
          <w:rFonts w:ascii="David" w:hAnsi="David" w:cs="David" w:hint="cs"/>
          <w:i/>
          <w:iCs/>
          <w:rtl/>
          <w:lang w:eastAsia="en-US"/>
        </w:rPr>
        <w:t>....</w:t>
      </w:r>
      <w:r w:rsidR="00232423" w:rsidRPr="00901A33">
        <w:rPr>
          <w:rFonts w:ascii="David" w:hAnsi="David" w:cs="David"/>
          <w:i/>
          <w:iCs/>
          <w:lang w:eastAsia="en-US"/>
        </w:rPr>
        <w:t xml:space="preserve">. </w:t>
      </w:r>
      <w:r w:rsidR="00232423" w:rsidRPr="00901A33">
        <w:rPr>
          <w:rFonts w:ascii="David" w:hAnsi="David" w:cs="David"/>
          <w:i/>
          <w:iCs/>
          <w:rtl/>
          <w:lang w:eastAsia="en-US"/>
        </w:rPr>
        <w:t>הבדיקה</w:t>
      </w:r>
      <w:r w:rsidR="00232423" w:rsidRPr="00901A33">
        <w:rPr>
          <w:rFonts w:ascii="David" w:hAnsi="David" w:cs="David"/>
          <w:i/>
          <w:iCs/>
          <w:lang w:eastAsia="en-US"/>
        </w:rPr>
        <w:t xml:space="preserve"> </w:t>
      </w:r>
      <w:r w:rsidR="00232423" w:rsidRPr="00901A33">
        <w:rPr>
          <w:rFonts w:ascii="David" w:hAnsi="David" w:cs="David"/>
          <w:i/>
          <w:iCs/>
          <w:rtl/>
          <w:lang w:eastAsia="en-US"/>
        </w:rPr>
        <w:t>תיקח</w:t>
      </w:r>
      <w:r w:rsidR="00232423" w:rsidRPr="00901A33">
        <w:rPr>
          <w:rFonts w:ascii="David" w:hAnsi="David" w:cs="David"/>
          <w:i/>
          <w:iCs/>
          <w:lang w:eastAsia="en-US"/>
        </w:rPr>
        <w:t xml:space="preserve"> </w:t>
      </w:r>
      <w:r w:rsidR="00232423" w:rsidRPr="00901A33">
        <w:rPr>
          <w:rFonts w:ascii="David" w:hAnsi="David" w:cs="David"/>
          <w:i/>
          <w:iCs/>
          <w:rtl/>
          <w:lang w:eastAsia="en-US"/>
        </w:rPr>
        <w:t>זמן</w:t>
      </w:r>
      <w:r w:rsidR="00232423" w:rsidRPr="00901A33">
        <w:rPr>
          <w:rFonts w:ascii="David" w:hAnsi="David" w:cs="David"/>
          <w:i/>
          <w:iCs/>
          <w:lang w:eastAsia="en-US"/>
        </w:rPr>
        <w:t xml:space="preserve"> </w:t>
      </w:r>
      <w:r w:rsidR="00232423" w:rsidRPr="00901A33">
        <w:rPr>
          <w:rFonts w:ascii="David" w:hAnsi="David" w:cs="David"/>
          <w:i/>
          <w:iCs/>
          <w:rtl/>
          <w:lang w:eastAsia="en-US"/>
        </w:rPr>
        <w:t>ותקבל</w:t>
      </w:r>
      <w:r w:rsidR="00232423" w:rsidRPr="00901A33">
        <w:rPr>
          <w:rFonts w:ascii="David" w:hAnsi="David" w:cs="David" w:hint="cs"/>
          <w:i/>
          <w:iCs/>
          <w:rtl/>
          <w:lang w:eastAsia="en-US"/>
        </w:rPr>
        <w:t xml:space="preserve"> </w:t>
      </w:r>
      <w:r w:rsidR="00232423" w:rsidRPr="00901A33">
        <w:rPr>
          <w:rFonts w:ascii="David" w:hAnsi="David" w:cs="David"/>
          <w:i/>
          <w:iCs/>
          <w:rtl/>
          <w:lang w:eastAsia="en-US"/>
        </w:rPr>
        <w:t>תשובה</w:t>
      </w:r>
      <w:r w:rsidR="00232423" w:rsidRPr="00901A33">
        <w:rPr>
          <w:rFonts w:ascii="David" w:hAnsi="David" w:cs="David"/>
          <w:i/>
          <w:iCs/>
          <w:lang w:eastAsia="en-US"/>
        </w:rPr>
        <w:t xml:space="preserve"> </w:t>
      </w:r>
      <w:r w:rsidR="00232423" w:rsidRPr="00901A33">
        <w:rPr>
          <w:rFonts w:ascii="David" w:hAnsi="David" w:cs="David"/>
          <w:i/>
          <w:iCs/>
          <w:rtl/>
          <w:lang w:eastAsia="en-US"/>
        </w:rPr>
        <w:t>תוך</w:t>
      </w:r>
      <w:r w:rsidR="00232423" w:rsidRPr="00901A33">
        <w:rPr>
          <w:rFonts w:ascii="David" w:hAnsi="David" w:cs="David"/>
          <w:i/>
          <w:iCs/>
          <w:lang w:eastAsia="en-US"/>
        </w:rPr>
        <w:t xml:space="preserve"> </w:t>
      </w:r>
      <w:r w:rsidR="00232423" w:rsidRPr="00901A33">
        <w:rPr>
          <w:rFonts w:ascii="David" w:hAnsi="David" w:cs="David"/>
          <w:i/>
          <w:iCs/>
          <w:rtl/>
          <w:lang w:eastAsia="en-US"/>
        </w:rPr>
        <w:t>חודש</w:t>
      </w:r>
      <w:r w:rsidR="00232423" w:rsidRPr="00901A33">
        <w:rPr>
          <w:rFonts w:ascii="David" w:hAnsi="David" w:cs="David"/>
          <w:i/>
          <w:iCs/>
          <w:lang w:eastAsia="en-US"/>
        </w:rPr>
        <w:t xml:space="preserve"> </w:t>
      </w:r>
      <w:r w:rsidR="00232423" w:rsidRPr="00901A33">
        <w:rPr>
          <w:rFonts w:ascii="David" w:hAnsi="David" w:cs="David"/>
          <w:i/>
          <w:iCs/>
          <w:rtl/>
          <w:lang w:eastAsia="en-US"/>
        </w:rPr>
        <w:t>ימים</w:t>
      </w:r>
      <w:r w:rsidR="00232423" w:rsidRPr="00901A33">
        <w:rPr>
          <w:rFonts w:ascii="David" w:hAnsi="David" w:hint="cs"/>
          <w:rtl/>
          <w:lang w:eastAsia="en-US"/>
        </w:rPr>
        <w:t>".</w:t>
      </w:r>
    </w:p>
    <w:p w14:paraId="073AF9B2" w14:textId="4F08C0DA" w:rsidR="00232423" w:rsidRPr="00901A33" w:rsidRDefault="00232423">
      <w:pPr>
        <w:pStyle w:val="11"/>
        <w:tabs>
          <w:tab w:val="left" w:pos="566"/>
        </w:tabs>
        <w:spacing w:before="0" w:after="240" w:line="360" w:lineRule="auto"/>
        <w:ind w:left="1160" w:hanging="540"/>
        <w:rPr>
          <w:rtl/>
        </w:rPr>
        <w:pPrChange w:id="5738" w:author="אופיר טל" w:date="2021-12-14T14:04:00Z">
          <w:pPr>
            <w:pStyle w:val="11"/>
            <w:tabs>
              <w:tab w:val="left" w:pos="566"/>
            </w:tabs>
            <w:spacing w:before="0" w:after="240" w:line="360" w:lineRule="auto"/>
            <w:ind w:left="1160" w:right="360" w:hanging="540"/>
          </w:pPr>
        </w:pPrChange>
      </w:pPr>
      <w:r w:rsidRPr="00901A33">
        <w:rPr>
          <w:rStyle w:val="emailstyle17"/>
          <w:rFonts w:ascii="Times New Roman" w:hAnsi="Times New Roman" w:cs="David" w:hint="cs"/>
          <w:i/>
          <w:iCs/>
          <w:color w:val="auto"/>
          <w:rtl/>
        </w:rPr>
        <w:t xml:space="preserve">*         רצ"ב </w:t>
      </w:r>
      <w:bookmarkStart w:id="5739" w:name="_Hlk18187442"/>
      <w:r w:rsidRPr="00901A33">
        <w:rPr>
          <w:rStyle w:val="emailstyle17"/>
          <w:rFonts w:ascii="Times New Roman" w:hAnsi="Times New Roman" w:cs="David" w:hint="cs"/>
          <w:i/>
          <w:iCs/>
          <w:color w:val="auto"/>
          <w:rtl/>
        </w:rPr>
        <w:t xml:space="preserve">סיכום הדיון מיום 1.11.2016, מסומן </w:t>
      </w:r>
      <w:r w:rsidRPr="00901A33">
        <w:rPr>
          <w:rStyle w:val="emailstyle17"/>
          <w:rFonts w:ascii="Times New Roman" w:hAnsi="Times New Roman" w:cs="David" w:hint="cs"/>
          <w:i/>
          <w:iCs/>
          <w:color w:val="auto"/>
          <w:u w:val="single"/>
          <w:rtl/>
        </w:rPr>
        <w:t>כנספח</w:t>
      </w:r>
      <w:r w:rsidR="00417465" w:rsidRPr="00901A33">
        <w:rPr>
          <w:rStyle w:val="emailstyle17"/>
          <w:rFonts w:ascii="Times New Roman" w:hAnsi="Times New Roman" w:cs="David" w:hint="cs"/>
          <w:i/>
          <w:iCs/>
          <w:color w:val="auto"/>
          <w:u w:val="single"/>
          <w:rtl/>
        </w:rPr>
        <w:t xml:space="preserve"> </w:t>
      </w:r>
      <w:r w:rsidR="00417465" w:rsidRPr="00901A33">
        <w:rPr>
          <w:rFonts w:hint="cs"/>
          <w:i/>
          <w:iCs/>
          <w:u w:val="single"/>
          <w:rtl/>
        </w:rPr>
        <w:t>1</w:t>
      </w:r>
      <w:r w:rsidR="007C0B1F">
        <w:rPr>
          <w:rFonts w:hint="cs"/>
          <w:i/>
          <w:iCs/>
          <w:u w:val="single"/>
          <w:rtl/>
        </w:rPr>
        <w:t>7</w:t>
      </w:r>
      <w:r w:rsidR="00417465" w:rsidRPr="00901A33">
        <w:rPr>
          <w:rFonts w:hint="cs"/>
          <w:rtl/>
        </w:rPr>
        <w:t xml:space="preserve">. </w:t>
      </w:r>
      <w:bookmarkEnd w:id="5739"/>
    </w:p>
    <w:p w14:paraId="5439B527" w14:textId="1ADA46B4" w:rsidR="00232423" w:rsidRPr="00901A33" w:rsidRDefault="00232423">
      <w:pPr>
        <w:pStyle w:val="11"/>
        <w:numPr>
          <w:ilvl w:val="1"/>
          <w:numId w:val="60"/>
        </w:numPr>
        <w:spacing w:before="0" w:after="240" w:line="360" w:lineRule="auto"/>
        <w:ind w:left="1160" w:hanging="540"/>
        <w:rPr>
          <w:rStyle w:val="emailstyle17"/>
          <w:rFonts w:ascii="Times New Roman" w:hAnsi="Times New Roman" w:cs="David"/>
          <w:color w:val="auto"/>
          <w:rtl/>
        </w:rPr>
        <w:pPrChange w:id="5740" w:author="אופיר טל" w:date="2021-12-14T14:04:00Z">
          <w:pPr>
            <w:pStyle w:val="11"/>
            <w:numPr>
              <w:ilvl w:val="1"/>
              <w:numId w:val="47"/>
            </w:numPr>
            <w:tabs>
              <w:tab w:val="num" w:pos="1359"/>
            </w:tabs>
            <w:spacing w:before="0" w:after="240" w:line="360" w:lineRule="auto"/>
            <w:ind w:left="1160" w:right="792" w:hanging="540"/>
          </w:pPr>
        </w:pPrChange>
      </w:pPr>
      <w:r w:rsidRPr="00901A33">
        <w:rPr>
          <w:rFonts w:hint="cs"/>
          <w:rtl/>
        </w:rPr>
        <w:t>סיכום לחוד וביצוע לחוד. למרבה הצער התנהלות המדינה בעניין זה משקפת את הדרך העגומה בה היא התנהלה ומתנהלת בעניינו של התובע.</w:t>
      </w:r>
    </w:p>
    <w:p w14:paraId="7A7DDB24" w14:textId="77777777" w:rsidR="00D85373" w:rsidRPr="00901A33" w:rsidRDefault="00D85373" w:rsidP="00A35B76">
      <w:pPr>
        <w:rPr>
          <w:rStyle w:val="emailstyle17"/>
          <w:rFonts w:ascii="Times New Roman" w:hAnsi="Times New Roman" w:cs="David"/>
          <w:color w:val="auto"/>
          <w:rtl/>
        </w:rPr>
      </w:pPr>
    </w:p>
    <w:p w14:paraId="3D6DE6DA" w14:textId="2CACB510" w:rsidR="00D85373" w:rsidRPr="00901A33" w:rsidRDefault="00D85373" w:rsidP="00A35B76">
      <w:pPr>
        <w:pStyle w:val="2"/>
        <w:numPr>
          <w:ilvl w:val="1"/>
          <w:numId w:val="18"/>
        </w:numPr>
        <w:tabs>
          <w:tab w:val="clear" w:pos="566"/>
          <w:tab w:val="left" w:pos="521"/>
        </w:tabs>
        <w:spacing w:after="240"/>
        <w:ind w:left="521" w:hanging="284"/>
        <w:rPr>
          <w:szCs w:val="24"/>
          <w:rtl/>
          <w:lang w:eastAsia="en-US"/>
        </w:rPr>
      </w:pPr>
      <w:r w:rsidRPr="00901A33">
        <w:rPr>
          <w:rFonts w:hint="cs"/>
          <w:szCs w:val="24"/>
          <w:rtl/>
          <w:lang w:eastAsia="en-US"/>
        </w:rPr>
        <w:t>זכאותו של התובע ל</w:t>
      </w:r>
      <w:r w:rsidR="007525B9" w:rsidRPr="00901A33">
        <w:rPr>
          <w:rFonts w:hint="cs"/>
          <w:szCs w:val="24"/>
          <w:rtl/>
          <w:lang w:eastAsia="en-US"/>
        </w:rPr>
        <w:t>תיקון גמלתו</w:t>
      </w:r>
      <w:r w:rsidRPr="00901A33">
        <w:rPr>
          <w:rFonts w:hint="cs"/>
          <w:szCs w:val="24"/>
          <w:rtl/>
          <w:lang w:eastAsia="en-US"/>
        </w:rPr>
        <w:t xml:space="preserve"> מכוח עיקרון השוויון</w:t>
      </w:r>
    </w:p>
    <w:p w14:paraId="7348911F" w14:textId="74F5B5ED" w:rsidR="00D85373" w:rsidRPr="00901A33" w:rsidRDefault="00EA0756">
      <w:pPr>
        <w:pStyle w:val="11"/>
        <w:numPr>
          <w:ilvl w:val="0"/>
          <w:numId w:val="60"/>
        </w:numPr>
        <w:tabs>
          <w:tab w:val="left" w:pos="566"/>
        </w:tabs>
        <w:spacing w:before="0" w:after="240" w:line="360" w:lineRule="auto"/>
        <w:ind w:left="566"/>
        <w:rPr>
          <w:rStyle w:val="emailstyle17"/>
          <w:rFonts w:cs="David"/>
          <w:b/>
          <w:bCs/>
          <w:color w:val="auto"/>
          <w:sz w:val="22"/>
          <w:szCs w:val="28"/>
          <w:u w:val="single"/>
          <w:rtl/>
        </w:rPr>
        <w:pPrChange w:id="5741"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התובע יוסיף ויטען כי המדינה מפירה את חובת ההגינות החלה עליה, כמו גם את עקרון השוויון, שעה שהיא אינה מיישמת את ההסכמות אליהן הגיעה עם עובד</w:t>
      </w:r>
      <w:ins w:id="5742" w:author="Shimon" w:date="2022-01-05T06:27:00Z">
        <w:r w:rsidR="007F2129">
          <w:rPr>
            <w:rStyle w:val="emailstyle17"/>
            <w:rFonts w:cs="David" w:hint="cs"/>
            <w:color w:val="auto"/>
            <w:sz w:val="22"/>
            <w:rtl/>
          </w:rPr>
          <w:t>ים</w:t>
        </w:r>
      </w:ins>
      <w:r w:rsidRPr="00901A33">
        <w:rPr>
          <w:rStyle w:val="emailstyle17"/>
          <w:rFonts w:cs="David" w:hint="cs"/>
          <w:color w:val="auto"/>
          <w:sz w:val="22"/>
          <w:rtl/>
        </w:rPr>
        <w:t xml:space="preserve"> אחר במעמדו ומצבו של התובע. ונסביר.</w:t>
      </w:r>
    </w:p>
    <w:p w14:paraId="2E82DC70" w14:textId="77777777" w:rsidR="003268FA" w:rsidRDefault="00121400">
      <w:pPr>
        <w:pStyle w:val="11"/>
        <w:numPr>
          <w:ilvl w:val="0"/>
          <w:numId w:val="60"/>
        </w:numPr>
        <w:tabs>
          <w:tab w:val="left" w:pos="566"/>
        </w:tabs>
        <w:spacing w:before="0" w:after="240" w:line="360" w:lineRule="auto"/>
        <w:ind w:left="566"/>
        <w:rPr>
          <w:rStyle w:val="emailstyle17"/>
          <w:rFonts w:cs="David"/>
          <w:color w:val="auto"/>
          <w:sz w:val="22"/>
        </w:rPr>
        <w:pPrChange w:id="5743" w:author="Shimon" w:date="2022-01-05T10:51: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 xml:space="preserve">לתובע ידוע כי </w:t>
      </w:r>
      <w:r w:rsidR="00EA0756" w:rsidRPr="00901A33">
        <w:rPr>
          <w:rStyle w:val="emailstyle17"/>
          <w:rFonts w:cs="David" w:hint="cs"/>
          <w:color w:val="auto"/>
          <w:sz w:val="22"/>
          <w:rtl/>
        </w:rPr>
        <w:t>עובד</w:t>
      </w:r>
      <w:ins w:id="5744" w:author="Shimon" w:date="2022-01-05T10:30:00Z">
        <w:r w:rsidR="007D623B">
          <w:rPr>
            <w:rStyle w:val="emailstyle17"/>
            <w:rFonts w:cs="David" w:hint="cs"/>
            <w:color w:val="auto"/>
            <w:sz w:val="22"/>
            <w:rtl/>
          </w:rPr>
          <w:t>ים</w:t>
        </w:r>
      </w:ins>
      <w:r w:rsidR="00EA0756" w:rsidRPr="00901A33">
        <w:rPr>
          <w:rStyle w:val="emailstyle17"/>
          <w:rFonts w:cs="David" w:hint="cs"/>
          <w:color w:val="auto"/>
          <w:sz w:val="22"/>
          <w:rtl/>
        </w:rPr>
        <w:t xml:space="preserve"> אחר</w:t>
      </w:r>
      <w:ins w:id="5745" w:author="Shimon" w:date="2022-01-05T10:30:00Z">
        <w:r w:rsidR="007D623B">
          <w:rPr>
            <w:rStyle w:val="emailstyle17"/>
            <w:rFonts w:cs="David" w:hint="cs"/>
            <w:color w:val="auto"/>
            <w:sz w:val="22"/>
            <w:rtl/>
          </w:rPr>
          <w:t>ים</w:t>
        </w:r>
      </w:ins>
      <w:r w:rsidR="00EA0756" w:rsidRPr="00901A33">
        <w:rPr>
          <w:rStyle w:val="emailstyle17"/>
          <w:rFonts w:cs="David" w:hint="cs"/>
          <w:color w:val="auto"/>
          <w:sz w:val="22"/>
          <w:rtl/>
        </w:rPr>
        <w:t xml:space="preserve"> של הנתבעת, </w:t>
      </w:r>
      <w:del w:id="5746" w:author="Shimon" w:date="2022-01-05T10:30:00Z">
        <w:r w:rsidR="00EA0756" w:rsidRPr="00901A33" w:rsidDel="007D623B">
          <w:rPr>
            <w:rStyle w:val="emailstyle17"/>
            <w:rFonts w:cs="David" w:hint="cs"/>
            <w:color w:val="auto"/>
            <w:sz w:val="22"/>
            <w:rtl/>
          </w:rPr>
          <w:delText>בשם</w:delText>
        </w:r>
      </w:del>
      <w:r w:rsidR="00EA0756" w:rsidRPr="00901A33">
        <w:rPr>
          <w:rStyle w:val="emailstyle17"/>
          <w:rFonts w:cs="David" w:hint="cs"/>
          <w:color w:val="auto"/>
          <w:sz w:val="22"/>
          <w:rtl/>
        </w:rPr>
        <w:t xml:space="preserve"> </w:t>
      </w:r>
      <w:r w:rsidR="00233904" w:rsidRPr="00901A33">
        <w:rPr>
          <w:rStyle w:val="emailstyle17"/>
          <w:rFonts w:cs="David" w:hint="cs"/>
          <w:color w:val="auto"/>
          <w:sz w:val="22"/>
          <w:rtl/>
        </w:rPr>
        <w:t>ראובן</w:t>
      </w:r>
      <w:r w:rsidR="00EA0756" w:rsidRPr="00901A33">
        <w:rPr>
          <w:rStyle w:val="emailstyle17"/>
          <w:rFonts w:cs="David" w:hint="cs"/>
          <w:color w:val="auto"/>
          <w:sz w:val="22"/>
          <w:rtl/>
        </w:rPr>
        <w:t xml:space="preserve"> פרנקבורג, </w:t>
      </w:r>
      <w:ins w:id="5747" w:author="Shimon" w:date="2022-01-05T10:30:00Z">
        <w:r w:rsidR="007D623B">
          <w:rPr>
            <w:rStyle w:val="emailstyle17"/>
            <w:rFonts w:cs="David" w:hint="cs"/>
            <w:color w:val="auto"/>
            <w:sz w:val="22"/>
            <w:rtl/>
          </w:rPr>
          <w:t>ו</w:t>
        </w:r>
      </w:ins>
      <w:ins w:id="5748" w:author="Shimon" w:date="2022-01-05T10:51:00Z">
        <w:r w:rsidR="00E2643A">
          <w:rPr>
            <w:rStyle w:val="emailstyle17"/>
            <w:rFonts w:cs="David" w:hint="cs"/>
            <w:color w:val="auto"/>
            <w:sz w:val="22"/>
            <w:rtl/>
          </w:rPr>
          <w:t xml:space="preserve">עמיקם טלמור, </w:t>
        </w:r>
      </w:ins>
      <w:r w:rsidR="00233904" w:rsidRPr="00901A33">
        <w:rPr>
          <w:rStyle w:val="emailstyle17"/>
          <w:rFonts w:cs="David" w:hint="cs"/>
          <w:color w:val="auto"/>
          <w:sz w:val="22"/>
          <w:rtl/>
        </w:rPr>
        <w:t xml:space="preserve">שכמו התובע, </w:t>
      </w:r>
      <w:r w:rsidR="00EA0756" w:rsidRPr="00901A33">
        <w:rPr>
          <w:rStyle w:val="emailstyle17"/>
          <w:rFonts w:cs="David" w:hint="cs"/>
          <w:color w:val="auto"/>
          <w:sz w:val="22"/>
          <w:rtl/>
        </w:rPr>
        <w:t>הועסק</w:t>
      </w:r>
      <w:ins w:id="5749" w:author="Shimon" w:date="2022-01-05T10:51:00Z">
        <w:r w:rsidR="00E2643A">
          <w:rPr>
            <w:rStyle w:val="emailstyle17"/>
            <w:rFonts w:cs="David" w:hint="cs"/>
            <w:color w:val="auto"/>
            <w:sz w:val="22"/>
            <w:rtl/>
          </w:rPr>
          <w:t>ו</w:t>
        </w:r>
      </w:ins>
      <w:r w:rsidR="00EA0756" w:rsidRPr="00901A33">
        <w:rPr>
          <w:rStyle w:val="emailstyle17"/>
          <w:rFonts w:cs="David" w:hint="cs"/>
          <w:color w:val="auto"/>
          <w:sz w:val="22"/>
          <w:rtl/>
        </w:rPr>
        <w:t xml:space="preserve"> גם </w:t>
      </w:r>
      <w:del w:id="5750" w:author="Shimon" w:date="2022-01-05T10:51:00Z">
        <w:r w:rsidR="00EA0756" w:rsidRPr="00901A33" w:rsidDel="00E2643A">
          <w:rPr>
            <w:rStyle w:val="emailstyle17"/>
            <w:rFonts w:cs="David" w:hint="cs"/>
            <w:color w:val="auto"/>
            <w:sz w:val="22"/>
            <w:rtl/>
          </w:rPr>
          <w:delText>הוא</w:delText>
        </w:r>
        <w:r w:rsidR="00233904" w:rsidRPr="00901A33" w:rsidDel="00E2643A">
          <w:rPr>
            <w:rStyle w:val="emailstyle17"/>
            <w:rFonts w:cs="David" w:hint="cs"/>
            <w:color w:val="auto"/>
            <w:sz w:val="22"/>
            <w:rtl/>
          </w:rPr>
          <w:delText xml:space="preserve"> </w:delText>
        </w:r>
      </w:del>
      <w:ins w:id="5751" w:author="Shimon" w:date="2022-01-05T10:51:00Z">
        <w:r w:rsidR="00E2643A">
          <w:rPr>
            <w:rStyle w:val="emailstyle17"/>
            <w:rFonts w:cs="David" w:hint="cs"/>
            <w:color w:val="auto"/>
            <w:sz w:val="22"/>
            <w:rtl/>
          </w:rPr>
          <w:t>הם</w:t>
        </w:r>
        <w:r w:rsidR="00E2643A" w:rsidRPr="00901A33">
          <w:rPr>
            <w:rStyle w:val="emailstyle17"/>
            <w:rFonts w:cs="David" w:hint="cs"/>
            <w:color w:val="auto"/>
            <w:sz w:val="22"/>
            <w:rtl/>
          </w:rPr>
          <w:t xml:space="preserve"> </w:t>
        </w:r>
      </w:ins>
      <w:r w:rsidR="00233904" w:rsidRPr="00901A33">
        <w:rPr>
          <w:rStyle w:val="emailstyle17"/>
          <w:rFonts w:cs="David" w:hint="cs"/>
          <w:color w:val="auto"/>
          <w:sz w:val="22"/>
          <w:rtl/>
        </w:rPr>
        <w:t xml:space="preserve">מ-1.4.1990 בתפקיד מקביל </w:t>
      </w:r>
      <w:r w:rsidR="00026909" w:rsidRPr="00901A33">
        <w:rPr>
          <w:rStyle w:val="emailstyle17"/>
          <w:rFonts w:cs="David" w:hint="cs"/>
          <w:color w:val="auto"/>
          <w:sz w:val="22"/>
          <w:rtl/>
        </w:rPr>
        <w:t>(חשב בכיר)</w:t>
      </w:r>
      <w:r w:rsidR="00233904" w:rsidRPr="00901A33">
        <w:rPr>
          <w:rStyle w:val="emailstyle17"/>
          <w:rFonts w:cs="David" w:hint="cs"/>
          <w:color w:val="auto"/>
          <w:sz w:val="22"/>
          <w:rtl/>
        </w:rPr>
        <w:t xml:space="preserve"> </w:t>
      </w:r>
      <w:r w:rsidR="00EA0756" w:rsidRPr="00901A33">
        <w:rPr>
          <w:rStyle w:val="emailstyle17"/>
          <w:rFonts w:cs="David" w:hint="cs"/>
          <w:color w:val="auto"/>
          <w:sz w:val="22"/>
          <w:rtl/>
        </w:rPr>
        <w:t>בחוזה בכירים</w:t>
      </w:r>
      <w:r w:rsidR="005A35B3" w:rsidRPr="00901A33">
        <w:rPr>
          <w:rStyle w:val="emailstyle17"/>
          <w:rFonts w:cs="David" w:hint="cs"/>
          <w:color w:val="auto"/>
          <w:sz w:val="22"/>
          <w:rtl/>
        </w:rPr>
        <w:t xml:space="preserve"> אחרי תקופה של עבודה בכתב מינוי</w:t>
      </w:r>
      <w:r w:rsidRPr="00901A33">
        <w:rPr>
          <w:rStyle w:val="emailstyle17"/>
          <w:rFonts w:cs="David" w:hint="cs"/>
          <w:color w:val="auto"/>
          <w:sz w:val="22"/>
          <w:rtl/>
        </w:rPr>
        <w:t xml:space="preserve">, </w:t>
      </w:r>
      <w:r w:rsidR="00EA0756" w:rsidRPr="00901A33">
        <w:rPr>
          <w:rStyle w:val="emailstyle17"/>
          <w:rFonts w:cs="David" w:hint="cs"/>
          <w:color w:val="auto"/>
          <w:sz w:val="22"/>
          <w:rtl/>
        </w:rPr>
        <w:t>סירב</w:t>
      </w:r>
      <w:ins w:id="5752" w:author="Shimon" w:date="2022-01-05T10:51:00Z">
        <w:r w:rsidR="00E2643A">
          <w:rPr>
            <w:rStyle w:val="emailstyle17"/>
            <w:rFonts w:cs="David" w:hint="cs"/>
            <w:color w:val="auto"/>
            <w:sz w:val="22"/>
            <w:rtl/>
          </w:rPr>
          <w:t>ו</w:t>
        </w:r>
      </w:ins>
      <w:r w:rsidR="00EA0756" w:rsidRPr="00901A33">
        <w:rPr>
          <w:rStyle w:val="emailstyle17"/>
          <w:rFonts w:cs="David" w:hint="cs"/>
          <w:color w:val="auto"/>
          <w:sz w:val="22"/>
          <w:rtl/>
        </w:rPr>
        <w:t xml:space="preserve"> גם ה</w:t>
      </w:r>
      <w:r w:rsidR="003268FA">
        <w:rPr>
          <w:rStyle w:val="emailstyle17"/>
          <w:rFonts w:cs="David" w:hint="cs"/>
          <w:color w:val="auto"/>
          <w:sz w:val="22"/>
          <w:rtl/>
        </w:rPr>
        <w:t>ם</w:t>
      </w:r>
      <w:r w:rsidR="00EA0756" w:rsidRPr="00901A33">
        <w:rPr>
          <w:rStyle w:val="emailstyle17"/>
          <w:rFonts w:cs="David" w:hint="cs"/>
          <w:color w:val="auto"/>
          <w:sz w:val="22"/>
          <w:rtl/>
        </w:rPr>
        <w:t xml:space="preserve"> לחתום על נספח דומה לזה שהוצע לתובע בשנת </w:t>
      </w:r>
      <w:r w:rsidR="005A35B3" w:rsidRPr="00901A33">
        <w:rPr>
          <w:rStyle w:val="emailstyle17"/>
          <w:rFonts w:cs="David" w:hint="cs"/>
          <w:color w:val="auto"/>
          <w:sz w:val="22"/>
          <w:rtl/>
        </w:rPr>
        <w:t>1995</w:t>
      </w:r>
      <w:r w:rsidR="00EA0756" w:rsidRPr="00901A33">
        <w:rPr>
          <w:rStyle w:val="emailstyle17"/>
          <w:rFonts w:cs="David" w:hint="cs"/>
          <w:color w:val="auto"/>
          <w:sz w:val="22"/>
          <w:rtl/>
        </w:rPr>
        <w:t xml:space="preserve">. </w:t>
      </w:r>
    </w:p>
    <w:p w14:paraId="28D96048" w14:textId="3A93C395" w:rsidR="00356E51" w:rsidRPr="00901A33" w:rsidRDefault="00515230" w:rsidP="00A35B76">
      <w:pPr>
        <w:pStyle w:val="11"/>
        <w:tabs>
          <w:tab w:val="left" w:pos="566"/>
        </w:tabs>
        <w:spacing w:before="0" w:after="240" w:line="360" w:lineRule="auto"/>
        <w:ind w:left="566" w:firstLine="0"/>
        <w:rPr>
          <w:rStyle w:val="emailstyle17"/>
          <w:rFonts w:cs="David"/>
          <w:color w:val="auto"/>
          <w:sz w:val="22"/>
        </w:rPr>
      </w:pPr>
      <w:r w:rsidRPr="00901A33">
        <w:rPr>
          <w:rStyle w:val="emailstyle17"/>
          <w:rFonts w:cs="David" w:hint="cs"/>
          <w:color w:val="auto"/>
          <w:sz w:val="22"/>
          <w:rtl/>
        </w:rPr>
        <w:lastRenderedPageBreak/>
        <w:t xml:space="preserve">למרות </w:t>
      </w:r>
      <w:r w:rsidR="005A35B3" w:rsidRPr="00901A33">
        <w:rPr>
          <w:rStyle w:val="emailstyle17"/>
          <w:rFonts w:cs="David" w:hint="cs"/>
          <w:color w:val="auto"/>
          <w:sz w:val="22"/>
          <w:rtl/>
        </w:rPr>
        <w:t xml:space="preserve">הזהות המלאה בין החוזים, הוציא </w:t>
      </w:r>
      <w:r w:rsidR="00356E31" w:rsidRPr="00901A33">
        <w:rPr>
          <w:rStyle w:val="emailstyle17"/>
          <w:rFonts w:cs="David" w:hint="cs"/>
          <w:color w:val="auto"/>
          <w:sz w:val="22"/>
          <w:rtl/>
        </w:rPr>
        <w:t xml:space="preserve">סגן נציב שרות המדינה </w:t>
      </w:r>
      <w:r w:rsidR="005A35B3" w:rsidRPr="00901A33">
        <w:rPr>
          <w:rStyle w:val="emailstyle17"/>
          <w:rFonts w:cs="David" w:hint="cs"/>
          <w:color w:val="auto"/>
          <w:sz w:val="22"/>
          <w:rtl/>
        </w:rPr>
        <w:t>מר אהרונוב (</w:t>
      </w:r>
      <w:r w:rsidR="001705DA">
        <w:rPr>
          <w:rStyle w:val="emailstyle17"/>
          <w:rFonts w:cs="David" w:hint="cs"/>
          <w:color w:val="auto"/>
          <w:sz w:val="22"/>
          <w:rtl/>
        </w:rPr>
        <w:t xml:space="preserve">אותו פקיד שהורה </w:t>
      </w:r>
      <w:r w:rsidR="005A35B3" w:rsidRPr="00901A33">
        <w:rPr>
          <w:rStyle w:val="emailstyle17"/>
          <w:rFonts w:cs="David" w:hint="cs"/>
          <w:color w:val="auto"/>
          <w:sz w:val="22"/>
          <w:rtl/>
        </w:rPr>
        <w:t>לחשב את גימלת התובע לפי דרגה +44)</w:t>
      </w:r>
      <w:r w:rsidR="001705DA">
        <w:rPr>
          <w:rStyle w:val="emailstyle17"/>
          <w:rFonts w:cs="David" w:hint="cs"/>
          <w:color w:val="auto"/>
          <w:sz w:val="22"/>
          <w:rtl/>
        </w:rPr>
        <w:t>,</w:t>
      </w:r>
      <w:r w:rsidR="005A35B3" w:rsidRPr="00901A33">
        <w:rPr>
          <w:rStyle w:val="emailstyle17"/>
          <w:rFonts w:cs="David" w:hint="cs"/>
          <w:color w:val="auto"/>
          <w:sz w:val="22"/>
          <w:rtl/>
        </w:rPr>
        <w:t xml:space="preserve"> </w:t>
      </w:r>
      <w:r w:rsidRPr="00901A33">
        <w:rPr>
          <w:rStyle w:val="emailstyle17"/>
          <w:rFonts w:cs="David" w:hint="cs"/>
          <w:color w:val="auto"/>
          <w:sz w:val="22"/>
          <w:rtl/>
        </w:rPr>
        <w:t>הנח</w:t>
      </w:r>
      <w:r w:rsidR="00121400" w:rsidRPr="00901A33">
        <w:rPr>
          <w:rStyle w:val="emailstyle17"/>
          <w:rFonts w:cs="David" w:hint="cs"/>
          <w:color w:val="auto"/>
          <w:sz w:val="22"/>
          <w:rtl/>
        </w:rPr>
        <w:t>י</w:t>
      </w:r>
      <w:r w:rsidRPr="00901A33">
        <w:rPr>
          <w:rStyle w:val="emailstyle17"/>
          <w:rFonts w:cs="David" w:hint="cs"/>
          <w:color w:val="auto"/>
          <w:sz w:val="22"/>
          <w:rtl/>
        </w:rPr>
        <w:t>יה ל</w:t>
      </w:r>
      <w:r w:rsidR="005A35B3" w:rsidRPr="00901A33">
        <w:rPr>
          <w:rStyle w:val="emailstyle17"/>
          <w:rFonts w:cs="David" w:hint="cs"/>
          <w:color w:val="auto"/>
          <w:sz w:val="22"/>
          <w:rtl/>
        </w:rPr>
        <w:t xml:space="preserve">פיה יש לחשב את גימלת </w:t>
      </w:r>
      <w:r w:rsidR="00EA0756" w:rsidRPr="00901A33">
        <w:rPr>
          <w:rStyle w:val="emailstyle17"/>
          <w:rFonts w:cs="David" w:hint="cs"/>
          <w:color w:val="auto"/>
          <w:sz w:val="22"/>
          <w:rtl/>
        </w:rPr>
        <w:t xml:space="preserve">מר פרנקבורג </w:t>
      </w:r>
      <w:r w:rsidR="00356E51" w:rsidRPr="00901A33">
        <w:rPr>
          <w:rStyle w:val="emailstyle17"/>
          <w:rFonts w:cs="David" w:hint="cs"/>
          <w:color w:val="auto"/>
          <w:sz w:val="22"/>
          <w:rtl/>
        </w:rPr>
        <w:t>לתקופת כתב המינוי</w:t>
      </w:r>
      <w:r w:rsidRPr="00901A33">
        <w:rPr>
          <w:rStyle w:val="emailstyle17"/>
          <w:rFonts w:cs="David" w:hint="cs"/>
          <w:color w:val="auto"/>
          <w:sz w:val="22"/>
          <w:rtl/>
        </w:rPr>
        <w:t>,</w:t>
      </w:r>
      <w:r w:rsidR="00356E51" w:rsidRPr="00901A33">
        <w:rPr>
          <w:rStyle w:val="emailstyle17"/>
          <w:rFonts w:cs="David" w:hint="cs"/>
          <w:color w:val="auto"/>
          <w:sz w:val="22"/>
          <w:rtl/>
        </w:rPr>
        <w:t xml:space="preserve"> כפי שהיה מובן לכל הצדדים כל השנים, דהיינו לפי</w:t>
      </w:r>
      <w:r w:rsidR="005A35B3" w:rsidRPr="00901A33">
        <w:rPr>
          <w:rStyle w:val="emailstyle17"/>
          <w:rFonts w:cs="David" w:hint="cs"/>
          <w:color w:val="auto"/>
          <w:sz w:val="22"/>
          <w:rtl/>
        </w:rPr>
        <w:t xml:space="preserve"> </w:t>
      </w:r>
      <w:r w:rsidR="00EA0756" w:rsidRPr="00901A33">
        <w:rPr>
          <w:rStyle w:val="emailstyle17"/>
          <w:rFonts w:cs="David" w:hint="cs"/>
          <w:color w:val="auto"/>
          <w:sz w:val="22"/>
          <w:rtl/>
        </w:rPr>
        <w:t>דרג</w:t>
      </w:r>
      <w:r w:rsidR="005A35B3" w:rsidRPr="00901A33">
        <w:rPr>
          <w:rStyle w:val="emailstyle17"/>
          <w:rFonts w:cs="David" w:hint="cs"/>
          <w:color w:val="auto"/>
          <w:sz w:val="22"/>
          <w:rtl/>
        </w:rPr>
        <w:t>ה</w:t>
      </w:r>
      <w:r w:rsidR="00EA0756" w:rsidRPr="00901A33">
        <w:rPr>
          <w:rStyle w:val="emailstyle17"/>
          <w:rFonts w:cs="David" w:hint="cs"/>
          <w:color w:val="auto"/>
          <w:sz w:val="22"/>
          <w:rtl/>
        </w:rPr>
        <w:t xml:space="preserve">  46+.</w:t>
      </w:r>
    </w:p>
    <w:p w14:paraId="6A06161E" w14:textId="037FC6AC" w:rsidR="007F411C" w:rsidRPr="00901A33" w:rsidRDefault="00D05C34" w:rsidP="002E5E84">
      <w:pPr>
        <w:pStyle w:val="11"/>
        <w:spacing w:before="0" w:after="240" w:line="360" w:lineRule="auto"/>
        <w:ind w:left="523" w:firstLine="0"/>
        <w:rPr>
          <w:rStyle w:val="emailstyle17"/>
          <w:rFonts w:cs="David"/>
          <w:color w:val="auto"/>
          <w:sz w:val="22"/>
          <w:rtl/>
        </w:rPr>
      </w:pPr>
      <w:r>
        <w:rPr>
          <w:rStyle w:val="emailstyle17"/>
          <w:rFonts w:cs="David" w:hint="cs"/>
          <w:color w:val="auto"/>
          <w:sz w:val="22"/>
          <w:rtl/>
        </w:rPr>
        <w:t>לאחר ש</w:t>
      </w:r>
      <w:r w:rsidR="00356E51" w:rsidRPr="00901A33">
        <w:rPr>
          <w:rStyle w:val="emailstyle17"/>
          <w:rFonts w:cs="David" w:hint="cs"/>
          <w:color w:val="auto"/>
          <w:sz w:val="22"/>
          <w:rtl/>
        </w:rPr>
        <w:t>התובע</w:t>
      </w:r>
      <w:r>
        <w:rPr>
          <w:rStyle w:val="emailstyle17"/>
          <w:rFonts w:cs="David" w:hint="cs"/>
          <w:color w:val="auto"/>
          <w:sz w:val="22"/>
          <w:rtl/>
        </w:rPr>
        <w:t>,</w:t>
      </w:r>
      <w:ins w:id="5753" w:author="Shimon" w:date="2022-01-06T13:06:00Z">
        <w:r>
          <w:rPr>
            <w:rStyle w:val="emailstyle17"/>
            <w:rFonts w:cs="David" w:hint="cs"/>
            <w:color w:val="auto"/>
            <w:sz w:val="22"/>
            <w:rtl/>
          </w:rPr>
          <w:t xml:space="preserve"> שכאמור במכתביו הניח שההנחיה לחשב את גימלתו לפי 44 </w:t>
        </w:r>
      </w:ins>
      <w:ins w:id="5754" w:author="Shimon" w:date="2022-01-06T13:07:00Z">
        <w:r>
          <w:rPr>
            <w:rStyle w:val="emailstyle17"/>
            <w:rFonts w:cs="David" w:hint="cs"/>
            <w:color w:val="auto"/>
            <w:sz w:val="22"/>
            <w:rtl/>
          </w:rPr>
          <w:t>נעשתה בטעות</w:t>
        </w:r>
      </w:ins>
      <w:r w:rsidR="009F62F1">
        <w:rPr>
          <w:rStyle w:val="emailstyle17"/>
          <w:rFonts w:cs="David" w:hint="cs"/>
          <w:color w:val="auto"/>
          <w:sz w:val="22"/>
          <w:rtl/>
        </w:rPr>
        <w:t>,</w:t>
      </w:r>
      <w:r w:rsidR="00356E51" w:rsidRPr="00901A33">
        <w:rPr>
          <w:rStyle w:val="emailstyle17"/>
          <w:rFonts w:cs="David" w:hint="cs"/>
          <w:color w:val="auto"/>
          <w:sz w:val="22"/>
          <w:rtl/>
        </w:rPr>
        <w:t xml:space="preserve"> השתמש בדוגמא זו כהוכחה </w:t>
      </w:r>
      <w:r w:rsidR="00A16E94" w:rsidRPr="00901A33">
        <w:rPr>
          <w:rStyle w:val="emailstyle17"/>
          <w:rFonts w:cs="David" w:hint="cs"/>
          <w:color w:val="auto"/>
          <w:sz w:val="22"/>
          <w:rtl/>
        </w:rPr>
        <w:t xml:space="preserve">נוספת </w:t>
      </w:r>
      <w:r w:rsidR="00356E51" w:rsidRPr="00901A33">
        <w:rPr>
          <w:rStyle w:val="emailstyle17"/>
          <w:rFonts w:cs="David" w:hint="cs"/>
          <w:color w:val="auto"/>
          <w:sz w:val="22"/>
          <w:rtl/>
        </w:rPr>
        <w:t xml:space="preserve">לכך שכל הצדדים, לרבות מר אהרונוב, </w:t>
      </w:r>
      <w:r w:rsidR="00EA0756" w:rsidRPr="00901A33">
        <w:rPr>
          <w:rStyle w:val="emailstyle17"/>
          <w:rFonts w:cs="David" w:hint="cs"/>
          <w:color w:val="auto"/>
          <w:sz w:val="22"/>
          <w:rtl/>
        </w:rPr>
        <w:t xml:space="preserve"> </w:t>
      </w:r>
      <w:r w:rsidR="005D0315" w:rsidRPr="00901A33">
        <w:rPr>
          <w:rStyle w:val="emailstyle17"/>
          <w:rFonts w:cs="David" w:hint="cs"/>
          <w:color w:val="auto"/>
          <w:sz w:val="22"/>
          <w:rtl/>
        </w:rPr>
        <w:t xml:space="preserve">הבינו שדרגת הפרישה של התובע תהיה +46  </w:t>
      </w:r>
      <w:r w:rsidR="006B25CF">
        <w:rPr>
          <w:rStyle w:val="emailstyle17"/>
          <w:rFonts w:cs="David" w:hint="cs"/>
          <w:color w:val="auto"/>
          <w:sz w:val="22"/>
          <w:rtl/>
        </w:rPr>
        <w:t>כפי שהתובע דרש</w:t>
      </w:r>
      <w:r w:rsidR="005D0315" w:rsidRPr="00901A33">
        <w:rPr>
          <w:rStyle w:val="emailstyle17"/>
          <w:rFonts w:cs="David" w:hint="cs"/>
          <w:color w:val="auto"/>
          <w:sz w:val="22"/>
          <w:rtl/>
        </w:rPr>
        <w:t xml:space="preserve">, </w:t>
      </w:r>
      <w:r w:rsidR="00EA0756" w:rsidRPr="00901A33">
        <w:rPr>
          <w:rStyle w:val="emailstyle17"/>
          <w:rFonts w:cs="David" w:hint="cs"/>
          <w:color w:val="auto"/>
          <w:sz w:val="22"/>
          <w:rtl/>
        </w:rPr>
        <w:t>הודיעה המדינה למר פרנקבורג</w:t>
      </w:r>
      <w:r w:rsidR="00515230" w:rsidRPr="00901A33">
        <w:rPr>
          <w:rStyle w:val="emailstyle17"/>
          <w:rFonts w:cs="David" w:hint="cs"/>
          <w:color w:val="auto"/>
          <w:sz w:val="22"/>
          <w:rtl/>
        </w:rPr>
        <w:t xml:space="preserve"> כי היא מבטלת את ההחלטה בעניי</w:t>
      </w:r>
      <w:r w:rsidR="00EA0756" w:rsidRPr="00901A33">
        <w:rPr>
          <w:rStyle w:val="emailstyle17"/>
          <w:rFonts w:cs="David" w:hint="cs"/>
          <w:color w:val="auto"/>
          <w:sz w:val="22"/>
          <w:rtl/>
        </w:rPr>
        <w:t xml:space="preserve">נו, ודרגת פרישתו </w:t>
      </w:r>
      <w:r w:rsidR="005D0315" w:rsidRPr="00901A33">
        <w:rPr>
          <w:rStyle w:val="emailstyle17"/>
          <w:rFonts w:cs="David" w:hint="cs"/>
          <w:color w:val="auto"/>
          <w:sz w:val="22"/>
          <w:rtl/>
        </w:rPr>
        <w:t>הו</w:t>
      </w:r>
      <w:r w:rsidR="00EA0756" w:rsidRPr="00901A33">
        <w:rPr>
          <w:rStyle w:val="emailstyle17"/>
          <w:rFonts w:cs="David" w:hint="cs"/>
          <w:color w:val="auto"/>
          <w:sz w:val="22"/>
          <w:rtl/>
        </w:rPr>
        <w:t xml:space="preserve">רדה ל </w:t>
      </w:r>
      <w:r w:rsidR="00B1653D" w:rsidRPr="00901A33">
        <w:rPr>
          <w:rStyle w:val="emailstyle17"/>
          <w:rFonts w:cs="David" w:hint="cs"/>
          <w:color w:val="auto"/>
          <w:sz w:val="22"/>
          <w:rtl/>
        </w:rPr>
        <w:t xml:space="preserve">- </w:t>
      </w:r>
      <w:r w:rsidR="00EA0756" w:rsidRPr="00901A33">
        <w:rPr>
          <w:rStyle w:val="emailstyle17"/>
          <w:rFonts w:cs="David" w:hint="cs"/>
          <w:color w:val="auto"/>
          <w:sz w:val="22"/>
          <w:rtl/>
        </w:rPr>
        <w:t>44+</w:t>
      </w:r>
      <w:r w:rsidR="009F62F1">
        <w:rPr>
          <w:rStyle w:val="emailstyle17"/>
          <w:rFonts w:cs="David" w:hint="cs"/>
          <w:color w:val="auto"/>
          <w:sz w:val="22"/>
          <w:rtl/>
        </w:rPr>
        <w:t>,</w:t>
      </w:r>
      <w:ins w:id="5755" w:author="Shimon" w:date="2022-01-05T15:19:00Z">
        <w:r w:rsidR="008C510C" w:rsidRPr="008C510C">
          <w:rPr>
            <w:rStyle w:val="emailstyle17"/>
            <w:rFonts w:cs="David" w:hint="cs"/>
            <w:color w:val="auto"/>
            <w:sz w:val="22"/>
            <w:rtl/>
          </w:rPr>
          <w:t xml:space="preserve"> </w:t>
        </w:r>
        <w:r w:rsidR="008C510C">
          <w:rPr>
            <w:rStyle w:val="emailstyle17"/>
            <w:rFonts w:cs="David" w:hint="cs"/>
            <w:color w:val="auto"/>
            <w:sz w:val="22"/>
            <w:rtl/>
          </w:rPr>
          <w:t>למגינת לבו של התובע שבעטיו נפגע מר פרנקנבורג.</w:t>
        </w:r>
      </w:ins>
      <w:r w:rsidR="00EA0756" w:rsidRPr="00901A33">
        <w:rPr>
          <w:rStyle w:val="emailstyle17"/>
          <w:rFonts w:cs="David" w:hint="cs"/>
          <w:color w:val="auto"/>
          <w:sz w:val="22"/>
          <w:rtl/>
        </w:rPr>
        <w:t xml:space="preserve"> בשיחות שקיים התובע עם נציבות שירות המדינה נמסר לו כי </w:t>
      </w:r>
      <w:r w:rsidR="00B1653D" w:rsidRPr="00901A33">
        <w:rPr>
          <w:rStyle w:val="emailstyle17"/>
          <w:rFonts w:cs="David" w:hint="cs"/>
          <w:color w:val="auto"/>
          <w:sz w:val="22"/>
          <w:rtl/>
        </w:rPr>
        <w:t>מתן הדרגה למר פרנקבורג נעשה</w:t>
      </w:r>
      <w:r w:rsidR="00EA0756" w:rsidRPr="00901A33">
        <w:rPr>
          <w:rStyle w:val="emailstyle17"/>
          <w:rFonts w:cs="David" w:hint="cs"/>
          <w:color w:val="auto"/>
          <w:sz w:val="22"/>
          <w:rtl/>
        </w:rPr>
        <w:t xml:space="preserve"> ב </w:t>
      </w:r>
      <w:r w:rsidR="00EA0756" w:rsidRPr="00901A33">
        <w:rPr>
          <w:rStyle w:val="emailstyle17"/>
          <w:rFonts w:cs="David"/>
          <w:color w:val="auto"/>
          <w:sz w:val="22"/>
          <w:rtl/>
        </w:rPr>
        <w:t>–</w:t>
      </w:r>
      <w:r w:rsidR="00EA0756" w:rsidRPr="00901A33">
        <w:rPr>
          <w:rStyle w:val="emailstyle17"/>
          <w:rFonts w:cs="David" w:hint="cs"/>
          <w:color w:val="auto"/>
          <w:sz w:val="22"/>
          <w:rtl/>
        </w:rPr>
        <w:t xml:space="preserve"> </w:t>
      </w:r>
      <w:r w:rsidR="00EA0756" w:rsidRPr="00901A33">
        <w:rPr>
          <w:rStyle w:val="emailstyle17"/>
          <w:rFonts w:cs="David"/>
          <w:b/>
          <w:bCs/>
          <w:i/>
          <w:iCs/>
          <w:color w:val="auto"/>
          <w:sz w:val="22"/>
          <w:rtl/>
        </w:rPr>
        <w:t>"טעות"</w:t>
      </w:r>
      <w:r w:rsidR="006B25CF">
        <w:rPr>
          <w:rStyle w:val="emailstyle17"/>
          <w:rFonts w:cs="David" w:hint="cs"/>
          <w:b/>
          <w:bCs/>
          <w:i/>
          <w:iCs/>
          <w:color w:val="auto"/>
          <w:sz w:val="22"/>
          <w:rtl/>
        </w:rPr>
        <w:t xml:space="preserve"> </w:t>
      </w:r>
      <w:r w:rsidR="006B25CF">
        <w:rPr>
          <w:rStyle w:val="emailstyle17"/>
          <w:rFonts w:cs="David" w:hint="cs"/>
          <w:color w:val="auto"/>
          <w:sz w:val="22"/>
          <w:rtl/>
        </w:rPr>
        <w:t>(נוספת)</w:t>
      </w:r>
      <w:r w:rsidR="007F411C" w:rsidRPr="00901A33">
        <w:rPr>
          <w:rStyle w:val="emailstyle17"/>
          <w:rFonts w:cs="David" w:hint="cs"/>
          <w:color w:val="auto"/>
          <w:sz w:val="22"/>
          <w:rtl/>
        </w:rPr>
        <w:t xml:space="preserve">. </w:t>
      </w:r>
      <w:ins w:id="5756" w:author="Shimon" w:date="2022-01-05T18:46:00Z">
        <w:r w:rsidR="009F62F1">
          <w:rPr>
            <w:rStyle w:val="emailstyle17"/>
            <w:rFonts w:cs="David" w:hint="cs"/>
            <w:color w:val="auto"/>
            <w:sz w:val="22"/>
            <w:rtl/>
          </w:rPr>
          <w:t>(</w:t>
        </w:r>
        <w:r w:rsidR="00D14191">
          <w:rPr>
            <w:rStyle w:val="emailstyle17"/>
            <w:rFonts w:cs="David" w:hint="cs"/>
            <w:color w:val="auto"/>
            <w:sz w:val="22"/>
            <w:rtl/>
          </w:rPr>
          <w:t>ר' פרוטוקול הישיבה מיו</w:t>
        </w:r>
      </w:ins>
      <w:r w:rsidR="009F62F1">
        <w:rPr>
          <w:rStyle w:val="emailstyle17"/>
          <w:rFonts w:cs="David" w:hint="cs"/>
          <w:color w:val="auto"/>
          <w:sz w:val="22"/>
          <w:rtl/>
        </w:rPr>
        <w:t>ם</w:t>
      </w:r>
      <w:ins w:id="5757" w:author="Shimon" w:date="2022-01-05T18:46:00Z">
        <w:r w:rsidR="00D14191">
          <w:rPr>
            <w:rStyle w:val="emailstyle17"/>
            <w:rFonts w:cs="David" w:hint="cs"/>
            <w:color w:val="auto"/>
            <w:sz w:val="22"/>
            <w:rtl/>
          </w:rPr>
          <w:t xml:space="preserve"> 1.11.2016, נספח</w:t>
        </w:r>
      </w:ins>
      <w:r w:rsidR="009F62F1">
        <w:rPr>
          <w:rStyle w:val="emailstyle17"/>
          <w:rFonts w:cs="David" w:hint="cs"/>
          <w:color w:val="auto"/>
          <w:sz w:val="22"/>
          <w:rtl/>
        </w:rPr>
        <w:t xml:space="preserve"> </w:t>
      </w:r>
      <w:ins w:id="5758" w:author="Shimon" w:date="2022-01-06T13:09:00Z">
        <w:r w:rsidR="009F62F1">
          <w:rPr>
            <w:rStyle w:val="emailstyle17"/>
            <w:rFonts w:cs="David" w:hint="cs"/>
            <w:color w:val="auto"/>
            <w:sz w:val="22"/>
            <w:rtl/>
          </w:rPr>
          <w:t>17).</w:t>
        </w:r>
      </w:ins>
    </w:p>
    <w:p w14:paraId="5896B1F4" w14:textId="0B8095BF" w:rsidR="00EA0756" w:rsidRPr="00901A33" w:rsidRDefault="00EA0756" w:rsidP="002E5E84">
      <w:pPr>
        <w:pStyle w:val="11"/>
        <w:spacing w:before="0" w:after="240" w:line="360" w:lineRule="auto"/>
        <w:ind w:left="523" w:firstLine="0"/>
        <w:rPr>
          <w:rStyle w:val="emailstyle17"/>
          <w:rFonts w:cs="David"/>
          <w:color w:val="auto"/>
          <w:sz w:val="22"/>
        </w:rPr>
      </w:pPr>
      <w:r w:rsidRPr="00901A33">
        <w:rPr>
          <w:rStyle w:val="emailstyle17"/>
          <w:rFonts w:cs="David" w:hint="cs"/>
          <w:color w:val="auto"/>
          <w:sz w:val="22"/>
          <w:rtl/>
        </w:rPr>
        <w:t xml:space="preserve">טענה </w:t>
      </w:r>
      <w:r w:rsidR="007F411C" w:rsidRPr="00901A33">
        <w:rPr>
          <w:rStyle w:val="emailstyle17"/>
          <w:rFonts w:cs="David" w:hint="cs"/>
          <w:color w:val="auto"/>
          <w:sz w:val="22"/>
          <w:rtl/>
        </w:rPr>
        <w:t xml:space="preserve">זו של טעות </w:t>
      </w:r>
      <w:r w:rsidR="00515230" w:rsidRPr="00901A33">
        <w:rPr>
          <w:rStyle w:val="emailstyle17"/>
          <w:rFonts w:cs="David" w:hint="cs"/>
          <w:color w:val="auto"/>
          <w:sz w:val="22"/>
          <w:rtl/>
        </w:rPr>
        <w:t>שכאמור</w:t>
      </w:r>
      <w:r w:rsidR="00121400" w:rsidRPr="00901A33">
        <w:rPr>
          <w:rStyle w:val="emailstyle17"/>
          <w:rFonts w:cs="David" w:hint="cs"/>
          <w:color w:val="auto"/>
          <w:sz w:val="22"/>
          <w:rtl/>
        </w:rPr>
        <w:t xml:space="preserve">, </w:t>
      </w:r>
      <w:r w:rsidR="006B25CF">
        <w:rPr>
          <w:rStyle w:val="emailstyle17"/>
          <w:rFonts w:cs="David" w:hint="cs"/>
          <w:color w:val="auto"/>
          <w:sz w:val="22"/>
          <w:rtl/>
        </w:rPr>
        <w:t xml:space="preserve">שחוזרת על עצמה פעמים כה רבות מעלה שאלה </w:t>
      </w:r>
      <w:r w:rsidR="00121400" w:rsidRPr="00901A33">
        <w:rPr>
          <w:rStyle w:val="emailstyle17"/>
          <w:rFonts w:cs="David" w:hint="cs"/>
          <w:color w:val="auto"/>
          <w:sz w:val="22"/>
          <w:rtl/>
        </w:rPr>
        <w:t>כיצד אמור עובד מדינה לכלכל את ענייניו</w:t>
      </w:r>
      <w:r w:rsidR="006B25CF">
        <w:rPr>
          <w:rStyle w:val="emailstyle17"/>
          <w:rFonts w:cs="David" w:hint="cs"/>
          <w:color w:val="auto"/>
          <w:sz w:val="22"/>
          <w:rtl/>
        </w:rPr>
        <w:t>, ועל מי הוא אמור לסמוך בעניין הזכויות המגיעות לו</w:t>
      </w:r>
      <w:r w:rsidRPr="00901A33">
        <w:rPr>
          <w:rStyle w:val="emailstyle17"/>
          <w:rFonts w:cs="David" w:hint="cs"/>
          <w:color w:val="auto"/>
          <w:sz w:val="22"/>
          <w:rtl/>
        </w:rPr>
        <w:t>.</w:t>
      </w:r>
      <w:r w:rsidR="00B1653D" w:rsidRPr="00901A33">
        <w:rPr>
          <w:rStyle w:val="emailstyle17"/>
          <w:rFonts w:cs="David" w:hint="cs"/>
          <w:color w:val="auto"/>
          <w:sz w:val="22"/>
          <w:rtl/>
        </w:rPr>
        <w:t xml:space="preserve"> </w:t>
      </w:r>
    </w:p>
    <w:p w14:paraId="3334C79E" w14:textId="07F9A6B0" w:rsidR="009F62F1" w:rsidRDefault="00EA0756">
      <w:pPr>
        <w:pStyle w:val="11"/>
        <w:numPr>
          <w:ilvl w:val="0"/>
          <w:numId w:val="60"/>
        </w:numPr>
        <w:tabs>
          <w:tab w:val="left" w:pos="566"/>
        </w:tabs>
        <w:spacing w:before="0" w:after="240" w:line="360" w:lineRule="auto"/>
        <w:ind w:left="566"/>
        <w:rPr>
          <w:rStyle w:val="emailstyle17"/>
          <w:rFonts w:cs="David"/>
          <w:color w:val="auto"/>
          <w:sz w:val="22"/>
        </w:rPr>
        <w:pPrChange w:id="5759" w:author="Shimon" w:date="2022-01-06T13:13: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rtl/>
        </w:rPr>
        <w:t>בעקבות כך מר פרנקבורג הגיש תביעה</w:t>
      </w:r>
      <w:r w:rsidR="006B25CF">
        <w:rPr>
          <w:rStyle w:val="emailstyle17"/>
          <w:rFonts w:cs="David" w:hint="cs"/>
          <w:color w:val="auto"/>
          <w:sz w:val="22"/>
          <w:rtl/>
        </w:rPr>
        <w:t>,</w:t>
      </w:r>
      <w:r w:rsidR="005D0315" w:rsidRPr="00901A33">
        <w:rPr>
          <w:rStyle w:val="emailstyle17"/>
          <w:rFonts w:cs="David" w:hint="cs"/>
          <w:color w:val="auto"/>
          <w:sz w:val="22"/>
          <w:rtl/>
        </w:rPr>
        <w:t xml:space="preserve"> שבעקבותיה</w:t>
      </w:r>
      <w:r w:rsidRPr="00901A33">
        <w:rPr>
          <w:rStyle w:val="emailstyle17"/>
          <w:rFonts w:cs="David" w:hint="cs"/>
          <w:color w:val="auto"/>
          <w:sz w:val="22"/>
          <w:rtl/>
        </w:rPr>
        <w:t xml:space="preserve"> ה</w:t>
      </w:r>
      <w:r w:rsidR="00783C70">
        <w:rPr>
          <w:rStyle w:val="emailstyle17"/>
          <w:rFonts w:cs="David" w:hint="cs"/>
          <w:color w:val="auto"/>
          <w:sz w:val="22"/>
          <w:rtl/>
        </w:rPr>
        <w:t xml:space="preserve">חליטה </w:t>
      </w:r>
      <w:r w:rsidRPr="00901A33">
        <w:rPr>
          <w:rStyle w:val="emailstyle17"/>
          <w:rFonts w:cs="David" w:hint="cs"/>
          <w:color w:val="auto"/>
          <w:sz w:val="22"/>
          <w:rtl/>
        </w:rPr>
        <w:t xml:space="preserve">המדינה </w:t>
      </w:r>
      <w:r w:rsidR="00783C70">
        <w:rPr>
          <w:rStyle w:val="emailstyle17"/>
          <w:rFonts w:cs="David" w:hint="cs"/>
          <w:color w:val="auto"/>
          <w:sz w:val="22"/>
          <w:rtl/>
        </w:rPr>
        <w:t>כי</w:t>
      </w:r>
      <w:r w:rsidRPr="00901A33">
        <w:rPr>
          <w:rStyle w:val="emailstyle17"/>
          <w:rFonts w:cs="David" w:hint="cs"/>
          <w:color w:val="auto"/>
          <w:sz w:val="22"/>
          <w:rtl/>
        </w:rPr>
        <w:t xml:space="preserve"> "חוזר עו</w:t>
      </w:r>
      <w:r w:rsidRPr="00901A33">
        <w:rPr>
          <w:rStyle w:val="emailstyle17"/>
          <w:rFonts w:cs="David" w:hint="eastAsia"/>
          <w:color w:val="auto"/>
          <w:sz w:val="22"/>
          <w:rtl/>
        </w:rPr>
        <w:t>בדים</w:t>
      </w:r>
      <w:r w:rsidRPr="00901A33">
        <w:rPr>
          <w:rStyle w:val="emailstyle17"/>
          <w:rFonts w:cs="David"/>
          <w:color w:val="auto"/>
          <w:sz w:val="22"/>
          <w:rtl/>
        </w:rPr>
        <w:t xml:space="preserve"> </w:t>
      </w:r>
      <w:r w:rsidRPr="00901A33">
        <w:rPr>
          <w:rStyle w:val="emailstyle17"/>
          <w:rFonts w:cs="David" w:hint="eastAsia"/>
          <w:color w:val="auto"/>
          <w:sz w:val="22"/>
          <w:rtl/>
        </w:rPr>
        <w:t>בחוזה</w:t>
      </w:r>
      <w:r w:rsidRPr="00901A33">
        <w:rPr>
          <w:rStyle w:val="emailstyle17"/>
          <w:rFonts w:cs="David"/>
          <w:color w:val="auto"/>
          <w:sz w:val="22"/>
          <w:rtl/>
        </w:rPr>
        <w:t xml:space="preserve"> </w:t>
      </w:r>
      <w:r w:rsidRPr="00901A33">
        <w:rPr>
          <w:rStyle w:val="emailstyle17"/>
          <w:rFonts w:cs="David" w:hint="eastAsia"/>
          <w:color w:val="auto"/>
          <w:sz w:val="22"/>
          <w:rtl/>
        </w:rPr>
        <w:t>בכירים</w:t>
      </w:r>
      <w:r w:rsidRPr="00901A33">
        <w:rPr>
          <w:rStyle w:val="emailstyle17"/>
          <w:rFonts w:cs="David"/>
          <w:color w:val="auto"/>
          <w:sz w:val="22"/>
          <w:rtl/>
        </w:rPr>
        <w:t xml:space="preserve"> </w:t>
      </w:r>
      <w:r w:rsidRPr="00901A33">
        <w:rPr>
          <w:rStyle w:val="emailstyle17"/>
          <w:rFonts w:cs="David" w:hint="eastAsia"/>
          <w:color w:val="auto"/>
          <w:sz w:val="22"/>
          <w:rtl/>
        </w:rPr>
        <w:t>מעל</w:t>
      </w:r>
      <w:r w:rsidRPr="00901A33">
        <w:rPr>
          <w:rStyle w:val="emailstyle17"/>
          <w:rFonts w:cs="David"/>
          <w:color w:val="auto"/>
          <w:sz w:val="22"/>
          <w:rtl/>
        </w:rPr>
        <w:t xml:space="preserve"> 35 </w:t>
      </w:r>
      <w:r w:rsidRPr="00901A33">
        <w:rPr>
          <w:rStyle w:val="emailstyle17"/>
          <w:rFonts w:cs="David" w:hint="eastAsia"/>
          <w:color w:val="auto"/>
          <w:sz w:val="22"/>
          <w:rtl/>
        </w:rPr>
        <w:t>שנות</w:t>
      </w:r>
      <w:r w:rsidRPr="00901A33">
        <w:rPr>
          <w:rStyle w:val="emailstyle17"/>
          <w:rFonts w:cs="David"/>
          <w:color w:val="auto"/>
          <w:sz w:val="22"/>
          <w:rtl/>
        </w:rPr>
        <w:t xml:space="preserve"> </w:t>
      </w:r>
      <w:r w:rsidRPr="00901A33">
        <w:rPr>
          <w:rStyle w:val="emailstyle17"/>
          <w:rFonts w:cs="David" w:hint="eastAsia"/>
          <w:color w:val="auto"/>
          <w:sz w:val="22"/>
          <w:rtl/>
        </w:rPr>
        <w:t>עבודה</w:t>
      </w:r>
      <w:r w:rsidRPr="00901A33">
        <w:rPr>
          <w:rStyle w:val="emailstyle17"/>
          <w:rFonts w:cs="David"/>
          <w:color w:val="auto"/>
          <w:sz w:val="22"/>
          <w:rtl/>
        </w:rPr>
        <w:t>"</w:t>
      </w:r>
      <w:r w:rsidR="006B25CF">
        <w:rPr>
          <w:rStyle w:val="emailstyle17"/>
          <w:rFonts w:cs="David" w:hint="cs"/>
          <w:color w:val="auto"/>
          <w:sz w:val="22"/>
          <w:rtl/>
        </w:rPr>
        <w:t>,</w:t>
      </w:r>
      <w:r w:rsidRPr="00901A33">
        <w:rPr>
          <w:rStyle w:val="emailstyle17"/>
          <w:rFonts w:cs="David"/>
          <w:color w:val="auto"/>
          <w:sz w:val="22"/>
          <w:rtl/>
        </w:rPr>
        <w:t xml:space="preserve"> </w:t>
      </w:r>
      <w:ins w:id="5760" w:author="Shimon" w:date="2022-01-06T13:10:00Z">
        <w:r w:rsidR="009F62F1">
          <w:rPr>
            <w:rStyle w:val="emailstyle17"/>
            <w:rFonts w:cs="David" w:hint="cs"/>
            <w:color w:val="auto"/>
            <w:sz w:val="22"/>
            <w:rtl/>
          </w:rPr>
          <w:t>(</w:t>
        </w:r>
      </w:ins>
      <w:r w:rsidRPr="00901A33">
        <w:rPr>
          <w:rStyle w:val="emailstyle17"/>
          <w:rFonts w:cs="David"/>
          <w:color w:val="auto"/>
          <w:sz w:val="22"/>
          <w:rtl/>
        </w:rPr>
        <w:t>המ</w:t>
      </w:r>
      <w:ins w:id="5761" w:author="Shimon" w:date="2022-01-05T18:39:00Z">
        <w:r w:rsidR="00D14191">
          <w:rPr>
            <w:rStyle w:val="emailstyle17"/>
            <w:rFonts w:cs="David" w:hint="cs"/>
            <w:color w:val="auto"/>
            <w:sz w:val="22"/>
            <w:rtl/>
          </w:rPr>
          <w:t xml:space="preserve">בטל את המגבלה </w:t>
        </w:r>
      </w:ins>
      <w:ins w:id="5762" w:author="Shimon" w:date="2022-01-05T18:40:00Z">
        <w:r w:rsidR="00D14191">
          <w:rPr>
            <w:rStyle w:val="emailstyle17"/>
            <w:rFonts w:cs="David" w:hint="cs"/>
            <w:color w:val="auto"/>
            <w:sz w:val="22"/>
            <w:rtl/>
          </w:rPr>
          <w:t>של גימלה מקסימלית של 50</w:t>
        </w:r>
      </w:ins>
      <w:ins w:id="5763" w:author="Shimon" w:date="2022-01-05T18:41:00Z">
        <w:r w:rsidR="00D14191">
          <w:rPr>
            <w:rStyle w:val="emailstyle17"/>
            <w:rFonts w:cs="David" w:hint="cs"/>
            <w:color w:val="auto"/>
            <w:sz w:val="22"/>
            <w:rtl/>
          </w:rPr>
          <w:t xml:space="preserve">% </w:t>
        </w:r>
      </w:ins>
      <w:ins w:id="5764" w:author="Shimon" w:date="2022-01-05T18:43:00Z">
        <w:r w:rsidR="00D14191">
          <w:rPr>
            <w:rStyle w:val="emailstyle17"/>
            <w:rFonts w:cs="David" w:hint="cs"/>
            <w:color w:val="auto"/>
            <w:sz w:val="22"/>
            <w:rtl/>
          </w:rPr>
          <w:t xml:space="preserve">בלבד </w:t>
        </w:r>
      </w:ins>
      <w:ins w:id="5765" w:author="Shimon" w:date="2022-01-05T18:41:00Z">
        <w:r w:rsidR="00D14191">
          <w:rPr>
            <w:rStyle w:val="emailstyle17"/>
            <w:rFonts w:cs="David" w:hint="cs"/>
            <w:color w:val="auto"/>
            <w:sz w:val="22"/>
            <w:rtl/>
          </w:rPr>
          <w:t xml:space="preserve">ממשכורת החוזה </w:t>
        </w:r>
      </w:ins>
      <w:ins w:id="5766" w:author="Shimon" w:date="2022-01-05T18:42:00Z">
        <w:r w:rsidR="009F62F1">
          <w:rPr>
            <w:rStyle w:val="emailstyle17"/>
            <w:rFonts w:cs="David" w:hint="cs"/>
            <w:color w:val="auto"/>
            <w:sz w:val="22"/>
            <w:rtl/>
          </w:rPr>
          <w:t>לתקופת עבודתם</w:t>
        </w:r>
      </w:ins>
      <w:ins w:id="5767" w:author="Shimon" w:date="2022-01-06T13:11:00Z">
        <w:r w:rsidR="009F62F1">
          <w:rPr>
            <w:rStyle w:val="emailstyle17"/>
            <w:rFonts w:cs="David" w:hint="cs"/>
            <w:color w:val="auto"/>
            <w:sz w:val="22"/>
            <w:rtl/>
          </w:rPr>
          <w:t xml:space="preserve"> של עובדים המ</w:t>
        </w:r>
      </w:ins>
      <w:ins w:id="5768" w:author="Shimon" w:date="2022-01-06T13:12:00Z">
        <w:r w:rsidR="009F62F1">
          <w:rPr>
            <w:rStyle w:val="emailstyle17"/>
            <w:rFonts w:cs="David" w:hint="cs"/>
            <w:color w:val="auto"/>
            <w:sz w:val="22"/>
            <w:rtl/>
          </w:rPr>
          <w:t>ועסקים בחוזה החדש</w:t>
        </w:r>
      </w:ins>
      <w:ins w:id="5769" w:author="Shimon" w:date="2022-01-05T18:42:00Z">
        <w:r w:rsidR="009F62F1">
          <w:rPr>
            <w:rStyle w:val="emailstyle17"/>
            <w:rFonts w:cs="David" w:hint="cs"/>
            <w:color w:val="auto"/>
            <w:sz w:val="22"/>
            <w:rtl/>
          </w:rPr>
          <w:t xml:space="preserve">  </w:t>
        </w:r>
        <w:r w:rsidR="00D14191">
          <w:rPr>
            <w:rStyle w:val="emailstyle17"/>
            <w:rFonts w:cs="David" w:hint="cs"/>
            <w:color w:val="auto"/>
            <w:sz w:val="22"/>
            <w:rtl/>
          </w:rPr>
          <w:t>גם אם עבדו יותר ממחצית השרות לפי החוזה החדש</w:t>
        </w:r>
      </w:ins>
      <w:ins w:id="5770" w:author="Shimon" w:date="2022-01-06T13:13:00Z">
        <w:r w:rsidR="009F62F1">
          <w:rPr>
            <w:rStyle w:val="emailstyle17"/>
            <w:rFonts w:cs="David" w:hint="cs"/>
            <w:color w:val="auto"/>
            <w:sz w:val="22"/>
            <w:rtl/>
          </w:rPr>
          <w:t>.</w:t>
        </w:r>
      </w:ins>
      <w:ins w:id="5771" w:author="Shimon" w:date="2022-01-05T18:42:00Z">
        <w:r w:rsidR="00D14191">
          <w:rPr>
            <w:rStyle w:val="emailstyle17"/>
            <w:rFonts w:cs="David" w:hint="cs"/>
            <w:color w:val="auto"/>
            <w:sz w:val="22"/>
            <w:rtl/>
          </w:rPr>
          <w:t xml:space="preserve"> </w:t>
        </w:r>
      </w:ins>
      <w:ins w:id="5772" w:author="Shimon" w:date="2022-01-06T13:12:00Z">
        <w:r w:rsidR="009F62F1">
          <w:rPr>
            <w:rStyle w:val="emailstyle17"/>
            <w:rFonts w:cs="David" w:hint="cs"/>
            <w:color w:val="auto"/>
            <w:sz w:val="22"/>
            <w:rtl/>
          </w:rPr>
          <w:t xml:space="preserve">ר' </w:t>
        </w:r>
      </w:ins>
      <w:ins w:id="5773" w:author="Shimon" w:date="2022-01-05T18:42:00Z">
        <w:r w:rsidR="00D14191">
          <w:rPr>
            <w:rStyle w:val="emailstyle17"/>
            <w:rFonts w:cs="David" w:hint="cs"/>
            <w:color w:val="auto"/>
            <w:sz w:val="22"/>
            <w:rtl/>
          </w:rPr>
          <w:t xml:space="preserve">פיסקא 18 לעיל) </w:t>
        </w:r>
      </w:ins>
      <w:del w:id="5774" w:author="Shimon" w:date="2022-01-05T18:43:00Z">
        <w:r w:rsidRPr="00901A33" w:rsidDel="00D14191">
          <w:rPr>
            <w:rStyle w:val="emailstyle17"/>
            <w:rFonts w:cs="David"/>
            <w:color w:val="auto"/>
            <w:sz w:val="22"/>
            <w:rtl/>
          </w:rPr>
          <w:delText>שפר את שיטת חישוב הפנסיה לעובדים בחוזה בכירים</w:delText>
        </w:r>
      </w:del>
      <w:ins w:id="5775" w:author="Shimon" w:date="2022-01-05T07:03:00Z">
        <w:r w:rsidR="00FB07BD">
          <w:rPr>
            <w:rStyle w:val="emailstyle17"/>
            <w:rFonts w:cs="David" w:hint="cs"/>
            <w:color w:val="auto"/>
            <w:sz w:val="22"/>
            <w:rtl/>
          </w:rPr>
          <w:t xml:space="preserve"> </w:t>
        </w:r>
      </w:ins>
      <w:del w:id="5776" w:author="Shimon" w:date="2022-01-05T06:31:00Z">
        <w:r w:rsidRPr="00901A33" w:rsidDel="00B83ED8">
          <w:rPr>
            <w:rStyle w:val="emailstyle17"/>
            <w:rFonts w:cs="David"/>
            <w:color w:val="auto"/>
            <w:sz w:val="22"/>
            <w:rtl/>
          </w:rPr>
          <w:delText xml:space="preserve">, </w:delText>
        </w:r>
      </w:del>
      <w:r w:rsidRPr="00901A33">
        <w:rPr>
          <w:rStyle w:val="emailstyle17"/>
          <w:rFonts w:cs="David"/>
          <w:color w:val="auto"/>
          <w:sz w:val="22"/>
          <w:rtl/>
        </w:rPr>
        <w:t xml:space="preserve">יחול </w:t>
      </w:r>
      <w:r w:rsidRPr="00901A33">
        <w:rPr>
          <w:rStyle w:val="emailstyle17"/>
          <w:rFonts w:cs="David" w:hint="cs"/>
          <w:color w:val="auto"/>
          <w:sz w:val="22"/>
          <w:rtl/>
        </w:rPr>
        <w:t>גם על</w:t>
      </w:r>
      <w:r w:rsidR="009F62F1">
        <w:rPr>
          <w:rStyle w:val="emailstyle17"/>
          <w:rFonts w:cs="David" w:hint="cs"/>
          <w:color w:val="auto"/>
          <w:sz w:val="22"/>
          <w:rtl/>
        </w:rPr>
        <w:t xml:space="preserve"> </w:t>
      </w:r>
      <w:r w:rsidRPr="00901A33">
        <w:rPr>
          <w:rStyle w:val="emailstyle17"/>
          <w:rFonts w:cs="David" w:hint="cs"/>
          <w:color w:val="auto"/>
          <w:sz w:val="22"/>
          <w:rtl/>
        </w:rPr>
        <w:t xml:space="preserve">מר פרנקבורג, בתחולה רטרואקטיבית </w:t>
      </w:r>
      <w:ins w:id="5777" w:author="Shimon" w:date="2022-01-05T18:48:00Z">
        <w:r w:rsidR="008602A6">
          <w:rPr>
            <w:rStyle w:val="emailstyle17"/>
            <w:rFonts w:cs="David" w:hint="cs"/>
            <w:color w:val="auto"/>
            <w:sz w:val="22"/>
            <w:rtl/>
          </w:rPr>
          <w:t>-</w:t>
        </w:r>
      </w:ins>
      <w:ins w:id="5778" w:author="Shimon" w:date="2022-01-05T11:40:00Z">
        <w:r w:rsidR="004552FE">
          <w:rPr>
            <w:rStyle w:val="emailstyle17"/>
            <w:rFonts w:cs="David" w:hint="cs"/>
            <w:color w:val="auto"/>
            <w:sz w:val="22"/>
            <w:rtl/>
          </w:rPr>
          <w:t>ושרירות</w:t>
        </w:r>
      </w:ins>
      <w:ins w:id="5779" w:author="Shimon" w:date="2022-01-05T11:41:00Z">
        <w:r w:rsidR="004552FE">
          <w:rPr>
            <w:rStyle w:val="emailstyle17"/>
            <w:rFonts w:cs="David" w:hint="cs"/>
            <w:color w:val="auto"/>
            <w:sz w:val="22"/>
            <w:rtl/>
          </w:rPr>
          <w:t xml:space="preserve">ית- </w:t>
        </w:r>
      </w:ins>
      <w:r w:rsidR="00515230" w:rsidRPr="00901A33">
        <w:rPr>
          <w:rStyle w:val="emailstyle17"/>
          <w:rFonts w:cs="David" w:hint="cs"/>
          <w:color w:val="auto"/>
          <w:sz w:val="22"/>
          <w:rtl/>
        </w:rPr>
        <w:t xml:space="preserve">של כמעט שנה </w:t>
      </w:r>
      <w:r w:rsidRPr="00901A33">
        <w:rPr>
          <w:rStyle w:val="emailstyle17"/>
          <w:rFonts w:cs="David" w:hint="cs"/>
          <w:color w:val="auto"/>
          <w:sz w:val="22"/>
          <w:rtl/>
        </w:rPr>
        <w:t>ממועד פרישתו</w:t>
      </w:r>
      <w:ins w:id="5780" w:author="Shimon" w:date="2022-01-05T11:41:00Z">
        <w:r w:rsidR="00BC3FFD">
          <w:rPr>
            <w:rStyle w:val="emailstyle17"/>
            <w:rFonts w:cs="David" w:hint="cs"/>
            <w:color w:val="auto"/>
            <w:sz w:val="22"/>
            <w:rtl/>
          </w:rPr>
          <w:t>.</w:t>
        </w:r>
      </w:ins>
      <w:r w:rsidR="00515230" w:rsidRPr="00901A33">
        <w:rPr>
          <w:rStyle w:val="emailstyle17"/>
          <w:rFonts w:cs="David" w:hint="cs"/>
          <w:color w:val="auto"/>
          <w:sz w:val="22"/>
          <w:rtl/>
        </w:rPr>
        <w:t xml:space="preserve"> </w:t>
      </w:r>
      <w:ins w:id="5781" w:author="Shimon" w:date="2022-01-05T11:43:00Z">
        <w:r w:rsidR="00BC3FFD">
          <w:rPr>
            <w:rStyle w:val="emailstyle17"/>
            <w:rFonts w:cs="David" w:hint="cs"/>
            <w:color w:val="auto"/>
            <w:sz w:val="22"/>
            <w:rtl/>
          </w:rPr>
          <w:t xml:space="preserve">בעקבות זאת </w:t>
        </w:r>
      </w:ins>
      <w:del w:id="5782" w:author="Shimon" w:date="2022-01-05T11:43:00Z">
        <w:r w:rsidR="00515230" w:rsidRPr="00901A33" w:rsidDel="00BC3FFD">
          <w:rPr>
            <w:rStyle w:val="emailstyle17"/>
            <w:rFonts w:cs="David" w:hint="cs"/>
            <w:color w:val="auto"/>
            <w:sz w:val="22"/>
            <w:rtl/>
          </w:rPr>
          <w:delText xml:space="preserve">וכך </w:delText>
        </w:r>
      </w:del>
      <w:r w:rsidR="00515230" w:rsidRPr="00901A33">
        <w:rPr>
          <w:rStyle w:val="emailstyle17"/>
          <w:rFonts w:cs="David" w:hint="cs"/>
          <w:color w:val="auto"/>
          <w:sz w:val="22"/>
          <w:rtl/>
        </w:rPr>
        <w:t xml:space="preserve">תוקנה </w:t>
      </w:r>
      <w:r w:rsidR="00783C70">
        <w:rPr>
          <w:rStyle w:val="emailstyle17"/>
          <w:rFonts w:cs="David" w:hint="cs"/>
          <w:color w:val="auto"/>
          <w:sz w:val="22"/>
          <w:rtl/>
        </w:rPr>
        <w:t xml:space="preserve">גם </w:t>
      </w:r>
      <w:r w:rsidR="00515230" w:rsidRPr="00901A33">
        <w:rPr>
          <w:rStyle w:val="emailstyle17"/>
          <w:rFonts w:cs="David" w:hint="cs"/>
          <w:color w:val="auto"/>
          <w:sz w:val="22"/>
          <w:rtl/>
        </w:rPr>
        <w:t>הנוסחה לחישוב הפנסיה של</w:t>
      </w:r>
      <w:ins w:id="5783" w:author="Shimon" w:date="2022-01-05T11:43:00Z">
        <w:r w:rsidR="00BC3FFD">
          <w:rPr>
            <w:rStyle w:val="emailstyle17"/>
            <w:rFonts w:cs="David" w:hint="cs"/>
            <w:color w:val="auto"/>
            <w:sz w:val="22"/>
            <w:rtl/>
          </w:rPr>
          <w:t xml:space="preserve"> פרנקנבורג</w:t>
        </w:r>
      </w:ins>
      <w:del w:id="5784" w:author="Shimon" w:date="2022-01-05T11:43:00Z">
        <w:r w:rsidR="00515230" w:rsidRPr="00901A33" w:rsidDel="00BC3FFD">
          <w:rPr>
            <w:rStyle w:val="emailstyle17"/>
            <w:rFonts w:cs="David" w:hint="cs"/>
            <w:color w:val="auto"/>
            <w:sz w:val="22"/>
            <w:rtl/>
          </w:rPr>
          <w:delText>ו</w:delText>
        </w:r>
      </w:del>
      <w:r w:rsidR="00515230" w:rsidRPr="00901A33">
        <w:rPr>
          <w:rStyle w:val="emailstyle17"/>
          <w:rFonts w:cs="David" w:hint="cs"/>
          <w:color w:val="auto"/>
          <w:sz w:val="22"/>
          <w:rtl/>
        </w:rPr>
        <w:t xml:space="preserve"> לתקופת החוזה, לפי הנוסחה אותה תובע התובע.</w:t>
      </w:r>
    </w:p>
    <w:p w14:paraId="745E140F" w14:textId="1ED8EA8F" w:rsidR="000A76F3" w:rsidRDefault="009F62F1">
      <w:pPr>
        <w:pStyle w:val="11"/>
        <w:tabs>
          <w:tab w:val="left" w:pos="566"/>
        </w:tabs>
        <w:spacing w:before="0" w:after="240" w:line="360" w:lineRule="auto"/>
        <w:rPr>
          <w:rStyle w:val="emailstyle17"/>
          <w:rFonts w:cs="David"/>
          <w:color w:val="auto"/>
          <w:sz w:val="22"/>
          <w:rtl/>
        </w:rPr>
        <w:pPrChange w:id="5785" w:author="Shimon" w:date="2022-01-06T13:19:00Z">
          <w:pPr>
            <w:pStyle w:val="11"/>
            <w:numPr>
              <w:numId w:val="47"/>
            </w:numPr>
            <w:tabs>
              <w:tab w:val="num" w:pos="502"/>
              <w:tab w:val="left" w:pos="566"/>
            </w:tabs>
            <w:spacing w:before="0" w:after="240" w:line="360" w:lineRule="auto"/>
            <w:ind w:left="566" w:right="360" w:hanging="360"/>
          </w:pPr>
        </w:pPrChange>
      </w:pPr>
      <w:r>
        <w:rPr>
          <w:rStyle w:val="emailstyle17"/>
          <w:rFonts w:cs="David" w:hint="cs"/>
          <w:color w:val="auto"/>
          <w:sz w:val="22"/>
          <w:rtl/>
        </w:rPr>
        <w:t xml:space="preserve">ויודגש: </w:t>
      </w:r>
      <w:ins w:id="5786" w:author="Shimon" w:date="2022-01-06T13:17:00Z">
        <w:r>
          <w:rPr>
            <w:rStyle w:val="emailstyle17"/>
            <w:rFonts w:cs="David" w:hint="cs"/>
            <w:color w:val="auto"/>
            <w:sz w:val="22"/>
            <w:rtl/>
          </w:rPr>
          <w:t xml:space="preserve">מדובר במהלך פיקטיבי לחלוטין כי הנוהל האמור, אינו רלוונטי כלל לחוזה המקורי שבידי פרנקנבורג, </w:t>
        </w:r>
      </w:ins>
      <w:ins w:id="5787" w:author="Shimon" w:date="2022-01-06T13:19:00Z">
        <w:r w:rsidR="00783C70">
          <w:rPr>
            <w:rStyle w:val="emailstyle17"/>
            <w:rFonts w:cs="David" w:hint="cs"/>
            <w:color w:val="auto"/>
            <w:sz w:val="22"/>
            <w:rtl/>
          </w:rPr>
          <w:t>הזהה לחוזה המקורי של</w:t>
        </w:r>
      </w:ins>
      <w:ins w:id="5788" w:author="Shimon" w:date="2022-01-06T13:17:00Z">
        <w:r>
          <w:rPr>
            <w:rStyle w:val="emailstyle17"/>
            <w:rFonts w:cs="David" w:hint="cs"/>
            <w:color w:val="auto"/>
            <w:sz w:val="22"/>
            <w:rtl/>
          </w:rPr>
          <w:t xml:space="preserve"> התובע, </w:t>
        </w:r>
      </w:ins>
      <w:ins w:id="5789" w:author="Shimon" w:date="2022-01-06T13:19:00Z">
        <w:r w:rsidR="00783C70">
          <w:rPr>
            <w:rStyle w:val="emailstyle17"/>
            <w:rFonts w:cs="David" w:hint="cs"/>
            <w:color w:val="auto"/>
            <w:sz w:val="22"/>
            <w:rtl/>
          </w:rPr>
          <w:t xml:space="preserve">כי בחוזים המקוריים </w:t>
        </w:r>
      </w:ins>
      <w:ins w:id="5790" w:author="Shimon" w:date="2022-01-06T13:17:00Z">
        <w:r>
          <w:rPr>
            <w:rStyle w:val="emailstyle17"/>
            <w:rFonts w:cs="David" w:hint="cs"/>
            <w:color w:val="auto"/>
            <w:sz w:val="22"/>
            <w:rtl/>
          </w:rPr>
          <w:t>לא היתה כלל מיגבלה של 50%</w:t>
        </w:r>
      </w:ins>
      <w:ins w:id="5791" w:author="Shimon" w:date="2022-01-06T13:20:00Z">
        <w:r w:rsidR="00783C70">
          <w:rPr>
            <w:rStyle w:val="emailstyle17"/>
            <w:rFonts w:cs="David" w:hint="cs"/>
            <w:color w:val="auto"/>
            <w:sz w:val="22"/>
            <w:rtl/>
          </w:rPr>
          <w:t>.</w:t>
        </w:r>
      </w:ins>
    </w:p>
    <w:p w14:paraId="129646D3" w14:textId="0450178B" w:rsidR="00783C70" w:rsidRPr="00901A33" w:rsidRDefault="00783C70">
      <w:pPr>
        <w:pStyle w:val="11"/>
        <w:tabs>
          <w:tab w:val="left" w:pos="566"/>
        </w:tabs>
        <w:spacing w:before="0" w:after="240" w:line="360" w:lineRule="auto"/>
        <w:ind w:left="360" w:firstLine="0"/>
        <w:rPr>
          <w:rStyle w:val="emailstyle17"/>
          <w:rFonts w:cs="David"/>
          <w:color w:val="auto"/>
          <w:sz w:val="22"/>
        </w:rPr>
        <w:pPrChange w:id="5792"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color w:val="auto"/>
          <w:sz w:val="22"/>
          <w:rtl/>
        </w:rPr>
        <w:t>כלומר</w:t>
      </w:r>
      <w:r w:rsidRPr="00901A33">
        <w:rPr>
          <w:rStyle w:val="emailstyle17"/>
          <w:rFonts w:cs="David"/>
          <w:color w:val="auto"/>
          <w:sz w:val="22"/>
          <w:rtl/>
        </w:rPr>
        <w:t xml:space="preserve">, </w:t>
      </w:r>
      <w:r w:rsidRPr="00901A33">
        <w:rPr>
          <w:rStyle w:val="emailstyle17"/>
          <w:rFonts w:cs="David" w:hint="eastAsia"/>
          <w:b/>
          <w:bCs/>
          <w:color w:val="auto"/>
          <w:sz w:val="22"/>
          <w:rtl/>
        </w:rPr>
        <w:t>המדינה</w:t>
      </w:r>
      <w:r w:rsidRPr="00901A33">
        <w:rPr>
          <w:rStyle w:val="emailstyle17"/>
          <w:rFonts w:cs="David"/>
          <w:b/>
          <w:bCs/>
          <w:color w:val="auto"/>
          <w:sz w:val="22"/>
          <w:rtl/>
        </w:rPr>
        <w:t xml:space="preserve"> בחרה לתת את ההטבה </w:t>
      </w:r>
      <w:r>
        <w:rPr>
          <w:rStyle w:val="emailstyle17"/>
          <w:rFonts w:cs="David" w:hint="cs"/>
          <w:b/>
          <w:bCs/>
          <w:color w:val="auto"/>
          <w:sz w:val="22"/>
          <w:rtl/>
        </w:rPr>
        <w:t>ש</w:t>
      </w:r>
      <w:r w:rsidRPr="00901A33">
        <w:rPr>
          <w:rStyle w:val="emailstyle17"/>
          <w:rFonts w:cs="David"/>
          <w:b/>
          <w:bCs/>
          <w:color w:val="auto"/>
          <w:sz w:val="22"/>
          <w:rtl/>
        </w:rPr>
        <w:t xml:space="preserve">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והיא</w:t>
      </w:r>
      <w:r w:rsidRPr="00901A33">
        <w:rPr>
          <w:rStyle w:val="emailstyle17"/>
          <w:rFonts w:cs="David"/>
          <w:color w:val="auto"/>
          <w:sz w:val="22"/>
          <w:rtl/>
        </w:rPr>
        <w:t xml:space="preserve"> מהווה פגיעה בעקרון השוויון והפרה של חובת ההגינות החלה על הנתבעות. </w:t>
      </w:r>
    </w:p>
    <w:p w14:paraId="02AB1F88" w14:textId="77777777" w:rsidR="00783C70" w:rsidRPr="00783C70" w:rsidRDefault="00783C70" w:rsidP="00783C70">
      <w:pPr>
        <w:pStyle w:val="11"/>
        <w:tabs>
          <w:tab w:val="left" w:pos="566"/>
        </w:tabs>
        <w:spacing w:before="0" w:after="240" w:line="360" w:lineRule="auto"/>
        <w:rPr>
          <w:rStyle w:val="emailstyle17"/>
          <w:rFonts w:cs="David"/>
          <w:color w:val="auto"/>
          <w:sz w:val="22"/>
        </w:rPr>
      </w:pPr>
    </w:p>
    <w:p w14:paraId="777FEBFB" w14:textId="79381FAE" w:rsidR="00465E35" w:rsidRDefault="00465E35" w:rsidP="00465E35">
      <w:pPr>
        <w:pStyle w:val="11"/>
        <w:tabs>
          <w:tab w:val="left" w:pos="566"/>
        </w:tabs>
        <w:spacing w:before="0" w:after="240" w:line="360" w:lineRule="auto"/>
        <w:ind w:left="948" w:hanging="948"/>
        <w:rPr>
          <w:ins w:id="5793" w:author="Shimon" w:date="2022-01-05T10:52:00Z"/>
          <w:rStyle w:val="emailstyle17"/>
          <w:rFonts w:cs="David"/>
          <w:color w:val="auto"/>
          <w:sz w:val="22"/>
        </w:rPr>
      </w:pPr>
      <w:r w:rsidRPr="00901A33">
        <w:rPr>
          <w:rStyle w:val="emailstyle17"/>
          <w:rFonts w:ascii="David" w:hAnsi="David" w:cs="David"/>
          <w:i/>
          <w:iCs/>
          <w:color w:val="auto"/>
          <w:rtl/>
        </w:rPr>
        <w:t>*   רצ"ב</w:t>
      </w:r>
      <w:r w:rsidRPr="00901A33">
        <w:rPr>
          <w:rStyle w:val="emailstyle17"/>
          <w:rFonts w:ascii="David" w:hAnsi="David" w:cs="David" w:hint="cs"/>
          <w:i/>
          <w:iCs/>
          <w:color w:val="auto"/>
          <w:rtl/>
        </w:rPr>
        <w:t xml:space="preserve"> </w:t>
      </w:r>
      <w:ins w:id="5794" w:author="Shimon" w:date="2022-01-05T06:30:00Z">
        <w:r>
          <w:rPr>
            <w:rStyle w:val="emailstyle17"/>
            <w:rFonts w:ascii="David" w:hAnsi="David" w:cs="David" w:hint="cs"/>
            <w:i/>
            <w:iCs/>
            <w:color w:val="auto"/>
            <w:rtl/>
          </w:rPr>
          <w:t>מסמך ה</w:t>
        </w:r>
      </w:ins>
      <w:ins w:id="5795" w:author="Shimon" w:date="2022-01-05T06:29:00Z">
        <w:r>
          <w:rPr>
            <w:rStyle w:val="emailstyle17"/>
            <w:rFonts w:ascii="David" w:hAnsi="David" w:cs="David" w:hint="cs"/>
            <w:i/>
            <w:iCs/>
            <w:color w:val="auto"/>
            <w:rtl/>
          </w:rPr>
          <w:t>הנחי</w:t>
        </w:r>
      </w:ins>
      <w:ins w:id="5796" w:author="Shimon" w:date="2022-01-05T10:26:00Z">
        <w:r>
          <w:rPr>
            <w:rStyle w:val="emailstyle17"/>
            <w:rFonts w:ascii="David" w:hAnsi="David" w:cs="David" w:hint="cs"/>
            <w:i/>
            <w:iCs/>
            <w:color w:val="auto"/>
            <w:rtl/>
          </w:rPr>
          <w:t>ה</w:t>
        </w:r>
      </w:ins>
      <w:ins w:id="5797" w:author="Shimon" w:date="2022-01-05T06:29:00Z">
        <w:r>
          <w:rPr>
            <w:rStyle w:val="emailstyle17"/>
            <w:rFonts w:ascii="David" w:hAnsi="David" w:cs="David" w:hint="cs"/>
            <w:i/>
            <w:iCs/>
            <w:color w:val="auto"/>
            <w:rtl/>
          </w:rPr>
          <w:t xml:space="preserve"> </w:t>
        </w:r>
      </w:ins>
      <w:ins w:id="5798" w:author="Shimon" w:date="2022-01-05T06:30:00Z">
        <w:r>
          <w:rPr>
            <w:rStyle w:val="emailstyle17"/>
            <w:rFonts w:ascii="David" w:hAnsi="David" w:cs="David" w:hint="cs"/>
            <w:i/>
            <w:iCs/>
            <w:color w:val="auto"/>
            <w:rtl/>
          </w:rPr>
          <w:t>בחתימת ס</w:t>
        </w:r>
      </w:ins>
      <w:ins w:id="5799" w:author="Shimon" w:date="2022-01-05T10:28:00Z">
        <w:r>
          <w:rPr>
            <w:rStyle w:val="emailstyle17"/>
            <w:rFonts w:ascii="David" w:hAnsi="David" w:cs="David" w:hint="cs"/>
            <w:i/>
            <w:iCs/>
            <w:color w:val="auto"/>
            <w:rtl/>
          </w:rPr>
          <w:t>גן</w:t>
        </w:r>
      </w:ins>
      <w:ins w:id="5800" w:author="Shimon" w:date="2022-01-05T06:30:00Z">
        <w:r>
          <w:rPr>
            <w:rStyle w:val="emailstyle17"/>
            <w:rFonts w:ascii="David" w:hAnsi="David" w:cs="David" w:hint="cs"/>
            <w:i/>
            <w:iCs/>
            <w:color w:val="auto"/>
            <w:rtl/>
          </w:rPr>
          <w:t xml:space="preserve"> הנציב מר אהרונוב מיום </w:t>
        </w:r>
      </w:ins>
      <w:ins w:id="5801" w:author="Shimon" w:date="2022-01-05T06:31:00Z">
        <w:r>
          <w:rPr>
            <w:rStyle w:val="emailstyle17"/>
            <w:rFonts w:ascii="David" w:hAnsi="David" w:cs="David" w:hint="cs"/>
            <w:i/>
            <w:iCs/>
            <w:color w:val="auto"/>
            <w:rtl/>
          </w:rPr>
          <w:t xml:space="preserve"> </w:t>
        </w:r>
      </w:ins>
      <w:ins w:id="5802" w:author="Shimon" w:date="2022-01-05T19:11:00Z">
        <w:r>
          <w:rPr>
            <w:rStyle w:val="emailstyle17"/>
            <w:rFonts w:ascii="David" w:hAnsi="David" w:cs="David" w:hint="cs"/>
            <w:i/>
            <w:iCs/>
            <w:color w:val="auto"/>
            <w:rtl/>
          </w:rPr>
          <w:t>23.2.2014</w:t>
        </w:r>
      </w:ins>
      <w:ins w:id="5803" w:author="Shimon" w:date="2022-01-05T06:31:00Z">
        <w:r>
          <w:rPr>
            <w:rStyle w:val="emailstyle17"/>
            <w:rFonts w:ascii="David" w:hAnsi="David" w:cs="David" w:hint="cs"/>
            <w:i/>
            <w:iCs/>
            <w:color w:val="auto"/>
            <w:rtl/>
          </w:rPr>
          <w:t xml:space="preserve"> </w:t>
        </w:r>
      </w:ins>
      <w:ins w:id="5804" w:author="Shimon" w:date="2022-01-05T10:27:00Z">
        <w:r>
          <w:rPr>
            <w:rStyle w:val="emailstyle17"/>
            <w:rFonts w:ascii="David" w:hAnsi="David" w:cs="David" w:hint="cs"/>
            <w:i/>
            <w:iCs/>
            <w:color w:val="auto"/>
            <w:rtl/>
          </w:rPr>
          <w:t xml:space="preserve"> לחישו</w:t>
        </w:r>
      </w:ins>
      <w:ins w:id="5805" w:author="Shimon" w:date="2022-01-05T10:28:00Z">
        <w:r>
          <w:rPr>
            <w:rStyle w:val="emailstyle17"/>
            <w:rFonts w:ascii="David" w:hAnsi="David" w:cs="David" w:hint="cs"/>
            <w:i/>
            <w:iCs/>
            <w:color w:val="auto"/>
            <w:rtl/>
          </w:rPr>
          <w:t>ב גימלת</w:t>
        </w:r>
      </w:ins>
      <w:ins w:id="5806" w:author="Shimon" w:date="2022-01-05T06:30:00Z">
        <w:r>
          <w:rPr>
            <w:rStyle w:val="emailstyle17"/>
            <w:rFonts w:ascii="David" w:hAnsi="David" w:cs="David" w:hint="cs"/>
            <w:i/>
            <w:iCs/>
            <w:color w:val="auto"/>
            <w:rtl/>
          </w:rPr>
          <w:t xml:space="preserve"> </w:t>
        </w:r>
      </w:ins>
      <w:r w:rsidRPr="00901A33">
        <w:rPr>
          <w:rStyle w:val="emailstyle17"/>
          <w:rFonts w:ascii="David" w:hAnsi="David" w:cs="David"/>
          <w:i/>
          <w:iCs/>
          <w:color w:val="auto"/>
          <w:rtl/>
        </w:rPr>
        <w:t xml:space="preserve"> </w:t>
      </w:r>
      <w:ins w:id="5807" w:author="Shimon" w:date="2022-01-05T10:28:00Z">
        <w:r w:rsidRPr="00901A33">
          <w:rPr>
            <w:rStyle w:val="emailstyle17"/>
            <w:rFonts w:ascii="David" w:hAnsi="David" w:cs="David"/>
            <w:i/>
            <w:iCs/>
            <w:color w:val="auto"/>
            <w:rtl/>
          </w:rPr>
          <w:t>ראובן פרנקבורג</w:t>
        </w:r>
        <w:r>
          <w:rPr>
            <w:rStyle w:val="emailstyle17"/>
            <w:rFonts w:ascii="David" w:hAnsi="David" w:cs="David" w:hint="cs"/>
            <w:i/>
            <w:iCs/>
            <w:color w:val="auto"/>
            <w:rtl/>
          </w:rPr>
          <w:t xml:space="preserve"> לפי דרגה 46+</w:t>
        </w:r>
      </w:ins>
      <w:ins w:id="5808" w:author="Shimon" w:date="2022-01-05T14:01:00Z">
        <w:r>
          <w:rPr>
            <w:rStyle w:val="emailstyle17"/>
            <w:rFonts w:ascii="David" w:hAnsi="David" w:cs="David" w:hint="cs"/>
            <w:i/>
            <w:iCs/>
            <w:color w:val="auto"/>
            <w:rtl/>
          </w:rPr>
          <w:t xml:space="preserve"> </w:t>
        </w:r>
      </w:ins>
      <w:r>
        <w:rPr>
          <w:rStyle w:val="emailstyle17"/>
          <w:rFonts w:ascii="David" w:hAnsi="David" w:cs="David" w:hint="cs"/>
          <w:i/>
          <w:iCs/>
          <w:color w:val="auto"/>
          <w:rtl/>
        </w:rPr>
        <w:t>ו</w:t>
      </w:r>
      <w:r w:rsidRPr="00901A33">
        <w:rPr>
          <w:rStyle w:val="emailstyle17"/>
          <w:rFonts w:ascii="David" w:hAnsi="David" w:cs="David"/>
          <w:i/>
          <w:iCs/>
          <w:color w:val="auto"/>
          <w:rtl/>
        </w:rPr>
        <w:t xml:space="preserve">פסק הדין בעניינו של </w:t>
      </w:r>
      <w:r>
        <w:rPr>
          <w:rStyle w:val="emailstyle17"/>
          <w:rFonts w:ascii="David" w:hAnsi="David" w:cs="David" w:hint="cs"/>
          <w:i/>
          <w:iCs/>
          <w:color w:val="auto"/>
          <w:rtl/>
        </w:rPr>
        <w:t xml:space="preserve"> ראובן פרנקנבורג </w:t>
      </w:r>
      <w:del w:id="5809" w:author="Shimon" w:date="2022-01-05T10:28:00Z">
        <w:r w:rsidRPr="00901A33" w:rsidDel="001548E1">
          <w:rPr>
            <w:rStyle w:val="emailstyle17"/>
            <w:rFonts w:ascii="David" w:hAnsi="David" w:cs="David"/>
            <w:i/>
            <w:iCs/>
            <w:color w:val="auto"/>
            <w:rtl/>
          </w:rPr>
          <w:delText xml:space="preserve"> </w:delText>
        </w:r>
      </w:del>
      <w:r w:rsidRPr="00901A33">
        <w:rPr>
          <w:rStyle w:val="emailstyle17"/>
          <w:rFonts w:ascii="David" w:hAnsi="David" w:cs="David"/>
          <w:i/>
          <w:iCs/>
          <w:color w:val="auto"/>
          <w:rtl/>
        </w:rPr>
        <w:t xml:space="preserve">מיום 24.2.2016, מסומן </w:t>
      </w:r>
      <w:r w:rsidRPr="00901A33">
        <w:rPr>
          <w:rStyle w:val="emailstyle17"/>
          <w:rFonts w:ascii="David" w:hAnsi="David" w:cs="David"/>
          <w:i/>
          <w:iCs/>
          <w:color w:val="auto"/>
          <w:u w:val="single"/>
          <w:rtl/>
        </w:rPr>
        <w:t xml:space="preserve">כנספח </w:t>
      </w:r>
      <w:r w:rsidRPr="00901A33">
        <w:rPr>
          <w:rFonts w:ascii="David" w:hAnsi="David" w:hint="cs"/>
          <w:i/>
          <w:iCs/>
          <w:u w:val="single"/>
          <w:rtl/>
        </w:rPr>
        <w:t>1</w:t>
      </w:r>
      <w:r>
        <w:rPr>
          <w:rFonts w:ascii="David" w:hAnsi="David" w:hint="cs"/>
          <w:i/>
          <w:iCs/>
          <w:u w:val="single"/>
          <w:rtl/>
        </w:rPr>
        <w:t>8</w:t>
      </w:r>
      <w:ins w:id="5810" w:author="Shimon" w:date="2022-01-05T12:31:00Z">
        <w:r>
          <w:rPr>
            <w:rFonts w:ascii="David" w:hAnsi="David" w:hint="cs"/>
            <w:rtl/>
          </w:rPr>
          <w:t>,</w:t>
        </w:r>
      </w:ins>
    </w:p>
    <w:p w14:paraId="7A998FDB" w14:textId="77777777" w:rsidR="00D9407F" w:rsidRDefault="00D9407F">
      <w:pPr>
        <w:pStyle w:val="11"/>
        <w:tabs>
          <w:tab w:val="left" w:pos="566"/>
        </w:tabs>
        <w:spacing w:before="0" w:after="240" w:line="360" w:lineRule="auto"/>
        <w:ind w:left="566" w:firstLine="0"/>
        <w:rPr>
          <w:ins w:id="5811" w:author="אופיר טל" w:date="2022-01-09T13:24:00Z"/>
          <w:rStyle w:val="emailstyle17"/>
          <w:rFonts w:cs="David"/>
          <w:color w:val="auto"/>
          <w:sz w:val="22"/>
        </w:rPr>
        <w:pPrChange w:id="5812" w:author="אופיר טל" w:date="2022-01-09T13:24:00Z">
          <w:pPr>
            <w:pStyle w:val="11"/>
            <w:numPr>
              <w:numId w:val="60"/>
            </w:numPr>
            <w:tabs>
              <w:tab w:val="left" w:pos="566"/>
            </w:tabs>
            <w:spacing w:before="0" w:after="240" w:line="360" w:lineRule="auto"/>
            <w:ind w:left="566" w:hanging="360"/>
          </w:pPr>
        </w:pPrChange>
      </w:pPr>
      <w:ins w:id="5813" w:author="אופיר טל" w:date="2022-01-09T13:24:00Z">
        <w:r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r>
          <w:rPr>
            <w:rStyle w:val="emailstyle17"/>
            <w:rFonts w:cs="David" w:hint="cs"/>
            <w:color w:val="auto"/>
            <w:sz w:val="22"/>
            <w:rtl/>
          </w:rPr>
          <w:t xml:space="preserve"> </w:t>
        </w:r>
      </w:ins>
    </w:p>
    <w:p w14:paraId="26831118" w14:textId="277336D6" w:rsidR="005D0AE1" w:rsidDel="00D9407F" w:rsidRDefault="00E2643A">
      <w:pPr>
        <w:pStyle w:val="11"/>
        <w:numPr>
          <w:ilvl w:val="0"/>
          <w:numId w:val="60"/>
        </w:numPr>
        <w:tabs>
          <w:tab w:val="left" w:pos="566"/>
        </w:tabs>
        <w:spacing w:before="0" w:after="240" w:line="360" w:lineRule="auto"/>
        <w:ind w:left="566"/>
        <w:rPr>
          <w:ins w:id="5814" w:author="Shimon" w:date="2022-01-05T11:20:00Z"/>
          <w:del w:id="5815" w:author="אופיר טל" w:date="2022-01-09T13:25:00Z"/>
          <w:rStyle w:val="emailstyle17"/>
          <w:rFonts w:cs="David"/>
          <w:color w:val="auto"/>
          <w:sz w:val="22"/>
        </w:rPr>
        <w:pPrChange w:id="5816" w:author="Shimon" w:date="2022-01-06T13:27:00Z">
          <w:pPr>
            <w:pStyle w:val="11"/>
            <w:numPr>
              <w:numId w:val="47"/>
            </w:numPr>
            <w:tabs>
              <w:tab w:val="num" w:pos="502"/>
              <w:tab w:val="left" w:pos="566"/>
            </w:tabs>
            <w:spacing w:before="0" w:after="240" w:line="360" w:lineRule="auto"/>
            <w:ind w:left="566" w:right="360" w:hanging="360"/>
          </w:pPr>
        </w:pPrChange>
      </w:pPr>
      <w:ins w:id="5817" w:author="Shimon" w:date="2022-01-05T10:59:00Z">
        <w:del w:id="5818" w:author="אופיר טל" w:date="2022-01-09T13:25:00Z">
          <w:r w:rsidDel="00D9407F">
            <w:rPr>
              <w:rStyle w:val="emailstyle17"/>
              <w:rFonts w:cs="David" w:hint="cs"/>
              <w:color w:val="auto"/>
              <w:sz w:val="22"/>
              <w:rtl/>
            </w:rPr>
            <w:delText xml:space="preserve">גם העובד הנוסף, </w:delText>
          </w:r>
        </w:del>
      </w:ins>
      <w:ins w:id="5819" w:author="Shimon" w:date="2022-01-05T10:53:00Z">
        <w:del w:id="5820" w:author="אופיר טל" w:date="2022-01-09T13:25:00Z">
          <w:r w:rsidDel="00D9407F">
            <w:rPr>
              <w:rStyle w:val="emailstyle17"/>
              <w:rFonts w:cs="David" w:hint="cs"/>
              <w:color w:val="auto"/>
              <w:sz w:val="22"/>
              <w:rtl/>
            </w:rPr>
            <w:delText xml:space="preserve">עמיקם טלמור, </w:delText>
          </w:r>
        </w:del>
      </w:ins>
      <w:ins w:id="5821" w:author="Shimon" w:date="2022-01-05T10:59:00Z">
        <w:del w:id="5822" w:author="אופיר טל" w:date="2022-01-09T13:25:00Z">
          <w:r w:rsidDel="00D9407F">
            <w:rPr>
              <w:rStyle w:val="emailstyle17"/>
              <w:rFonts w:cs="David" w:hint="cs"/>
              <w:color w:val="auto"/>
              <w:sz w:val="22"/>
              <w:rtl/>
            </w:rPr>
            <w:delText>עבד משנת 1990 בחוזה בכירים זהה לחוזה של התובע,</w:delText>
          </w:r>
        </w:del>
      </w:ins>
      <w:ins w:id="5823" w:author="Shimon" w:date="2022-01-05T18:49:00Z">
        <w:del w:id="5824" w:author="אופיר טל" w:date="2022-01-09T13:25:00Z">
          <w:r w:rsidR="008602A6" w:rsidDel="00D9407F">
            <w:rPr>
              <w:rStyle w:val="emailstyle17"/>
              <w:rFonts w:cs="David" w:hint="cs"/>
              <w:color w:val="auto"/>
              <w:sz w:val="22"/>
              <w:rtl/>
            </w:rPr>
            <w:delText xml:space="preserve"> לאחר כ</w:delText>
          </w:r>
        </w:del>
      </w:ins>
      <w:ins w:id="5825" w:author="Shimon" w:date="2022-01-05T18:50:00Z">
        <w:del w:id="5826" w:author="אופיר טל" w:date="2022-01-09T13:25:00Z">
          <w:r w:rsidR="008602A6" w:rsidDel="00D9407F">
            <w:rPr>
              <w:rStyle w:val="emailstyle17"/>
              <w:rFonts w:cs="David" w:hint="cs"/>
              <w:color w:val="auto"/>
              <w:sz w:val="22"/>
              <w:rtl/>
            </w:rPr>
            <w:delText>-16 שנים בכתב מינוי</w:delText>
          </w:r>
        </w:del>
      </w:ins>
      <w:del w:id="5827" w:author="אופיר טל" w:date="2022-01-09T13:25:00Z">
        <w:r w:rsidR="00783C70" w:rsidDel="00D9407F">
          <w:rPr>
            <w:rStyle w:val="emailstyle17"/>
            <w:rFonts w:cs="David" w:hint="cs"/>
            <w:color w:val="auto"/>
            <w:sz w:val="22"/>
            <w:rtl/>
          </w:rPr>
          <w:delText>.</w:delText>
        </w:r>
      </w:del>
      <w:ins w:id="5828" w:author="Shimon" w:date="2022-01-05T10:59:00Z">
        <w:del w:id="5829" w:author="אופיר טל" w:date="2022-01-09T13:25:00Z">
          <w:r w:rsidDel="00D9407F">
            <w:rPr>
              <w:rStyle w:val="emailstyle17"/>
              <w:rFonts w:cs="David" w:hint="cs"/>
              <w:color w:val="auto"/>
              <w:sz w:val="22"/>
              <w:rtl/>
            </w:rPr>
            <w:delText xml:space="preserve"> </w:delText>
          </w:r>
        </w:del>
      </w:ins>
      <w:ins w:id="5830" w:author="Shimon" w:date="2022-01-05T11:00:00Z">
        <w:del w:id="5831" w:author="אופיר טל" w:date="2022-01-09T13:25:00Z">
          <w:r w:rsidDel="00D9407F">
            <w:rPr>
              <w:rStyle w:val="emailstyle17"/>
              <w:rFonts w:cs="David" w:hint="cs"/>
              <w:color w:val="auto"/>
              <w:sz w:val="22"/>
              <w:rtl/>
            </w:rPr>
            <w:delText xml:space="preserve">כמו </w:delText>
          </w:r>
        </w:del>
      </w:ins>
      <w:ins w:id="5832" w:author="Shimon" w:date="2022-01-05T10:53:00Z">
        <w:del w:id="5833" w:author="אופיר טל" w:date="2022-01-09T13:25:00Z">
          <w:r w:rsidDel="00D9407F">
            <w:rPr>
              <w:rStyle w:val="emailstyle17"/>
              <w:rFonts w:cs="David" w:hint="cs"/>
              <w:color w:val="auto"/>
              <w:sz w:val="22"/>
              <w:rtl/>
            </w:rPr>
            <w:delText xml:space="preserve">התובע סרב </w:delText>
          </w:r>
        </w:del>
      </w:ins>
      <w:ins w:id="5834" w:author="Shimon" w:date="2022-01-06T13:27:00Z">
        <w:del w:id="5835" w:author="אופיר טל" w:date="2022-01-09T13:25:00Z">
          <w:r w:rsidR="00783C70" w:rsidDel="00D9407F">
            <w:rPr>
              <w:rStyle w:val="emailstyle17"/>
              <w:rFonts w:cs="David" w:hint="cs"/>
              <w:color w:val="auto"/>
              <w:sz w:val="22"/>
              <w:rtl/>
            </w:rPr>
            <w:delText xml:space="preserve">גם הוא, בשנים 1995, ושוב ב-1997, </w:delText>
          </w:r>
        </w:del>
      </w:ins>
      <w:ins w:id="5836" w:author="Shimon" w:date="2022-01-05T10:53:00Z">
        <w:del w:id="5837" w:author="אופיר טל" w:date="2022-01-09T13:25:00Z">
          <w:r w:rsidDel="00D9407F">
            <w:rPr>
              <w:rStyle w:val="emailstyle17"/>
              <w:rFonts w:cs="David" w:hint="cs"/>
              <w:color w:val="auto"/>
              <w:sz w:val="22"/>
              <w:rtl/>
            </w:rPr>
            <w:delText xml:space="preserve">לחתום על הנספח לחוזה </w:delText>
          </w:r>
        </w:del>
      </w:ins>
      <w:ins w:id="5838" w:author="Shimon" w:date="2022-01-05T11:01:00Z">
        <w:del w:id="5839" w:author="אופיר טל" w:date="2022-01-09T13:25:00Z">
          <w:r w:rsidR="00E13F41" w:rsidDel="00D9407F">
            <w:rPr>
              <w:rStyle w:val="emailstyle17"/>
              <w:rFonts w:cs="David" w:hint="cs"/>
              <w:color w:val="auto"/>
              <w:sz w:val="22"/>
              <w:rtl/>
            </w:rPr>
            <w:delText>ו</w:delText>
          </w:r>
        </w:del>
      </w:ins>
      <w:ins w:id="5840" w:author="Shimon" w:date="2022-01-05T10:55:00Z">
        <w:del w:id="5841" w:author="אופיר טל" w:date="2022-01-09T13:25:00Z">
          <w:r w:rsidDel="00D9407F">
            <w:rPr>
              <w:rStyle w:val="emailstyle17"/>
              <w:rFonts w:cs="David" w:hint="cs"/>
              <w:color w:val="auto"/>
              <w:sz w:val="22"/>
              <w:rtl/>
            </w:rPr>
            <w:delText xml:space="preserve">חוזהו המקורי הוארך </w:delText>
          </w:r>
        </w:del>
      </w:ins>
      <w:ins w:id="5842" w:author="Shimon" w:date="2022-01-05T11:44:00Z">
        <w:del w:id="5843" w:author="אופיר טל" w:date="2022-01-09T13:25:00Z">
          <w:r w:rsidR="00BC3FFD" w:rsidDel="00D9407F">
            <w:rPr>
              <w:rStyle w:val="emailstyle17"/>
              <w:rFonts w:cs="David" w:hint="cs"/>
              <w:color w:val="auto"/>
              <w:sz w:val="22"/>
              <w:rtl/>
            </w:rPr>
            <w:delText xml:space="preserve">מאליו </w:delText>
          </w:r>
        </w:del>
      </w:ins>
      <w:ins w:id="5844" w:author="Shimon" w:date="2022-01-05T10:55:00Z">
        <w:del w:id="5845" w:author="אופיר טל" w:date="2022-01-09T13:25:00Z">
          <w:r w:rsidDel="00D9407F">
            <w:rPr>
              <w:rStyle w:val="emailstyle17"/>
              <w:rFonts w:cs="David" w:hint="cs"/>
              <w:color w:val="auto"/>
              <w:sz w:val="22"/>
              <w:rtl/>
            </w:rPr>
            <w:delText>מדי 4 שנים</w:delText>
          </w:r>
        </w:del>
      </w:ins>
      <w:ins w:id="5846" w:author="Shimon" w:date="2022-01-05T11:44:00Z">
        <w:del w:id="5847" w:author="אופיר טל" w:date="2022-01-09T13:25:00Z">
          <w:r w:rsidR="00BC3FFD" w:rsidDel="00D9407F">
            <w:rPr>
              <w:rStyle w:val="emailstyle17"/>
              <w:rFonts w:cs="David" w:hint="cs"/>
              <w:color w:val="auto"/>
              <w:sz w:val="22"/>
              <w:rtl/>
            </w:rPr>
            <w:delText xml:space="preserve"> עד 2014.</w:delText>
          </w:r>
        </w:del>
      </w:ins>
      <w:ins w:id="5848" w:author="Shimon" w:date="2022-01-05T11:43:00Z">
        <w:del w:id="5849" w:author="אופיר טל" w:date="2022-01-09T13:25:00Z">
          <w:r w:rsidR="00BC3FFD" w:rsidDel="00D9407F">
            <w:rPr>
              <w:rStyle w:val="emailstyle17"/>
              <w:rFonts w:cs="David" w:hint="cs"/>
              <w:color w:val="auto"/>
              <w:sz w:val="22"/>
              <w:rtl/>
            </w:rPr>
            <w:delText xml:space="preserve"> </w:delText>
          </w:r>
        </w:del>
      </w:ins>
      <w:ins w:id="5850" w:author="Shimon" w:date="2022-01-05T10:57:00Z">
        <w:del w:id="5851" w:author="אופיר טל" w:date="2022-01-09T13:25:00Z">
          <w:r w:rsidDel="00D9407F">
            <w:rPr>
              <w:rStyle w:val="emailstyle17"/>
              <w:rFonts w:cs="David" w:hint="cs"/>
              <w:color w:val="auto"/>
              <w:sz w:val="22"/>
              <w:rtl/>
            </w:rPr>
            <w:delText>ל</w:delText>
          </w:r>
        </w:del>
      </w:ins>
      <w:ins w:id="5852" w:author="Shimon" w:date="2022-01-05T10:58:00Z">
        <w:del w:id="5853" w:author="אופיר טל" w:date="2022-01-09T13:25:00Z">
          <w:r w:rsidDel="00D9407F">
            <w:rPr>
              <w:rStyle w:val="emailstyle17"/>
              <w:rFonts w:cs="David" w:hint="cs"/>
              <w:color w:val="auto"/>
              <w:sz w:val="22"/>
              <w:rtl/>
            </w:rPr>
            <w:delText>פני</w:delText>
          </w:r>
        </w:del>
      </w:ins>
      <w:ins w:id="5854" w:author="Shimon" w:date="2022-01-05T10:57:00Z">
        <w:del w:id="5855" w:author="אופיר טל" w:date="2022-01-09T13:25:00Z">
          <w:r w:rsidDel="00D9407F">
            <w:rPr>
              <w:rStyle w:val="emailstyle17"/>
              <w:rFonts w:cs="David" w:hint="cs"/>
              <w:color w:val="auto"/>
              <w:sz w:val="22"/>
              <w:rtl/>
            </w:rPr>
            <w:delText xml:space="preserve"> פרישתו </w:delText>
          </w:r>
        </w:del>
      </w:ins>
      <w:ins w:id="5856" w:author="Shimon" w:date="2022-01-05T11:04:00Z">
        <w:del w:id="5857" w:author="אופיר טל" w:date="2022-01-09T13:25:00Z">
          <w:r w:rsidR="00E13F41" w:rsidDel="00D9407F">
            <w:rPr>
              <w:rStyle w:val="emailstyle17"/>
              <w:rFonts w:cs="David" w:hint="cs"/>
              <w:color w:val="auto"/>
              <w:sz w:val="22"/>
              <w:rtl/>
            </w:rPr>
            <w:delText>ד</w:delText>
          </w:r>
        </w:del>
      </w:ins>
      <w:ins w:id="5858" w:author="Shimon" w:date="2022-01-05T10:54:00Z">
        <w:del w:id="5859" w:author="אופיר טל" w:date="2022-01-09T13:25:00Z">
          <w:r w:rsidDel="00D9407F">
            <w:rPr>
              <w:rStyle w:val="emailstyle17"/>
              <w:rFonts w:cs="David" w:hint="cs"/>
              <w:color w:val="auto"/>
              <w:sz w:val="22"/>
              <w:rtl/>
            </w:rPr>
            <w:delText xml:space="preserve">רש </w:delText>
          </w:r>
        </w:del>
      </w:ins>
      <w:ins w:id="5860" w:author="Shimon" w:date="2022-01-05T11:44:00Z">
        <w:del w:id="5861" w:author="אופיר טל" w:date="2022-01-09T13:25:00Z">
          <w:r w:rsidR="00BC3FFD" w:rsidDel="00D9407F">
            <w:rPr>
              <w:rStyle w:val="emailstyle17"/>
              <w:rFonts w:cs="David" w:hint="cs"/>
              <w:color w:val="auto"/>
              <w:sz w:val="22"/>
              <w:rtl/>
            </w:rPr>
            <w:delText xml:space="preserve">טלמור </w:delText>
          </w:r>
        </w:del>
      </w:ins>
      <w:ins w:id="5862" w:author="Shimon" w:date="2022-01-05T10:54:00Z">
        <w:del w:id="5863" w:author="אופיר טל" w:date="2022-01-09T13:25:00Z">
          <w:r w:rsidDel="00D9407F">
            <w:rPr>
              <w:rStyle w:val="emailstyle17"/>
              <w:rFonts w:cs="David" w:hint="cs"/>
              <w:color w:val="auto"/>
              <w:sz w:val="22"/>
              <w:rtl/>
            </w:rPr>
            <w:delText xml:space="preserve">לקבל </w:delText>
          </w:r>
        </w:del>
      </w:ins>
      <w:ins w:id="5864" w:author="Shimon" w:date="2022-01-05T10:58:00Z">
        <w:del w:id="5865" w:author="אופיר טל" w:date="2022-01-09T13:25:00Z">
          <w:r w:rsidDel="00D9407F">
            <w:rPr>
              <w:rStyle w:val="emailstyle17"/>
              <w:rFonts w:cs="David" w:hint="cs"/>
              <w:color w:val="auto"/>
              <w:sz w:val="22"/>
              <w:rtl/>
            </w:rPr>
            <w:delText xml:space="preserve">גימלה </w:delText>
          </w:r>
        </w:del>
      </w:ins>
      <w:ins w:id="5866" w:author="Shimon" w:date="2022-01-05T11:22:00Z">
        <w:del w:id="5867" w:author="אופיר טל" w:date="2022-01-09T13:25:00Z">
          <w:r w:rsidR="00CD65FF" w:rsidDel="00D9407F">
            <w:rPr>
              <w:rStyle w:val="emailstyle17"/>
              <w:rFonts w:cs="David" w:hint="cs"/>
              <w:color w:val="auto"/>
              <w:sz w:val="22"/>
              <w:rtl/>
            </w:rPr>
            <w:delText xml:space="preserve">על </w:delText>
          </w:r>
        </w:del>
      </w:ins>
      <w:ins w:id="5868" w:author="Shimon" w:date="2022-01-05T11:20:00Z">
        <w:del w:id="5869" w:author="אופיר טל" w:date="2022-01-09T13:25:00Z">
          <w:r w:rsidR="005D0AE1" w:rsidDel="00D9407F">
            <w:rPr>
              <w:rStyle w:val="emailstyle17"/>
              <w:rFonts w:cs="David" w:hint="cs"/>
              <w:color w:val="auto"/>
              <w:sz w:val="22"/>
              <w:rtl/>
            </w:rPr>
            <w:delText xml:space="preserve">מלוא </w:delText>
          </w:r>
        </w:del>
      </w:ins>
      <w:ins w:id="5870" w:author="Shimon" w:date="2022-01-05T11:19:00Z">
        <w:del w:id="5871" w:author="אופיר טל" w:date="2022-01-09T13:25:00Z">
          <w:r w:rsidR="005D0AE1" w:rsidDel="00D9407F">
            <w:rPr>
              <w:rStyle w:val="emailstyle17"/>
              <w:rFonts w:cs="David" w:hint="cs"/>
              <w:color w:val="auto"/>
              <w:sz w:val="22"/>
              <w:rtl/>
            </w:rPr>
            <w:delText>תקןפת העבודה בחוזה</w:delText>
          </w:r>
        </w:del>
      </w:ins>
      <w:ins w:id="5872" w:author="Shimon" w:date="2022-01-05T11:20:00Z">
        <w:del w:id="5873" w:author="אופיר טל" w:date="2022-01-09T13:25:00Z">
          <w:r w:rsidR="005D0AE1" w:rsidDel="00D9407F">
            <w:rPr>
              <w:rStyle w:val="emailstyle17"/>
              <w:rFonts w:cs="David" w:hint="cs"/>
              <w:color w:val="auto"/>
              <w:sz w:val="22"/>
              <w:rtl/>
            </w:rPr>
            <w:delText xml:space="preserve"> לפי משכורת החוזה, ללא שיקלול כלשהו, </w:delText>
          </w:r>
        </w:del>
      </w:ins>
      <w:ins w:id="5874" w:author="Shimon" w:date="2022-01-05T10:58:00Z">
        <w:del w:id="5875" w:author="אופיר טל" w:date="2022-01-09T13:25:00Z">
          <w:r w:rsidDel="00D9407F">
            <w:rPr>
              <w:rStyle w:val="emailstyle17"/>
              <w:rFonts w:cs="David" w:hint="cs"/>
              <w:color w:val="auto"/>
              <w:sz w:val="22"/>
              <w:rtl/>
            </w:rPr>
            <w:delText>כמו שדורש התוב</w:delText>
          </w:r>
        </w:del>
      </w:ins>
      <w:ins w:id="5876" w:author="Shimon" w:date="2022-01-05T11:01:00Z">
        <w:del w:id="5877" w:author="אופיר טל" w:date="2022-01-09T13:25:00Z">
          <w:r w:rsidR="00E13F41" w:rsidDel="00D9407F">
            <w:rPr>
              <w:rStyle w:val="emailstyle17"/>
              <w:rFonts w:cs="David" w:hint="cs"/>
              <w:color w:val="auto"/>
              <w:sz w:val="22"/>
              <w:rtl/>
            </w:rPr>
            <w:delText>ע</w:delText>
          </w:r>
        </w:del>
      </w:ins>
      <w:ins w:id="5878" w:author="Shimon" w:date="2022-01-05T11:05:00Z">
        <w:del w:id="5879" w:author="אופיר טל" w:date="2022-01-09T13:25:00Z">
          <w:r w:rsidR="00E13F41" w:rsidDel="00D9407F">
            <w:rPr>
              <w:rStyle w:val="emailstyle17"/>
              <w:rFonts w:cs="David" w:hint="cs"/>
              <w:color w:val="auto"/>
              <w:sz w:val="22"/>
              <w:rtl/>
            </w:rPr>
            <w:delText>.</w:delText>
          </w:r>
        </w:del>
      </w:ins>
    </w:p>
    <w:p w14:paraId="37D1F66F" w14:textId="6434FD5A" w:rsidR="00BC3FFD" w:rsidDel="00D9407F" w:rsidRDefault="00E13F41">
      <w:pPr>
        <w:pStyle w:val="11"/>
        <w:tabs>
          <w:tab w:val="left" w:pos="566"/>
        </w:tabs>
        <w:spacing w:before="0" w:after="240" w:line="360" w:lineRule="auto"/>
        <w:ind w:left="523" w:hanging="317"/>
        <w:rPr>
          <w:ins w:id="5880" w:author="Shimon" w:date="2022-01-05T11:46:00Z"/>
          <w:del w:id="5881" w:author="אופיר טל" w:date="2022-01-09T13:25:00Z"/>
          <w:rStyle w:val="emailstyle17"/>
          <w:rFonts w:cs="David"/>
          <w:color w:val="auto"/>
          <w:sz w:val="22"/>
          <w:rtl/>
        </w:rPr>
        <w:pPrChange w:id="5882" w:author="Shimon" w:date="2022-01-05T18:52:00Z">
          <w:pPr>
            <w:pStyle w:val="11"/>
            <w:numPr>
              <w:numId w:val="47"/>
            </w:numPr>
            <w:tabs>
              <w:tab w:val="num" w:pos="502"/>
              <w:tab w:val="left" w:pos="566"/>
            </w:tabs>
            <w:spacing w:before="0" w:after="240" w:line="360" w:lineRule="auto"/>
            <w:ind w:left="566" w:right="360" w:hanging="360"/>
          </w:pPr>
        </w:pPrChange>
      </w:pPr>
      <w:ins w:id="5883" w:author="Shimon" w:date="2022-01-05T11:05:00Z">
        <w:del w:id="5884" w:author="אופיר טל" w:date="2022-01-09T13:25:00Z">
          <w:r w:rsidDel="00D9407F">
            <w:rPr>
              <w:rStyle w:val="emailstyle17"/>
              <w:rFonts w:cs="David" w:hint="cs"/>
              <w:color w:val="auto"/>
              <w:sz w:val="22"/>
              <w:rtl/>
            </w:rPr>
            <w:delText xml:space="preserve"> במקרה זה, </w:delText>
          </w:r>
        </w:del>
      </w:ins>
      <w:ins w:id="5885" w:author="Shimon" w:date="2022-01-05T10:54:00Z">
        <w:del w:id="5886" w:author="אופיר טל" w:date="2022-01-09T13:25:00Z">
          <w:r w:rsidDel="00D9407F">
            <w:rPr>
              <w:rStyle w:val="emailstyle17"/>
              <w:rFonts w:cs="David" w:hint="cs"/>
              <w:color w:val="auto"/>
              <w:sz w:val="22"/>
              <w:rtl/>
            </w:rPr>
            <w:delText>ה</w:delText>
          </w:r>
        </w:del>
      </w:ins>
      <w:ins w:id="5887" w:author="Shimon" w:date="2022-01-05T11:07:00Z">
        <w:del w:id="5888" w:author="אופיר טל" w:date="2022-01-09T13:25:00Z">
          <w:r w:rsidDel="00D9407F">
            <w:rPr>
              <w:rStyle w:val="emailstyle17"/>
              <w:rFonts w:cs="David" w:hint="cs"/>
              <w:color w:val="auto"/>
              <w:sz w:val="22"/>
              <w:rtl/>
            </w:rPr>
            <w:delText xml:space="preserve">גיעה </w:delText>
          </w:r>
        </w:del>
      </w:ins>
      <w:ins w:id="5889" w:author="Shimon" w:date="2022-01-05T11:06:00Z">
        <w:del w:id="5890" w:author="אופיר טל" w:date="2022-01-09T13:25:00Z">
          <w:r w:rsidDel="00D9407F">
            <w:rPr>
              <w:rStyle w:val="emailstyle17"/>
              <w:rFonts w:cs="David" w:hint="cs"/>
              <w:color w:val="auto"/>
              <w:sz w:val="22"/>
              <w:rtl/>
            </w:rPr>
            <w:delText xml:space="preserve">הנציבות </w:delText>
          </w:r>
        </w:del>
      </w:ins>
      <w:ins w:id="5891" w:author="Shimon" w:date="2022-01-05T11:07:00Z">
        <w:del w:id="5892" w:author="אופיר טל" w:date="2022-01-09T13:25:00Z">
          <w:r w:rsidDel="00D9407F">
            <w:rPr>
              <w:rStyle w:val="emailstyle17"/>
              <w:rFonts w:cs="David" w:hint="cs"/>
              <w:color w:val="auto"/>
              <w:sz w:val="22"/>
              <w:rtl/>
            </w:rPr>
            <w:delText xml:space="preserve">להסדר עם טלמור </w:delText>
          </w:r>
        </w:del>
      </w:ins>
      <w:ins w:id="5893" w:author="Shimon" w:date="2022-01-05T11:23:00Z">
        <w:del w:id="5894" w:author="אופיר טל" w:date="2022-01-09T13:25:00Z">
          <w:r w:rsidR="00CD65FF" w:rsidDel="00D9407F">
            <w:rPr>
              <w:rStyle w:val="emailstyle17"/>
              <w:rFonts w:cs="David" w:hint="cs"/>
              <w:color w:val="auto"/>
              <w:sz w:val="22"/>
              <w:rtl/>
            </w:rPr>
            <w:delText xml:space="preserve">ובמסגרתה </w:delText>
          </w:r>
        </w:del>
      </w:ins>
      <w:ins w:id="5895" w:author="Shimon" w:date="2022-01-05T11:21:00Z">
        <w:del w:id="5896" w:author="אופיר טל" w:date="2022-01-09T13:25:00Z">
          <w:r w:rsidR="005D0AE1" w:rsidDel="00D9407F">
            <w:rPr>
              <w:rStyle w:val="emailstyle17"/>
              <w:rFonts w:cs="David" w:hint="cs"/>
              <w:color w:val="auto"/>
              <w:sz w:val="22"/>
              <w:rtl/>
            </w:rPr>
            <w:delText xml:space="preserve">הוא </w:delText>
          </w:r>
        </w:del>
      </w:ins>
      <w:ins w:id="5897" w:author="Shimon" w:date="2022-01-06T13:28:00Z">
        <w:del w:id="5898" w:author="אופיר טל" w:date="2022-01-09T13:25:00Z">
          <w:r w:rsidR="00783C70" w:rsidDel="00D9407F">
            <w:rPr>
              <w:rStyle w:val="emailstyle17"/>
              <w:rFonts w:cs="David" w:hint="cs"/>
              <w:color w:val="auto"/>
              <w:sz w:val="22"/>
              <w:rtl/>
            </w:rPr>
            <w:delText>הו</w:delText>
          </w:r>
        </w:del>
      </w:ins>
      <w:ins w:id="5899" w:author="Shimon" w:date="2022-01-05T11:21:00Z">
        <w:del w:id="5900" w:author="אופיר טל" w:date="2022-01-09T13:25:00Z">
          <w:r w:rsidR="005D0AE1" w:rsidDel="00D9407F">
            <w:rPr>
              <w:rStyle w:val="emailstyle17"/>
              <w:rFonts w:cs="David" w:hint="cs"/>
              <w:color w:val="auto"/>
              <w:sz w:val="22"/>
              <w:rtl/>
            </w:rPr>
            <w:delText>חתם</w:delText>
          </w:r>
        </w:del>
      </w:ins>
      <w:ins w:id="5901" w:author="Shimon" w:date="2022-01-05T11:28:00Z">
        <w:del w:id="5902" w:author="אופיר טל" w:date="2022-01-09T13:25:00Z">
          <w:r w:rsidR="00CD65FF" w:rsidDel="00D9407F">
            <w:rPr>
              <w:rStyle w:val="emailstyle17"/>
              <w:rFonts w:cs="David" w:hint="cs"/>
              <w:color w:val="auto"/>
              <w:sz w:val="22"/>
              <w:rtl/>
            </w:rPr>
            <w:delText>,</w:delText>
          </w:r>
        </w:del>
      </w:ins>
      <w:ins w:id="5903" w:author="Shimon" w:date="2022-01-05T11:21:00Z">
        <w:del w:id="5904" w:author="אופיר טל" w:date="2022-01-09T13:25:00Z">
          <w:r w:rsidR="005D0AE1" w:rsidDel="00D9407F">
            <w:rPr>
              <w:rStyle w:val="emailstyle17"/>
              <w:rFonts w:cs="David" w:hint="cs"/>
              <w:color w:val="auto"/>
              <w:sz w:val="22"/>
              <w:rtl/>
            </w:rPr>
            <w:delText xml:space="preserve"> </w:delText>
          </w:r>
        </w:del>
      </w:ins>
      <w:ins w:id="5905" w:author="Shimon" w:date="2022-01-05T18:52:00Z">
        <w:del w:id="5906" w:author="אופיר טל" w:date="2022-01-09T13:25:00Z">
          <w:r w:rsidR="008602A6" w:rsidDel="00D9407F">
            <w:rPr>
              <w:rStyle w:val="emailstyle17"/>
              <w:rFonts w:cs="David" w:hint="cs"/>
              <w:color w:val="auto"/>
              <w:sz w:val="22"/>
              <w:rtl/>
            </w:rPr>
            <w:delText xml:space="preserve">ערב </w:delText>
          </w:r>
        </w:del>
      </w:ins>
      <w:ins w:id="5907" w:author="Shimon" w:date="2022-01-05T11:21:00Z">
        <w:del w:id="5908" w:author="אופיר טל" w:date="2022-01-09T13:25:00Z">
          <w:r w:rsidR="005D0AE1" w:rsidDel="00D9407F">
            <w:rPr>
              <w:rStyle w:val="emailstyle17"/>
              <w:rFonts w:cs="David" w:hint="cs"/>
              <w:color w:val="auto"/>
              <w:sz w:val="22"/>
              <w:rtl/>
            </w:rPr>
            <w:delText>פר</w:delText>
          </w:r>
        </w:del>
      </w:ins>
      <w:ins w:id="5909" w:author="Shimon" w:date="2022-01-05T11:24:00Z">
        <w:del w:id="5910" w:author="אופיר טל" w:date="2022-01-09T13:25:00Z">
          <w:r w:rsidR="00CD65FF" w:rsidDel="00D9407F">
            <w:rPr>
              <w:rStyle w:val="emailstyle17"/>
              <w:rFonts w:cs="David" w:hint="cs"/>
              <w:color w:val="auto"/>
              <w:sz w:val="22"/>
              <w:rtl/>
            </w:rPr>
            <w:delText>י</w:delText>
          </w:r>
        </w:del>
      </w:ins>
      <w:ins w:id="5911" w:author="Shimon" w:date="2022-01-05T11:21:00Z">
        <w:del w:id="5912" w:author="אופיר טל" w:date="2022-01-09T13:25:00Z">
          <w:r w:rsidR="005D0AE1" w:rsidDel="00D9407F">
            <w:rPr>
              <w:rStyle w:val="emailstyle17"/>
              <w:rFonts w:cs="David" w:hint="cs"/>
              <w:color w:val="auto"/>
              <w:sz w:val="22"/>
              <w:rtl/>
            </w:rPr>
            <w:delText>שתו</w:delText>
          </w:r>
        </w:del>
      </w:ins>
      <w:ins w:id="5913" w:author="Shimon" w:date="2022-01-05T11:28:00Z">
        <w:del w:id="5914" w:author="אופיר טל" w:date="2022-01-09T13:25:00Z">
          <w:r w:rsidR="00CD65FF" w:rsidDel="00D9407F">
            <w:rPr>
              <w:rStyle w:val="emailstyle17"/>
              <w:rFonts w:cs="David" w:hint="cs"/>
              <w:color w:val="auto"/>
              <w:sz w:val="22"/>
              <w:rtl/>
            </w:rPr>
            <w:delText>,</w:delText>
          </w:r>
        </w:del>
      </w:ins>
      <w:ins w:id="5915" w:author="Shimon" w:date="2022-01-05T11:21:00Z">
        <w:del w:id="5916" w:author="אופיר טל" w:date="2022-01-09T13:25:00Z">
          <w:r w:rsidR="005D0AE1" w:rsidDel="00D9407F">
            <w:rPr>
              <w:rStyle w:val="emailstyle17"/>
              <w:rFonts w:cs="David" w:hint="cs"/>
              <w:color w:val="auto"/>
              <w:sz w:val="22"/>
              <w:rtl/>
            </w:rPr>
            <w:delText xml:space="preserve"> </w:delText>
          </w:r>
        </w:del>
      </w:ins>
      <w:ins w:id="5917" w:author="Shimon" w:date="2022-01-05T11:24:00Z">
        <w:del w:id="5918" w:author="אופיר טל" w:date="2022-01-09T13:25:00Z">
          <w:r w:rsidR="00CD65FF" w:rsidDel="00D9407F">
            <w:rPr>
              <w:rStyle w:val="emailstyle17"/>
              <w:rFonts w:cs="David" w:hint="cs"/>
              <w:color w:val="auto"/>
              <w:sz w:val="22"/>
              <w:rtl/>
            </w:rPr>
            <w:delText xml:space="preserve">על </w:delText>
          </w:r>
        </w:del>
      </w:ins>
      <w:ins w:id="5919" w:author="Shimon" w:date="2022-01-05T11:07:00Z">
        <w:del w:id="5920" w:author="אופיר טל" w:date="2022-01-09T13:25:00Z">
          <w:r w:rsidDel="00D9407F">
            <w:rPr>
              <w:rStyle w:val="emailstyle17"/>
              <w:rFonts w:cs="David" w:hint="cs"/>
              <w:color w:val="auto"/>
              <w:sz w:val="22"/>
              <w:rtl/>
            </w:rPr>
            <w:delText xml:space="preserve">הנספח </w:delText>
          </w:r>
        </w:del>
      </w:ins>
      <w:ins w:id="5921" w:author="Shimon" w:date="2022-01-05T11:17:00Z">
        <w:del w:id="5922" w:author="אופיר טל" w:date="2022-01-09T13:25:00Z">
          <w:r w:rsidR="005D0AE1" w:rsidDel="00D9407F">
            <w:rPr>
              <w:rStyle w:val="emailstyle17"/>
              <w:rFonts w:cs="David" w:hint="cs"/>
              <w:color w:val="auto"/>
              <w:sz w:val="22"/>
              <w:rtl/>
            </w:rPr>
            <w:delText>ל</w:delText>
          </w:r>
        </w:del>
      </w:ins>
      <w:ins w:id="5923" w:author="Shimon" w:date="2022-01-05T11:07:00Z">
        <w:del w:id="5924" w:author="אופיר טל" w:date="2022-01-09T13:25:00Z">
          <w:r w:rsidDel="00D9407F">
            <w:rPr>
              <w:rStyle w:val="emailstyle17"/>
              <w:rFonts w:cs="David" w:hint="cs"/>
              <w:color w:val="auto"/>
              <w:sz w:val="22"/>
              <w:rtl/>
            </w:rPr>
            <w:delText>חוזה</w:delText>
          </w:r>
        </w:del>
      </w:ins>
      <w:ins w:id="5925" w:author="Shimon" w:date="2022-01-05T11:08:00Z">
        <w:del w:id="5926" w:author="אופיר טל" w:date="2022-01-09T13:25:00Z">
          <w:r w:rsidR="004552FE" w:rsidDel="00D9407F">
            <w:rPr>
              <w:rStyle w:val="emailstyle17"/>
              <w:rFonts w:cs="David" w:hint="cs"/>
              <w:color w:val="auto"/>
              <w:sz w:val="22"/>
              <w:rtl/>
            </w:rPr>
            <w:delText xml:space="preserve">, </w:delText>
          </w:r>
        </w:del>
      </w:ins>
      <w:ins w:id="5927" w:author="Shimon" w:date="2022-01-05T11:45:00Z">
        <w:del w:id="5928" w:author="אופיר טל" w:date="2022-01-09T13:25:00Z">
          <w:r w:rsidR="00BC3FFD" w:rsidDel="00D9407F">
            <w:rPr>
              <w:rStyle w:val="emailstyle17"/>
              <w:rFonts w:cs="David" w:hint="cs"/>
              <w:color w:val="auto"/>
              <w:sz w:val="22"/>
              <w:rtl/>
            </w:rPr>
            <w:delText xml:space="preserve">(ר' פיסקא 18 לעיל) </w:delText>
          </w:r>
        </w:del>
      </w:ins>
      <w:ins w:id="5929" w:author="Shimon" w:date="2022-01-05T11:36:00Z">
        <w:del w:id="5930" w:author="אופיר טל" w:date="2022-01-09T13:25:00Z">
          <w:r w:rsidR="004552FE" w:rsidDel="00D9407F">
            <w:rPr>
              <w:rStyle w:val="emailstyle17"/>
              <w:rFonts w:cs="David" w:hint="cs"/>
              <w:color w:val="auto"/>
              <w:sz w:val="22"/>
              <w:rtl/>
            </w:rPr>
            <w:delText xml:space="preserve">ובכך זכה </w:delText>
          </w:r>
        </w:del>
      </w:ins>
      <w:ins w:id="5931" w:author="Shimon" w:date="2022-01-05T11:37:00Z">
        <w:del w:id="5932" w:author="אופיר טל" w:date="2022-01-09T13:25:00Z">
          <w:r w:rsidR="004552FE" w:rsidDel="00D9407F">
            <w:rPr>
              <w:rStyle w:val="emailstyle17"/>
              <w:rFonts w:cs="David"/>
              <w:color w:val="auto"/>
              <w:sz w:val="22"/>
              <w:rtl/>
            </w:rPr>
            <w:delText>–</w:delText>
          </w:r>
        </w:del>
      </w:ins>
      <w:ins w:id="5933" w:author="Shimon" w:date="2022-01-05T11:36:00Z">
        <w:del w:id="5934" w:author="אופיר טל" w:date="2022-01-09T13:25:00Z">
          <w:r w:rsidR="004552FE" w:rsidDel="00D9407F">
            <w:rPr>
              <w:rStyle w:val="emailstyle17"/>
              <w:rFonts w:cs="David" w:hint="cs"/>
              <w:color w:val="auto"/>
              <w:sz w:val="22"/>
              <w:rtl/>
            </w:rPr>
            <w:delText>אוטומטית</w:delText>
          </w:r>
        </w:del>
      </w:ins>
      <w:ins w:id="5935" w:author="Shimon" w:date="2022-01-05T11:45:00Z">
        <w:del w:id="5936" w:author="אופיר טל" w:date="2022-01-09T13:25:00Z">
          <w:r w:rsidR="00BC3FFD" w:rsidDel="00D9407F">
            <w:rPr>
              <w:rStyle w:val="emailstyle17"/>
              <w:rFonts w:cs="David" w:hint="cs"/>
              <w:color w:val="auto"/>
              <w:sz w:val="22"/>
              <w:rtl/>
            </w:rPr>
            <w:delText xml:space="preserve"> ורטרואקטיבית</w:delText>
          </w:r>
        </w:del>
      </w:ins>
      <w:ins w:id="5937" w:author="Shimon" w:date="2022-01-05T11:37:00Z">
        <w:del w:id="5938" w:author="אופיר טל" w:date="2022-01-09T13:25:00Z">
          <w:r w:rsidR="004552FE" w:rsidDel="00D9407F">
            <w:rPr>
              <w:rStyle w:val="emailstyle17"/>
              <w:rFonts w:cs="David" w:hint="cs"/>
              <w:color w:val="auto"/>
              <w:sz w:val="22"/>
              <w:rtl/>
            </w:rPr>
            <w:delText>-</w:delText>
          </w:r>
        </w:del>
      </w:ins>
      <w:ins w:id="5939" w:author="Shimon" w:date="2022-01-05T11:36:00Z">
        <w:del w:id="5940" w:author="אופיר טל" w:date="2022-01-09T13:25:00Z">
          <w:r w:rsidR="004552FE" w:rsidDel="00D9407F">
            <w:rPr>
              <w:rStyle w:val="emailstyle17"/>
              <w:rFonts w:cs="David" w:hint="cs"/>
              <w:color w:val="auto"/>
              <w:sz w:val="22"/>
              <w:rtl/>
            </w:rPr>
            <w:delText xml:space="preserve"> לפנסיה ש</w:delText>
          </w:r>
        </w:del>
      </w:ins>
      <w:ins w:id="5941" w:author="Shimon" w:date="2022-01-05T11:37:00Z">
        <w:del w:id="5942" w:author="אופיר טל" w:date="2022-01-09T13:25:00Z">
          <w:r w:rsidR="004552FE" w:rsidDel="00D9407F">
            <w:rPr>
              <w:rStyle w:val="emailstyle17"/>
              <w:rFonts w:cs="David" w:hint="cs"/>
              <w:color w:val="auto"/>
              <w:sz w:val="22"/>
              <w:rtl/>
            </w:rPr>
            <w:delText>ל 50% ממשכורת החוזה</w:delText>
          </w:r>
        </w:del>
      </w:ins>
      <w:ins w:id="5943" w:author="Shimon" w:date="2022-01-05T11:38:00Z">
        <w:del w:id="5944" w:author="אופיר טל" w:date="2022-01-09T13:25:00Z">
          <w:r w:rsidR="004552FE" w:rsidDel="00D9407F">
            <w:rPr>
              <w:rStyle w:val="emailstyle17"/>
              <w:rFonts w:cs="David" w:hint="cs"/>
              <w:color w:val="auto"/>
              <w:sz w:val="22"/>
              <w:rtl/>
            </w:rPr>
            <w:delText xml:space="preserve"> על תקופת עבודתו בחוזה.</w:delText>
          </w:r>
        </w:del>
      </w:ins>
    </w:p>
    <w:p w14:paraId="22E8440F" w14:textId="0235458C" w:rsidR="00BA0A94" w:rsidDel="00D9407F" w:rsidRDefault="00BC3FFD">
      <w:pPr>
        <w:pStyle w:val="11"/>
        <w:tabs>
          <w:tab w:val="left" w:pos="566"/>
        </w:tabs>
        <w:spacing w:before="0" w:after="240" w:line="360" w:lineRule="auto"/>
        <w:ind w:left="523" w:hanging="317"/>
        <w:rPr>
          <w:del w:id="5945" w:author="אופיר טל" w:date="2022-01-09T13:25:00Z"/>
          <w:rStyle w:val="emailstyle17"/>
          <w:rFonts w:cs="David"/>
          <w:color w:val="auto"/>
          <w:sz w:val="22"/>
          <w:rtl/>
        </w:rPr>
        <w:pPrChange w:id="5946" w:author="Shimon" w:date="2022-01-06T13:29:00Z">
          <w:pPr>
            <w:pStyle w:val="11"/>
            <w:numPr>
              <w:numId w:val="47"/>
            </w:numPr>
            <w:tabs>
              <w:tab w:val="num" w:pos="502"/>
              <w:tab w:val="left" w:pos="566"/>
            </w:tabs>
            <w:spacing w:before="0" w:after="240" w:line="360" w:lineRule="auto"/>
            <w:ind w:left="566" w:right="360" w:hanging="360"/>
          </w:pPr>
        </w:pPrChange>
      </w:pPr>
      <w:ins w:id="5947" w:author="Shimon" w:date="2022-01-05T11:46:00Z">
        <w:del w:id="5948" w:author="אופיר טל" w:date="2022-01-09T13:25:00Z">
          <w:r w:rsidDel="00D9407F">
            <w:rPr>
              <w:rStyle w:val="emailstyle17"/>
              <w:rFonts w:cs="David" w:hint="cs"/>
              <w:color w:val="auto"/>
              <w:sz w:val="22"/>
              <w:rtl/>
            </w:rPr>
            <w:delText>בהקשר זה נחזור ונזכיר ש</w:delText>
          </w:r>
        </w:del>
      </w:ins>
      <w:ins w:id="5949" w:author="Shimon" w:date="2022-01-06T13:29:00Z">
        <w:del w:id="5950" w:author="אופיר טל" w:date="2022-01-09T13:25:00Z">
          <w:r w:rsidR="005F5681" w:rsidDel="00D9407F">
            <w:rPr>
              <w:rStyle w:val="emailstyle17"/>
              <w:rFonts w:cs="David" w:hint="cs"/>
              <w:color w:val="auto"/>
              <w:sz w:val="22"/>
              <w:rtl/>
            </w:rPr>
            <w:delText xml:space="preserve">סרוב </w:delText>
          </w:r>
        </w:del>
      </w:ins>
      <w:ins w:id="5951" w:author="Shimon" w:date="2022-01-05T11:46:00Z">
        <w:del w:id="5952" w:author="אופיר טל" w:date="2022-01-09T13:25:00Z">
          <w:r w:rsidDel="00D9407F">
            <w:rPr>
              <w:rStyle w:val="emailstyle17"/>
              <w:rFonts w:cs="David" w:hint="cs"/>
              <w:color w:val="auto"/>
              <w:sz w:val="22"/>
              <w:rtl/>
            </w:rPr>
            <w:delText>טלמור</w:delText>
          </w:r>
        </w:del>
      </w:ins>
      <w:ins w:id="5953" w:author="Shimon" w:date="2022-01-05T18:53:00Z">
        <w:del w:id="5954" w:author="אופיר טל" w:date="2022-01-09T13:25:00Z">
          <w:r w:rsidR="008602A6" w:rsidDel="00D9407F">
            <w:rPr>
              <w:rStyle w:val="emailstyle17"/>
              <w:rFonts w:cs="David" w:hint="cs"/>
              <w:color w:val="auto"/>
              <w:sz w:val="22"/>
              <w:rtl/>
            </w:rPr>
            <w:delText xml:space="preserve"> </w:delText>
          </w:r>
        </w:del>
      </w:ins>
      <w:ins w:id="5955" w:author="Shimon" w:date="2022-01-06T13:29:00Z">
        <w:del w:id="5956" w:author="אופיר טל" w:date="2022-01-09T13:25:00Z">
          <w:r w:rsidR="005F5681" w:rsidDel="00D9407F">
            <w:rPr>
              <w:rStyle w:val="emailstyle17"/>
              <w:rFonts w:cs="David" w:hint="cs"/>
              <w:color w:val="auto"/>
              <w:sz w:val="22"/>
              <w:rtl/>
            </w:rPr>
            <w:delText>(ו</w:delText>
          </w:r>
        </w:del>
      </w:ins>
      <w:ins w:id="5957" w:author="Shimon" w:date="2022-01-05T18:53:00Z">
        <w:del w:id="5958" w:author="אופיר טל" w:date="2022-01-09T13:25:00Z">
          <w:r w:rsidR="008602A6" w:rsidDel="00D9407F">
            <w:rPr>
              <w:rStyle w:val="emailstyle17"/>
              <w:rFonts w:cs="David" w:hint="cs"/>
              <w:color w:val="auto"/>
              <w:sz w:val="22"/>
              <w:rtl/>
            </w:rPr>
            <w:delText>אחרים</w:delText>
          </w:r>
        </w:del>
      </w:ins>
      <w:ins w:id="5959" w:author="Shimon" w:date="2022-01-06T13:29:00Z">
        <w:del w:id="5960" w:author="אופיר טל" w:date="2022-01-09T13:25:00Z">
          <w:r w:rsidR="005F5681" w:rsidDel="00D9407F">
            <w:rPr>
              <w:rStyle w:val="emailstyle17"/>
              <w:rFonts w:cs="David" w:hint="cs"/>
              <w:color w:val="auto"/>
              <w:sz w:val="22"/>
              <w:rtl/>
            </w:rPr>
            <w:delText>)</w:delText>
          </w:r>
        </w:del>
      </w:ins>
      <w:ins w:id="5961" w:author="Shimon" w:date="2022-01-05T11:46:00Z">
        <w:del w:id="5962" w:author="אופיר טל" w:date="2022-01-09T13:25:00Z">
          <w:r w:rsidDel="00D9407F">
            <w:rPr>
              <w:rStyle w:val="emailstyle17"/>
              <w:rFonts w:cs="David" w:hint="cs"/>
              <w:color w:val="auto"/>
              <w:sz w:val="22"/>
              <w:rtl/>
            </w:rPr>
            <w:delText xml:space="preserve">, </w:delText>
          </w:r>
        </w:del>
      </w:ins>
      <w:ins w:id="5963" w:author="Shimon" w:date="2022-01-05T11:58:00Z">
        <w:del w:id="5964" w:author="אופיר טל" w:date="2022-01-09T13:25:00Z">
          <w:r w:rsidR="00BA0A94" w:rsidDel="00D9407F">
            <w:rPr>
              <w:rStyle w:val="emailstyle17"/>
              <w:rFonts w:cs="David" w:hint="cs"/>
              <w:color w:val="auto"/>
              <w:sz w:val="22"/>
              <w:rtl/>
            </w:rPr>
            <w:delText xml:space="preserve">בדיוק </w:delText>
          </w:r>
        </w:del>
      </w:ins>
      <w:ins w:id="5965" w:author="Shimon" w:date="2022-01-05T11:46:00Z">
        <w:del w:id="5966" w:author="אופיר טל" w:date="2022-01-09T13:25:00Z">
          <w:r w:rsidDel="00D9407F">
            <w:rPr>
              <w:rStyle w:val="emailstyle17"/>
              <w:rFonts w:cs="David" w:hint="cs"/>
              <w:color w:val="auto"/>
              <w:sz w:val="22"/>
              <w:rtl/>
            </w:rPr>
            <w:delText>כמו התובע</w:delText>
          </w:r>
        </w:del>
      </w:ins>
      <w:ins w:id="5967" w:author="Shimon" w:date="2022-01-05T11:58:00Z">
        <w:del w:id="5968" w:author="אופיר טל" w:date="2022-01-09T13:25:00Z">
          <w:r w:rsidR="00BA0A94" w:rsidDel="00D9407F">
            <w:rPr>
              <w:rStyle w:val="emailstyle17"/>
              <w:rFonts w:cs="David" w:hint="cs"/>
              <w:color w:val="auto"/>
              <w:sz w:val="22"/>
              <w:rtl/>
            </w:rPr>
            <w:delText xml:space="preserve">, </w:delText>
          </w:r>
        </w:del>
      </w:ins>
      <w:ins w:id="5969" w:author="Shimon" w:date="2022-01-05T11:50:00Z">
        <w:del w:id="5970" w:author="אופיר טל" w:date="2022-01-09T13:25:00Z">
          <w:r w:rsidDel="00D9407F">
            <w:rPr>
              <w:rStyle w:val="emailstyle17"/>
              <w:rFonts w:cs="David" w:hint="cs"/>
              <w:color w:val="auto"/>
              <w:sz w:val="22"/>
              <w:rtl/>
            </w:rPr>
            <w:delText xml:space="preserve"> לחתום </w:delText>
          </w:r>
        </w:del>
      </w:ins>
      <w:ins w:id="5971" w:author="Shimon" w:date="2022-01-06T13:29:00Z">
        <w:del w:id="5972" w:author="אופיר טל" w:date="2022-01-09T13:25:00Z">
          <w:r w:rsidR="005F5681" w:rsidDel="00D9407F">
            <w:rPr>
              <w:rStyle w:val="emailstyle17"/>
              <w:rFonts w:cs="David" w:hint="cs"/>
              <w:color w:val="auto"/>
              <w:sz w:val="22"/>
              <w:rtl/>
            </w:rPr>
            <w:delText xml:space="preserve">בזמנו </w:delText>
          </w:r>
        </w:del>
      </w:ins>
      <w:ins w:id="5973" w:author="Shimon" w:date="2022-01-05T11:50:00Z">
        <w:del w:id="5974" w:author="אופיר טל" w:date="2022-01-09T13:25:00Z">
          <w:r w:rsidDel="00D9407F">
            <w:rPr>
              <w:rStyle w:val="emailstyle17"/>
              <w:rFonts w:cs="David" w:hint="cs"/>
              <w:color w:val="auto"/>
              <w:sz w:val="22"/>
              <w:rtl/>
            </w:rPr>
            <w:delText xml:space="preserve">על הנספח </w:delText>
          </w:r>
        </w:del>
      </w:ins>
      <w:ins w:id="5975" w:author="Shimon" w:date="2022-01-06T13:29:00Z">
        <w:del w:id="5976" w:author="אופיר טל" w:date="2022-01-09T13:25:00Z">
          <w:r w:rsidR="005F5681" w:rsidDel="00D9407F">
            <w:rPr>
              <w:rStyle w:val="emailstyle17"/>
              <w:rFonts w:cs="David" w:hint="cs"/>
              <w:color w:val="auto"/>
              <w:sz w:val="22"/>
              <w:rtl/>
            </w:rPr>
            <w:delText xml:space="preserve">היה, </w:delText>
          </w:r>
        </w:del>
      </w:ins>
      <w:ins w:id="5977" w:author="Shimon" w:date="2022-01-05T11:50:00Z">
        <w:del w:id="5978" w:author="אופיר טל" w:date="2022-01-09T13:25:00Z">
          <w:r w:rsidDel="00D9407F">
            <w:rPr>
              <w:rStyle w:val="emailstyle17"/>
              <w:rFonts w:cs="David" w:hint="cs"/>
              <w:color w:val="auto"/>
              <w:sz w:val="22"/>
              <w:rtl/>
            </w:rPr>
            <w:delText>ב</w:delText>
          </w:r>
        </w:del>
      </w:ins>
      <w:ins w:id="5979" w:author="Shimon" w:date="2022-01-05T11:52:00Z">
        <w:del w:id="5980" w:author="אופיר טל" w:date="2022-01-09T13:25:00Z">
          <w:r w:rsidR="00BA0A94" w:rsidDel="00D9407F">
            <w:rPr>
              <w:rStyle w:val="emailstyle17"/>
              <w:rFonts w:cs="David" w:hint="cs"/>
              <w:color w:val="auto"/>
              <w:sz w:val="22"/>
              <w:rtl/>
            </w:rPr>
            <w:delText>ין היתר, ב</w:delText>
          </w:r>
        </w:del>
      </w:ins>
      <w:ins w:id="5981" w:author="Shimon" w:date="2022-01-05T11:50:00Z">
        <w:del w:id="5982" w:author="אופיר טל" w:date="2022-01-09T13:25:00Z">
          <w:r w:rsidDel="00D9407F">
            <w:rPr>
              <w:rStyle w:val="emailstyle17"/>
              <w:rFonts w:cs="David" w:hint="cs"/>
              <w:color w:val="auto"/>
              <w:sz w:val="22"/>
              <w:rtl/>
            </w:rPr>
            <w:delText>ג</w:delText>
          </w:r>
          <w:r w:rsidR="00BA0A94" w:rsidDel="00D9407F">
            <w:rPr>
              <w:rStyle w:val="emailstyle17"/>
              <w:rFonts w:cs="David" w:hint="cs"/>
              <w:color w:val="auto"/>
              <w:sz w:val="22"/>
              <w:rtl/>
            </w:rPr>
            <w:delText xml:space="preserve">לל הסיכון </w:delText>
          </w:r>
        </w:del>
      </w:ins>
      <w:ins w:id="5983" w:author="Shimon" w:date="2022-01-05T11:52:00Z">
        <w:del w:id="5984" w:author="אופיר טל" w:date="2022-01-09T13:25:00Z">
          <w:r w:rsidR="00BA0A94" w:rsidDel="00D9407F">
            <w:rPr>
              <w:rStyle w:val="emailstyle17"/>
              <w:rFonts w:cs="David" w:hint="cs"/>
              <w:color w:val="auto"/>
              <w:sz w:val="22"/>
              <w:rtl/>
            </w:rPr>
            <w:delText xml:space="preserve">המשמעותי </w:delText>
          </w:r>
        </w:del>
      </w:ins>
      <w:ins w:id="5985" w:author="Shimon" w:date="2022-01-05T11:50:00Z">
        <w:del w:id="5986" w:author="אופיר טל" w:date="2022-01-09T13:25:00Z">
          <w:r w:rsidR="00BA0A94" w:rsidDel="00D9407F">
            <w:rPr>
              <w:rStyle w:val="emailstyle17"/>
              <w:rFonts w:cs="David" w:hint="cs"/>
              <w:color w:val="auto"/>
              <w:sz w:val="22"/>
              <w:rtl/>
            </w:rPr>
            <w:delText>ש</w:delText>
          </w:r>
        </w:del>
      </w:ins>
      <w:ins w:id="5987" w:author="Shimon" w:date="2022-01-05T11:52:00Z">
        <w:del w:id="5988" w:author="אופיר טל" w:date="2022-01-09T13:25:00Z">
          <w:r w:rsidR="00BA0A94" w:rsidDel="00D9407F">
            <w:rPr>
              <w:rStyle w:val="emailstyle17"/>
              <w:rFonts w:cs="David" w:hint="cs"/>
              <w:color w:val="auto"/>
              <w:sz w:val="22"/>
              <w:rtl/>
            </w:rPr>
            <w:delText>ה</w:delText>
          </w:r>
        </w:del>
      </w:ins>
      <w:ins w:id="5989" w:author="Shimon" w:date="2022-01-05T11:50:00Z">
        <w:del w:id="5990" w:author="אופיר טל" w:date="2022-01-09T13:25:00Z">
          <w:r w:rsidR="00BA0A94" w:rsidDel="00D9407F">
            <w:rPr>
              <w:rStyle w:val="emailstyle17"/>
              <w:rFonts w:cs="David" w:hint="cs"/>
              <w:color w:val="auto"/>
              <w:sz w:val="22"/>
              <w:rtl/>
            </w:rPr>
            <w:delText>יה גלום ב</w:delText>
          </w:r>
        </w:del>
      </w:ins>
      <w:ins w:id="5991" w:author="Shimon" w:date="2022-01-05T11:52:00Z">
        <w:del w:id="5992" w:author="אופיר טל" w:date="2022-01-09T13:25:00Z">
          <w:r w:rsidR="008602A6" w:rsidDel="00D9407F">
            <w:rPr>
              <w:rStyle w:val="emailstyle17"/>
              <w:rFonts w:cs="David" w:hint="cs"/>
              <w:color w:val="auto"/>
              <w:sz w:val="22"/>
              <w:rtl/>
            </w:rPr>
            <w:delText>הסכמה להתנ</w:delText>
          </w:r>
        </w:del>
      </w:ins>
      <w:ins w:id="5993" w:author="Shimon" w:date="2022-01-05T18:53:00Z">
        <w:del w:id="5994" w:author="אופיר טל" w:date="2022-01-09T13:25:00Z">
          <w:r w:rsidR="008602A6" w:rsidDel="00D9407F">
            <w:rPr>
              <w:rStyle w:val="emailstyle17"/>
              <w:rFonts w:cs="David" w:hint="cs"/>
              <w:color w:val="auto"/>
              <w:sz w:val="22"/>
              <w:rtl/>
            </w:rPr>
            <w:delText>יה</w:delText>
          </w:r>
        </w:del>
      </w:ins>
      <w:ins w:id="5995" w:author="Shimon" w:date="2022-01-05T11:52:00Z">
        <w:del w:id="5996" w:author="אופיר טל" w:date="2022-01-09T13:25:00Z">
          <w:r w:rsidR="00BA0A94" w:rsidDel="00D9407F">
            <w:rPr>
              <w:rStyle w:val="emailstyle17"/>
              <w:rFonts w:cs="David" w:hint="cs"/>
              <w:color w:val="auto"/>
              <w:sz w:val="22"/>
              <w:rtl/>
            </w:rPr>
            <w:delText xml:space="preserve"> </w:delText>
          </w:r>
        </w:del>
      </w:ins>
      <w:ins w:id="5997" w:author="Shimon" w:date="2022-01-05T18:53:00Z">
        <w:del w:id="5998" w:author="אופיר טל" w:date="2022-01-09T13:25:00Z">
          <w:r w:rsidR="008602A6" w:rsidDel="00D9407F">
            <w:rPr>
              <w:rStyle w:val="emailstyle17"/>
              <w:rFonts w:cs="David" w:hint="cs"/>
              <w:color w:val="auto"/>
              <w:sz w:val="22"/>
              <w:rtl/>
            </w:rPr>
            <w:delText>בנספ</w:delText>
          </w:r>
        </w:del>
      </w:ins>
      <w:ins w:id="5999" w:author="Shimon" w:date="2022-01-05T18:54:00Z">
        <w:del w:id="6000" w:author="אופיר טל" w:date="2022-01-09T13:25:00Z">
          <w:r w:rsidR="008602A6" w:rsidDel="00D9407F">
            <w:rPr>
              <w:rStyle w:val="emailstyle17"/>
              <w:rFonts w:cs="David" w:hint="cs"/>
              <w:color w:val="auto"/>
              <w:sz w:val="22"/>
              <w:rtl/>
            </w:rPr>
            <w:delText>ח ש</w:delText>
          </w:r>
        </w:del>
      </w:ins>
      <w:ins w:id="6001" w:author="Shimon" w:date="2022-01-05T11:52:00Z">
        <w:del w:id="6002" w:author="אופיר טל" w:date="2022-01-09T13:25:00Z">
          <w:r w:rsidR="00BA0A94" w:rsidDel="00D9407F">
            <w:rPr>
              <w:rStyle w:val="emailstyle17"/>
              <w:rFonts w:cs="David" w:hint="cs"/>
              <w:color w:val="auto"/>
              <w:sz w:val="22"/>
              <w:rtl/>
            </w:rPr>
            <w:delText xml:space="preserve">הארכות החוזה </w:delText>
          </w:r>
        </w:del>
      </w:ins>
      <w:ins w:id="6003" w:author="Shimon" w:date="2022-01-05T11:57:00Z">
        <w:del w:id="6004" w:author="אופיר טל" w:date="2022-01-09T13:25:00Z">
          <w:r w:rsidR="00BA0A94" w:rsidDel="00D9407F">
            <w:rPr>
              <w:rStyle w:val="emailstyle17"/>
              <w:rFonts w:cs="David" w:hint="cs"/>
              <w:color w:val="auto"/>
              <w:sz w:val="22"/>
              <w:rtl/>
            </w:rPr>
            <w:delText xml:space="preserve">העתידיות </w:delText>
          </w:r>
        </w:del>
      </w:ins>
      <w:ins w:id="6005" w:author="Shimon" w:date="2022-01-05T18:54:00Z">
        <w:del w:id="6006" w:author="אופיר טל" w:date="2022-01-09T13:25:00Z">
          <w:r w:rsidR="005F5681" w:rsidDel="00D9407F">
            <w:rPr>
              <w:rStyle w:val="emailstyle17"/>
              <w:rFonts w:cs="David" w:hint="cs"/>
              <w:color w:val="auto"/>
              <w:sz w:val="22"/>
              <w:rtl/>
            </w:rPr>
            <w:delText xml:space="preserve">יעשו רק </w:delText>
          </w:r>
        </w:del>
      </w:ins>
      <w:ins w:id="6007" w:author="Shimon" w:date="2022-01-06T13:30:00Z">
        <w:del w:id="6008" w:author="אופיר טל" w:date="2022-01-09T13:25:00Z">
          <w:r w:rsidR="005F5681" w:rsidDel="00D9407F">
            <w:rPr>
              <w:rStyle w:val="emailstyle17"/>
              <w:rFonts w:cs="David" w:hint="cs"/>
              <w:color w:val="auto"/>
              <w:sz w:val="22"/>
              <w:rtl/>
            </w:rPr>
            <w:delText>בה</w:delText>
          </w:r>
        </w:del>
      </w:ins>
      <w:ins w:id="6009" w:author="Shimon" w:date="2022-01-05T11:52:00Z">
        <w:del w:id="6010" w:author="אופיר טל" w:date="2022-01-09T13:25:00Z">
          <w:r w:rsidR="00BA0A94" w:rsidDel="00D9407F">
            <w:rPr>
              <w:rStyle w:val="emailstyle17"/>
              <w:rFonts w:cs="David" w:hint="cs"/>
              <w:color w:val="auto"/>
              <w:sz w:val="22"/>
              <w:rtl/>
            </w:rPr>
            <w:delText xml:space="preserve">מלצת </w:delText>
          </w:r>
        </w:del>
      </w:ins>
      <w:ins w:id="6011" w:author="Shimon" w:date="2022-01-05T18:54:00Z">
        <w:del w:id="6012" w:author="אופיר טל" w:date="2022-01-09T13:25:00Z">
          <w:r w:rsidR="008602A6" w:rsidDel="00D9407F">
            <w:rPr>
              <w:rStyle w:val="emailstyle17"/>
              <w:rFonts w:cs="David" w:hint="cs"/>
              <w:color w:val="auto"/>
              <w:sz w:val="22"/>
              <w:rtl/>
            </w:rPr>
            <w:delText>ה</w:delText>
          </w:r>
        </w:del>
      </w:ins>
      <w:ins w:id="6013" w:author="Shimon" w:date="2022-01-05T11:52:00Z">
        <w:del w:id="6014" w:author="אופיר טל" w:date="2022-01-09T13:25:00Z">
          <w:r w:rsidR="00BA0A94" w:rsidDel="00D9407F">
            <w:rPr>
              <w:rStyle w:val="emailstyle17"/>
              <w:rFonts w:cs="David" w:hint="cs"/>
              <w:color w:val="auto"/>
              <w:sz w:val="22"/>
              <w:rtl/>
            </w:rPr>
            <w:delText xml:space="preserve">ממונה. </w:delText>
          </w:r>
        </w:del>
      </w:ins>
      <w:ins w:id="6015" w:author="Shimon" w:date="2022-01-05T11:54:00Z">
        <w:del w:id="6016" w:author="אופיר טל" w:date="2022-01-09T13:25:00Z">
          <w:r w:rsidR="00BA0A94" w:rsidDel="00D9407F">
            <w:rPr>
              <w:rStyle w:val="emailstyle17"/>
              <w:rFonts w:cs="David" w:hint="cs"/>
              <w:color w:val="auto"/>
              <w:sz w:val="22"/>
              <w:rtl/>
            </w:rPr>
            <w:delText>ההחתמה של טלמור על הנספח</w:delText>
          </w:r>
        </w:del>
      </w:ins>
      <w:ins w:id="6017" w:author="Shimon" w:date="2022-01-05T18:55:00Z">
        <w:del w:id="6018" w:author="אופיר טל" w:date="2022-01-09T13:25:00Z">
          <w:r w:rsidR="008602A6" w:rsidDel="00D9407F">
            <w:rPr>
              <w:rStyle w:val="emailstyle17"/>
              <w:rFonts w:cs="David" w:hint="cs"/>
              <w:color w:val="auto"/>
              <w:sz w:val="22"/>
              <w:rtl/>
            </w:rPr>
            <w:delText>,</w:delText>
          </w:r>
        </w:del>
      </w:ins>
      <w:ins w:id="6019" w:author="Shimon" w:date="2022-01-05T11:54:00Z">
        <w:del w:id="6020" w:author="אופיר טל" w:date="2022-01-09T13:25:00Z">
          <w:r w:rsidR="00BA0A94" w:rsidDel="00D9407F">
            <w:rPr>
              <w:rStyle w:val="emailstyle17"/>
              <w:rFonts w:cs="David" w:hint="cs"/>
              <w:color w:val="auto"/>
              <w:sz w:val="22"/>
              <w:rtl/>
            </w:rPr>
            <w:delText xml:space="preserve"> </w:delText>
          </w:r>
        </w:del>
      </w:ins>
      <w:ins w:id="6021" w:author="Shimon" w:date="2022-01-05T18:54:00Z">
        <w:del w:id="6022" w:author="אופיר טל" w:date="2022-01-09T13:25:00Z">
          <w:r w:rsidR="008602A6" w:rsidDel="00D9407F">
            <w:rPr>
              <w:rStyle w:val="emailstyle17"/>
              <w:rFonts w:cs="David" w:hint="cs"/>
              <w:color w:val="auto"/>
              <w:sz w:val="22"/>
              <w:rtl/>
            </w:rPr>
            <w:delText>בסמוך למועד</w:delText>
          </w:r>
        </w:del>
      </w:ins>
      <w:ins w:id="6023" w:author="Shimon" w:date="2022-01-05T11:54:00Z">
        <w:del w:id="6024" w:author="אופיר טל" w:date="2022-01-09T13:25:00Z">
          <w:r w:rsidR="00BA0A94" w:rsidDel="00D9407F">
            <w:rPr>
              <w:rStyle w:val="emailstyle17"/>
              <w:rFonts w:cs="David" w:hint="cs"/>
              <w:color w:val="auto"/>
              <w:sz w:val="22"/>
              <w:rtl/>
            </w:rPr>
            <w:delText xml:space="preserve"> פרישתו, </w:delText>
          </w:r>
        </w:del>
      </w:ins>
      <w:ins w:id="6025" w:author="Shimon" w:date="2022-01-05T11:56:00Z">
        <w:del w:id="6026" w:author="אופיר טל" w:date="2022-01-09T13:25:00Z">
          <w:r w:rsidR="00BA0A94" w:rsidDel="00D9407F">
            <w:rPr>
              <w:rStyle w:val="emailstyle17"/>
              <w:rFonts w:cs="David" w:hint="cs"/>
              <w:color w:val="auto"/>
              <w:sz w:val="22"/>
              <w:rtl/>
            </w:rPr>
            <w:delText xml:space="preserve">נעשתה </w:delText>
          </w:r>
        </w:del>
      </w:ins>
      <w:ins w:id="6027" w:author="Shimon" w:date="2022-01-05T11:55:00Z">
        <w:del w:id="6028" w:author="אופיר טל" w:date="2022-01-09T13:25:00Z">
          <w:r w:rsidR="00BA0A94" w:rsidDel="00D9407F">
            <w:rPr>
              <w:rStyle w:val="emailstyle17"/>
              <w:rFonts w:cs="David" w:hint="cs"/>
              <w:color w:val="auto"/>
              <w:sz w:val="22"/>
              <w:rtl/>
            </w:rPr>
            <w:delText>כאשר מרכיב הסיכון הזה מנוטרל ל</w:delText>
          </w:r>
        </w:del>
      </w:ins>
      <w:ins w:id="6029" w:author="Shimon" w:date="2022-01-05T11:56:00Z">
        <w:del w:id="6030" w:author="אופיר טל" w:date="2022-01-09T13:25:00Z">
          <w:r w:rsidR="00BA0A94" w:rsidDel="00D9407F">
            <w:rPr>
              <w:rStyle w:val="emailstyle17"/>
              <w:rFonts w:cs="David" w:hint="cs"/>
              <w:color w:val="auto"/>
              <w:sz w:val="22"/>
              <w:rtl/>
            </w:rPr>
            <w:delText xml:space="preserve">חלוטין </w:delText>
          </w:r>
        </w:del>
      </w:ins>
      <w:ins w:id="6031" w:author="Shimon" w:date="2022-01-06T13:30:00Z">
        <w:del w:id="6032" w:author="אופיר טל" w:date="2022-01-09T13:25:00Z">
          <w:r w:rsidR="005F5681" w:rsidDel="00D9407F">
            <w:rPr>
              <w:rStyle w:val="emailstyle17"/>
              <w:rFonts w:cs="David" w:hint="cs"/>
              <w:color w:val="auto"/>
              <w:sz w:val="22"/>
              <w:rtl/>
            </w:rPr>
            <w:delText>-</w:delText>
          </w:r>
        </w:del>
      </w:ins>
      <w:ins w:id="6033" w:author="Shimon" w:date="2022-01-05T18:55:00Z">
        <w:del w:id="6034" w:author="אופיר טל" w:date="2022-01-09T13:25:00Z">
          <w:r w:rsidR="008602A6" w:rsidDel="00D9407F">
            <w:rPr>
              <w:rStyle w:val="emailstyle17"/>
              <w:rFonts w:cs="David" w:hint="cs"/>
              <w:color w:val="auto"/>
              <w:sz w:val="22"/>
              <w:rtl/>
            </w:rPr>
            <w:delText xml:space="preserve">שהרי לא היתה </w:delText>
          </w:r>
        </w:del>
      </w:ins>
      <w:ins w:id="6035" w:author="Shimon" w:date="2022-01-05T18:56:00Z">
        <w:del w:id="6036" w:author="אופיר טל" w:date="2022-01-09T13:25:00Z">
          <w:r w:rsidR="008602A6" w:rsidDel="00D9407F">
            <w:rPr>
              <w:rStyle w:val="emailstyle17"/>
              <w:rFonts w:cs="David" w:hint="cs"/>
              <w:color w:val="auto"/>
              <w:sz w:val="22"/>
              <w:rtl/>
            </w:rPr>
            <w:delText>יותר</w:delText>
          </w:r>
        </w:del>
      </w:ins>
      <w:ins w:id="6037" w:author="Shimon" w:date="2022-01-05T18:55:00Z">
        <w:del w:id="6038" w:author="אופיר טל" w:date="2022-01-09T13:25:00Z">
          <w:r w:rsidR="008602A6" w:rsidDel="00D9407F">
            <w:rPr>
              <w:rStyle w:val="emailstyle17"/>
              <w:rFonts w:cs="David" w:hint="cs"/>
              <w:color w:val="auto"/>
              <w:sz w:val="22"/>
              <w:rtl/>
            </w:rPr>
            <w:delText xml:space="preserve"> הארכת</w:delText>
          </w:r>
        </w:del>
      </w:ins>
      <w:ins w:id="6039" w:author="Shimon" w:date="2022-01-05T18:56:00Z">
        <w:del w:id="6040" w:author="אופיר טל" w:date="2022-01-09T13:25:00Z">
          <w:r w:rsidR="008602A6" w:rsidDel="00D9407F">
            <w:rPr>
              <w:rStyle w:val="emailstyle17"/>
              <w:rFonts w:cs="David" w:hint="cs"/>
              <w:color w:val="auto"/>
              <w:sz w:val="22"/>
              <w:rtl/>
            </w:rPr>
            <w:delText xml:space="preserve"> חוזה צפויה</w:delText>
          </w:r>
        </w:del>
      </w:ins>
      <w:ins w:id="6041" w:author="Shimon" w:date="2022-01-06T13:30:00Z">
        <w:del w:id="6042" w:author="אופיר טל" w:date="2022-01-09T13:25:00Z">
          <w:r w:rsidR="005F5681" w:rsidDel="00D9407F">
            <w:rPr>
              <w:rStyle w:val="emailstyle17"/>
              <w:rFonts w:cs="David" w:hint="cs"/>
              <w:color w:val="auto"/>
              <w:sz w:val="22"/>
              <w:rtl/>
            </w:rPr>
            <w:delText>-</w:delText>
          </w:r>
        </w:del>
      </w:ins>
      <w:ins w:id="6043" w:author="Shimon" w:date="2022-01-05T18:56:00Z">
        <w:del w:id="6044" w:author="אופיר טל" w:date="2022-01-09T13:25:00Z">
          <w:r w:rsidR="008602A6" w:rsidDel="00D9407F">
            <w:rPr>
              <w:rStyle w:val="emailstyle17"/>
              <w:rFonts w:cs="David" w:hint="cs"/>
              <w:color w:val="auto"/>
              <w:sz w:val="22"/>
              <w:rtl/>
            </w:rPr>
            <w:delText xml:space="preserve"> </w:delText>
          </w:r>
        </w:del>
      </w:ins>
      <w:ins w:id="6045" w:author="Shimon" w:date="2022-01-05T11:57:00Z">
        <w:del w:id="6046" w:author="אופיר טל" w:date="2022-01-09T13:25:00Z">
          <w:r w:rsidR="00BA0A94" w:rsidDel="00D9407F">
            <w:rPr>
              <w:rStyle w:val="emailstyle17"/>
              <w:rFonts w:cs="David" w:hint="cs"/>
              <w:color w:val="auto"/>
              <w:sz w:val="22"/>
              <w:rtl/>
            </w:rPr>
            <w:delText xml:space="preserve">ולמעשה העניקה לטלמור את השיפור </w:delText>
          </w:r>
        </w:del>
      </w:ins>
      <w:ins w:id="6047" w:author="Shimon" w:date="2022-01-05T11:58:00Z">
        <w:del w:id="6048" w:author="אופיר טל" w:date="2022-01-09T13:25:00Z">
          <w:r w:rsidR="00BA0A94" w:rsidDel="00D9407F">
            <w:rPr>
              <w:rStyle w:val="emailstyle17"/>
              <w:rFonts w:cs="David" w:hint="cs"/>
              <w:color w:val="auto"/>
              <w:sz w:val="22"/>
              <w:rtl/>
            </w:rPr>
            <w:delText>בתנאי הפרישה ללא תמורה אמיתית כלשהי.</w:delText>
          </w:r>
        </w:del>
      </w:ins>
      <w:ins w:id="6049" w:author="Shimon" w:date="2022-01-05T11:59:00Z">
        <w:del w:id="6050" w:author="אופיר טל" w:date="2022-01-09T13:25:00Z">
          <w:r w:rsidR="00BA0A94" w:rsidDel="00D9407F">
            <w:rPr>
              <w:rStyle w:val="emailstyle17"/>
              <w:rFonts w:cs="David" w:hint="cs"/>
              <w:color w:val="auto"/>
              <w:sz w:val="22"/>
              <w:rtl/>
            </w:rPr>
            <w:delText xml:space="preserve"> </w:delText>
          </w:r>
        </w:del>
      </w:ins>
    </w:p>
    <w:p w14:paraId="7F9BE9E4" w14:textId="1B872A55" w:rsidR="00465E35" w:rsidDel="00D9407F" w:rsidRDefault="00465E35" w:rsidP="00465E35">
      <w:pPr>
        <w:pStyle w:val="11"/>
        <w:spacing w:before="0" w:after="240" w:line="360" w:lineRule="auto"/>
        <w:ind w:left="360" w:firstLine="0"/>
        <w:rPr>
          <w:ins w:id="6051" w:author="Shimon" w:date="2022-01-05T14:17:00Z"/>
          <w:del w:id="6052" w:author="אופיר טל" w:date="2022-01-09T13:25:00Z"/>
          <w:rStyle w:val="emailstyle17"/>
          <w:rFonts w:cs="David"/>
          <w:color w:val="auto"/>
          <w:sz w:val="22"/>
        </w:rPr>
      </w:pPr>
      <w:ins w:id="6053" w:author="Shimon" w:date="2022-01-05T14:17:00Z">
        <w:del w:id="6054" w:author="אופיר טל" w:date="2022-01-09T13:25:00Z">
          <w:r w:rsidDel="00D9407F">
            <w:rPr>
              <w:rStyle w:val="emailstyle17"/>
              <w:rFonts w:cs="David" w:hint="cs"/>
              <w:color w:val="auto"/>
              <w:sz w:val="22"/>
              <w:rtl/>
            </w:rPr>
            <w:delText xml:space="preserve">* מכתבי הסרוב של טלמור מצ"ב מסומנים כנספח </w:delText>
          </w:r>
          <w:r w:rsidRPr="003268FA" w:rsidDel="00D9407F">
            <w:rPr>
              <w:rStyle w:val="emailstyle17"/>
              <w:rFonts w:cs="David" w:hint="cs"/>
              <w:color w:val="auto"/>
              <w:sz w:val="22"/>
              <w:highlight w:val="yellow"/>
              <w:rtl/>
            </w:rPr>
            <w:delText>.....</w:delText>
          </w:r>
        </w:del>
      </w:ins>
    </w:p>
    <w:p w14:paraId="4916CB2F" w14:textId="0D3CB19C" w:rsidR="00944D5B" w:rsidDel="00D9407F" w:rsidRDefault="00944D5B">
      <w:pPr>
        <w:pStyle w:val="11"/>
        <w:tabs>
          <w:tab w:val="left" w:pos="566"/>
        </w:tabs>
        <w:spacing w:before="0" w:after="240" w:line="360" w:lineRule="auto"/>
        <w:ind w:left="523" w:hanging="13"/>
        <w:rPr>
          <w:ins w:id="6055" w:author="Shimon" w:date="2022-01-05T12:23:00Z"/>
          <w:del w:id="6056" w:author="אופיר טל" w:date="2022-01-09T13:25:00Z"/>
          <w:rStyle w:val="emailstyle17"/>
          <w:rFonts w:cs="David"/>
          <w:color w:val="auto"/>
          <w:sz w:val="22"/>
          <w:rtl/>
        </w:rPr>
        <w:pPrChange w:id="6057" w:author="Shimon" w:date="2022-01-05T18:59:00Z">
          <w:pPr>
            <w:pStyle w:val="11"/>
            <w:numPr>
              <w:numId w:val="47"/>
            </w:numPr>
            <w:tabs>
              <w:tab w:val="num" w:pos="502"/>
              <w:tab w:val="left" w:pos="566"/>
            </w:tabs>
            <w:spacing w:before="0" w:after="240" w:line="360" w:lineRule="auto"/>
            <w:ind w:left="566" w:right="360" w:hanging="360"/>
          </w:pPr>
        </w:pPrChange>
      </w:pPr>
      <w:ins w:id="6058" w:author="Shimon" w:date="2022-01-05T12:13:00Z">
        <w:del w:id="6059" w:author="אופיר טל" w:date="2022-01-09T13:25:00Z">
          <w:r w:rsidDel="00D9407F">
            <w:rPr>
              <w:rStyle w:val="emailstyle17"/>
              <w:rFonts w:cs="David" w:hint="cs"/>
              <w:color w:val="auto"/>
              <w:sz w:val="22"/>
              <w:rtl/>
            </w:rPr>
            <w:delText>ההסכמה להחיל הוראות נוהל מסוימות רטרואקטיבית ובצורה שרירותית כ</w:delText>
          </w:r>
        </w:del>
      </w:ins>
      <w:del w:id="6060" w:author="אופיר טל" w:date="2022-01-09T13:25:00Z">
        <w:r w:rsidR="00465E35" w:rsidDel="00D9407F">
          <w:rPr>
            <w:rStyle w:val="emailstyle17"/>
            <w:rFonts w:cs="David" w:hint="cs"/>
            <w:color w:val="auto"/>
            <w:sz w:val="22"/>
            <w:rtl/>
          </w:rPr>
          <w:delText>ך</w:delText>
        </w:r>
      </w:del>
      <w:ins w:id="6061" w:author="Shimon" w:date="2022-01-05T12:13:00Z">
        <w:del w:id="6062" w:author="אופיר טל" w:date="2022-01-09T13:25:00Z">
          <w:r w:rsidDel="00D9407F">
            <w:rPr>
              <w:rStyle w:val="emailstyle17"/>
              <w:rFonts w:cs="David" w:hint="cs"/>
              <w:color w:val="auto"/>
              <w:sz w:val="22"/>
              <w:rtl/>
            </w:rPr>
            <w:delText xml:space="preserve"> שתעניק</w:delText>
          </w:r>
        </w:del>
      </w:ins>
      <w:del w:id="6063" w:author="אופיר טל" w:date="2022-01-09T13:25:00Z">
        <w:r w:rsidR="00465E35" w:rsidDel="00D9407F">
          <w:rPr>
            <w:rStyle w:val="emailstyle17"/>
            <w:rFonts w:cs="David" w:hint="cs"/>
            <w:color w:val="auto"/>
            <w:sz w:val="22"/>
            <w:rtl/>
          </w:rPr>
          <w:delText xml:space="preserve"> רטרואקטיבית</w:delText>
        </w:r>
      </w:del>
      <w:ins w:id="6064" w:author="Shimon" w:date="2022-01-05T12:13:00Z">
        <w:del w:id="6065" w:author="אופיר טל" w:date="2022-01-09T13:25:00Z">
          <w:r w:rsidDel="00D9407F">
            <w:rPr>
              <w:rStyle w:val="emailstyle17"/>
              <w:rFonts w:cs="David" w:hint="cs"/>
              <w:color w:val="auto"/>
              <w:sz w:val="22"/>
              <w:rtl/>
            </w:rPr>
            <w:delText xml:space="preserve"> למר פרנקנבורג </w:delText>
          </w:r>
        </w:del>
      </w:ins>
      <w:ins w:id="6066" w:author="Shimon" w:date="2022-01-05T12:16:00Z">
        <w:del w:id="6067" w:author="אופיר טל" w:date="2022-01-09T13:25:00Z">
          <w:r w:rsidDel="00D9407F">
            <w:rPr>
              <w:rStyle w:val="emailstyle17"/>
              <w:rFonts w:cs="David"/>
              <w:color w:val="auto"/>
              <w:sz w:val="22"/>
              <w:rtl/>
            </w:rPr>
            <w:delText>–</w:delText>
          </w:r>
          <w:r w:rsidDel="00D9407F">
            <w:rPr>
              <w:rStyle w:val="emailstyle17"/>
              <w:rFonts w:cs="David" w:hint="cs"/>
              <w:color w:val="auto"/>
              <w:sz w:val="22"/>
              <w:rtl/>
            </w:rPr>
            <w:delText xml:space="preserve">ולו בלבד, </w:delText>
          </w:r>
        </w:del>
      </w:ins>
      <w:ins w:id="6068" w:author="Shimon" w:date="2022-01-05T18:57:00Z">
        <w:del w:id="6069" w:author="אופיר טל" w:date="2022-01-09T13:25:00Z">
          <w:r w:rsidR="00CB0829" w:rsidDel="00D9407F">
            <w:rPr>
              <w:rStyle w:val="emailstyle17"/>
              <w:rFonts w:cs="David" w:hint="cs"/>
              <w:color w:val="auto"/>
              <w:sz w:val="22"/>
              <w:rtl/>
            </w:rPr>
            <w:delText>(</w:delText>
          </w:r>
        </w:del>
      </w:ins>
      <w:ins w:id="6070" w:author="Shimon" w:date="2022-01-05T12:16:00Z">
        <w:del w:id="6071" w:author="אופיר טל" w:date="2022-01-09T13:25:00Z">
          <w:r w:rsidDel="00D9407F">
            <w:rPr>
              <w:rStyle w:val="emailstyle17"/>
              <w:rFonts w:cs="David" w:hint="cs"/>
              <w:color w:val="auto"/>
              <w:sz w:val="22"/>
              <w:rtl/>
            </w:rPr>
            <w:delText xml:space="preserve">כי </w:delText>
          </w:r>
        </w:del>
      </w:ins>
      <w:ins w:id="6072" w:author="Shimon" w:date="2022-01-05T18:57:00Z">
        <w:del w:id="6073" w:author="אופיר טל" w:date="2022-01-09T13:25:00Z">
          <w:r w:rsidR="00CB0829" w:rsidDel="00D9407F">
            <w:rPr>
              <w:rStyle w:val="emailstyle17"/>
              <w:rFonts w:cs="David" w:hint="cs"/>
              <w:color w:val="auto"/>
              <w:sz w:val="22"/>
              <w:rtl/>
            </w:rPr>
            <w:delText xml:space="preserve">למיטב ידיעת התובע </w:delText>
          </w:r>
        </w:del>
      </w:ins>
      <w:ins w:id="6074" w:author="Shimon" w:date="2022-01-05T12:16:00Z">
        <w:del w:id="6075" w:author="אופיר טל" w:date="2022-01-09T13:25:00Z">
          <w:r w:rsidDel="00D9407F">
            <w:rPr>
              <w:rStyle w:val="emailstyle17"/>
              <w:rFonts w:cs="David" w:hint="cs"/>
              <w:color w:val="auto"/>
              <w:sz w:val="22"/>
              <w:rtl/>
            </w:rPr>
            <w:delText>לא היה אף לא עובד אחד נוסף במערכת שנהנה מכך</w:delText>
          </w:r>
        </w:del>
      </w:ins>
      <w:ins w:id="6076" w:author="Shimon" w:date="2022-01-05T18:57:00Z">
        <w:del w:id="6077" w:author="אופיר טל" w:date="2022-01-09T13:25:00Z">
          <w:r w:rsidR="00CB0829" w:rsidDel="00D9407F">
            <w:rPr>
              <w:rStyle w:val="emailstyle17"/>
              <w:rFonts w:cs="David" w:hint="cs"/>
              <w:color w:val="auto"/>
              <w:sz w:val="22"/>
              <w:rtl/>
            </w:rPr>
            <w:delText>)</w:delText>
          </w:r>
        </w:del>
      </w:ins>
      <w:ins w:id="6078" w:author="Shimon" w:date="2022-01-05T12:16:00Z">
        <w:del w:id="6079" w:author="אופיר טל" w:date="2022-01-09T13:25:00Z">
          <w:r w:rsidDel="00D9407F">
            <w:rPr>
              <w:rStyle w:val="emailstyle17"/>
              <w:rFonts w:cs="David" w:hint="cs"/>
              <w:color w:val="auto"/>
              <w:sz w:val="22"/>
              <w:rtl/>
            </w:rPr>
            <w:delText xml:space="preserve">- </w:delText>
          </w:r>
        </w:del>
      </w:ins>
      <w:ins w:id="6080" w:author="Shimon" w:date="2022-01-05T12:13:00Z">
        <w:del w:id="6081" w:author="אופיר טל" w:date="2022-01-09T13:25:00Z">
          <w:r w:rsidDel="00D9407F">
            <w:rPr>
              <w:rStyle w:val="emailstyle17"/>
              <w:rFonts w:cs="David" w:hint="cs"/>
              <w:color w:val="auto"/>
              <w:sz w:val="22"/>
              <w:rtl/>
            </w:rPr>
            <w:delText>את הזכות לקבל פנסיה עבור מלוא תקופת ההעסקה בחוזה לפי משכורת החוזה וללא שיקלול כלשהו</w:delText>
          </w:r>
        </w:del>
      </w:ins>
      <w:ins w:id="6082" w:author="Shimon" w:date="2022-01-05T12:15:00Z">
        <w:del w:id="6083" w:author="אופיר טל" w:date="2022-01-09T13:25:00Z">
          <w:r w:rsidDel="00D9407F">
            <w:rPr>
              <w:rStyle w:val="emailstyle17"/>
              <w:rFonts w:cs="David" w:hint="cs"/>
              <w:color w:val="auto"/>
              <w:sz w:val="22"/>
              <w:rtl/>
            </w:rPr>
            <w:delText xml:space="preserve">, </w:delText>
          </w:r>
          <w:r w:rsidRPr="00CB0829" w:rsidDel="00D9407F">
            <w:rPr>
              <w:rStyle w:val="emailstyle17"/>
              <w:rFonts w:cs="David" w:hint="eastAsia"/>
              <w:b/>
              <w:bCs/>
              <w:color w:val="auto"/>
              <w:sz w:val="22"/>
              <w:rtl/>
              <w:rPrChange w:id="6084" w:author="Shimon" w:date="2022-01-05T19:01:00Z">
                <w:rPr>
                  <w:rStyle w:val="emailstyle17"/>
                  <w:rFonts w:cs="David" w:hint="eastAsia"/>
                  <w:color w:val="auto"/>
                  <w:sz w:val="22"/>
                  <w:rtl/>
                </w:rPr>
              </w:rPrChange>
            </w:rPr>
            <w:delText>מהוות</w:delText>
          </w:r>
          <w:r w:rsidRPr="00CB0829" w:rsidDel="00D9407F">
            <w:rPr>
              <w:rStyle w:val="emailstyle17"/>
              <w:rFonts w:cs="David"/>
              <w:b/>
              <w:bCs/>
              <w:color w:val="auto"/>
              <w:sz w:val="22"/>
              <w:rtl/>
              <w:rPrChange w:id="6085" w:author="Shimon" w:date="2022-01-05T19:01:00Z">
                <w:rPr>
                  <w:rStyle w:val="emailstyle17"/>
                  <w:rFonts w:cs="David"/>
                  <w:color w:val="auto"/>
                  <w:sz w:val="22"/>
                  <w:rtl/>
                </w:rPr>
              </w:rPrChange>
            </w:rPr>
            <w:delText xml:space="preserve"> </w:delText>
          </w:r>
        </w:del>
      </w:ins>
      <w:ins w:id="6086" w:author="Shimon" w:date="2022-01-05T12:17:00Z">
        <w:del w:id="6087" w:author="אופיר טל" w:date="2022-01-09T13:25:00Z">
          <w:r w:rsidRPr="00CB0829" w:rsidDel="00D9407F">
            <w:rPr>
              <w:rStyle w:val="emailstyle17"/>
              <w:rFonts w:cs="David" w:hint="eastAsia"/>
              <w:b/>
              <w:bCs/>
              <w:color w:val="auto"/>
              <w:sz w:val="22"/>
              <w:rtl/>
              <w:rPrChange w:id="6088" w:author="Shimon" w:date="2022-01-05T19:01:00Z">
                <w:rPr>
                  <w:rStyle w:val="emailstyle17"/>
                  <w:rFonts w:cs="David" w:hint="eastAsia"/>
                  <w:color w:val="auto"/>
                  <w:sz w:val="22"/>
                  <w:rtl/>
                </w:rPr>
              </w:rPrChange>
            </w:rPr>
            <w:delText>אפליה</w:delText>
          </w:r>
          <w:r w:rsidRPr="00CB0829" w:rsidDel="00D9407F">
            <w:rPr>
              <w:rStyle w:val="emailstyle17"/>
              <w:rFonts w:cs="David"/>
              <w:b/>
              <w:bCs/>
              <w:color w:val="auto"/>
              <w:sz w:val="22"/>
              <w:rtl/>
              <w:rPrChange w:id="6089" w:author="Shimon" w:date="2022-01-05T19:01:00Z">
                <w:rPr>
                  <w:rStyle w:val="emailstyle17"/>
                  <w:rFonts w:cs="David"/>
                  <w:color w:val="auto"/>
                  <w:sz w:val="22"/>
                  <w:rtl/>
                </w:rPr>
              </w:rPrChange>
            </w:rPr>
            <w:delText xml:space="preserve"> </w:delText>
          </w:r>
          <w:r w:rsidRPr="00CB0829" w:rsidDel="00D9407F">
            <w:rPr>
              <w:rStyle w:val="emailstyle17"/>
              <w:rFonts w:cs="David" w:hint="eastAsia"/>
              <w:b/>
              <w:bCs/>
              <w:color w:val="auto"/>
              <w:sz w:val="22"/>
              <w:rtl/>
              <w:rPrChange w:id="6090" w:author="Shimon" w:date="2022-01-05T19:01:00Z">
                <w:rPr>
                  <w:rStyle w:val="emailstyle17"/>
                  <w:rFonts w:cs="David" w:hint="eastAsia"/>
                  <w:color w:val="auto"/>
                  <w:sz w:val="22"/>
                  <w:rtl/>
                </w:rPr>
              </w:rPrChange>
            </w:rPr>
            <w:delText>ברורה</w:delText>
          </w:r>
          <w:r w:rsidDel="00D9407F">
            <w:rPr>
              <w:rStyle w:val="emailstyle17"/>
              <w:rFonts w:cs="David" w:hint="cs"/>
              <w:color w:val="auto"/>
              <w:sz w:val="22"/>
              <w:rtl/>
            </w:rPr>
            <w:delText>.</w:delText>
          </w:r>
        </w:del>
      </w:ins>
    </w:p>
    <w:p w14:paraId="7A5B1414" w14:textId="57BC6B98" w:rsidR="008D0434" w:rsidDel="00D9407F" w:rsidRDefault="008D0434">
      <w:pPr>
        <w:pStyle w:val="11"/>
        <w:tabs>
          <w:tab w:val="left" w:pos="566"/>
        </w:tabs>
        <w:spacing w:before="0" w:after="240" w:line="360" w:lineRule="auto"/>
        <w:ind w:left="523" w:hanging="13"/>
        <w:rPr>
          <w:ins w:id="6091" w:author="Shimon" w:date="2022-01-05T12:17:00Z"/>
          <w:del w:id="6092" w:author="אופיר טל" w:date="2022-01-09T13:25:00Z"/>
          <w:rStyle w:val="emailstyle17"/>
          <w:rFonts w:cs="David"/>
          <w:color w:val="auto"/>
          <w:sz w:val="22"/>
          <w:rtl/>
        </w:rPr>
        <w:pPrChange w:id="6093" w:author="Shimon" w:date="2022-01-05T18:59:00Z">
          <w:pPr>
            <w:pStyle w:val="11"/>
            <w:numPr>
              <w:numId w:val="47"/>
            </w:numPr>
            <w:tabs>
              <w:tab w:val="num" w:pos="502"/>
              <w:tab w:val="left" w:pos="566"/>
            </w:tabs>
            <w:spacing w:before="0" w:after="240" w:line="360" w:lineRule="auto"/>
            <w:ind w:left="566" w:right="360" w:hanging="360"/>
          </w:pPr>
        </w:pPrChange>
      </w:pPr>
      <w:ins w:id="6094" w:author="Shimon" w:date="2022-01-05T12:23:00Z">
        <w:del w:id="6095" w:author="אופיר טל" w:date="2022-01-09T13:25:00Z">
          <w:r w:rsidDel="00D9407F">
            <w:rPr>
              <w:rStyle w:val="emailstyle17"/>
              <w:rFonts w:cs="David" w:hint="cs"/>
              <w:color w:val="auto"/>
              <w:sz w:val="22"/>
              <w:rtl/>
            </w:rPr>
            <w:delText xml:space="preserve">כך גם מתן האפשרות לטלמור </w:delText>
          </w:r>
        </w:del>
      </w:ins>
      <w:ins w:id="6096" w:author="Shimon" w:date="2022-01-05T18:59:00Z">
        <w:del w:id="6097" w:author="אופיר טל" w:date="2022-01-09T13:25:00Z">
          <w:r w:rsidR="00CB0829" w:rsidDel="00D9407F">
            <w:rPr>
              <w:rStyle w:val="emailstyle17"/>
              <w:rFonts w:cs="David" w:hint="cs"/>
              <w:color w:val="auto"/>
              <w:sz w:val="22"/>
              <w:rtl/>
            </w:rPr>
            <w:delText>-</w:delText>
          </w:r>
        </w:del>
      </w:ins>
      <w:ins w:id="6098" w:author="Shimon" w:date="2022-01-05T12:24:00Z">
        <w:del w:id="6099" w:author="אופיר טל" w:date="2022-01-09T13:25:00Z">
          <w:r w:rsidDel="00D9407F">
            <w:rPr>
              <w:rStyle w:val="emailstyle17"/>
              <w:rFonts w:cs="David" w:hint="cs"/>
              <w:color w:val="auto"/>
              <w:sz w:val="22"/>
              <w:rtl/>
            </w:rPr>
            <w:delText xml:space="preserve">שלא ניתנה לתובע- </w:delText>
          </w:r>
        </w:del>
      </w:ins>
      <w:ins w:id="6100" w:author="Shimon" w:date="2022-01-05T12:23:00Z">
        <w:del w:id="6101" w:author="אופיר טל" w:date="2022-01-09T13:25:00Z">
          <w:r w:rsidDel="00D9407F">
            <w:rPr>
              <w:rStyle w:val="emailstyle17"/>
              <w:rFonts w:cs="David" w:hint="cs"/>
              <w:color w:val="auto"/>
              <w:sz w:val="22"/>
              <w:rtl/>
            </w:rPr>
            <w:delText xml:space="preserve">לחתום על </w:delText>
          </w:r>
        </w:del>
      </w:ins>
      <w:ins w:id="6102" w:author="Shimon" w:date="2022-01-05T12:24:00Z">
        <w:del w:id="6103" w:author="אופיר טל" w:date="2022-01-09T13:25:00Z">
          <w:r w:rsidDel="00D9407F">
            <w:rPr>
              <w:rStyle w:val="emailstyle17"/>
              <w:rFonts w:cs="David" w:hint="cs"/>
              <w:color w:val="auto"/>
              <w:sz w:val="22"/>
              <w:rtl/>
            </w:rPr>
            <w:delText xml:space="preserve">הנספח לחוזה ערב הפרישה ולשפר משמעותית את תנאי הפרישה ללא תמורה כלשהי ותוך ניטרול מלא ומוחלט שבסיכונים שהיו גלומים בנספח לחוזה </w:delText>
          </w:r>
        </w:del>
      </w:ins>
      <w:ins w:id="6104" w:author="Shimon" w:date="2022-01-05T19:02:00Z">
        <w:del w:id="6105" w:author="אופיר טל" w:date="2022-01-09T13:25:00Z">
          <w:r w:rsidR="00CB0829" w:rsidDel="00D9407F">
            <w:rPr>
              <w:rStyle w:val="emailstyle17"/>
              <w:rFonts w:cs="David" w:hint="cs"/>
              <w:color w:val="auto"/>
              <w:sz w:val="22"/>
              <w:rtl/>
            </w:rPr>
            <w:delText xml:space="preserve">בעת </w:delText>
          </w:r>
        </w:del>
      </w:ins>
      <w:ins w:id="6106" w:author="Shimon" w:date="2022-01-05T12:24:00Z">
        <w:del w:id="6107" w:author="אופיר טל" w:date="2022-01-09T13:25:00Z">
          <w:r w:rsidDel="00D9407F">
            <w:rPr>
              <w:rStyle w:val="emailstyle17"/>
              <w:rFonts w:cs="David" w:hint="cs"/>
              <w:color w:val="auto"/>
              <w:sz w:val="22"/>
              <w:rtl/>
            </w:rPr>
            <w:delText>שה</w:delText>
          </w:r>
          <w:r w:rsidR="00CB0829" w:rsidDel="00D9407F">
            <w:rPr>
              <w:rStyle w:val="emailstyle17"/>
              <w:rFonts w:cs="David" w:hint="cs"/>
              <w:color w:val="auto"/>
              <w:sz w:val="22"/>
              <w:rtl/>
            </w:rPr>
            <w:delText>וצע לתובע</w:delText>
          </w:r>
        </w:del>
      </w:ins>
      <w:ins w:id="6108" w:author="Shimon" w:date="2022-01-05T19:02:00Z">
        <w:del w:id="6109" w:author="אופיר טל" w:date="2022-01-09T13:25:00Z">
          <w:r w:rsidR="00CB0829" w:rsidDel="00D9407F">
            <w:rPr>
              <w:rStyle w:val="emailstyle17"/>
              <w:rFonts w:cs="David" w:hint="cs"/>
              <w:color w:val="auto"/>
              <w:sz w:val="22"/>
              <w:rtl/>
            </w:rPr>
            <w:delText xml:space="preserve">, </w:delText>
          </w:r>
        </w:del>
      </w:ins>
      <w:ins w:id="6110" w:author="Shimon" w:date="2022-01-05T12:24:00Z">
        <w:del w:id="6111" w:author="אופיר טל" w:date="2022-01-09T13:25:00Z">
          <w:r w:rsidR="00CB0829" w:rsidDel="00D9407F">
            <w:rPr>
              <w:rStyle w:val="emailstyle17"/>
              <w:rFonts w:cs="David" w:hint="cs"/>
              <w:color w:val="auto"/>
              <w:sz w:val="22"/>
              <w:rtl/>
            </w:rPr>
            <w:delText xml:space="preserve"> מה</w:delText>
          </w:r>
        </w:del>
      </w:ins>
      <w:ins w:id="6112" w:author="Shimon" w:date="2022-01-05T19:02:00Z">
        <w:del w:id="6113" w:author="אופיר טל" w:date="2022-01-09T13:25:00Z">
          <w:r w:rsidR="00CB0829" w:rsidDel="00D9407F">
            <w:rPr>
              <w:rStyle w:val="emailstyle17"/>
              <w:rFonts w:cs="David" w:hint="cs"/>
              <w:color w:val="auto"/>
              <w:sz w:val="22"/>
              <w:rtl/>
            </w:rPr>
            <w:delText>ו</w:delText>
          </w:r>
        </w:del>
      </w:ins>
      <w:ins w:id="6114" w:author="Shimon" w:date="2022-01-05T12:24:00Z">
        <w:del w:id="6115" w:author="אופיר טל" w:date="2022-01-09T13:25:00Z">
          <w:r w:rsidR="00CB0829" w:rsidDel="00D9407F">
            <w:rPr>
              <w:rStyle w:val="emailstyle17"/>
              <w:rFonts w:cs="David" w:hint="cs"/>
              <w:color w:val="auto"/>
              <w:sz w:val="22"/>
              <w:rtl/>
            </w:rPr>
            <w:delText xml:space="preserve">וה </w:delText>
          </w:r>
        </w:del>
      </w:ins>
      <w:ins w:id="6116" w:author="Shimon" w:date="2022-01-05T19:02:00Z">
        <w:del w:id="6117" w:author="אופיר טל" w:date="2022-01-09T13:25:00Z">
          <w:r w:rsidR="00CB0829" w:rsidDel="00D9407F">
            <w:rPr>
              <w:rStyle w:val="emailstyle17"/>
              <w:rFonts w:cs="David" w:hint="cs"/>
              <w:color w:val="auto"/>
              <w:sz w:val="22"/>
              <w:rtl/>
            </w:rPr>
            <w:delText xml:space="preserve">אף היא </w:delText>
          </w:r>
        </w:del>
      </w:ins>
      <w:ins w:id="6118" w:author="Shimon" w:date="2022-01-05T12:24:00Z">
        <w:del w:id="6119" w:author="אופיר טל" w:date="2022-01-09T13:25:00Z">
          <w:r w:rsidR="00CB0829" w:rsidDel="00D9407F">
            <w:rPr>
              <w:rStyle w:val="emailstyle17"/>
              <w:rFonts w:cs="David" w:hint="cs"/>
              <w:color w:val="auto"/>
              <w:sz w:val="22"/>
              <w:rtl/>
            </w:rPr>
            <w:delText>אפליה קשה ופו</w:delText>
          </w:r>
        </w:del>
      </w:ins>
      <w:ins w:id="6120" w:author="Shimon" w:date="2022-01-05T18:58:00Z">
        <w:del w:id="6121" w:author="אופיר טל" w:date="2022-01-09T13:25:00Z">
          <w:r w:rsidR="00CB0829" w:rsidDel="00D9407F">
            <w:rPr>
              <w:rStyle w:val="emailstyle17"/>
              <w:rFonts w:cs="David" w:hint="cs"/>
              <w:color w:val="auto"/>
              <w:sz w:val="22"/>
              <w:rtl/>
            </w:rPr>
            <w:delText>ג</w:delText>
          </w:r>
        </w:del>
      </w:ins>
      <w:ins w:id="6122" w:author="Shimon" w:date="2022-01-05T12:24:00Z">
        <w:del w:id="6123" w:author="אופיר טל" w:date="2022-01-09T13:25:00Z">
          <w:r w:rsidDel="00D9407F">
            <w:rPr>
              <w:rStyle w:val="emailstyle17"/>
              <w:rFonts w:cs="David" w:hint="cs"/>
              <w:color w:val="auto"/>
              <w:sz w:val="22"/>
              <w:rtl/>
            </w:rPr>
            <w:delText>ענית</w:delText>
          </w:r>
        </w:del>
      </w:ins>
      <w:ins w:id="6124" w:author="Shimon" w:date="2022-01-05T19:02:00Z">
        <w:del w:id="6125" w:author="אופיר טל" w:date="2022-01-09T13:25:00Z">
          <w:r w:rsidR="00CB0829" w:rsidDel="00D9407F">
            <w:rPr>
              <w:rStyle w:val="emailstyle17"/>
              <w:rFonts w:cs="David" w:hint="cs"/>
              <w:color w:val="auto"/>
              <w:sz w:val="22"/>
              <w:rtl/>
            </w:rPr>
            <w:delText>.</w:delText>
          </w:r>
        </w:del>
      </w:ins>
    </w:p>
    <w:p w14:paraId="4A321ECE" w14:textId="1548BD1C" w:rsidR="00BA0A94" w:rsidDel="00D9407F" w:rsidRDefault="00CB0829">
      <w:pPr>
        <w:pStyle w:val="11"/>
        <w:tabs>
          <w:tab w:val="left" w:pos="566"/>
        </w:tabs>
        <w:spacing w:before="0" w:after="240" w:line="360" w:lineRule="auto"/>
        <w:ind w:left="523" w:hanging="13"/>
        <w:rPr>
          <w:ins w:id="6126" w:author="Shimon" w:date="2022-01-05T11:58:00Z"/>
          <w:del w:id="6127" w:author="אופיר טל" w:date="2022-01-09T13:25:00Z"/>
          <w:rStyle w:val="emailstyle17"/>
          <w:rFonts w:cs="David"/>
          <w:color w:val="auto"/>
          <w:sz w:val="22"/>
          <w:rtl/>
        </w:rPr>
        <w:pPrChange w:id="6128" w:author="Shimon" w:date="2022-01-06T13:32:00Z">
          <w:pPr>
            <w:pStyle w:val="11"/>
            <w:numPr>
              <w:numId w:val="47"/>
            </w:numPr>
            <w:tabs>
              <w:tab w:val="num" w:pos="502"/>
              <w:tab w:val="left" w:pos="566"/>
            </w:tabs>
            <w:spacing w:before="0" w:after="240" w:line="360" w:lineRule="auto"/>
            <w:ind w:left="566" w:right="360" w:hanging="360"/>
          </w:pPr>
        </w:pPrChange>
      </w:pPr>
      <w:ins w:id="6129" w:author="Shimon" w:date="2022-01-05T19:02:00Z">
        <w:del w:id="6130" w:author="אופיר טל" w:date="2022-01-09T13:25:00Z">
          <w:r w:rsidDel="00D9407F">
            <w:rPr>
              <w:rStyle w:val="emailstyle17"/>
              <w:rFonts w:cs="David" w:hint="cs"/>
              <w:color w:val="auto"/>
              <w:sz w:val="22"/>
              <w:rtl/>
            </w:rPr>
            <w:delText xml:space="preserve">התנהלות </w:delText>
          </w:r>
        </w:del>
      </w:ins>
      <w:ins w:id="6131" w:author="Shimon" w:date="2022-01-06T13:31:00Z">
        <w:del w:id="6132" w:author="אופיר טל" w:date="2022-01-09T13:25:00Z">
          <w:r w:rsidR="005F5681" w:rsidDel="00D9407F">
            <w:rPr>
              <w:rStyle w:val="emailstyle17"/>
              <w:rFonts w:cs="David" w:hint="cs"/>
              <w:color w:val="auto"/>
              <w:sz w:val="22"/>
              <w:rtl/>
            </w:rPr>
            <w:delText>פיקטיבית ו</w:delText>
          </w:r>
        </w:del>
      </w:ins>
      <w:ins w:id="6133" w:author="Shimon" w:date="2022-01-05T19:02:00Z">
        <w:del w:id="6134" w:author="אופיר טל" w:date="2022-01-09T13:25:00Z">
          <w:r w:rsidDel="00D9407F">
            <w:rPr>
              <w:rStyle w:val="emailstyle17"/>
              <w:rFonts w:cs="David" w:hint="cs"/>
              <w:color w:val="auto"/>
              <w:sz w:val="22"/>
              <w:rtl/>
            </w:rPr>
            <w:delText>מפלה זו</w:delText>
          </w:r>
        </w:del>
      </w:ins>
      <w:ins w:id="6135" w:author="Shimon" w:date="2022-01-06T13:31:00Z">
        <w:del w:id="6136" w:author="אופיר טל" w:date="2022-01-09T13:25:00Z">
          <w:r w:rsidR="005F5681" w:rsidDel="00D9407F">
            <w:rPr>
              <w:rStyle w:val="emailstyle17"/>
              <w:rFonts w:cs="David" w:hint="cs"/>
              <w:color w:val="auto"/>
              <w:sz w:val="22"/>
              <w:rtl/>
            </w:rPr>
            <w:delText>,</w:delText>
          </w:r>
        </w:del>
      </w:ins>
      <w:ins w:id="6137" w:author="Shimon" w:date="2022-01-05T19:02:00Z">
        <w:del w:id="6138" w:author="אופיר טל" w:date="2022-01-09T13:25:00Z">
          <w:r w:rsidDel="00D9407F">
            <w:rPr>
              <w:rStyle w:val="emailstyle17"/>
              <w:rFonts w:cs="David" w:hint="cs"/>
              <w:color w:val="auto"/>
              <w:sz w:val="22"/>
              <w:rtl/>
            </w:rPr>
            <w:delText xml:space="preserve"> מצטרפת לאפליה</w:delText>
          </w:r>
        </w:del>
      </w:ins>
      <w:del w:id="6139" w:author="אופיר טל" w:date="2022-01-09T13:25:00Z">
        <w:r w:rsidR="00700098" w:rsidDel="00D9407F">
          <w:rPr>
            <w:rStyle w:val="emailstyle17"/>
            <w:rFonts w:cs="David" w:hint="cs"/>
            <w:color w:val="auto"/>
            <w:sz w:val="22"/>
            <w:rtl/>
          </w:rPr>
          <w:delText xml:space="preserve"> </w:delText>
        </w:r>
      </w:del>
      <w:ins w:id="6140" w:author="Shimon" w:date="2022-01-05T19:18:00Z">
        <w:del w:id="6141" w:author="אופיר טל" w:date="2022-01-09T13:25:00Z">
          <w:r w:rsidR="00700098" w:rsidDel="00D9407F">
            <w:rPr>
              <w:rStyle w:val="emailstyle17"/>
              <w:rFonts w:cs="David" w:hint="cs"/>
              <w:color w:val="auto"/>
              <w:sz w:val="22"/>
              <w:rtl/>
            </w:rPr>
            <w:delText xml:space="preserve">של אי מתן </w:delText>
          </w:r>
        </w:del>
      </w:ins>
      <w:ins w:id="6142" w:author="Shimon" w:date="2022-01-05T12:18:00Z">
        <w:del w:id="6143" w:author="אופיר טל" w:date="2022-01-09T13:25:00Z">
          <w:r w:rsidR="00944D5B" w:rsidDel="00D9407F">
            <w:rPr>
              <w:rStyle w:val="emailstyle17"/>
              <w:rFonts w:cs="David" w:hint="cs"/>
              <w:color w:val="auto"/>
              <w:sz w:val="22"/>
              <w:rtl/>
            </w:rPr>
            <w:delText xml:space="preserve">הודעה </w:delText>
          </w:r>
        </w:del>
      </w:ins>
      <w:ins w:id="6144" w:author="Shimon" w:date="2022-01-06T13:32:00Z">
        <w:del w:id="6145" w:author="אופיר טל" w:date="2022-01-09T13:25:00Z">
          <w:r w:rsidR="005F5681" w:rsidDel="00D9407F">
            <w:rPr>
              <w:rStyle w:val="emailstyle17"/>
              <w:rFonts w:cs="David" w:hint="cs"/>
              <w:color w:val="auto"/>
              <w:sz w:val="22"/>
              <w:rtl/>
            </w:rPr>
            <w:delText>מראש לתובע</w:delText>
          </w:r>
        </w:del>
      </w:ins>
      <w:ins w:id="6146" w:author="Shimon" w:date="2022-01-05T19:18:00Z">
        <w:del w:id="6147" w:author="אופיר טל" w:date="2022-01-09T13:25:00Z">
          <w:r w:rsidR="00700098" w:rsidDel="00D9407F">
            <w:rPr>
              <w:rStyle w:val="emailstyle17"/>
              <w:rFonts w:cs="David" w:hint="cs"/>
              <w:color w:val="auto"/>
              <w:sz w:val="22"/>
              <w:rtl/>
            </w:rPr>
            <w:delText>,</w:delText>
          </w:r>
        </w:del>
      </w:ins>
      <w:ins w:id="6148" w:author="Shimon" w:date="2022-01-05T12:19:00Z">
        <w:del w:id="6149" w:author="אופיר טל" w:date="2022-01-09T13:25:00Z">
          <w:r w:rsidR="00944D5B" w:rsidDel="00D9407F">
            <w:rPr>
              <w:rStyle w:val="emailstyle17"/>
              <w:rFonts w:cs="David" w:hint="cs"/>
              <w:color w:val="auto"/>
              <w:sz w:val="22"/>
              <w:rtl/>
            </w:rPr>
            <w:delText xml:space="preserve"> </w:delText>
          </w:r>
        </w:del>
      </w:ins>
      <w:ins w:id="6150" w:author="Shimon" w:date="2022-01-05T12:18:00Z">
        <w:del w:id="6151" w:author="אופיר טל" w:date="2022-01-09T13:25:00Z">
          <w:r w:rsidR="00944D5B" w:rsidDel="00D9407F">
            <w:rPr>
              <w:rStyle w:val="emailstyle17"/>
              <w:rFonts w:cs="David" w:hint="cs"/>
              <w:color w:val="auto"/>
              <w:sz w:val="22"/>
              <w:rtl/>
            </w:rPr>
            <w:delText>במועד הנדרש בחוק ובתקשי</w:delText>
          </w:r>
        </w:del>
      </w:ins>
      <w:ins w:id="6152" w:author="Shimon" w:date="2022-01-05T12:19:00Z">
        <w:del w:id="6153" w:author="אופיר טל" w:date="2022-01-09T13:25:00Z">
          <w:r w:rsidR="00944D5B" w:rsidDel="00D9407F">
            <w:rPr>
              <w:rStyle w:val="emailstyle17"/>
              <w:rFonts w:cs="David" w:hint="cs"/>
              <w:color w:val="auto"/>
              <w:sz w:val="22"/>
              <w:rtl/>
            </w:rPr>
            <w:delText>"ר</w:delText>
          </w:r>
        </w:del>
      </w:ins>
      <w:ins w:id="6154" w:author="Shimon" w:date="2022-01-05T19:04:00Z">
        <w:del w:id="6155" w:author="אופיר טל" w:date="2022-01-09T13:25:00Z">
          <w:r w:rsidRPr="00CB0829" w:rsidDel="00D9407F">
            <w:rPr>
              <w:rStyle w:val="emailstyle17"/>
              <w:rFonts w:cs="David" w:hint="cs"/>
              <w:color w:val="auto"/>
              <w:sz w:val="22"/>
              <w:rtl/>
            </w:rPr>
            <w:delText xml:space="preserve"> </w:delText>
          </w:r>
          <w:r w:rsidDel="00D9407F">
            <w:rPr>
              <w:rStyle w:val="emailstyle17"/>
              <w:rFonts w:cs="David" w:hint="cs"/>
              <w:color w:val="auto"/>
              <w:sz w:val="22"/>
              <w:rtl/>
            </w:rPr>
            <w:delText>כמתואר לעיל</w:delText>
          </w:r>
        </w:del>
      </w:ins>
      <w:ins w:id="6156" w:author="Shimon" w:date="2022-01-05T12:19:00Z">
        <w:del w:id="6157" w:author="אופיר טל" w:date="2022-01-09T13:25:00Z">
          <w:r w:rsidR="00944D5B" w:rsidDel="00D9407F">
            <w:rPr>
              <w:rStyle w:val="emailstyle17"/>
              <w:rFonts w:cs="David" w:hint="cs"/>
              <w:color w:val="auto"/>
              <w:sz w:val="22"/>
              <w:rtl/>
            </w:rPr>
            <w:delText xml:space="preserve"> </w:delText>
          </w:r>
        </w:del>
      </w:ins>
      <w:ins w:id="6158" w:author="Shimon" w:date="2022-01-05T12:20:00Z">
        <w:del w:id="6159" w:author="אופיר טל" w:date="2022-01-09T13:25:00Z">
          <w:r w:rsidR="00944D5B" w:rsidDel="00D9407F">
            <w:rPr>
              <w:rStyle w:val="emailstyle17"/>
              <w:rFonts w:cs="David" w:hint="cs"/>
              <w:color w:val="auto"/>
              <w:sz w:val="22"/>
              <w:rtl/>
            </w:rPr>
            <w:delText>ש</w:delText>
          </w:r>
        </w:del>
      </w:ins>
      <w:ins w:id="6160" w:author="Shimon" w:date="2022-01-05T19:06:00Z">
        <w:del w:id="6161" w:author="אופיר טל" w:date="2022-01-09T13:25:00Z">
          <w:r w:rsidDel="00D9407F">
            <w:rPr>
              <w:rStyle w:val="emailstyle17"/>
              <w:rFonts w:cs="David" w:hint="cs"/>
              <w:color w:val="auto"/>
              <w:sz w:val="22"/>
              <w:rtl/>
            </w:rPr>
            <w:delText>היתה מ</w:delText>
          </w:r>
        </w:del>
      </w:ins>
      <w:ins w:id="6162" w:author="Shimon" w:date="2022-01-05T12:20:00Z">
        <w:del w:id="6163" w:author="אופיר טל" w:date="2022-01-09T13:25:00Z">
          <w:r w:rsidR="00944D5B" w:rsidDel="00D9407F">
            <w:rPr>
              <w:rStyle w:val="emailstyle17"/>
              <w:rFonts w:cs="David" w:hint="cs"/>
              <w:color w:val="auto"/>
              <w:sz w:val="22"/>
              <w:rtl/>
            </w:rPr>
            <w:delText>אפשר</w:delText>
          </w:r>
        </w:del>
      </w:ins>
      <w:ins w:id="6164" w:author="Shimon" w:date="2022-01-05T19:07:00Z">
        <w:del w:id="6165" w:author="אופיר טל" w:date="2022-01-09T13:25:00Z">
          <w:r w:rsidR="00465E35" w:rsidDel="00D9407F">
            <w:rPr>
              <w:rStyle w:val="emailstyle17"/>
              <w:rFonts w:cs="David" w:hint="cs"/>
              <w:color w:val="auto"/>
              <w:sz w:val="22"/>
              <w:rtl/>
            </w:rPr>
            <w:delText>ת</w:delText>
          </w:r>
        </w:del>
      </w:ins>
      <w:ins w:id="6166" w:author="Shimon" w:date="2022-01-05T12:20:00Z">
        <w:del w:id="6167" w:author="אופיר טל" w:date="2022-01-09T13:25:00Z">
          <w:r w:rsidR="00944D5B" w:rsidDel="00D9407F">
            <w:rPr>
              <w:rStyle w:val="emailstyle17"/>
              <w:rFonts w:cs="David" w:hint="cs"/>
              <w:color w:val="auto"/>
              <w:sz w:val="22"/>
              <w:rtl/>
            </w:rPr>
            <w:delText xml:space="preserve"> ל</w:delText>
          </w:r>
        </w:del>
      </w:ins>
      <w:ins w:id="6168" w:author="Shimon" w:date="2022-01-05T19:07:00Z">
        <w:del w:id="6169" w:author="אופיר טל" w:date="2022-01-09T13:25:00Z">
          <w:r w:rsidR="00465E35" w:rsidDel="00D9407F">
            <w:rPr>
              <w:rStyle w:val="emailstyle17"/>
              <w:rFonts w:cs="David" w:hint="cs"/>
              <w:color w:val="auto"/>
              <w:sz w:val="22"/>
              <w:rtl/>
            </w:rPr>
            <w:delText>תו</w:delText>
          </w:r>
        </w:del>
      </w:ins>
      <w:ins w:id="6170" w:author="Shimon" w:date="2022-01-05T19:08:00Z">
        <w:del w:id="6171" w:author="אופיר טל" w:date="2022-01-09T13:25:00Z">
          <w:r w:rsidR="00465E35" w:rsidDel="00D9407F">
            <w:rPr>
              <w:rStyle w:val="emailstyle17"/>
              <w:rFonts w:cs="David" w:hint="cs"/>
              <w:color w:val="auto"/>
              <w:sz w:val="22"/>
              <w:rtl/>
            </w:rPr>
            <w:delText>בע</w:delText>
          </w:r>
        </w:del>
      </w:ins>
      <w:ins w:id="6172" w:author="Shimon" w:date="2022-01-05T12:20:00Z">
        <w:del w:id="6173" w:author="אופיר טל" w:date="2022-01-09T13:25:00Z">
          <w:r w:rsidR="00944D5B" w:rsidDel="00D9407F">
            <w:rPr>
              <w:rStyle w:val="emailstyle17"/>
              <w:rFonts w:cs="David" w:hint="cs"/>
              <w:color w:val="auto"/>
              <w:sz w:val="22"/>
              <w:rtl/>
            </w:rPr>
            <w:delText xml:space="preserve"> </w:delText>
          </w:r>
        </w:del>
      </w:ins>
      <w:ins w:id="6174" w:author="Shimon" w:date="2022-01-05T12:01:00Z">
        <w:del w:id="6175" w:author="אופיר טל" w:date="2022-01-09T13:25:00Z">
          <w:r w:rsidR="00BA0A94" w:rsidDel="00D9407F">
            <w:rPr>
              <w:rStyle w:val="emailstyle17"/>
              <w:rFonts w:cs="David" w:hint="cs"/>
              <w:color w:val="auto"/>
              <w:sz w:val="22"/>
              <w:rtl/>
            </w:rPr>
            <w:delText>ל</w:delText>
          </w:r>
        </w:del>
      </w:ins>
      <w:ins w:id="6176" w:author="Shimon" w:date="2022-01-05T12:00:00Z">
        <w:del w:id="6177" w:author="אופיר טל" w:date="2022-01-09T13:25:00Z">
          <w:r w:rsidR="00BA0A94" w:rsidDel="00D9407F">
            <w:rPr>
              <w:rStyle w:val="emailstyle17"/>
              <w:rFonts w:cs="David" w:hint="cs"/>
              <w:color w:val="auto"/>
              <w:sz w:val="22"/>
              <w:rtl/>
            </w:rPr>
            <w:delText xml:space="preserve">הערך </w:delText>
          </w:r>
        </w:del>
      </w:ins>
      <w:ins w:id="6178" w:author="Shimon" w:date="2022-01-05T12:07:00Z">
        <w:del w:id="6179" w:author="אופיר טל" w:date="2022-01-09T13:25:00Z">
          <w:r w:rsidR="0006057F" w:rsidDel="00D9407F">
            <w:rPr>
              <w:rStyle w:val="emailstyle17"/>
              <w:rFonts w:cs="David" w:hint="cs"/>
              <w:color w:val="auto"/>
              <w:sz w:val="22"/>
              <w:rtl/>
            </w:rPr>
            <w:delText xml:space="preserve">כראוי </w:delText>
          </w:r>
        </w:del>
      </w:ins>
      <w:ins w:id="6180" w:author="Shimon" w:date="2022-01-05T12:20:00Z">
        <w:del w:id="6181" w:author="אופיר טל" w:date="2022-01-09T13:25:00Z">
          <w:r w:rsidR="00944D5B" w:rsidDel="00D9407F">
            <w:rPr>
              <w:rStyle w:val="emailstyle17"/>
              <w:rFonts w:cs="David" w:hint="cs"/>
              <w:color w:val="auto"/>
              <w:sz w:val="22"/>
              <w:rtl/>
            </w:rPr>
            <w:delText xml:space="preserve">לפרישה </w:delText>
          </w:r>
        </w:del>
      </w:ins>
      <w:ins w:id="6182" w:author="Shimon" w:date="2022-01-05T19:19:00Z">
        <w:del w:id="6183" w:author="אופיר טל" w:date="2022-01-09T13:25:00Z">
          <w:r w:rsidR="00700098" w:rsidDel="00D9407F">
            <w:rPr>
              <w:rStyle w:val="emailstyle17"/>
              <w:rFonts w:cs="David" w:hint="cs"/>
              <w:color w:val="auto"/>
              <w:sz w:val="22"/>
              <w:rtl/>
            </w:rPr>
            <w:delText>(</w:delText>
          </w:r>
        </w:del>
      </w:ins>
      <w:ins w:id="6184" w:author="Shimon" w:date="2022-01-05T12:01:00Z">
        <w:del w:id="6185" w:author="אופיר טל" w:date="2022-01-09T13:25:00Z">
          <w:r w:rsidR="00BA0A94" w:rsidDel="00D9407F">
            <w:rPr>
              <w:rStyle w:val="emailstyle17"/>
              <w:rFonts w:cs="David" w:hint="cs"/>
              <w:color w:val="auto"/>
              <w:sz w:val="22"/>
              <w:rtl/>
            </w:rPr>
            <w:delText>כמ</w:delText>
          </w:r>
        </w:del>
      </w:ins>
      <w:ins w:id="6186" w:author="Shimon" w:date="2022-01-05T12:07:00Z">
        <w:del w:id="6187" w:author="אופיר טל" w:date="2022-01-09T13:25:00Z">
          <w:r w:rsidR="0006057F" w:rsidDel="00D9407F">
            <w:rPr>
              <w:rStyle w:val="emailstyle17"/>
              <w:rFonts w:cs="David" w:hint="cs"/>
              <w:color w:val="auto"/>
              <w:sz w:val="22"/>
              <w:rtl/>
            </w:rPr>
            <w:delText>תואר בציטו</w:delText>
          </w:r>
        </w:del>
      </w:ins>
      <w:ins w:id="6188" w:author="Shimon" w:date="2022-01-05T12:01:00Z">
        <w:del w:id="6189" w:author="אופיר טל" w:date="2022-01-09T13:25:00Z">
          <w:r w:rsidR="00BA0A94" w:rsidDel="00D9407F">
            <w:rPr>
              <w:rStyle w:val="emailstyle17"/>
              <w:rFonts w:cs="David" w:hint="cs"/>
              <w:color w:val="auto"/>
              <w:sz w:val="22"/>
              <w:rtl/>
            </w:rPr>
            <w:delText>ט מהתקשי</w:delText>
          </w:r>
        </w:del>
      </w:ins>
      <w:ins w:id="6190" w:author="Shimon" w:date="2022-01-05T12:02:00Z">
        <w:del w:id="6191" w:author="אופיר טל" w:date="2022-01-09T13:25:00Z">
          <w:r w:rsidR="00BA0A94" w:rsidDel="00D9407F">
            <w:rPr>
              <w:rStyle w:val="emailstyle17"/>
              <w:rFonts w:cs="David" w:hint="cs"/>
              <w:color w:val="auto"/>
              <w:sz w:val="22"/>
              <w:rtl/>
            </w:rPr>
            <w:delText>"</w:delText>
          </w:r>
          <w:r w:rsidR="0006057F" w:rsidDel="00D9407F">
            <w:rPr>
              <w:rStyle w:val="emailstyle17"/>
              <w:rFonts w:cs="David" w:hint="cs"/>
              <w:color w:val="auto"/>
              <w:sz w:val="22"/>
              <w:rtl/>
            </w:rPr>
            <w:delText xml:space="preserve">ר </w:delText>
          </w:r>
        </w:del>
      </w:ins>
      <w:ins w:id="6192" w:author="Shimon" w:date="2022-01-05T12:03:00Z">
        <w:del w:id="6193" w:author="אופיר טל" w:date="2022-01-09T13:25:00Z">
          <w:r w:rsidR="0006057F" w:rsidDel="00D9407F">
            <w:rPr>
              <w:rStyle w:val="emailstyle17"/>
              <w:rFonts w:cs="David" w:hint="cs"/>
              <w:color w:val="auto"/>
              <w:sz w:val="22"/>
              <w:rtl/>
            </w:rPr>
            <w:delText>ב</w:delText>
          </w:r>
        </w:del>
      </w:ins>
      <w:ins w:id="6194" w:author="Shimon" w:date="2022-01-05T12:02:00Z">
        <w:del w:id="6195" w:author="אופיר טל" w:date="2022-01-09T13:25:00Z">
          <w:r w:rsidR="00BA0A94" w:rsidDel="00D9407F">
            <w:rPr>
              <w:rStyle w:val="emailstyle17"/>
              <w:rFonts w:cs="David" w:hint="cs"/>
              <w:color w:val="auto"/>
              <w:sz w:val="22"/>
              <w:rtl/>
            </w:rPr>
            <w:delText xml:space="preserve">פיסקא </w:delText>
          </w:r>
        </w:del>
      </w:ins>
      <w:ins w:id="6196" w:author="Shimon" w:date="2022-01-05T12:03:00Z">
        <w:del w:id="6197" w:author="אופיר טל" w:date="2022-01-09T13:25:00Z">
          <w:r w:rsidR="0006057F" w:rsidDel="00D9407F">
            <w:rPr>
              <w:rStyle w:val="emailstyle17"/>
              <w:rFonts w:cs="David" w:hint="cs"/>
              <w:color w:val="auto"/>
              <w:sz w:val="22"/>
              <w:rtl/>
            </w:rPr>
            <w:delText>3</w:delText>
          </w:r>
        </w:del>
      </w:ins>
      <w:ins w:id="6198" w:author="Shimon" w:date="2022-01-05T12:05:00Z">
        <w:del w:id="6199" w:author="אופיר טל" w:date="2022-01-09T13:25:00Z">
          <w:r w:rsidR="0006057F" w:rsidDel="00D9407F">
            <w:rPr>
              <w:rStyle w:val="emailstyle17"/>
              <w:rFonts w:cs="David" w:hint="cs"/>
              <w:color w:val="auto"/>
              <w:sz w:val="22"/>
              <w:rtl/>
            </w:rPr>
            <w:delText>5</w:delText>
          </w:r>
        </w:del>
      </w:ins>
      <w:ins w:id="6200" w:author="Shimon" w:date="2022-01-05T12:03:00Z">
        <w:del w:id="6201" w:author="אופיר טל" w:date="2022-01-09T13:25:00Z">
          <w:r w:rsidR="0006057F" w:rsidDel="00D9407F">
            <w:rPr>
              <w:rStyle w:val="emailstyle17"/>
              <w:rFonts w:cs="David" w:hint="cs"/>
              <w:color w:val="auto"/>
              <w:sz w:val="22"/>
              <w:rtl/>
            </w:rPr>
            <w:delText xml:space="preserve"> לעיל)</w:delText>
          </w:r>
        </w:del>
      </w:ins>
      <w:ins w:id="6202" w:author="Shimon" w:date="2022-01-05T19:20:00Z">
        <w:del w:id="6203" w:author="אופיר טל" w:date="2022-01-09T13:25:00Z">
          <w:r w:rsidR="00700098" w:rsidDel="00D9407F">
            <w:rPr>
              <w:rStyle w:val="emailstyle17"/>
              <w:rFonts w:cs="David" w:hint="cs"/>
              <w:color w:val="auto"/>
              <w:sz w:val="22"/>
              <w:rtl/>
            </w:rPr>
            <w:delText xml:space="preserve">, כפי </w:delText>
          </w:r>
        </w:del>
      </w:ins>
      <w:ins w:id="6204" w:author="Shimon" w:date="2022-01-05T19:21:00Z">
        <w:del w:id="6205" w:author="אופיר טל" w:date="2022-01-09T13:25:00Z">
          <w:r w:rsidR="00700098" w:rsidDel="00D9407F">
            <w:rPr>
              <w:rStyle w:val="emailstyle17"/>
              <w:rFonts w:cs="David" w:hint="cs"/>
              <w:color w:val="auto"/>
              <w:sz w:val="22"/>
              <w:rtl/>
            </w:rPr>
            <w:delText xml:space="preserve">שנהג </w:delText>
          </w:r>
        </w:del>
      </w:ins>
      <w:ins w:id="6206" w:author="Shimon" w:date="2022-01-05T19:08:00Z">
        <w:del w:id="6207" w:author="אופיר טל" w:date="2022-01-09T13:25:00Z">
          <w:r w:rsidR="00465E35" w:rsidDel="00D9407F">
            <w:rPr>
              <w:rStyle w:val="emailstyle17"/>
              <w:rFonts w:cs="David" w:hint="cs"/>
              <w:color w:val="auto"/>
              <w:sz w:val="22"/>
              <w:rtl/>
            </w:rPr>
            <w:delText>טלמור</w:delText>
          </w:r>
        </w:del>
      </w:ins>
      <w:ins w:id="6208" w:author="Shimon" w:date="2022-01-05T19:21:00Z">
        <w:del w:id="6209" w:author="אופיר טל" w:date="2022-01-09T13:25:00Z">
          <w:r w:rsidR="00700098" w:rsidDel="00D9407F">
            <w:rPr>
              <w:rStyle w:val="emailstyle17"/>
              <w:rFonts w:cs="David" w:hint="cs"/>
              <w:color w:val="auto"/>
              <w:sz w:val="22"/>
              <w:rtl/>
            </w:rPr>
            <w:delText xml:space="preserve">. </w:delText>
          </w:r>
        </w:del>
      </w:ins>
      <w:ins w:id="6210" w:author="Shimon" w:date="2022-01-05T12:20:00Z">
        <w:del w:id="6211" w:author="אופיר טל" w:date="2022-01-09T13:25:00Z">
          <w:r w:rsidR="00944D5B" w:rsidDel="00D9407F">
            <w:rPr>
              <w:rStyle w:val="emailstyle17"/>
              <w:rFonts w:cs="David" w:hint="cs"/>
              <w:color w:val="auto"/>
              <w:sz w:val="22"/>
              <w:rtl/>
            </w:rPr>
            <w:delText xml:space="preserve">בזכות </w:delText>
          </w:r>
        </w:del>
      </w:ins>
      <w:ins w:id="6212" w:author="Shimon" w:date="2022-01-06T13:33:00Z">
        <w:del w:id="6213" w:author="אופיר טל" w:date="2022-01-09T13:25:00Z">
          <w:r w:rsidR="005F5681" w:rsidDel="00D9407F">
            <w:rPr>
              <w:rStyle w:val="emailstyle17"/>
              <w:rFonts w:cs="David" w:hint="cs"/>
              <w:color w:val="auto"/>
              <w:sz w:val="22"/>
              <w:rtl/>
            </w:rPr>
            <w:delText>הזמן ל</w:delText>
          </w:r>
        </w:del>
      </w:ins>
      <w:ins w:id="6214" w:author="Shimon" w:date="2022-01-05T12:20:00Z">
        <w:del w:id="6215" w:author="אופיר טל" w:date="2022-01-09T13:25:00Z">
          <w:r w:rsidR="00944D5B" w:rsidDel="00D9407F">
            <w:rPr>
              <w:rStyle w:val="emailstyle17"/>
              <w:rFonts w:cs="David" w:hint="cs"/>
              <w:color w:val="auto"/>
              <w:sz w:val="22"/>
              <w:rtl/>
            </w:rPr>
            <w:delText xml:space="preserve">הערכות זו </w:delText>
          </w:r>
        </w:del>
      </w:ins>
      <w:ins w:id="6216" w:author="Shimon" w:date="2022-01-05T19:21:00Z">
        <w:del w:id="6217" w:author="אופיר טל" w:date="2022-01-09T13:25:00Z">
          <w:r w:rsidR="00700098" w:rsidDel="00D9407F">
            <w:rPr>
              <w:rStyle w:val="emailstyle17"/>
              <w:rFonts w:cs="David" w:hint="cs"/>
              <w:color w:val="auto"/>
              <w:sz w:val="22"/>
              <w:rtl/>
            </w:rPr>
            <w:delText>יכול היה טלמור, להגיע</w:delText>
          </w:r>
        </w:del>
      </w:ins>
      <w:ins w:id="6218" w:author="Shimon" w:date="2022-01-05T12:21:00Z">
        <w:del w:id="6219" w:author="אופיר טל" w:date="2022-01-09T13:25:00Z">
          <w:r w:rsidR="00944D5B" w:rsidDel="00D9407F">
            <w:rPr>
              <w:rStyle w:val="emailstyle17"/>
              <w:rFonts w:cs="David" w:hint="cs"/>
              <w:color w:val="auto"/>
              <w:sz w:val="22"/>
              <w:rtl/>
            </w:rPr>
            <w:delText xml:space="preserve">, </w:delText>
          </w:r>
        </w:del>
      </w:ins>
      <w:ins w:id="6220" w:author="Shimon" w:date="2022-01-05T12:20:00Z">
        <w:del w:id="6221" w:author="אופיר טל" w:date="2022-01-09T13:25:00Z">
          <w:r w:rsidR="00944D5B" w:rsidDel="00D9407F">
            <w:rPr>
              <w:rStyle w:val="emailstyle17"/>
              <w:rFonts w:cs="David" w:hint="cs"/>
              <w:color w:val="auto"/>
              <w:sz w:val="22"/>
              <w:rtl/>
            </w:rPr>
            <w:delText>להסדר עם הנציבות</w:delText>
          </w:r>
        </w:del>
      </w:ins>
      <w:ins w:id="6222" w:author="Shimon" w:date="2022-01-05T19:22:00Z">
        <w:del w:id="6223" w:author="אופיר טל" w:date="2022-01-09T13:25:00Z">
          <w:r w:rsidR="00700098" w:rsidDel="00D9407F">
            <w:rPr>
              <w:rStyle w:val="emailstyle17"/>
              <w:rFonts w:cs="David" w:hint="cs"/>
              <w:color w:val="auto"/>
              <w:sz w:val="22"/>
              <w:rtl/>
            </w:rPr>
            <w:delText xml:space="preserve"> שתשביע את רצונו</w:delText>
          </w:r>
        </w:del>
      </w:ins>
      <w:ins w:id="6224" w:author="Shimon" w:date="2022-01-05T12:20:00Z">
        <w:del w:id="6225" w:author="אופיר טל" w:date="2022-01-09T13:25:00Z">
          <w:r w:rsidR="00944D5B" w:rsidDel="00D9407F">
            <w:rPr>
              <w:rStyle w:val="emailstyle17"/>
              <w:rFonts w:cs="David" w:hint="cs"/>
              <w:color w:val="auto"/>
              <w:sz w:val="22"/>
              <w:rtl/>
            </w:rPr>
            <w:delText xml:space="preserve"> </w:delText>
          </w:r>
        </w:del>
      </w:ins>
      <w:ins w:id="6226" w:author="Shimon" w:date="2022-01-05T19:22:00Z">
        <w:del w:id="6227" w:author="אופיר טל" w:date="2022-01-09T13:25:00Z">
          <w:r w:rsidR="00700098" w:rsidDel="00D9407F">
            <w:rPr>
              <w:rStyle w:val="emailstyle17"/>
              <w:rFonts w:cs="David" w:hint="cs"/>
              <w:color w:val="auto"/>
              <w:sz w:val="22"/>
              <w:rtl/>
            </w:rPr>
            <w:delText xml:space="preserve">לפני פרישתו </w:delText>
          </w:r>
        </w:del>
      </w:ins>
      <w:ins w:id="6228" w:author="Shimon" w:date="2022-01-05T12:20:00Z">
        <w:del w:id="6229" w:author="אופיר טל" w:date="2022-01-09T13:25:00Z">
          <w:r w:rsidR="00944D5B" w:rsidDel="00D9407F">
            <w:rPr>
              <w:rStyle w:val="emailstyle17"/>
              <w:rFonts w:cs="David" w:hint="cs"/>
              <w:color w:val="auto"/>
              <w:sz w:val="22"/>
              <w:rtl/>
            </w:rPr>
            <w:delText>כמתואר לעיל</w:delText>
          </w:r>
        </w:del>
      </w:ins>
      <w:ins w:id="6230" w:author="Shimon" w:date="2022-01-05T12:22:00Z">
        <w:del w:id="6231" w:author="אופיר טל" w:date="2022-01-09T13:25:00Z">
          <w:r w:rsidR="00944D5B" w:rsidDel="00D9407F">
            <w:rPr>
              <w:rStyle w:val="emailstyle17"/>
              <w:rFonts w:cs="David" w:hint="cs"/>
              <w:color w:val="auto"/>
              <w:sz w:val="22"/>
              <w:rtl/>
            </w:rPr>
            <w:delText>. הפגיעה</w:delText>
          </w:r>
        </w:del>
      </w:ins>
      <w:ins w:id="6232" w:author="Shimon" w:date="2022-01-05T19:09:00Z">
        <w:del w:id="6233" w:author="אופיר טל" w:date="2022-01-09T13:25:00Z">
          <w:r w:rsidR="00465E35" w:rsidDel="00D9407F">
            <w:rPr>
              <w:rStyle w:val="emailstyle17"/>
              <w:rFonts w:cs="David" w:hint="cs"/>
              <w:color w:val="auto"/>
              <w:sz w:val="22"/>
              <w:rtl/>
            </w:rPr>
            <w:delText xml:space="preserve"> בתובע </w:delText>
          </w:r>
        </w:del>
      </w:ins>
      <w:ins w:id="6234" w:author="Shimon" w:date="2022-01-05T12:30:00Z">
        <w:del w:id="6235" w:author="אופיר טל" w:date="2022-01-09T13:25:00Z">
          <w:r w:rsidR="008D0434" w:rsidDel="00D9407F">
            <w:rPr>
              <w:rStyle w:val="emailstyle17"/>
              <w:rFonts w:cs="David" w:hint="cs"/>
              <w:color w:val="auto"/>
              <w:sz w:val="22"/>
              <w:rtl/>
            </w:rPr>
            <w:delText xml:space="preserve">מאפליה זו </w:delText>
          </w:r>
        </w:del>
      </w:ins>
      <w:ins w:id="6236" w:author="Shimon" w:date="2022-01-05T12:22:00Z">
        <w:del w:id="6237" w:author="אופיר טל" w:date="2022-01-09T13:25:00Z">
          <w:r w:rsidR="00944D5B" w:rsidDel="00D9407F">
            <w:rPr>
              <w:rStyle w:val="emailstyle17"/>
              <w:rFonts w:cs="David" w:hint="cs"/>
              <w:color w:val="auto"/>
              <w:sz w:val="22"/>
              <w:rtl/>
            </w:rPr>
            <w:delText xml:space="preserve">חמורה </w:delText>
          </w:r>
        </w:del>
      </w:ins>
      <w:ins w:id="6238" w:author="Shimon" w:date="2022-01-05T19:09:00Z">
        <w:del w:id="6239" w:author="אופיר טל" w:date="2022-01-09T13:25:00Z">
          <w:r w:rsidR="00465E35" w:rsidDel="00D9407F">
            <w:rPr>
              <w:rStyle w:val="emailstyle17"/>
              <w:rFonts w:cs="David" w:hint="cs"/>
              <w:color w:val="auto"/>
              <w:sz w:val="22"/>
              <w:rtl/>
            </w:rPr>
            <w:delText xml:space="preserve">במיוחד </w:delText>
          </w:r>
        </w:del>
      </w:ins>
      <w:ins w:id="6240" w:author="Shimon" w:date="2022-01-05T12:22:00Z">
        <w:del w:id="6241" w:author="אופיר טל" w:date="2022-01-09T13:25:00Z">
          <w:r w:rsidR="00944D5B" w:rsidDel="00D9407F">
            <w:rPr>
              <w:rStyle w:val="emailstyle17"/>
              <w:rFonts w:cs="David" w:hint="cs"/>
              <w:color w:val="auto"/>
              <w:sz w:val="22"/>
              <w:rtl/>
            </w:rPr>
            <w:delText xml:space="preserve">כי הוא </w:delText>
          </w:r>
        </w:del>
      </w:ins>
      <w:ins w:id="6242" w:author="Shimon" w:date="2022-01-05T12:08:00Z">
        <w:del w:id="6243" w:author="אופיר טל" w:date="2022-01-09T13:25:00Z">
          <w:r w:rsidR="0006057F" w:rsidDel="00D9407F">
            <w:rPr>
              <w:rStyle w:val="emailstyle17"/>
              <w:rFonts w:cs="David" w:hint="cs"/>
              <w:color w:val="auto"/>
              <w:sz w:val="22"/>
              <w:rtl/>
            </w:rPr>
            <w:delText xml:space="preserve">לא </w:delText>
          </w:r>
        </w:del>
      </w:ins>
      <w:ins w:id="6244" w:author="Shimon" w:date="2022-01-05T12:10:00Z">
        <w:del w:id="6245" w:author="אופיר טל" w:date="2022-01-09T13:25:00Z">
          <w:r w:rsidR="0006057F" w:rsidDel="00D9407F">
            <w:rPr>
              <w:rStyle w:val="emailstyle17"/>
              <w:rFonts w:cs="David" w:hint="cs"/>
              <w:color w:val="auto"/>
              <w:sz w:val="22"/>
              <w:rtl/>
            </w:rPr>
            <w:delText xml:space="preserve">יכול היה לנחש ולא </w:delText>
          </w:r>
        </w:del>
      </w:ins>
      <w:ins w:id="6246" w:author="Shimon" w:date="2022-01-05T12:08:00Z">
        <w:del w:id="6247" w:author="אופיר טל" w:date="2022-01-09T13:25:00Z">
          <w:r w:rsidR="0006057F" w:rsidDel="00D9407F">
            <w:rPr>
              <w:rStyle w:val="emailstyle17"/>
              <w:rFonts w:cs="David" w:hint="cs"/>
              <w:color w:val="auto"/>
              <w:sz w:val="22"/>
              <w:rtl/>
            </w:rPr>
            <w:delText>העלה כלל בדעתו שחודשים ארוכים</w:delText>
          </w:r>
          <w:r w:rsidR="0006057F" w:rsidRPr="0006057F" w:rsidDel="00D9407F">
            <w:rPr>
              <w:rStyle w:val="emailstyle17"/>
              <w:rFonts w:cs="David"/>
              <w:b/>
              <w:bCs/>
              <w:color w:val="auto"/>
              <w:sz w:val="22"/>
              <w:rtl/>
              <w:rPrChange w:id="6248" w:author="Shimon" w:date="2022-01-05T12:10:00Z">
                <w:rPr>
                  <w:rStyle w:val="emailstyle17"/>
                  <w:rFonts w:cs="David"/>
                  <w:color w:val="auto"/>
                  <w:sz w:val="22"/>
                  <w:rtl/>
                </w:rPr>
              </w:rPrChange>
            </w:rPr>
            <w:delText xml:space="preserve"> אחרי</w:delText>
          </w:r>
          <w:r w:rsidR="0006057F" w:rsidDel="00D9407F">
            <w:rPr>
              <w:rStyle w:val="emailstyle17"/>
              <w:rFonts w:cs="David" w:hint="cs"/>
              <w:color w:val="auto"/>
              <w:sz w:val="22"/>
              <w:rtl/>
            </w:rPr>
            <w:delText xml:space="preserve"> פרישתו ימציאו בנציבות פרשנות לסעיפי הפרישה שבחוזה </w:delText>
          </w:r>
        </w:del>
      </w:ins>
      <w:ins w:id="6249" w:author="Shimon" w:date="2022-01-05T12:11:00Z">
        <w:del w:id="6250" w:author="אופיר טל" w:date="2022-01-09T13:25:00Z">
          <w:r w:rsidR="0006057F" w:rsidDel="00D9407F">
            <w:rPr>
              <w:rStyle w:val="emailstyle17"/>
              <w:rFonts w:cs="David" w:hint="cs"/>
              <w:color w:val="auto"/>
              <w:sz w:val="22"/>
              <w:rtl/>
            </w:rPr>
            <w:delText>שיגזלו</w:delText>
          </w:r>
        </w:del>
      </w:ins>
      <w:ins w:id="6251" w:author="Shimon" w:date="2022-01-05T19:10:00Z">
        <w:del w:id="6252" w:author="אופיר טל" w:date="2022-01-09T13:25:00Z">
          <w:r w:rsidR="00465E35" w:rsidDel="00D9407F">
            <w:rPr>
              <w:rStyle w:val="emailstyle17"/>
              <w:rFonts w:cs="David" w:hint="cs"/>
              <w:color w:val="auto"/>
              <w:sz w:val="22"/>
              <w:rtl/>
            </w:rPr>
            <w:delText xml:space="preserve"> רטרואקטיבית </w:delText>
          </w:r>
        </w:del>
      </w:ins>
      <w:ins w:id="6253" w:author="Shimon" w:date="2022-01-05T12:11:00Z">
        <w:del w:id="6254" w:author="אופיר טל" w:date="2022-01-09T13:25:00Z">
          <w:r w:rsidR="0006057F" w:rsidDel="00D9407F">
            <w:rPr>
              <w:rStyle w:val="emailstyle17"/>
              <w:rFonts w:cs="David" w:hint="cs"/>
              <w:color w:val="auto"/>
              <w:sz w:val="22"/>
              <w:rtl/>
            </w:rPr>
            <w:delText xml:space="preserve"> את זכויותיו</w:delText>
          </w:r>
        </w:del>
      </w:ins>
      <w:ins w:id="6255" w:author="Shimon" w:date="2022-01-05T12:23:00Z">
        <w:del w:id="6256" w:author="אופיר טל" w:date="2022-01-09T13:25:00Z">
          <w:r w:rsidR="00944D5B" w:rsidDel="00D9407F">
            <w:rPr>
              <w:rStyle w:val="emailstyle17"/>
              <w:rFonts w:cs="David" w:hint="cs"/>
              <w:color w:val="auto"/>
              <w:sz w:val="22"/>
              <w:rtl/>
            </w:rPr>
            <w:delText>.</w:delText>
          </w:r>
        </w:del>
      </w:ins>
      <w:ins w:id="6257" w:author="Shimon" w:date="2022-01-05T12:11:00Z">
        <w:del w:id="6258" w:author="אופיר טל" w:date="2022-01-09T13:25:00Z">
          <w:r w:rsidR="0006057F" w:rsidDel="00D9407F">
            <w:rPr>
              <w:rStyle w:val="emailstyle17"/>
              <w:rFonts w:cs="David" w:hint="cs"/>
              <w:color w:val="auto"/>
              <w:sz w:val="22"/>
              <w:rtl/>
            </w:rPr>
            <w:delText xml:space="preserve"> </w:delText>
          </w:r>
        </w:del>
      </w:ins>
    </w:p>
    <w:p w14:paraId="3413966F" w14:textId="5E4E2F17" w:rsidR="00EA0756" w:rsidRPr="00F87ABD" w:rsidRDefault="00700098" w:rsidP="002E5E84">
      <w:pPr>
        <w:pStyle w:val="11"/>
        <w:tabs>
          <w:tab w:val="left" w:pos="566"/>
        </w:tabs>
        <w:spacing w:before="0" w:after="240" w:line="360" w:lineRule="auto"/>
        <w:ind w:left="566" w:firstLine="0"/>
        <w:rPr>
          <w:ins w:id="6259" w:author="Shimon" w:date="2022-01-04T16:40:00Z"/>
          <w:rStyle w:val="emailstyle17"/>
          <w:rFonts w:cs="David"/>
          <w:b/>
          <w:bCs/>
          <w:color w:val="auto"/>
          <w:sz w:val="22"/>
          <w:rtl/>
          <w:rPrChange w:id="6260" w:author="Shimon" w:date="2022-01-04T16:41:00Z">
            <w:rPr>
              <w:ins w:id="6261" w:author="Shimon" w:date="2022-01-04T16:40:00Z"/>
              <w:rStyle w:val="emailstyle17"/>
              <w:rFonts w:cs="David"/>
              <w:color w:val="auto"/>
              <w:sz w:val="22"/>
              <w:rtl/>
            </w:rPr>
          </w:rPrChange>
        </w:rPr>
      </w:pPr>
      <w:r>
        <w:rPr>
          <w:rStyle w:val="emailstyle17"/>
          <w:rFonts w:cs="David" w:hint="cs"/>
          <w:b/>
          <w:bCs/>
          <w:color w:val="auto"/>
          <w:sz w:val="22"/>
          <w:rtl/>
        </w:rPr>
        <w:t>יצויין עוד כ</w:t>
      </w:r>
      <w:del w:id="6262" w:author="אופיר טל" w:date="2022-01-09T13:25:00Z">
        <w:r w:rsidDel="00D9407F">
          <w:rPr>
            <w:rStyle w:val="emailstyle17"/>
            <w:rFonts w:cs="David" w:hint="cs"/>
            <w:b/>
            <w:bCs/>
            <w:color w:val="auto"/>
            <w:sz w:val="22"/>
            <w:rtl/>
          </w:rPr>
          <w:delText>ח</w:delText>
        </w:r>
      </w:del>
      <w:ins w:id="6263" w:author="אופיר טל" w:date="2022-01-09T13:25:00Z">
        <w:r w:rsidR="00D9407F">
          <w:rPr>
            <w:rStyle w:val="emailstyle17"/>
            <w:rFonts w:cs="David" w:hint="cs"/>
            <w:b/>
            <w:bCs/>
            <w:color w:val="auto"/>
            <w:sz w:val="22"/>
            <w:rtl/>
          </w:rPr>
          <w:t>י</w:t>
        </w:r>
      </w:ins>
      <w:r>
        <w:rPr>
          <w:rStyle w:val="emailstyle17"/>
          <w:rFonts w:cs="David" w:hint="cs"/>
          <w:b/>
          <w:bCs/>
          <w:color w:val="auto"/>
          <w:sz w:val="22"/>
          <w:rtl/>
        </w:rPr>
        <w:t xml:space="preserve"> </w:t>
      </w:r>
      <w:r w:rsidR="001E5CA8" w:rsidRPr="00F87ABD">
        <w:rPr>
          <w:rStyle w:val="emailstyle17"/>
          <w:rFonts w:cs="David" w:hint="eastAsia"/>
          <w:b/>
          <w:bCs/>
          <w:color w:val="auto"/>
          <w:sz w:val="22"/>
          <w:rtl/>
          <w:rPrChange w:id="6264" w:author="Shimon" w:date="2022-01-04T16:41:00Z">
            <w:rPr>
              <w:rStyle w:val="emailstyle17"/>
              <w:rFonts w:cs="David" w:hint="eastAsia"/>
              <w:color w:val="auto"/>
              <w:sz w:val="22"/>
              <w:rtl/>
            </w:rPr>
          </w:rPrChange>
        </w:rPr>
        <w:t>בניסיון</w:t>
      </w:r>
      <w:r w:rsidR="001E5CA8" w:rsidRPr="00F87ABD">
        <w:rPr>
          <w:rStyle w:val="emailstyle17"/>
          <w:rFonts w:cs="David"/>
          <w:b/>
          <w:bCs/>
          <w:color w:val="auto"/>
          <w:sz w:val="22"/>
          <w:rtl/>
          <w:rPrChange w:id="6265" w:author="Shimon" w:date="2022-01-04T16:41:00Z">
            <w:rPr>
              <w:rStyle w:val="emailstyle17"/>
              <w:rFonts w:cs="David"/>
              <w:color w:val="auto"/>
              <w:sz w:val="22"/>
              <w:rtl/>
            </w:rPr>
          </w:rPrChange>
        </w:rPr>
        <w:t xml:space="preserve"> </w:t>
      </w:r>
      <w:r w:rsidR="001E5CA8" w:rsidRPr="00F87ABD">
        <w:rPr>
          <w:rStyle w:val="emailstyle17"/>
          <w:rFonts w:cs="David" w:hint="eastAsia"/>
          <w:b/>
          <w:bCs/>
          <w:color w:val="auto"/>
          <w:sz w:val="22"/>
          <w:rtl/>
          <w:rPrChange w:id="6266" w:author="Shimon" w:date="2022-01-04T16:41:00Z">
            <w:rPr>
              <w:rStyle w:val="emailstyle17"/>
              <w:rFonts w:cs="David" w:hint="eastAsia"/>
              <w:color w:val="auto"/>
              <w:sz w:val="22"/>
              <w:rtl/>
            </w:rPr>
          </w:rPrChange>
        </w:rPr>
        <w:t>להגיע</w:t>
      </w:r>
      <w:r w:rsidR="001E5CA8" w:rsidRPr="00F87ABD">
        <w:rPr>
          <w:rStyle w:val="emailstyle17"/>
          <w:rFonts w:cs="David"/>
          <w:b/>
          <w:bCs/>
          <w:color w:val="auto"/>
          <w:sz w:val="22"/>
          <w:rtl/>
          <w:rPrChange w:id="6267" w:author="Shimon" w:date="2022-01-04T16:41:00Z">
            <w:rPr>
              <w:rStyle w:val="emailstyle17"/>
              <w:rFonts w:cs="David"/>
              <w:color w:val="auto"/>
              <w:sz w:val="22"/>
              <w:rtl/>
            </w:rPr>
          </w:rPrChange>
        </w:rPr>
        <w:t xml:space="preserve"> </w:t>
      </w:r>
      <w:r w:rsidR="001E5CA8" w:rsidRPr="00F87ABD">
        <w:rPr>
          <w:rStyle w:val="emailstyle17"/>
          <w:rFonts w:cs="David" w:hint="eastAsia"/>
          <w:b/>
          <w:bCs/>
          <w:color w:val="auto"/>
          <w:sz w:val="22"/>
          <w:rtl/>
          <w:rPrChange w:id="6268" w:author="Shimon" w:date="2022-01-04T16:41:00Z">
            <w:rPr>
              <w:rStyle w:val="emailstyle17"/>
              <w:rFonts w:cs="David" w:hint="eastAsia"/>
              <w:color w:val="auto"/>
              <w:sz w:val="22"/>
              <w:rtl/>
            </w:rPr>
          </w:rPrChange>
        </w:rPr>
        <w:t>להסכמה</w:t>
      </w:r>
      <w:r w:rsidR="001E5CA8" w:rsidRPr="00F87ABD">
        <w:rPr>
          <w:rStyle w:val="emailstyle17"/>
          <w:rFonts w:cs="David"/>
          <w:b/>
          <w:bCs/>
          <w:color w:val="auto"/>
          <w:sz w:val="22"/>
          <w:rtl/>
          <w:rPrChange w:id="6269" w:author="Shimon" w:date="2022-01-04T16:41:00Z">
            <w:rPr>
              <w:rStyle w:val="emailstyle17"/>
              <w:rFonts w:cs="David"/>
              <w:color w:val="auto"/>
              <w:sz w:val="22"/>
              <w:rtl/>
            </w:rPr>
          </w:rPrChange>
        </w:rPr>
        <w:t xml:space="preserve"> (</w:t>
      </w:r>
      <w:r w:rsidR="001E5CA8" w:rsidRPr="00F87ABD">
        <w:rPr>
          <w:rStyle w:val="emailstyle17"/>
          <w:rFonts w:cs="David" w:hint="eastAsia"/>
          <w:color w:val="auto"/>
          <w:sz w:val="22"/>
          <w:rtl/>
        </w:rPr>
        <w:t>שאינה</w:t>
      </w:r>
      <w:r w:rsidR="001E5CA8" w:rsidRPr="00F87ABD">
        <w:rPr>
          <w:rStyle w:val="emailstyle17"/>
          <w:rFonts w:cs="David"/>
          <w:color w:val="auto"/>
          <w:sz w:val="22"/>
          <w:rtl/>
        </w:rPr>
        <w:t xml:space="preserve"> </w:t>
      </w:r>
      <w:r w:rsidR="001E5CA8" w:rsidRPr="00F87ABD">
        <w:rPr>
          <w:rStyle w:val="emailstyle17"/>
          <w:rFonts w:cs="David" w:hint="eastAsia"/>
          <w:color w:val="auto"/>
          <w:sz w:val="22"/>
          <w:rtl/>
        </w:rPr>
        <w:t>ממצה</w:t>
      </w:r>
      <w:r w:rsidR="001E5CA8" w:rsidRPr="00F87ABD">
        <w:rPr>
          <w:rStyle w:val="emailstyle17"/>
          <w:rFonts w:cs="David"/>
          <w:color w:val="auto"/>
          <w:sz w:val="22"/>
          <w:rtl/>
        </w:rPr>
        <w:t xml:space="preserve"> </w:t>
      </w:r>
      <w:r w:rsidR="001E5CA8" w:rsidRPr="00F87ABD">
        <w:rPr>
          <w:rStyle w:val="emailstyle17"/>
          <w:rFonts w:cs="David" w:hint="eastAsia"/>
          <w:color w:val="auto"/>
          <w:sz w:val="22"/>
          <w:rtl/>
        </w:rPr>
        <w:t>את</w:t>
      </w:r>
      <w:r w:rsidR="001E5CA8" w:rsidRPr="00F87ABD">
        <w:rPr>
          <w:rStyle w:val="emailstyle17"/>
          <w:rFonts w:cs="David"/>
          <w:color w:val="auto"/>
          <w:sz w:val="22"/>
          <w:rtl/>
        </w:rPr>
        <w:t xml:space="preserve"> </w:t>
      </w:r>
      <w:r w:rsidR="001E5CA8" w:rsidRPr="00F87ABD">
        <w:rPr>
          <w:rStyle w:val="emailstyle17"/>
          <w:rFonts w:cs="David" w:hint="eastAsia"/>
          <w:color w:val="auto"/>
          <w:sz w:val="22"/>
          <w:rtl/>
        </w:rPr>
        <w:t>מלוא</w:t>
      </w:r>
      <w:r w:rsidR="001E5CA8" w:rsidRPr="00F87ABD">
        <w:rPr>
          <w:rStyle w:val="emailstyle17"/>
          <w:rFonts w:cs="David"/>
          <w:color w:val="auto"/>
          <w:sz w:val="22"/>
          <w:rtl/>
        </w:rPr>
        <w:t xml:space="preserve"> </w:t>
      </w:r>
      <w:r w:rsidR="001E5CA8" w:rsidRPr="00F87ABD">
        <w:rPr>
          <w:rStyle w:val="emailstyle17"/>
          <w:rFonts w:cs="David" w:hint="eastAsia"/>
          <w:color w:val="auto"/>
          <w:sz w:val="22"/>
          <w:rtl/>
        </w:rPr>
        <w:t>זכויותיו</w:t>
      </w:r>
      <w:r w:rsidR="001E5CA8" w:rsidRPr="00F87ABD">
        <w:rPr>
          <w:rStyle w:val="emailstyle17"/>
          <w:rFonts w:cs="David"/>
          <w:color w:val="auto"/>
          <w:sz w:val="22"/>
          <w:rtl/>
        </w:rPr>
        <w:t>),</w:t>
      </w:r>
      <w:r w:rsidR="005D0315" w:rsidRPr="00F87ABD">
        <w:rPr>
          <w:rStyle w:val="emailstyle17"/>
          <w:rFonts w:cs="David"/>
          <w:b/>
          <w:bCs/>
          <w:color w:val="auto"/>
          <w:sz w:val="22"/>
          <w:rtl/>
          <w:rPrChange w:id="6270" w:author="Shimon" w:date="2022-01-04T16:41:00Z">
            <w:rPr>
              <w:rStyle w:val="emailstyle17"/>
              <w:rFonts w:cs="David"/>
              <w:color w:val="auto"/>
              <w:sz w:val="22"/>
              <w:rtl/>
            </w:rPr>
          </w:rPrChange>
        </w:rPr>
        <w:t xml:space="preserve"> </w:t>
      </w:r>
      <w:r w:rsidR="001E5CA8" w:rsidRPr="00F87ABD">
        <w:rPr>
          <w:rStyle w:val="emailstyle17"/>
          <w:rFonts w:cs="David" w:hint="eastAsia"/>
          <w:b/>
          <w:bCs/>
          <w:color w:val="auto"/>
          <w:sz w:val="22"/>
          <w:rtl/>
          <w:rPrChange w:id="6271" w:author="Shimon" w:date="2022-01-04T16:41:00Z">
            <w:rPr>
              <w:rStyle w:val="emailstyle17"/>
              <w:rFonts w:cs="David" w:hint="eastAsia"/>
              <w:color w:val="auto"/>
              <w:sz w:val="22"/>
              <w:rtl/>
            </w:rPr>
          </w:rPrChange>
        </w:rPr>
        <w:t>לפיה</w:t>
      </w:r>
      <w:r w:rsidR="001E5CA8" w:rsidRPr="00F87ABD">
        <w:rPr>
          <w:rStyle w:val="emailstyle17"/>
          <w:rFonts w:cs="David"/>
          <w:b/>
          <w:bCs/>
          <w:color w:val="auto"/>
          <w:sz w:val="22"/>
          <w:rtl/>
          <w:rPrChange w:id="6272" w:author="Shimon" w:date="2022-01-04T16:41:00Z">
            <w:rPr>
              <w:rStyle w:val="emailstyle17"/>
              <w:rFonts w:cs="David"/>
              <w:color w:val="auto"/>
              <w:sz w:val="22"/>
              <w:rtl/>
            </w:rPr>
          </w:rPrChange>
        </w:rPr>
        <w:t xml:space="preserve"> ההסדר </w:t>
      </w:r>
      <w:r w:rsidR="005D0315" w:rsidRPr="00F87ABD">
        <w:rPr>
          <w:rStyle w:val="emailstyle17"/>
          <w:rFonts w:cs="David" w:hint="eastAsia"/>
          <w:b/>
          <w:bCs/>
          <w:color w:val="auto"/>
          <w:sz w:val="22"/>
          <w:rtl/>
          <w:rPrChange w:id="6273" w:author="Shimon" w:date="2022-01-04T16:41:00Z">
            <w:rPr>
              <w:rStyle w:val="emailstyle17"/>
              <w:rFonts w:cs="David" w:hint="eastAsia"/>
              <w:color w:val="auto"/>
              <w:sz w:val="22"/>
              <w:rtl/>
            </w:rPr>
          </w:rPrChange>
        </w:rPr>
        <w:t>עם</w:t>
      </w:r>
      <w:r w:rsidR="005D0315" w:rsidRPr="00F87ABD">
        <w:rPr>
          <w:rStyle w:val="emailstyle17"/>
          <w:rFonts w:cs="David"/>
          <w:b/>
          <w:bCs/>
          <w:color w:val="auto"/>
          <w:sz w:val="22"/>
          <w:rtl/>
          <w:rPrChange w:id="6274" w:author="Shimon" w:date="2022-01-04T16:41:00Z">
            <w:rPr>
              <w:rStyle w:val="emailstyle17"/>
              <w:rFonts w:cs="David"/>
              <w:color w:val="auto"/>
              <w:sz w:val="22"/>
              <w:rtl/>
            </w:rPr>
          </w:rPrChange>
        </w:rPr>
        <w:t xml:space="preserve"> פרנקנבורג </w:t>
      </w:r>
      <w:r w:rsidR="003268FA">
        <w:rPr>
          <w:rStyle w:val="emailstyle17"/>
          <w:rFonts w:cs="David" w:hint="cs"/>
          <w:b/>
          <w:bCs/>
          <w:color w:val="auto"/>
          <w:sz w:val="22"/>
          <w:rtl/>
        </w:rPr>
        <w:t>יוח</w:t>
      </w:r>
      <w:r w:rsidR="005D0315" w:rsidRPr="00F87ABD">
        <w:rPr>
          <w:rStyle w:val="emailstyle17"/>
          <w:rFonts w:cs="David" w:hint="eastAsia"/>
          <w:b/>
          <w:bCs/>
          <w:color w:val="auto"/>
          <w:sz w:val="22"/>
          <w:rtl/>
          <w:rPrChange w:id="6275" w:author="Shimon" w:date="2022-01-04T16:41:00Z">
            <w:rPr>
              <w:rStyle w:val="emailstyle17"/>
              <w:rFonts w:cs="David" w:hint="eastAsia"/>
              <w:color w:val="auto"/>
              <w:sz w:val="22"/>
              <w:rtl/>
            </w:rPr>
          </w:rPrChange>
        </w:rPr>
        <w:t>ל</w:t>
      </w:r>
      <w:r w:rsidR="005D0315" w:rsidRPr="00F87ABD">
        <w:rPr>
          <w:rStyle w:val="emailstyle17"/>
          <w:rFonts w:cs="David"/>
          <w:b/>
          <w:bCs/>
          <w:color w:val="auto"/>
          <w:sz w:val="22"/>
          <w:rtl/>
          <w:rPrChange w:id="6276" w:author="Shimon" w:date="2022-01-04T16:41:00Z">
            <w:rPr>
              <w:rStyle w:val="emailstyle17"/>
              <w:rFonts w:cs="David"/>
              <w:color w:val="auto"/>
              <w:sz w:val="22"/>
              <w:rtl/>
            </w:rPr>
          </w:rPrChange>
        </w:rPr>
        <w:t xml:space="preserve"> </w:t>
      </w:r>
      <w:r w:rsidR="005D0315" w:rsidRPr="00F87ABD">
        <w:rPr>
          <w:rStyle w:val="emailstyle17"/>
          <w:rFonts w:cs="David" w:hint="eastAsia"/>
          <w:b/>
          <w:bCs/>
          <w:color w:val="auto"/>
          <w:sz w:val="22"/>
          <w:rtl/>
          <w:rPrChange w:id="6277" w:author="Shimon" w:date="2022-01-04T16:41:00Z">
            <w:rPr>
              <w:rStyle w:val="emailstyle17"/>
              <w:rFonts w:cs="David" w:hint="eastAsia"/>
              <w:color w:val="auto"/>
              <w:sz w:val="22"/>
              <w:rtl/>
            </w:rPr>
          </w:rPrChange>
        </w:rPr>
        <w:t>גם</w:t>
      </w:r>
      <w:r w:rsidR="005D0315" w:rsidRPr="00F87ABD">
        <w:rPr>
          <w:rStyle w:val="emailstyle17"/>
          <w:rFonts w:cs="David"/>
          <w:b/>
          <w:bCs/>
          <w:color w:val="auto"/>
          <w:sz w:val="22"/>
          <w:rtl/>
          <w:rPrChange w:id="6278" w:author="Shimon" w:date="2022-01-04T16:41:00Z">
            <w:rPr>
              <w:rStyle w:val="emailstyle17"/>
              <w:rFonts w:cs="David"/>
              <w:color w:val="auto"/>
              <w:sz w:val="22"/>
              <w:rtl/>
            </w:rPr>
          </w:rPrChange>
        </w:rPr>
        <w:t xml:space="preserve"> </w:t>
      </w:r>
      <w:r w:rsidR="005D0315" w:rsidRPr="00F87ABD">
        <w:rPr>
          <w:rStyle w:val="emailstyle17"/>
          <w:rFonts w:cs="David" w:hint="eastAsia"/>
          <w:b/>
          <w:bCs/>
          <w:color w:val="auto"/>
          <w:sz w:val="22"/>
          <w:rtl/>
          <w:rPrChange w:id="6279" w:author="Shimon" w:date="2022-01-04T16:41:00Z">
            <w:rPr>
              <w:rStyle w:val="emailstyle17"/>
              <w:rFonts w:cs="David" w:hint="eastAsia"/>
              <w:color w:val="auto"/>
              <w:sz w:val="22"/>
              <w:rtl/>
            </w:rPr>
          </w:rPrChange>
        </w:rPr>
        <w:t>עליו</w:t>
      </w:r>
      <w:r w:rsidR="00515230" w:rsidRPr="00F87ABD">
        <w:rPr>
          <w:rStyle w:val="emailstyle17"/>
          <w:rFonts w:cs="David"/>
          <w:b/>
          <w:bCs/>
          <w:color w:val="auto"/>
          <w:sz w:val="22"/>
          <w:rtl/>
          <w:rPrChange w:id="6280" w:author="Shimon" w:date="2022-01-04T16:41:00Z">
            <w:rPr>
              <w:rStyle w:val="emailstyle17"/>
              <w:rFonts w:cs="David"/>
              <w:color w:val="auto"/>
              <w:sz w:val="22"/>
              <w:rtl/>
            </w:rPr>
          </w:rPrChange>
        </w:rPr>
        <w:t>,</w:t>
      </w:r>
      <w:r w:rsidR="005D0315" w:rsidRPr="00F87ABD">
        <w:rPr>
          <w:rStyle w:val="emailstyle17"/>
          <w:rFonts w:cs="David"/>
          <w:b/>
          <w:bCs/>
          <w:color w:val="auto"/>
          <w:sz w:val="22"/>
          <w:rtl/>
          <w:rPrChange w:id="6281" w:author="Shimon" w:date="2022-01-04T16:41:00Z">
            <w:rPr>
              <w:rStyle w:val="emailstyle17"/>
              <w:rFonts w:cs="David"/>
              <w:color w:val="auto"/>
              <w:sz w:val="22"/>
              <w:rtl/>
            </w:rPr>
          </w:rPrChange>
        </w:rPr>
        <w:t xml:space="preserve"> נדחתה בטענה </w:t>
      </w:r>
      <w:r w:rsidR="00EA0756" w:rsidRPr="00F87ABD">
        <w:rPr>
          <w:rStyle w:val="emailstyle17"/>
          <w:rFonts w:cs="David" w:hint="eastAsia"/>
          <w:b/>
          <w:bCs/>
          <w:color w:val="auto"/>
          <w:sz w:val="22"/>
          <w:rtl/>
          <w:rPrChange w:id="6282" w:author="Shimon" w:date="2022-01-04T16:41:00Z">
            <w:rPr>
              <w:rStyle w:val="emailstyle17"/>
              <w:rFonts w:cs="David" w:hint="eastAsia"/>
              <w:color w:val="auto"/>
              <w:sz w:val="22"/>
              <w:rtl/>
            </w:rPr>
          </w:rPrChange>
        </w:rPr>
        <w:t>שהתובע</w:t>
      </w:r>
      <w:r w:rsidR="00EA0756" w:rsidRPr="00F87ABD">
        <w:rPr>
          <w:rStyle w:val="emailstyle17"/>
          <w:rFonts w:cs="David"/>
          <w:b/>
          <w:bCs/>
          <w:color w:val="auto"/>
          <w:sz w:val="22"/>
          <w:rtl/>
          <w:rPrChange w:id="6283" w:author="Shimon" w:date="2022-01-04T16:41:00Z">
            <w:rPr>
              <w:rStyle w:val="emailstyle17"/>
              <w:rFonts w:cs="David"/>
              <w:color w:val="auto"/>
              <w:sz w:val="22"/>
              <w:rtl/>
            </w:rPr>
          </w:rPrChange>
        </w:rPr>
        <w:t xml:space="preserve"> </w:t>
      </w:r>
      <w:r w:rsidR="000A76F3" w:rsidRPr="00F87ABD">
        <w:rPr>
          <w:rStyle w:val="emailstyle17"/>
          <w:rFonts w:cs="David" w:hint="eastAsia"/>
          <w:b/>
          <w:bCs/>
          <w:color w:val="auto"/>
          <w:sz w:val="22"/>
          <w:rtl/>
          <w:rPrChange w:id="6284" w:author="Shimon" w:date="2022-01-04T16:41:00Z">
            <w:rPr>
              <w:rStyle w:val="emailstyle17"/>
              <w:rFonts w:cs="David" w:hint="eastAsia"/>
              <w:color w:val="auto"/>
              <w:sz w:val="22"/>
              <w:rtl/>
            </w:rPr>
          </w:rPrChange>
        </w:rPr>
        <w:t>פרש</w:t>
      </w:r>
      <w:r w:rsidR="000A76F3" w:rsidRPr="00F87ABD">
        <w:rPr>
          <w:rStyle w:val="emailstyle17"/>
          <w:rFonts w:cs="David"/>
          <w:b/>
          <w:bCs/>
          <w:color w:val="auto"/>
          <w:sz w:val="22"/>
          <w:rtl/>
          <w:rPrChange w:id="6285" w:author="Shimon" w:date="2022-01-04T16:41:00Z">
            <w:rPr>
              <w:rStyle w:val="emailstyle17"/>
              <w:rFonts w:cs="David"/>
              <w:color w:val="auto"/>
              <w:sz w:val="22"/>
              <w:rtl/>
            </w:rPr>
          </w:rPrChange>
        </w:rPr>
        <w:t xml:space="preserve"> לפני מר </w:t>
      </w:r>
      <w:r w:rsidR="000A76F3" w:rsidRPr="00F87ABD">
        <w:rPr>
          <w:rStyle w:val="emailstyle17"/>
          <w:rFonts w:cs="David" w:hint="eastAsia"/>
          <w:b/>
          <w:bCs/>
          <w:color w:val="auto"/>
          <w:sz w:val="22"/>
          <w:rtl/>
          <w:rPrChange w:id="6286" w:author="Shimon" w:date="2022-01-04T16:41:00Z">
            <w:rPr>
              <w:rStyle w:val="emailstyle17"/>
              <w:rFonts w:cs="David" w:hint="eastAsia"/>
              <w:color w:val="auto"/>
              <w:sz w:val="22"/>
              <w:rtl/>
            </w:rPr>
          </w:rPrChange>
        </w:rPr>
        <w:t>פרנקבורג</w:t>
      </w:r>
      <w:r w:rsidR="000A76F3" w:rsidRPr="00F87ABD">
        <w:rPr>
          <w:rStyle w:val="emailstyle17"/>
          <w:rFonts w:cs="David"/>
          <w:b/>
          <w:bCs/>
          <w:color w:val="auto"/>
          <w:sz w:val="22"/>
          <w:rtl/>
          <w:rPrChange w:id="6287" w:author="Shimon" w:date="2022-01-04T16:41:00Z">
            <w:rPr>
              <w:rStyle w:val="emailstyle17"/>
              <w:rFonts w:cs="David"/>
              <w:color w:val="auto"/>
              <w:sz w:val="22"/>
              <w:rtl/>
            </w:rPr>
          </w:rPrChange>
        </w:rPr>
        <w:t xml:space="preserve">,  </w:t>
      </w:r>
      <w:r w:rsidR="005D0315" w:rsidRPr="00F87ABD">
        <w:rPr>
          <w:rStyle w:val="emailstyle17"/>
          <w:rFonts w:cs="David" w:hint="eastAsia"/>
          <w:b/>
          <w:bCs/>
          <w:color w:val="auto"/>
          <w:sz w:val="22"/>
          <w:rtl/>
          <w:rPrChange w:id="6288" w:author="Shimon" w:date="2022-01-04T16:41:00Z">
            <w:rPr>
              <w:rStyle w:val="emailstyle17"/>
              <w:rFonts w:cs="David" w:hint="eastAsia"/>
              <w:color w:val="auto"/>
              <w:sz w:val="22"/>
              <w:rtl/>
            </w:rPr>
          </w:rPrChange>
        </w:rPr>
        <w:t>ו</w:t>
      </w:r>
      <w:r w:rsidR="000A76F3" w:rsidRPr="00F87ABD">
        <w:rPr>
          <w:rStyle w:val="emailstyle17"/>
          <w:rFonts w:cs="David" w:hint="eastAsia"/>
          <w:b/>
          <w:bCs/>
          <w:color w:val="auto"/>
          <w:sz w:val="22"/>
          <w:rtl/>
          <w:rPrChange w:id="6289" w:author="Shimon" w:date="2022-01-04T16:41:00Z">
            <w:rPr>
              <w:rStyle w:val="emailstyle17"/>
              <w:rFonts w:cs="David" w:hint="eastAsia"/>
              <w:color w:val="auto"/>
              <w:sz w:val="22"/>
              <w:rtl/>
            </w:rPr>
          </w:rPrChange>
        </w:rPr>
        <w:t>ההסדר</w:t>
      </w:r>
      <w:r w:rsidR="000A76F3" w:rsidRPr="00F87ABD">
        <w:rPr>
          <w:rStyle w:val="emailstyle17"/>
          <w:rFonts w:cs="David"/>
          <w:b/>
          <w:bCs/>
          <w:color w:val="auto"/>
          <w:sz w:val="22"/>
          <w:rtl/>
          <w:rPrChange w:id="6290" w:author="Shimon" w:date="2022-01-04T16:41:00Z">
            <w:rPr>
              <w:rStyle w:val="emailstyle17"/>
              <w:rFonts w:cs="David"/>
              <w:color w:val="auto"/>
              <w:sz w:val="22"/>
              <w:rtl/>
            </w:rPr>
          </w:rPrChange>
        </w:rPr>
        <w:t xml:space="preserve"> האמור לא חל על התובע. </w:t>
      </w:r>
    </w:p>
    <w:p w14:paraId="00352F2A" w14:textId="6C648C70" w:rsidR="00F87ABD" w:rsidRPr="00901A33" w:rsidRDefault="00700098">
      <w:pPr>
        <w:pStyle w:val="11"/>
        <w:tabs>
          <w:tab w:val="left" w:pos="566"/>
        </w:tabs>
        <w:spacing w:before="0" w:after="240" w:line="360" w:lineRule="auto"/>
        <w:rPr>
          <w:rStyle w:val="emailstyle17"/>
          <w:rFonts w:cs="David"/>
          <w:color w:val="auto"/>
          <w:sz w:val="22"/>
        </w:rPr>
        <w:pPrChange w:id="6291" w:author="Shimon" w:date="2022-01-06T13:35:00Z">
          <w:pPr>
            <w:pStyle w:val="11"/>
            <w:tabs>
              <w:tab w:val="left" w:pos="566"/>
            </w:tabs>
            <w:spacing w:before="0" w:after="240" w:line="360" w:lineRule="auto"/>
            <w:ind w:left="566" w:firstLine="0"/>
          </w:pPr>
        </w:pPrChange>
      </w:pPr>
      <w:r w:rsidRPr="00700098">
        <w:rPr>
          <w:rStyle w:val="emailstyle17"/>
          <w:rFonts w:cs="David" w:hint="cs"/>
          <w:sz w:val="22"/>
          <w:rtl/>
        </w:rPr>
        <w:t>*</w:t>
      </w:r>
      <w:r>
        <w:rPr>
          <w:rStyle w:val="emailstyle17"/>
          <w:rFonts w:cs="David" w:hint="cs"/>
          <w:color w:val="auto"/>
          <w:sz w:val="22"/>
          <w:rtl/>
        </w:rPr>
        <w:t xml:space="preserve">    </w:t>
      </w:r>
      <w:ins w:id="6292" w:author="Shimon" w:date="2022-01-04T16:40:00Z">
        <w:r w:rsidR="00F87ABD">
          <w:rPr>
            <w:rStyle w:val="emailstyle17"/>
            <w:rFonts w:cs="David" w:hint="cs"/>
            <w:color w:val="auto"/>
            <w:sz w:val="22"/>
            <w:rtl/>
          </w:rPr>
          <w:t>מכתב ה</w:t>
        </w:r>
      </w:ins>
      <w:ins w:id="6293" w:author="Shimon" w:date="2022-01-05T19:25:00Z">
        <w:r>
          <w:rPr>
            <w:rStyle w:val="emailstyle17"/>
            <w:rFonts w:cs="David" w:hint="cs"/>
            <w:color w:val="auto"/>
            <w:sz w:val="22"/>
            <w:rtl/>
          </w:rPr>
          <w:t xml:space="preserve">תובע </w:t>
        </w:r>
      </w:ins>
      <w:ins w:id="6294" w:author="Shimon" w:date="2022-01-05T19:26:00Z">
        <w:r>
          <w:rPr>
            <w:rStyle w:val="emailstyle17"/>
            <w:rFonts w:cs="David" w:hint="cs"/>
            <w:color w:val="auto"/>
            <w:sz w:val="22"/>
            <w:rtl/>
          </w:rPr>
          <w:t xml:space="preserve">מיום 15.3.2017 </w:t>
        </w:r>
      </w:ins>
      <w:ins w:id="6295" w:author="Shimon" w:date="2022-01-04T16:41:00Z">
        <w:r w:rsidR="00F87ABD">
          <w:rPr>
            <w:rStyle w:val="emailstyle17"/>
            <w:rFonts w:cs="David" w:hint="cs"/>
            <w:color w:val="auto"/>
            <w:sz w:val="22"/>
            <w:rtl/>
          </w:rPr>
          <w:t xml:space="preserve">אל </w:t>
        </w:r>
      </w:ins>
      <w:ins w:id="6296" w:author="Shimon" w:date="2022-01-05T14:03:00Z">
        <w:r w:rsidR="00B9487C">
          <w:rPr>
            <w:rStyle w:val="emailstyle17"/>
            <w:rFonts w:cs="David" w:hint="cs"/>
            <w:color w:val="auto"/>
            <w:sz w:val="22"/>
            <w:rtl/>
          </w:rPr>
          <w:t xml:space="preserve"> </w:t>
        </w:r>
      </w:ins>
      <w:ins w:id="6297" w:author="Shimon" w:date="2022-01-06T13:34:00Z">
        <w:r w:rsidR="005F5681">
          <w:rPr>
            <w:rStyle w:val="emailstyle17"/>
            <w:rFonts w:cs="David" w:hint="cs"/>
            <w:color w:val="auto"/>
            <w:sz w:val="22"/>
            <w:rtl/>
          </w:rPr>
          <w:t>עו"ד עליזה קרן, ס. היועץ המשפטי בנש</w:t>
        </w:r>
      </w:ins>
      <w:ins w:id="6298" w:author="Shimon" w:date="2022-01-06T13:35:00Z">
        <w:r w:rsidR="005F5681">
          <w:rPr>
            <w:rStyle w:val="emailstyle17"/>
            <w:rFonts w:cs="David" w:hint="cs"/>
            <w:color w:val="auto"/>
            <w:sz w:val="22"/>
            <w:rtl/>
          </w:rPr>
          <w:t xml:space="preserve">"מ, </w:t>
        </w:r>
      </w:ins>
      <w:ins w:id="6299" w:author="Shimon" w:date="2022-01-05T14:03:00Z">
        <w:r w:rsidR="00B9487C">
          <w:rPr>
            <w:rStyle w:val="emailstyle17"/>
            <w:rFonts w:cs="David" w:hint="cs"/>
            <w:color w:val="auto"/>
            <w:sz w:val="22"/>
            <w:rtl/>
          </w:rPr>
          <w:t xml:space="preserve"> הכולל את הצעת התובע </w:t>
        </w:r>
      </w:ins>
      <w:ins w:id="6300" w:author="Shimon" w:date="2022-01-05T19:26:00Z">
        <w:r>
          <w:rPr>
            <w:rStyle w:val="emailstyle17"/>
            <w:rFonts w:cs="David" w:hint="cs"/>
            <w:color w:val="auto"/>
            <w:sz w:val="22"/>
            <w:rtl/>
          </w:rPr>
          <w:t xml:space="preserve">מצ"ב כנספח </w:t>
        </w:r>
        <w:r w:rsidRPr="00700098">
          <w:rPr>
            <w:rStyle w:val="emailstyle17"/>
            <w:rFonts w:cs="David"/>
            <w:color w:val="auto"/>
            <w:sz w:val="22"/>
            <w:highlight w:val="yellow"/>
            <w:rtl/>
            <w:rPrChange w:id="6301" w:author="Shimon" w:date="2022-01-05T19:26:00Z">
              <w:rPr>
                <w:rStyle w:val="emailstyle17"/>
                <w:rFonts w:cs="David"/>
                <w:color w:val="auto"/>
                <w:sz w:val="22"/>
                <w:rtl/>
              </w:rPr>
            </w:rPrChange>
          </w:rPr>
          <w:t>......</w:t>
        </w:r>
      </w:ins>
      <w:ins w:id="6302" w:author="Shimon" w:date="2022-01-05T14:03:00Z">
        <w:r w:rsidR="00B9487C">
          <w:rPr>
            <w:rStyle w:val="emailstyle17"/>
            <w:rFonts w:cs="David" w:hint="cs"/>
            <w:color w:val="auto"/>
            <w:sz w:val="22"/>
            <w:rtl/>
          </w:rPr>
          <w:t xml:space="preserve"> </w:t>
        </w:r>
      </w:ins>
    </w:p>
    <w:p w14:paraId="47B9D0D7" w14:textId="443C3284" w:rsidR="001E5CA8" w:rsidRPr="00901A33" w:rsidRDefault="000A76F3">
      <w:pPr>
        <w:pStyle w:val="11"/>
        <w:numPr>
          <w:ilvl w:val="0"/>
          <w:numId w:val="60"/>
        </w:numPr>
        <w:tabs>
          <w:tab w:val="left" w:pos="566"/>
        </w:tabs>
        <w:spacing w:before="0" w:after="240" w:line="360" w:lineRule="auto"/>
        <w:ind w:left="566"/>
        <w:rPr>
          <w:rStyle w:val="emailstyle17"/>
          <w:rFonts w:cs="David"/>
          <w:color w:val="auto"/>
          <w:sz w:val="22"/>
        </w:rPr>
        <w:pPrChange w:id="6303"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eastAsia"/>
          <w:color w:val="auto"/>
          <w:sz w:val="22"/>
          <w:rtl/>
        </w:rPr>
        <w:lastRenderedPageBreak/>
        <w:t>כ</w:t>
      </w:r>
      <w:r w:rsidR="00EA0756" w:rsidRPr="00901A33">
        <w:rPr>
          <w:rStyle w:val="emailstyle17"/>
          <w:rFonts w:cs="David" w:hint="eastAsia"/>
          <w:color w:val="auto"/>
          <w:sz w:val="22"/>
          <w:rtl/>
        </w:rPr>
        <w:t>לומר</w:t>
      </w:r>
      <w:r w:rsidR="00EA0756" w:rsidRPr="00901A33">
        <w:rPr>
          <w:rStyle w:val="emailstyle17"/>
          <w:rFonts w:cs="David"/>
          <w:color w:val="auto"/>
          <w:sz w:val="22"/>
          <w:rtl/>
        </w:rPr>
        <w:t xml:space="preserve">, </w:t>
      </w:r>
      <w:r w:rsidR="00EA0756" w:rsidRPr="00901A33">
        <w:rPr>
          <w:rStyle w:val="emailstyle17"/>
          <w:rFonts w:cs="David" w:hint="eastAsia"/>
          <w:b/>
          <w:bCs/>
          <w:color w:val="auto"/>
          <w:sz w:val="22"/>
          <w:rtl/>
        </w:rPr>
        <w:t>המדינה</w:t>
      </w:r>
      <w:r w:rsidR="00EA0756" w:rsidRPr="00901A33">
        <w:rPr>
          <w:rStyle w:val="emailstyle17"/>
          <w:rFonts w:cs="David"/>
          <w:b/>
          <w:bCs/>
          <w:color w:val="auto"/>
          <w:sz w:val="22"/>
          <w:rtl/>
        </w:rPr>
        <w:t xml:space="preserve"> בחרה לתת את ההטבה בחוזר אך </w:t>
      </w:r>
      <w:r w:rsidRPr="00901A33">
        <w:rPr>
          <w:rStyle w:val="emailstyle17"/>
          <w:rFonts w:cs="David" w:hint="eastAsia"/>
          <w:b/>
          <w:bCs/>
          <w:color w:val="auto"/>
          <w:sz w:val="22"/>
          <w:rtl/>
        </w:rPr>
        <w:t>ורק</w:t>
      </w:r>
      <w:r w:rsidRPr="00901A33">
        <w:rPr>
          <w:rStyle w:val="emailstyle17"/>
          <w:rFonts w:cs="David"/>
          <w:b/>
          <w:bCs/>
          <w:color w:val="auto"/>
          <w:sz w:val="22"/>
          <w:rtl/>
        </w:rPr>
        <w:t xml:space="preserve"> </w:t>
      </w:r>
      <w:r w:rsidRPr="00901A33">
        <w:rPr>
          <w:rStyle w:val="emailstyle17"/>
          <w:rFonts w:cs="David" w:hint="eastAsia"/>
          <w:b/>
          <w:bCs/>
          <w:color w:val="auto"/>
          <w:sz w:val="22"/>
          <w:rtl/>
        </w:rPr>
        <w:t>למי</w:t>
      </w:r>
      <w:r w:rsidRPr="00901A33">
        <w:rPr>
          <w:rStyle w:val="emailstyle17"/>
          <w:rFonts w:cs="David"/>
          <w:b/>
          <w:bCs/>
          <w:color w:val="auto"/>
          <w:sz w:val="22"/>
          <w:rtl/>
        </w:rPr>
        <w:t xml:space="preserve"> </w:t>
      </w:r>
      <w:r w:rsidRPr="00901A33">
        <w:rPr>
          <w:rStyle w:val="emailstyle17"/>
          <w:rFonts w:cs="David" w:hint="eastAsia"/>
          <w:b/>
          <w:bCs/>
          <w:color w:val="auto"/>
          <w:sz w:val="22"/>
          <w:rtl/>
        </w:rPr>
        <w:t>שתבע</w:t>
      </w:r>
      <w:r w:rsidRPr="00901A33">
        <w:rPr>
          <w:rStyle w:val="emailstyle17"/>
          <w:rFonts w:cs="David"/>
          <w:b/>
          <w:bCs/>
          <w:color w:val="auto"/>
          <w:sz w:val="22"/>
          <w:rtl/>
        </w:rPr>
        <w:t xml:space="preserve"> </w:t>
      </w:r>
      <w:r w:rsidRPr="00901A33">
        <w:rPr>
          <w:rStyle w:val="emailstyle17"/>
          <w:rFonts w:cs="David" w:hint="eastAsia"/>
          <w:b/>
          <w:bCs/>
          <w:color w:val="auto"/>
          <w:sz w:val="22"/>
          <w:rtl/>
        </w:rPr>
        <w:t>אותה</w:t>
      </w:r>
      <w:r w:rsidRPr="00901A33">
        <w:rPr>
          <w:rStyle w:val="emailstyle17"/>
          <w:rFonts w:cs="David"/>
          <w:b/>
          <w:bCs/>
          <w:color w:val="auto"/>
          <w:sz w:val="22"/>
          <w:rtl/>
        </w:rPr>
        <w:t xml:space="preserve">, </w:t>
      </w:r>
      <w:r w:rsidRPr="00901A33">
        <w:rPr>
          <w:rStyle w:val="emailstyle17"/>
          <w:rFonts w:cs="David" w:hint="eastAsia"/>
          <w:b/>
          <w:bCs/>
          <w:color w:val="auto"/>
          <w:sz w:val="22"/>
          <w:rtl/>
        </w:rPr>
        <w:t>תוך</w:t>
      </w:r>
      <w:r w:rsidRPr="00901A33">
        <w:rPr>
          <w:rStyle w:val="emailstyle17"/>
          <w:rFonts w:cs="David"/>
          <w:b/>
          <w:bCs/>
          <w:color w:val="auto"/>
          <w:sz w:val="22"/>
          <w:rtl/>
        </w:rPr>
        <w:t xml:space="preserve"> </w:t>
      </w:r>
      <w:r w:rsidRPr="00901A33">
        <w:rPr>
          <w:rStyle w:val="emailstyle17"/>
          <w:rFonts w:cs="David" w:hint="eastAsia"/>
          <w:b/>
          <w:bCs/>
          <w:color w:val="auto"/>
          <w:sz w:val="22"/>
          <w:rtl/>
        </w:rPr>
        <w:t>שהיא</w:t>
      </w:r>
      <w:r w:rsidRPr="00901A33">
        <w:rPr>
          <w:rStyle w:val="emailstyle17"/>
          <w:rFonts w:cs="David"/>
          <w:b/>
          <w:bCs/>
          <w:color w:val="auto"/>
          <w:sz w:val="22"/>
          <w:rtl/>
        </w:rPr>
        <w:t xml:space="preserve"> </w:t>
      </w:r>
      <w:r w:rsidRPr="00901A33">
        <w:rPr>
          <w:rStyle w:val="emailstyle17"/>
          <w:rFonts w:cs="David" w:hint="eastAsia"/>
          <w:b/>
          <w:bCs/>
          <w:color w:val="auto"/>
          <w:sz w:val="22"/>
          <w:rtl/>
        </w:rPr>
        <w:t>יוצרת</w:t>
      </w:r>
      <w:r w:rsidRPr="00901A33">
        <w:rPr>
          <w:rStyle w:val="emailstyle17"/>
          <w:rFonts w:cs="David"/>
          <w:b/>
          <w:bCs/>
          <w:color w:val="auto"/>
          <w:sz w:val="22"/>
          <w:rtl/>
        </w:rPr>
        <w:t xml:space="preserve"> </w:t>
      </w:r>
      <w:r w:rsidRPr="00901A33">
        <w:rPr>
          <w:rStyle w:val="emailstyle17"/>
          <w:rFonts w:cs="David" w:hint="eastAsia"/>
          <w:b/>
          <w:bCs/>
          <w:color w:val="auto"/>
          <w:sz w:val="22"/>
          <w:rtl/>
        </w:rPr>
        <w:t>הסדר</w:t>
      </w:r>
      <w:r w:rsidRPr="00901A33">
        <w:rPr>
          <w:rStyle w:val="emailstyle17"/>
          <w:rFonts w:cs="David"/>
          <w:b/>
          <w:bCs/>
          <w:color w:val="auto"/>
          <w:sz w:val="22"/>
          <w:rtl/>
        </w:rPr>
        <w:t xml:space="preserve"> </w:t>
      </w:r>
      <w:r w:rsidRPr="00901A33">
        <w:rPr>
          <w:rStyle w:val="emailstyle17"/>
          <w:rFonts w:cs="David" w:hint="eastAsia"/>
          <w:b/>
          <w:bCs/>
          <w:color w:val="auto"/>
          <w:sz w:val="22"/>
          <w:rtl/>
        </w:rPr>
        <w:t>ייחודי</w:t>
      </w:r>
      <w:r w:rsidRPr="00901A33">
        <w:rPr>
          <w:rStyle w:val="emailstyle17"/>
          <w:rFonts w:cs="David"/>
          <w:b/>
          <w:bCs/>
          <w:color w:val="auto"/>
          <w:sz w:val="22"/>
          <w:rtl/>
        </w:rPr>
        <w:t xml:space="preserve"> </w:t>
      </w: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מי</w:t>
      </w:r>
      <w:r w:rsidRPr="00901A33">
        <w:rPr>
          <w:rStyle w:val="emailstyle17"/>
          <w:rFonts w:cs="David"/>
          <w:b/>
          <w:bCs/>
          <w:color w:val="auto"/>
          <w:sz w:val="22"/>
          <w:rtl/>
        </w:rPr>
        <w:t xml:space="preserve"> </w:t>
      </w:r>
      <w:r w:rsidRPr="00901A33">
        <w:rPr>
          <w:rStyle w:val="emailstyle17"/>
          <w:rFonts w:cs="David" w:hint="eastAsia"/>
          <w:b/>
          <w:bCs/>
          <w:color w:val="auto"/>
          <w:sz w:val="22"/>
          <w:rtl/>
        </w:rPr>
        <w:t>שבחר</w:t>
      </w:r>
      <w:r w:rsidRPr="00901A33">
        <w:rPr>
          <w:rStyle w:val="emailstyle17"/>
          <w:rFonts w:cs="David"/>
          <w:b/>
          <w:bCs/>
          <w:color w:val="auto"/>
          <w:sz w:val="22"/>
          <w:rtl/>
        </w:rPr>
        <w:t xml:space="preserve"> </w:t>
      </w:r>
      <w:r w:rsidRPr="00901A33">
        <w:rPr>
          <w:rStyle w:val="emailstyle17"/>
          <w:rFonts w:cs="David" w:hint="eastAsia"/>
          <w:b/>
          <w:bCs/>
          <w:color w:val="auto"/>
          <w:sz w:val="22"/>
          <w:rtl/>
        </w:rPr>
        <w:t>לנקוט</w:t>
      </w:r>
      <w:r w:rsidRPr="00901A33">
        <w:rPr>
          <w:rStyle w:val="emailstyle17"/>
          <w:rFonts w:cs="David"/>
          <w:b/>
          <w:bCs/>
          <w:color w:val="auto"/>
          <w:sz w:val="22"/>
          <w:rtl/>
        </w:rPr>
        <w:t xml:space="preserve"> </w:t>
      </w:r>
      <w:r w:rsidRPr="00901A33">
        <w:rPr>
          <w:rStyle w:val="emailstyle17"/>
          <w:rFonts w:cs="David" w:hint="eastAsia"/>
          <w:b/>
          <w:bCs/>
          <w:color w:val="auto"/>
          <w:sz w:val="22"/>
          <w:rtl/>
        </w:rPr>
        <w:t>נגדה</w:t>
      </w:r>
      <w:r w:rsidRPr="00901A33">
        <w:rPr>
          <w:rStyle w:val="emailstyle17"/>
          <w:rFonts w:cs="David"/>
          <w:b/>
          <w:bCs/>
          <w:color w:val="auto"/>
          <w:sz w:val="22"/>
          <w:rtl/>
        </w:rPr>
        <w:t xml:space="preserve"> </w:t>
      </w:r>
      <w:r w:rsidRPr="00901A33">
        <w:rPr>
          <w:rStyle w:val="emailstyle17"/>
          <w:rFonts w:cs="David" w:hint="eastAsia"/>
          <w:b/>
          <w:bCs/>
          <w:color w:val="auto"/>
          <w:sz w:val="22"/>
          <w:rtl/>
        </w:rPr>
        <w:t>בהליכים</w:t>
      </w:r>
      <w:r w:rsidRPr="00901A33">
        <w:rPr>
          <w:rStyle w:val="emailstyle17"/>
          <w:rFonts w:cs="David"/>
          <w:b/>
          <w:bCs/>
          <w:color w:val="auto"/>
          <w:sz w:val="22"/>
          <w:rtl/>
        </w:rPr>
        <w:t xml:space="preserve"> </w:t>
      </w:r>
      <w:r w:rsidRPr="00901A33">
        <w:rPr>
          <w:rStyle w:val="emailstyle17"/>
          <w:rFonts w:cs="David" w:hint="eastAsia"/>
          <w:b/>
          <w:bCs/>
          <w:color w:val="auto"/>
          <w:sz w:val="22"/>
          <w:rtl/>
        </w:rPr>
        <w:t>משפטיים</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יטען</w:t>
      </w:r>
      <w:r w:rsidRPr="00901A33">
        <w:rPr>
          <w:rStyle w:val="emailstyle17"/>
          <w:rFonts w:cs="David"/>
          <w:color w:val="auto"/>
          <w:sz w:val="22"/>
          <w:rtl/>
        </w:rPr>
        <w:t xml:space="preserve"> </w:t>
      </w:r>
      <w:r w:rsidRPr="00901A33">
        <w:rPr>
          <w:rStyle w:val="emailstyle17"/>
          <w:rFonts w:cs="David" w:hint="eastAsia"/>
          <w:color w:val="auto"/>
          <w:sz w:val="22"/>
          <w:rtl/>
        </w:rPr>
        <w:t>כי</w:t>
      </w:r>
      <w:r w:rsidRPr="00901A33">
        <w:rPr>
          <w:rStyle w:val="emailstyle17"/>
          <w:rFonts w:cs="David"/>
          <w:color w:val="auto"/>
          <w:sz w:val="22"/>
          <w:rtl/>
        </w:rPr>
        <w:t xml:space="preserve"> </w:t>
      </w:r>
      <w:r w:rsidRPr="00901A33">
        <w:rPr>
          <w:rStyle w:val="emailstyle17"/>
          <w:rFonts w:cs="David" w:hint="eastAsia"/>
          <w:color w:val="auto"/>
          <w:sz w:val="22"/>
          <w:rtl/>
        </w:rPr>
        <w:t>אין</w:t>
      </w:r>
      <w:r w:rsidRPr="00901A33">
        <w:rPr>
          <w:rStyle w:val="emailstyle17"/>
          <w:rFonts w:cs="David"/>
          <w:color w:val="auto"/>
          <w:sz w:val="22"/>
          <w:rtl/>
        </w:rPr>
        <w:t xml:space="preserve"> </w:t>
      </w:r>
      <w:r w:rsidRPr="00901A33">
        <w:rPr>
          <w:rStyle w:val="emailstyle17"/>
          <w:rFonts w:cs="David" w:hint="eastAsia"/>
          <w:color w:val="auto"/>
          <w:sz w:val="22"/>
          <w:rtl/>
        </w:rPr>
        <w:t>בסיס</w:t>
      </w:r>
      <w:r w:rsidRPr="00901A33">
        <w:rPr>
          <w:rStyle w:val="emailstyle17"/>
          <w:rFonts w:cs="David"/>
          <w:color w:val="auto"/>
          <w:sz w:val="22"/>
          <w:rtl/>
        </w:rPr>
        <w:t xml:space="preserve"> </w:t>
      </w:r>
      <w:r w:rsidRPr="00901A33">
        <w:rPr>
          <w:rStyle w:val="emailstyle17"/>
          <w:rFonts w:cs="David" w:hint="eastAsia"/>
          <w:color w:val="auto"/>
          <w:sz w:val="22"/>
          <w:rtl/>
        </w:rPr>
        <w:t>להבחנה</w:t>
      </w:r>
      <w:r w:rsidRPr="00901A33">
        <w:rPr>
          <w:rStyle w:val="emailstyle17"/>
          <w:rFonts w:cs="David"/>
          <w:color w:val="auto"/>
          <w:sz w:val="22"/>
          <w:rtl/>
        </w:rPr>
        <w:t xml:space="preserve"> </w:t>
      </w:r>
      <w:r w:rsidRPr="00901A33">
        <w:rPr>
          <w:rStyle w:val="emailstyle17"/>
          <w:rFonts w:cs="David" w:hint="eastAsia"/>
          <w:color w:val="auto"/>
          <w:sz w:val="22"/>
          <w:rtl/>
        </w:rPr>
        <w:t>שנעשתה</w:t>
      </w:r>
      <w:r w:rsidRPr="00901A33">
        <w:rPr>
          <w:rStyle w:val="emailstyle17"/>
          <w:rFonts w:cs="David"/>
          <w:color w:val="auto"/>
          <w:sz w:val="22"/>
          <w:rtl/>
        </w:rPr>
        <w:t xml:space="preserve"> </w:t>
      </w:r>
      <w:r w:rsidRPr="00901A33">
        <w:rPr>
          <w:rStyle w:val="emailstyle17"/>
          <w:rFonts w:cs="David" w:hint="eastAsia"/>
          <w:color w:val="auto"/>
          <w:sz w:val="22"/>
          <w:rtl/>
        </w:rPr>
        <w:t>בין</w:t>
      </w:r>
      <w:r w:rsidRPr="00901A33">
        <w:rPr>
          <w:rStyle w:val="emailstyle17"/>
          <w:rFonts w:cs="David"/>
          <w:color w:val="auto"/>
          <w:sz w:val="22"/>
          <w:rtl/>
        </w:rPr>
        <w:t xml:space="preserve"> </w:t>
      </w:r>
      <w:r w:rsidRPr="00901A33">
        <w:rPr>
          <w:rStyle w:val="emailstyle17"/>
          <w:rFonts w:cs="David" w:hint="eastAsia"/>
          <w:color w:val="auto"/>
          <w:sz w:val="22"/>
          <w:rtl/>
        </w:rPr>
        <w:t>שני</w:t>
      </w:r>
      <w:r w:rsidRPr="00901A33">
        <w:rPr>
          <w:rStyle w:val="emailstyle17"/>
          <w:rFonts w:cs="David"/>
          <w:color w:val="auto"/>
          <w:sz w:val="22"/>
          <w:rtl/>
        </w:rPr>
        <w:t xml:space="preserve"> </w:t>
      </w:r>
      <w:r w:rsidRPr="00901A33">
        <w:rPr>
          <w:rStyle w:val="emailstyle17"/>
          <w:rFonts w:cs="David" w:hint="eastAsia"/>
          <w:color w:val="auto"/>
          <w:sz w:val="22"/>
          <w:rtl/>
        </w:rPr>
        <w:t>העובדים</w:t>
      </w:r>
      <w:r w:rsidRPr="00901A33">
        <w:rPr>
          <w:rStyle w:val="emailstyle17"/>
          <w:rFonts w:cs="David"/>
          <w:color w:val="auto"/>
          <w:sz w:val="22"/>
          <w:rtl/>
        </w:rPr>
        <w:t xml:space="preserve"> </w:t>
      </w:r>
      <w:r w:rsidRPr="00901A33">
        <w:rPr>
          <w:rStyle w:val="emailstyle17"/>
          <w:rFonts w:cs="David" w:hint="eastAsia"/>
          <w:color w:val="auto"/>
          <w:sz w:val="22"/>
          <w:rtl/>
        </w:rPr>
        <w:t>ו</w:t>
      </w:r>
      <w:r w:rsidR="001E5CA8" w:rsidRPr="00901A33">
        <w:rPr>
          <w:rStyle w:val="emailstyle17"/>
          <w:rFonts w:cs="David" w:hint="eastAsia"/>
          <w:color w:val="auto"/>
          <w:sz w:val="22"/>
          <w:rtl/>
        </w:rPr>
        <w:t>היא</w:t>
      </w:r>
      <w:r w:rsidRPr="00901A33">
        <w:rPr>
          <w:rStyle w:val="emailstyle17"/>
          <w:rFonts w:cs="David"/>
          <w:color w:val="auto"/>
          <w:sz w:val="22"/>
          <w:rtl/>
        </w:rPr>
        <w:t xml:space="preserve"> מהווה פגיעה בעקרון השוויון והפרה של חובת ההגינות החלה על הנתבעות.</w:t>
      </w:r>
      <w:r w:rsidR="005D0315" w:rsidRPr="00901A33">
        <w:rPr>
          <w:rStyle w:val="emailstyle17"/>
          <w:rFonts w:cs="David"/>
          <w:color w:val="auto"/>
          <w:sz w:val="22"/>
          <w:rtl/>
        </w:rPr>
        <w:t xml:space="preserve"> </w:t>
      </w:r>
    </w:p>
    <w:p w14:paraId="6CDC7409" w14:textId="546AC9D8" w:rsidR="005D0315" w:rsidRPr="00901A33" w:rsidDel="00FA08EA" w:rsidRDefault="001E5CA8" w:rsidP="00A35B76">
      <w:pPr>
        <w:pStyle w:val="11"/>
        <w:tabs>
          <w:tab w:val="left" w:pos="566"/>
        </w:tabs>
        <w:spacing w:before="0" w:after="240" w:line="360" w:lineRule="auto"/>
        <w:ind w:left="566" w:firstLine="0"/>
        <w:rPr>
          <w:del w:id="6304" w:author="אביה שקורי" w:date="2021-12-01T12:20:00Z"/>
          <w:rStyle w:val="emailstyle17"/>
          <w:rFonts w:cs="David"/>
          <w:color w:val="auto"/>
          <w:sz w:val="22"/>
        </w:rPr>
      </w:pPr>
      <w:r w:rsidRPr="00901A33">
        <w:rPr>
          <w:rStyle w:val="emailstyle17"/>
          <w:rFonts w:cs="David" w:hint="eastAsia"/>
          <w:color w:val="auto"/>
          <w:sz w:val="22"/>
          <w:rtl/>
        </w:rPr>
        <w:t>מבלי</w:t>
      </w:r>
      <w:r w:rsidRPr="00901A33">
        <w:rPr>
          <w:rStyle w:val="emailstyle17"/>
          <w:rFonts w:cs="David"/>
          <w:color w:val="auto"/>
          <w:sz w:val="22"/>
          <w:rtl/>
        </w:rPr>
        <w:t xml:space="preserve"> לגרוע מכך, למיטב ידיעתו של התובע </w:t>
      </w:r>
      <w:r w:rsidR="005D0315" w:rsidRPr="00901A33">
        <w:rPr>
          <w:rStyle w:val="emailstyle17"/>
          <w:rFonts w:cs="David" w:hint="eastAsia"/>
          <w:color w:val="auto"/>
          <w:sz w:val="22"/>
          <w:rtl/>
        </w:rPr>
        <w:t>אין</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השלכת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רוחב</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להחלה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רטרואקטיבית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הכללים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המשופרים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גם</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5D0315" w:rsidRPr="00901A33">
        <w:rPr>
          <w:rStyle w:val="emailstyle17"/>
          <w:rFonts w:cs="David"/>
          <w:color w:val="auto"/>
          <w:sz w:val="22"/>
          <w:rtl/>
        </w:rPr>
        <w:t xml:space="preserve"> (אין </w:t>
      </w:r>
      <w:r w:rsidR="005D0315" w:rsidRPr="00901A33">
        <w:rPr>
          <w:rStyle w:val="emailstyle17"/>
          <w:rFonts w:cs="David" w:hint="eastAsia"/>
          <w:color w:val="auto"/>
          <w:sz w:val="22"/>
          <w:rtl/>
        </w:rPr>
        <w:t>עוד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מקרה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נוסף</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של</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עובד</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בחוזה</w:t>
      </w:r>
      <w:r w:rsidR="006455D3" w:rsidRPr="00901A33">
        <w:rPr>
          <w:rStyle w:val="emailstyle17"/>
          <w:rFonts w:cs="David"/>
          <w:color w:val="auto"/>
          <w:sz w:val="22"/>
          <w:rtl/>
        </w:rPr>
        <w:t xml:space="preserve"> בכירים זהה לחוזהו של התובע, </w:t>
      </w:r>
      <w:r w:rsidR="005D0315" w:rsidRPr="00901A33">
        <w:rPr>
          <w:rStyle w:val="emailstyle17"/>
          <w:rFonts w:cs="David" w:hint="eastAsia"/>
          <w:color w:val="auto"/>
          <w:sz w:val="22"/>
          <w:rtl/>
        </w:rPr>
        <w:t>שהועסק</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מעל</w:t>
      </w:r>
      <w:r w:rsidR="005D0315" w:rsidRPr="00901A33">
        <w:rPr>
          <w:rStyle w:val="emailstyle17"/>
          <w:rFonts w:cs="David"/>
          <w:color w:val="auto"/>
          <w:sz w:val="22"/>
          <w:rtl/>
        </w:rPr>
        <w:t xml:space="preserve"> 35 </w:t>
      </w:r>
      <w:r w:rsidR="005D0315" w:rsidRPr="00901A33">
        <w:rPr>
          <w:rStyle w:val="emailstyle17"/>
          <w:rFonts w:cs="David" w:hint="eastAsia"/>
          <w:color w:val="auto"/>
          <w:sz w:val="22"/>
          <w:rtl/>
        </w:rPr>
        <w:t>שנה</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ושפרש</w:t>
      </w:r>
      <w:r w:rsidR="005D0315" w:rsidRPr="00901A33">
        <w:rPr>
          <w:rStyle w:val="emailstyle17"/>
          <w:rFonts w:cs="David"/>
          <w:color w:val="auto"/>
          <w:sz w:val="22"/>
          <w:rtl/>
        </w:rPr>
        <w:t xml:space="preserve"> (או </w:t>
      </w:r>
      <w:r w:rsidR="005D0315" w:rsidRPr="00901A33">
        <w:rPr>
          <w:rStyle w:val="emailstyle17"/>
          <w:rFonts w:cs="David" w:hint="eastAsia"/>
          <w:color w:val="auto"/>
          <w:sz w:val="22"/>
          <w:rtl/>
        </w:rPr>
        <w:t>יפרוש</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אחרי</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פרישת</w:t>
      </w:r>
      <w:r w:rsidR="005D0315" w:rsidRPr="00901A33">
        <w:rPr>
          <w:rStyle w:val="emailstyle17"/>
          <w:rFonts w:cs="David"/>
          <w:color w:val="auto"/>
          <w:sz w:val="22"/>
          <w:rtl/>
        </w:rPr>
        <w:t xml:space="preserve"> </w:t>
      </w:r>
      <w:r w:rsidR="005D0315" w:rsidRPr="00901A33">
        <w:rPr>
          <w:rStyle w:val="emailstyle17"/>
          <w:rFonts w:cs="David" w:hint="eastAsia"/>
          <w:color w:val="auto"/>
          <w:sz w:val="22"/>
          <w:rtl/>
        </w:rPr>
        <w:t>התובע</w:t>
      </w:r>
      <w:r w:rsidR="006455D3" w:rsidRPr="00901A33">
        <w:rPr>
          <w:rStyle w:val="emailstyle17"/>
          <w:rFonts w:cs="David"/>
          <w:color w:val="auto"/>
          <w:sz w:val="22"/>
          <w:rtl/>
        </w:rPr>
        <w:t>)</w:t>
      </w:r>
      <w:del w:id="6305" w:author="אביה שקורי" w:date="2021-12-01T12:20:00Z">
        <w:r w:rsidR="005D0315" w:rsidRPr="00901A33" w:rsidDel="00FA08EA">
          <w:rPr>
            <w:rStyle w:val="emailstyle17"/>
            <w:rFonts w:cs="David"/>
            <w:color w:val="auto"/>
            <w:sz w:val="22"/>
            <w:rtl/>
          </w:rPr>
          <w:delText>.</w:delText>
        </w:r>
      </w:del>
    </w:p>
    <w:p w14:paraId="30D736DD" w14:textId="01C3EC6A" w:rsidR="00F96DE8" w:rsidRPr="00FA08EA" w:rsidRDefault="00F96DE8" w:rsidP="00A35B76">
      <w:pPr>
        <w:rPr>
          <w:rtl/>
          <w:lang w:eastAsia="en-US"/>
        </w:rPr>
      </w:pPr>
    </w:p>
    <w:p w14:paraId="50C4682C" w14:textId="173D92E0" w:rsidR="00D85373" w:rsidRPr="00901A33" w:rsidRDefault="00D85373" w:rsidP="00A35B76">
      <w:pPr>
        <w:pStyle w:val="2"/>
        <w:numPr>
          <w:ilvl w:val="1"/>
          <w:numId w:val="18"/>
        </w:numPr>
        <w:tabs>
          <w:tab w:val="clear" w:pos="566"/>
          <w:tab w:val="left" w:pos="521"/>
        </w:tabs>
        <w:spacing w:after="120"/>
        <w:ind w:left="521" w:hanging="284"/>
        <w:rPr>
          <w:szCs w:val="24"/>
          <w:lang w:eastAsia="en-US"/>
        </w:rPr>
      </w:pPr>
      <w:r w:rsidRPr="00901A33">
        <w:rPr>
          <w:rFonts w:hint="cs"/>
          <w:szCs w:val="24"/>
          <w:rtl/>
          <w:lang w:eastAsia="en-US"/>
        </w:rPr>
        <w:t>סיכום ביניים</w:t>
      </w:r>
    </w:p>
    <w:p w14:paraId="59B59069" w14:textId="77777777" w:rsidR="00D85373" w:rsidRPr="00901A33" w:rsidRDefault="00D85373">
      <w:pPr>
        <w:pStyle w:val="11"/>
        <w:numPr>
          <w:ilvl w:val="0"/>
          <w:numId w:val="60"/>
        </w:numPr>
        <w:tabs>
          <w:tab w:val="left" w:pos="566"/>
        </w:tabs>
        <w:spacing w:before="0" w:after="240" w:line="360" w:lineRule="auto"/>
        <w:ind w:left="566"/>
        <w:rPr>
          <w:rStyle w:val="emailstyle17"/>
          <w:rFonts w:cs="David"/>
          <w:b/>
          <w:bCs/>
          <w:color w:val="auto"/>
          <w:sz w:val="22"/>
          <w:szCs w:val="28"/>
          <w:u w:val="single"/>
          <w:rtl/>
        </w:rPr>
        <w:pPrChange w:id="6306"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Style w:val="emailstyle17"/>
          <w:rFonts w:cs="David" w:hint="cs"/>
          <w:color w:val="auto"/>
          <w:sz w:val="22"/>
          <w:u w:val="single"/>
          <w:rtl/>
        </w:rPr>
        <w:t>חישוב הפנסיות להן זכאי התובע</w:t>
      </w:r>
      <w:r w:rsidRPr="00901A33">
        <w:rPr>
          <w:rStyle w:val="emailstyle17"/>
          <w:rFonts w:cs="David"/>
          <w:color w:val="auto"/>
          <w:sz w:val="22"/>
          <w:rtl/>
        </w:rPr>
        <w:t xml:space="preserve"> –</w:t>
      </w:r>
    </w:p>
    <w:p w14:paraId="2571FC8A" w14:textId="77777777" w:rsidR="00D85373" w:rsidRDefault="00D85373">
      <w:pPr>
        <w:pStyle w:val="11"/>
        <w:numPr>
          <w:ilvl w:val="1"/>
          <w:numId w:val="60"/>
        </w:numPr>
        <w:tabs>
          <w:tab w:val="left" w:pos="1250"/>
        </w:tabs>
        <w:spacing w:before="0" w:after="240" w:line="360" w:lineRule="auto"/>
        <w:ind w:left="1250"/>
        <w:rPr>
          <w:ins w:id="6307" w:author="Shimon" w:date="2022-01-06T16:22:00Z"/>
          <w:rStyle w:val="emailstyle17"/>
          <w:rFonts w:cs="David"/>
          <w:color w:val="auto"/>
          <w:sz w:val="22"/>
        </w:rPr>
        <w:pPrChange w:id="6308" w:author="אופיר טל" w:date="2021-12-14T14:04: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לאור האמור לעיל, </w:t>
      </w:r>
      <w:r w:rsidRPr="00901A33">
        <w:rPr>
          <w:rStyle w:val="emailstyle17"/>
          <w:rFonts w:cs="David" w:hint="eastAsia"/>
          <w:color w:val="auto"/>
          <w:sz w:val="22"/>
          <w:rtl/>
        </w:rPr>
        <w:t>התובע</w:t>
      </w:r>
      <w:r w:rsidRPr="00901A33">
        <w:rPr>
          <w:rStyle w:val="emailstyle17"/>
          <w:rFonts w:cs="David"/>
          <w:color w:val="auto"/>
          <w:sz w:val="22"/>
          <w:rtl/>
        </w:rPr>
        <w:t xml:space="preserve">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לפנסיות</w:t>
      </w:r>
      <w:r w:rsidRPr="00901A33">
        <w:rPr>
          <w:rStyle w:val="emailstyle17"/>
          <w:rFonts w:cs="David"/>
          <w:color w:val="auto"/>
          <w:sz w:val="22"/>
          <w:rtl/>
        </w:rPr>
        <w:t xml:space="preserve"> </w:t>
      </w:r>
      <w:r w:rsidRPr="00901A33">
        <w:rPr>
          <w:rStyle w:val="emailstyle17"/>
          <w:rFonts w:cs="David" w:hint="eastAsia"/>
          <w:color w:val="auto"/>
          <w:sz w:val="22"/>
          <w:rtl/>
        </w:rPr>
        <w:t>כמפורט</w:t>
      </w:r>
      <w:r w:rsidRPr="00901A33">
        <w:rPr>
          <w:rStyle w:val="emailstyle17"/>
          <w:rFonts w:cs="David"/>
          <w:color w:val="auto"/>
          <w:sz w:val="22"/>
          <w:rtl/>
        </w:rPr>
        <w:t xml:space="preserve"> </w:t>
      </w:r>
      <w:r w:rsidRPr="00901A33">
        <w:rPr>
          <w:rStyle w:val="emailstyle17"/>
          <w:rFonts w:cs="David" w:hint="eastAsia"/>
          <w:color w:val="auto"/>
          <w:sz w:val="22"/>
          <w:rtl/>
        </w:rPr>
        <w:t>להלן</w:t>
      </w:r>
      <w:r w:rsidRPr="00901A33">
        <w:rPr>
          <w:rStyle w:val="emailstyle17"/>
          <w:rFonts w:cs="David"/>
          <w:color w:val="auto"/>
          <w:sz w:val="22"/>
          <w:rtl/>
        </w:rPr>
        <w:t xml:space="preserve">: </w:t>
      </w:r>
    </w:p>
    <w:p w14:paraId="29705C9F" w14:textId="30108D8F" w:rsidR="0041038F" w:rsidDel="00D9407F" w:rsidRDefault="0041038F">
      <w:pPr>
        <w:pStyle w:val="11"/>
        <w:tabs>
          <w:tab w:val="left" w:pos="1250"/>
        </w:tabs>
        <w:spacing w:before="0" w:after="240" w:line="360" w:lineRule="auto"/>
        <w:ind w:left="1250" w:firstLine="0"/>
        <w:rPr>
          <w:ins w:id="6309" w:author="Shimon" w:date="2022-01-06T16:27:00Z"/>
          <w:del w:id="6310" w:author="אופיר טל" w:date="2022-01-09T13:24:00Z"/>
          <w:rStyle w:val="emailstyle17"/>
          <w:rFonts w:cs="David"/>
          <w:color w:val="auto"/>
          <w:sz w:val="22"/>
          <w:rtl/>
        </w:rPr>
        <w:pPrChange w:id="6311" w:author="Shimon" w:date="2022-01-06T16:27:00Z">
          <w:pPr>
            <w:pStyle w:val="11"/>
            <w:numPr>
              <w:ilvl w:val="1"/>
              <w:numId w:val="47"/>
            </w:numPr>
            <w:tabs>
              <w:tab w:val="left" w:pos="1250"/>
              <w:tab w:val="num" w:pos="1359"/>
            </w:tabs>
            <w:spacing w:before="0" w:after="240" w:line="360" w:lineRule="auto"/>
            <w:ind w:left="1250" w:right="792" w:hanging="720"/>
          </w:pPr>
        </w:pPrChange>
      </w:pPr>
      <w:ins w:id="6312" w:author="Shimon" w:date="2022-01-06T16:22:00Z">
        <w:del w:id="6313" w:author="אופיר טל" w:date="2022-01-09T13:24:00Z">
          <w:r w:rsidRPr="0041038F" w:rsidDel="00D9407F">
            <w:rPr>
              <w:rStyle w:val="emailstyle17"/>
              <w:rFonts w:cs="David" w:hint="eastAsia"/>
              <w:color w:val="auto"/>
              <w:sz w:val="22"/>
              <w:highlight w:val="yellow"/>
              <w:rtl/>
              <w:rPrChange w:id="6314" w:author="Shimon" w:date="2022-01-06T16:29:00Z">
                <w:rPr>
                  <w:rStyle w:val="emailstyle17"/>
                  <w:rFonts w:cs="David" w:hint="eastAsia"/>
                  <w:color w:val="auto"/>
                  <w:sz w:val="22"/>
                  <w:rtl/>
                </w:rPr>
              </w:rPrChange>
            </w:rPr>
            <w:delText>לדעתי</w:delText>
          </w:r>
          <w:r w:rsidRPr="0041038F" w:rsidDel="00D9407F">
            <w:rPr>
              <w:rStyle w:val="emailstyle17"/>
              <w:rFonts w:cs="David"/>
              <w:color w:val="auto"/>
              <w:sz w:val="22"/>
              <w:highlight w:val="yellow"/>
              <w:rtl/>
              <w:rPrChange w:id="6315"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16" w:author="Shimon" w:date="2022-01-06T16:29:00Z">
                <w:rPr>
                  <w:rStyle w:val="emailstyle17"/>
                  <w:rFonts w:cs="David" w:hint="eastAsia"/>
                  <w:color w:val="auto"/>
                  <w:sz w:val="22"/>
                  <w:rtl/>
                </w:rPr>
              </w:rPrChange>
            </w:rPr>
            <w:delText>כדאי</w:delText>
          </w:r>
          <w:r w:rsidRPr="0041038F" w:rsidDel="00D9407F">
            <w:rPr>
              <w:rStyle w:val="emailstyle17"/>
              <w:rFonts w:cs="David"/>
              <w:color w:val="auto"/>
              <w:sz w:val="22"/>
              <w:highlight w:val="yellow"/>
              <w:rtl/>
              <w:rPrChange w:id="6317"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18" w:author="Shimon" w:date="2022-01-06T16:29:00Z">
                <w:rPr>
                  <w:rStyle w:val="emailstyle17"/>
                  <w:rFonts w:cs="David" w:hint="eastAsia"/>
                  <w:color w:val="auto"/>
                  <w:sz w:val="22"/>
                  <w:rtl/>
                </w:rPr>
              </w:rPrChange>
            </w:rPr>
            <w:delText>להתחיל</w:delText>
          </w:r>
          <w:r w:rsidRPr="0041038F" w:rsidDel="00D9407F">
            <w:rPr>
              <w:rStyle w:val="emailstyle17"/>
              <w:rFonts w:cs="David"/>
              <w:color w:val="auto"/>
              <w:sz w:val="22"/>
              <w:highlight w:val="yellow"/>
              <w:rtl/>
              <w:rPrChange w:id="6319"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0" w:author="Shimon" w:date="2022-01-06T16:29:00Z">
                <w:rPr>
                  <w:rStyle w:val="emailstyle17"/>
                  <w:rFonts w:cs="David" w:hint="eastAsia"/>
                  <w:color w:val="auto"/>
                  <w:sz w:val="22"/>
                  <w:rtl/>
                </w:rPr>
              </w:rPrChange>
            </w:rPr>
            <w:delText>עם</w:delText>
          </w:r>
          <w:r w:rsidRPr="0041038F" w:rsidDel="00D9407F">
            <w:rPr>
              <w:rStyle w:val="emailstyle17"/>
              <w:rFonts w:cs="David"/>
              <w:color w:val="auto"/>
              <w:sz w:val="22"/>
              <w:highlight w:val="yellow"/>
              <w:rtl/>
              <w:rPrChange w:id="6321"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2" w:author="Shimon" w:date="2022-01-06T16:29:00Z">
                <w:rPr>
                  <w:rStyle w:val="emailstyle17"/>
                  <w:rFonts w:cs="David" w:hint="eastAsia"/>
                  <w:color w:val="auto"/>
                  <w:sz w:val="22"/>
                  <w:rtl/>
                </w:rPr>
              </w:rPrChange>
            </w:rPr>
            <w:delText>האופציה</w:delText>
          </w:r>
          <w:r w:rsidRPr="0041038F" w:rsidDel="00D9407F">
            <w:rPr>
              <w:rStyle w:val="emailstyle17"/>
              <w:rFonts w:cs="David"/>
              <w:color w:val="auto"/>
              <w:sz w:val="22"/>
              <w:highlight w:val="yellow"/>
              <w:rtl/>
              <w:rPrChange w:id="6323"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4" w:author="Shimon" w:date="2022-01-06T16:29:00Z">
                <w:rPr>
                  <w:rStyle w:val="emailstyle17"/>
                  <w:rFonts w:cs="David" w:hint="eastAsia"/>
                  <w:color w:val="auto"/>
                  <w:sz w:val="22"/>
                  <w:rtl/>
                </w:rPr>
              </w:rPrChange>
            </w:rPr>
            <w:delText>הטובה</w:delText>
          </w:r>
          <w:r w:rsidRPr="0041038F" w:rsidDel="00D9407F">
            <w:rPr>
              <w:rStyle w:val="emailstyle17"/>
              <w:rFonts w:cs="David"/>
              <w:color w:val="auto"/>
              <w:sz w:val="22"/>
              <w:highlight w:val="yellow"/>
              <w:rtl/>
              <w:rPrChange w:id="6325"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6" w:author="Shimon" w:date="2022-01-06T16:29:00Z">
                <w:rPr>
                  <w:rStyle w:val="emailstyle17"/>
                  <w:rFonts w:cs="David" w:hint="eastAsia"/>
                  <w:color w:val="auto"/>
                  <w:sz w:val="22"/>
                  <w:rtl/>
                </w:rPr>
              </w:rPrChange>
            </w:rPr>
            <w:delText>ביותר</w:delText>
          </w:r>
          <w:r w:rsidRPr="0041038F" w:rsidDel="00D9407F">
            <w:rPr>
              <w:rStyle w:val="emailstyle17"/>
              <w:rFonts w:cs="David"/>
              <w:color w:val="auto"/>
              <w:sz w:val="22"/>
              <w:highlight w:val="yellow"/>
              <w:rtl/>
              <w:rPrChange w:id="6327"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28" w:author="Shimon" w:date="2022-01-06T16:29:00Z">
                <w:rPr>
                  <w:rStyle w:val="emailstyle17"/>
                  <w:rFonts w:cs="David" w:hint="eastAsia"/>
                  <w:color w:val="auto"/>
                  <w:sz w:val="22"/>
                  <w:rtl/>
                </w:rPr>
              </w:rPrChange>
            </w:rPr>
            <w:delText>מבחינתי</w:delText>
          </w:r>
          <w:r w:rsidRPr="0041038F" w:rsidDel="00D9407F">
            <w:rPr>
              <w:rStyle w:val="emailstyle17"/>
              <w:rFonts w:cs="David"/>
              <w:color w:val="auto"/>
              <w:sz w:val="22"/>
              <w:highlight w:val="yellow"/>
              <w:rtl/>
              <w:rPrChange w:id="6329"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30" w:author="Shimon" w:date="2022-01-06T16:29:00Z">
                <w:rPr>
                  <w:rStyle w:val="emailstyle17"/>
                  <w:rFonts w:cs="David" w:hint="eastAsia"/>
                  <w:color w:val="auto"/>
                  <w:sz w:val="22"/>
                  <w:rtl/>
                </w:rPr>
              </w:rPrChange>
            </w:rPr>
            <w:delText>והמאיימת</w:delText>
          </w:r>
          <w:r w:rsidRPr="0041038F" w:rsidDel="00D9407F">
            <w:rPr>
              <w:rStyle w:val="emailstyle17"/>
              <w:rFonts w:cs="David"/>
              <w:color w:val="auto"/>
              <w:sz w:val="22"/>
              <w:highlight w:val="yellow"/>
              <w:rtl/>
              <w:rPrChange w:id="6331"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32" w:author="Shimon" w:date="2022-01-06T16:29:00Z">
                <w:rPr>
                  <w:rStyle w:val="emailstyle17"/>
                  <w:rFonts w:cs="David" w:hint="eastAsia"/>
                  <w:color w:val="auto"/>
                  <w:sz w:val="22"/>
                  <w:rtl/>
                </w:rPr>
              </w:rPrChange>
            </w:rPr>
            <w:delText>ביותר</w:delText>
          </w:r>
          <w:r w:rsidRPr="0041038F" w:rsidDel="00D9407F">
            <w:rPr>
              <w:rStyle w:val="emailstyle17"/>
              <w:rFonts w:cs="David"/>
              <w:color w:val="auto"/>
              <w:sz w:val="22"/>
              <w:highlight w:val="yellow"/>
              <w:rtl/>
              <w:rPrChange w:id="6333"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34" w:author="Shimon" w:date="2022-01-06T16:29:00Z">
                <w:rPr>
                  <w:rStyle w:val="emailstyle17"/>
                  <w:rFonts w:cs="David" w:hint="eastAsia"/>
                  <w:color w:val="auto"/>
                  <w:sz w:val="22"/>
                  <w:rtl/>
                </w:rPr>
              </w:rPrChange>
            </w:rPr>
            <w:delText>מבחינת</w:delText>
          </w:r>
          <w:r w:rsidRPr="0041038F" w:rsidDel="00D9407F">
            <w:rPr>
              <w:rStyle w:val="emailstyle17"/>
              <w:rFonts w:cs="David"/>
              <w:color w:val="auto"/>
              <w:sz w:val="22"/>
              <w:highlight w:val="yellow"/>
              <w:rtl/>
              <w:rPrChange w:id="6335"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36" w:author="Shimon" w:date="2022-01-06T16:29:00Z">
                <w:rPr>
                  <w:rStyle w:val="emailstyle17"/>
                  <w:rFonts w:cs="David" w:hint="eastAsia"/>
                  <w:color w:val="auto"/>
                  <w:sz w:val="22"/>
                  <w:rtl/>
                </w:rPr>
              </w:rPrChange>
            </w:rPr>
            <w:delText>המדינה</w:delText>
          </w:r>
        </w:del>
      </w:ins>
      <w:ins w:id="6337" w:author="Shimon" w:date="2022-01-06T16:23:00Z">
        <w:del w:id="6338" w:author="אופיר טל" w:date="2022-01-09T13:24:00Z">
          <w:r w:rsidRPr="0041038F" w:rsidDel="00D9407F">
            <w:rPr>
              <w:rStyle w:val="emailstyle17"/>
              <w:rFonts w:cs="David"/>
              <w:color w:val="auto"/>
              <w:sz w:val="22"/>
              <w:highlight w:val="yellow"/>
              <w:rtl/>
              <w:rPrChange w:id="6339" w:author="Shimon" w:date="2022-01-06T16:29:00Z">
                <w:rPr>
                  <w:rStyle w:val="emailstyle17"/>
                  <w:rFonts w:cs="David"/>
                  <w:color w:val="auto"/>
                  <w:sz w:val="22"/>
                  <w:rtl/>
                </w:rPr>
              </w:rPrChange>
            </w:rPr>
            <w:delText xml:space="preserve">: אם ייקבע שהפנסיה  כפופה לחוק הגימלאות </w:delText>
          </w:r>
        </w:del>
      </w:ins>
      <w:ins w:id="6340" w:author="Shimon" w:date="2022-01-06T16:24:00Z">
        <w:del w:id="6341" w:author="אופיר טל" w:date="2022-01-09T13:24:00Z">
          <w:r w:rsidRPr="0041038F" w:rsidDel="00D9407F">
            <w:rPr>
              <w:rStyle w:val="emailstyle17"/>
              <w:rFonts w:cs="David"/>
              <w:color w:val="auto"/>
              <w:sz w:val="22"/>
              <w:highlight w:val="yellow"/>
              <w:rtl/>
              <w:rPrChange w:id="6342" w:author="Shimon" w:date="2022-01-06T16:29:00Z">
                <w:rPr>
                  <w:rStyle w:val="emailstyle17"/>
                  <w:rFonts w:cs="David"/>
                  <w:color w:val="auto"/>
                  <w:sz w:val="22"/>
                  <w:rtl/>
                </w:rPr>
              </w:rPrChange>
            </w:rPr>
            <w:delText>– (הפנסיה בין תקופת החוזה מצורפת לפנסית כתב המינוי ו</w:delText>
          </w:r>
        </w:del>
      </w:ins>
      <w:ins w:id="6343" w:author="Shimon" w:date="2022-01-06T16:26:00Z">
        <w:del w:id="6344" w:author="אופיר טל" w:date="2022-01-09T13:24:00Z">
          <w:r w:rsidRPr="0041038F" w:rsidDel="00D9407F">
            <w:rPr>
              <w:rStyle w:val="emailstyle17"/>
              <w:rFonts w:cs="David" w:hint="eastAsia"/>
              <w:color w:val="auto"/>
              <w:sz w:val="22"/>
              <w:highlight w:val="yellow"/>
              <w:rtl/>
              <w:rPrChange w:id="6345" w:author="Shimon" w:date="2022-01-06T16:29:00Z">
                <w:rPr>
                  <w:rStyle w:val="emailstyle17"/>
                  <w:rFonts w:cs="David" w:hint="eastAsia"/>
                  <w:color w:val="auto"/>
                  <w:sz w:val="22"/>
                  <w:rtl/>
                </w:rPr>
              </w:rPrChange>
            </w:rPr>
            <w:delText>על</w:delText>
          </w:r>
          <w:r w:rsidRPr="0041038F" w:rsidDel="00D9407F">
            <w:rPr>
              <w:rStyle w:val="emailstyle17"/>
              <w:rFonts w:cs="David"/>
              <w:color w:val="auto"/>
              <w:sz w:val="22"/>
              <w:highlight w:val="yellow"/>
              <w:rtl/>
              <w:rPrChange w:id="6346" w:author="Shimon" w:date="2022-01-06T16:29:00Z">
                <w:rPr>
                  <w:rStyle w:val="emailstyle17"/>
                  <w:rFonts w:cs="David"/>
                  <w:color w:val="auto"/>
                  <w:sz w:val="22"/>
                  <w:rtl/>
                </w:rPr>
              </w:rPrChange>
            </w:rPr>
            <w:delText xml:space="preserve"> </w:delText>
          </w:r>
        </w:del>
      </w:ins>
      <w:ins w:id="6347" w:author="Shimon" w:date="2022-01-06T16:24:00Z">
        <w:del w:id="6348" w:author="אופיר טל" w:date="2022-01-09T13:24:00Z">
          <w:r w:rsidRPr="0041038F" w:rsidDel="00D9407F">
            <w:rPr>
              <w:rStyle w:val="emailstyle17"/>
              <w:rFonts w:cs="David" w:hint="eastAsia"/>
              <w:color w:val="auto"/>
              <w:sz w:val="22"/>
              <w:highlight w:val="yellow"/>
              <w:rtl/>
              <w:rPrChange w:id="6349" w:author="Shimon" w:date="2022-01-06T16:29:00Z">
                <w:rPr>
                  <w:rStyle w:val="emailstyle17"/>
                  <w:rFonts w:cs="David" w:hint="eastAsia"/>
                  <w:color w:val="auto"/>
                  <w:sz w:val="22"/>
                  <w:rtl/>
                </w:rPr>
              </w:rPrChange>
            </w:rPr>
            <w:delText>כל</w:delText>
          </w:r>
          <w:r w:rsidRPr="0041038F" w:rsidDel="00D9407F">
            <w:rPr>
              <w:rStyle w:val="emailstyle17"/>
              <w:rFonts w:cs="David"/>
              <w:color w:val="auto"/>
              <w:sz w:val="22"/>
              <w:highlight w:val="yellow"/>
              <w:rtl/>
              <w:rPrChange w:id="6350" w:author="Shimon" w:date="2022-01-06T16:29:00Z">
                <w:rPr>
                  <w:rStyle w:val="emailstyle17"/>
                  <w:rFonts w:cs="David"/>
                  <w:color w:val="auto"/>
                  <w:sz w:val="22"/>
                  <w:rtl/>
                </w:rPr>
              </w:rPrChange>
            </w:rPr>
            <w:delText xml:space="preserve"> המכלול </w:delText>
          </w:r>
        </w:del>
      </w:ins>
      <w:ins w:id="6351" w:author="Shimon" w:date="2022-01-06T16:26:00Z">
        <w:del w:id="6352" w:author="אופיר טל" w:date="2022-01-09T13:24:00Z">
          <w:r w:rsidRPr="0041038F" w:rsidDel="00D9407F">
            <w:rPr>
              <w:rStyle w:val="emailstyle17"/>
              <w:rFonts w:cs="David" w:hint="eastAsia"/>
              <w:color w:val="auto"/>
              <w:sz w:val="22"/>
              <w:highlight w:val="yellow"/>
              <w:rtl/>
              <w:rPrChange w:id="6353" w:author="Shimon" w:date="2022-01-06T16:29:00Z">
                <w:rPr>
                  <w:rStyle w:val="emailstyle17"/>
                  <w:rFonts w:cs="David" w:hint="eastAsia"/>
                  <w:color w:val="auto"/>
                  <w:sz w:val="22"/>
                  <w:rtl/>
                </w:rPr>
              </w:rPrChange>
            </w:rPr>
            <w:delText>מגיעה</w:delText>
          </w:r>
          <w:r w:rsidRPr="0041038F" w:rsidDel="00D9407F">
            <w:rPr>
              <w:rStyle w:val="emailstyle17"/>
              <w:rFonts w:cs="David"/>
              <w:color w:val="auto"/>
              <w:sz w:val="22"/>
              <w:highlight w:val="yellow"/>
              <w:rtl/>
              <w:rPrChange w:id="6354"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55" w:author="Shimon" w:date="2022-01-06T16:29:00Z">
                <w:rPr>
                  <w:rStyle w:val="emailstyle17"/>
                  <w:rFonts w:cs="David" w:hint="eastAsia"/>
                  <w:color w:val="auto"/>
                  <w:sz w:val="22"/>
                  <w:rtl/>
                </w:rPr>
              </w:rPrChange>
            </w:rPr>
            <w:delText>פנסיה</w:delText>
          </w:r>
          <w:r w:rsidRPr="0041038F" w:rsidDel="00D9407F">
            <w:rPr>
              <w:rStyle w:val="emailstyle17"/>
              <w:rFonts w:cs="David"/>
              <w:color w:val="auto"/>
              <w:sz w:val="22"/>
              <w:highlight w:val="yellow"/>
              <w:rtl/>
              <w:rPrChange w:id="6356"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57" w:author="Shimon" w:date="2022-01-06T16:29:00Z">
                <w:rPr>
                  <w:rStyle w:val="emailstyle17"/>
                  <w:rFonts w:cs="David" w:hint="eastAsia"/>
                  <w:color w:val="auto"/>
                  <w:sz w:val="22"/>
                  <w:rtl/>
                </w:rPr>
              </w:rPrChange>
            </w:rPr>
            <w:delText>של</w:delText>
          </w:r>
          <w:r w:rsidRPr="0041038F" w:rsidDel="00D9407F">
            <w:rPr>
              <w:rStyle w:val="emailstyle17"/>
              <w:rFonts w:cs="David"/>
              <w:color w:val="auto"/>
              <w:sz w:val="22"/>
              <w:highlight w:val="yellow"/>
              <w:rtl/>
              <w:rPrChange w:id="6358" w:author="Shimon" w:date="2022-01-06T16:29:00Z">
                <w:rPr>
                  <w:rStyle w:val="emailstyle17"/>
                  <w:rFonts w:cs="David"/>
                  <w:color w:val="auto"/>
                  <w:sz w:val="22"/>
                  <w:rtl/>
                </w:rPr>
              </w:rPrChange>
            </w:rPr>
            <w:delText xml:space="preserve"> 70% </w:delText>
          </w:r>
          <w:r w:rsidRPr="0041038F" w:rsidDel="00D9407F">
            <w:rPr>
              <w:rStyle w:val="emailstyle17"/>
              <w:rFonts w:cs="David" w:hint="eastAsia"/>
              <w:color w:val="auto"/>
              <w:sz w:val="22"/>
              <w:highlight w:val="yellow"/>
              <w:rtl/>
              <w:rPrChange w:id="6359" w:author="Shimon" w:date="2022-01-06T16:29:00Z">
                <w:rPr>
                  <w:rStyle w:val="emailstyle17"/>
                  <w:rFonts w:cs="David" w:hint="eastAsia"/>
                  <w:color w:val="auto"/>
                  <w:sz w:val="22"/>
                  <w:rtl/>
                </w:rPr>
              </w:rPrChange>
            </w:rPr>
            <w:delText>מהמשכורת</w:delText>
          </w:r>
          <w:r w:rsidRPr="0041038F" w:rsidDel="00D9407F">
            <w:rPr>
              <w:rStyle w:val="emailstyle17"/>
              <w:rFonts w:cs="David"/>
              <w:color w:val="auto"/>
              <w:sz w:val="22"/>
              <w:highlight w:val="yellow"/>
              <w:rtl/>
              <w:rPrChange w:id="6360" w:author="Shimon" w:date="2022-01-06T16:29:00Z">
                <w:rPr>
                  <w:rStyle w:val="emailstyle17"/>
                  <w:rFonts w:cs="David"/>
                  <w:color w:val="auto"/>
                  <w:sz w:val="22"/>
                  <w:rtl/>
                </w:rPr>
              </w:rPrChange>
            </w:rPr>
            <w:delText xml:space="preserve"> </w:delText>
          </w:r>
          <w:r w:rsidRPr="0041038F" w:rsidDel="00D9407F">
            <w:rPr>
              <w:rStyle w:val="emailstyle17"/>
              <w:rFonts w:cs="David" w:hint="eastAsia"/>
              <w:color w:val="auto"/>
              <w:sz w:val="22"/>
              <w:highlight w:val="yellow"/>
              <w:rtl/>
              <w:rPrChange w:id="6361" w:author="Shimon" w:date="2022-01-06T16:29:00Z">
                <w:rPr>
                  <w:rStyle w:val="emailstyle17"/>
                  <w:rFonts w:cs="David" w:hint="eastAsia"/>
                  <w:color w:val="auto"/>
                  <w:sz w:val="22"/>
                  <w:rtl/>
                </w:rPr>
              </w:rPrChange>
            </w:rPr>
            <w:delText>האחרו</w:delText>
          </w:r>
        </w:del>
      </w:ins>
      <w:ins w:id="6362" w:author="Shimon" w:date="2022-01-06T16:27:00Z">
        <w:del w:id="6363" w:author="אופיר טל" w:date="2022-01-09T13:24:00Z">
          <w:r w:rsidRPr="0041038F" w:rsidDel="00D9407F">
            <w:rPr>
              <w:rStyle w:val="emailstyle17"/>
              <w:rFonts w:cs="David" w:hint="eastAsia"/>
              <w:color w:val="auto"/>
              <w:sz w:val="22"/>
              <w:highlight w:val="yellow"/>
              <w:rtl/>
              <w:rPrChange w:id="6364" w:author="Shimon" w:date="2022-01-06T16:29:00Z">
                <w:rPr>
                  <w:rStyle w:val="emailstyle17"/>
                  <w:rFonts w:cs="David" w:hint="eastAsia"/>
                  <w:color w:val="auto"/>
                  <w:sz w:val="22"/>
                  <w:rtl/>
                </w:rPr>
              </w:rPrChange>
            </w:rPr>
            <w:delText>נ</w:delText>
          </w:r>
        </w:del>
      </w:ins>
      <w:ins w:id="6365" w:author="Shimon" w:date="2022-01-06T16:26:00Z">
        <w:del w:id="6366" w:author="אופיר טל" w:date="2022-01-09T13:24:00Z">
          <w:r w:rsidRPr="0041038F" w:rsidDel="00D9407F">
            <w:rPr>
              <w:rStyle w:val="emailstyle17"/>
              <w:rFonts w:cs="David" w:hint="eastAsia"/>
              <w:color w:val="auto"/>
              <w:sz w:val="22"/>
              <w:highlight w:val="yellow"/>
              <w:rtl/>
              <w:rPrChange w:id="6367" w:author="Shimon" w:date="2022-01-06T16:29:00Z">
                <w:rPr>
                  <w:rStyle w:val="emailstyle17"/>
                  <w:rFonts w:cs="David" w:hint="eastAsia"/>
                  <w:color w:val="auto"/>
                  <w:sz w:val="22"/>
                  <w:rtl/>
                </w:rPr>
              </w:rPrChange>
            </w:rPr>
            <w:delText>ה</w:delText>
          </w:r>
        </w:del>
      </w:ins>
      <w:ins w:id="6368" w:author="Shimon" w:date="2022-01-06T16:27:00Z">
        <w:del w:id="6369" w:author="אופיר טל" w:date="2022-01-09T13:24:00Z">
          <w:r w:rsidRPr="0041038F" w:rsidDel="00D9407F">
            <w:rPr>
              <w:rStyle w:val="emailstyle17"/>
              <w:rFonts w:cs="David"/>
              <w:color w:val="auto"/>
              <w:sz w:val="22"/>
              <w:highlight w:val="yellow"/>
              <w:rtl/>
              <w:rPrChange w:id="6370" w:author="Shimon" w:date="2022-01-06T16:29:00Z">
                <w:rPr>
                  <w:rStyle w:val="emailstyle17"/>
                  <w:rFonts w:cs="David"/>
                  <w:color w:val="auto"/>
                  <w:sz w:val="22"/>
                  <w:rtl/>
                </w:rPr>
              </w:rPrChange>
            </w:rPr>
            <w:delText xml:space="preserve">(משכורת </w:delText>
          </w:r>
          <w:r w:rsidRPr="0041038F" w:rsidDel="00D9407F">
            <w:rPr>
              <w:rStyle w:val="emailstyle17"/>
              <w:rFonts w:cs="David" w:hint="eastAsia"/>
              <w:color w:val="auto"/>
              <w:sz w:val="22"/>
              <w:highlight w:val="yellow"/>
              <w:rtl/>
              <w:rPrChange w:id="6371" w:author="Shimon" w:date="2022-01-06T16:29:00Z">
                <w:rPr>
                  <w:rStyle w:val="emailstyle17"/>
                  <w:rFonts w:cs="David" w:hint="eastAsia"/>
                  <w:color w:val="auto"/>
                  <w:sz w:val="22"/>
                  <w:rtl/>
                </w:rPr>
              </w:rPrChange>
            </w:rPr>
            <w:delText>חוזה</w:delText>
          </w:r>
          <w:r w:rsidRPr="0041038F" w:rsidDel="00D9407F">
            <w:rPr>
              <w:rStyle w:val="emailstyle17"/>
              <w:rFonts w:cs="David"/>
              <w:color w:val="auto"/>
              <w:sz w:val="22"/>
              <w:highlight w:val="yellow"/>
              <w:rtl/>
              <w:rPrChange w:id="6372" w:author="Shimon" w:date="2022-01-06T16:29:00Z">
                <w:rPr>
                  <w:rStyle w:val="emailstyle17"/>
                  <w:rFonts w:cs="David"/>
                  <w:color w:val="auto"/>
                  <w:sz w:val="22"/>
                  <w:rtl/>
                </w:rPr>
              </w:rPrChange>
            </w:rPr>
            <w:delText>)</w:delText>
          </w:r>
          <w:r w:rsidDel="00D9407F">
            <w:rPr>
              <w:rStyle w:val="emailstyle17"/>
              <w:rFonts w:cs="David" w:hint="cs"/>
              <w:color w:val="auto"/>
              <w:sz w:val="22"/>
              <w:rtl/>
            </w:rPr>
            <w:delText xml:space="preserve"> </w:delText>
          </w:r>
        </w:del>
      </w:ins>
      <w:ins w:id="6373" w:author="אופיר טל" w:date="2022-01-09T13:24:00Z">
        <w:r w:rsidR="00D9407F">
          <w:rPr>
            <w:rStyle w:val="emailstyle17"/>
            <w:rFonts w:cs="David" w:hint="cs"/>
            <w:color w:val="auto"/>
            <w:sz w:val="22"/>
            <w:rtl/>
          </w:rPr>
          <w:t xml:space="preserve"> </w:t>
        </w:r>
        <w:r w:rsidR="00D9407F" w:rsidRPr="0041296E">
          <w:rPr>
            <w:rStyle w:val="emailstyle17"/>
            <w:rFonts w:cs="David" w:hint="cs"/>
            <w:color w:val="auto"/>
            <w:sz w:val="22"/>
            <w:highlight w:val="green"/>
            <w:rtl/>
          </w:rPr>
          <w:t>זה לא מקצה שיפורים, מה עוד שעברנו על זה כל כך הרבה פעמים. אתה חושף את עצמך לסיכון ממשי עם התיקונים האלה</w:t>
        </w:r>
      </w:ins>
    </w:p>
    <w:p w14:paraId="3D9888A5" w14:textId="0BE5C4ED" w:rsidR="0041038F" w:rsidRPr="00901A33" w:rsidDel="00D9407F" w:rsidRDefault="0041038F">
      <w:pPr>
        <w:pStyle w:val="11"/>
        <w:tabs>
          <w:tab w:val="left" w:pos="1250"/>
        </w:tabs>
        <w:spacing w:before="0" w:after="240" w:line="360" w:lineRule="auto"/>
        <w:rPr>
          <w:del w:id="6374" w:author="אופיר טל" w:date="2022-01-09T13:24:00Z"/>
          <w:rStyle w:val="emailstyle17"/>
          <w:rFonts w:cs="David"/>
          <w:color w:val="auto"/>
          <w:sz w:val="22"/>
        </w:rPr>
        <w:pPrChange w:id="6375" w:author="Shimon" w:date="2022-01-06T16:27:00Z">
          <w:pPr>
            <w:pStyle w:val="11"/>
            <w:numPr>
              <w:ilvl w:val="1"/>
              <w:numId w:val="47"/>
            </w:numPr>
            <w:tabs>
              <w:tab w:val="left" w:pos="1250"/>
              <w:tab w:val="num" w:pos="1359"/>
            </w:tabs>
            <w:spacing w:before="0" w:after="240" w:line="360" w:lineRule="auto"/>
            <w:ind w:left="1250" w:right="792" w:hanging="720"/>
          </w:pPr>
        </w:pPrChange>
      </w:pPr>
      <w:ins w:id="6376" w:author="Shimon" w:date="2022-01-06T16:28:00Z">
        <w:del w:id="6377" w:author="אופיר טל" w:date="2022-01-09T13:24:00Z">
          <w:r w:rsidDel="00D9407F">
            <w:rPr>
              <w:rStyle w:val="emailstyle17"/>
              <w:rFonts w:cs="David" w:hint="cs"/>
              <w:color w:val="auto"/>
              <w:sz w:val="22"/>
              <w:rtl/>
            </w:rPr>
            <w:delText xml:space="preserve">לחילןפין: </w:delText>
          </w:r>
        </w:del>
      </w:ins>
      <w:ins w:id="6378" w:author="Shimon" w:date="2022-01-06T16:29:00Z">
        <w:del w:id="6379" w:author="אופיר טל" w:date="2022-01-09T13:24:00Z">
          <w:r w:rsidDel="00D9407F">
            <w:rPr>
              <w:rStyle w:val="emailstyle17"/>
              <w:rFonts w:cs="David" w:hint="cs"/>
              <w:color w:val="auto"/>
              <w:sz w:val="22"/>
              <w:rtl/>
            </w:rPr>
            <w:delText xml:space="preserve">(אם </w:delText>
          </w:r>
        </w:del>
      </w:ins>
      <w:ins w:id="6380" w:author="Shimon" w:date="2022-01-06T16:28:00Z">
        <w:del w:id="6381" w:author="אופיר טל" w:date="2022-01-09T13:24:00Z">
          <w:r w:rsidDel="00D9407F">
            <w:rPr>
              <w:rStyle w:val="emailstyle17"/>
              <w:rFonts w:cs="David" w:hint="cs"/>
              <w:color w:val="auto"/>
              <w:sz w:val="22"/>
              <w:rtl/>
            </w:rPr>
            <w:delText xml:space="preserve">הפנסיה אינה </w:delText>
          </w:r>
        </w:del>
      </w:ins>
      <w:ins w:id="6382" w:author="Shimon" w:date="2022-01-06T16:29:00Z">
        <w:del w:id="6383" w:author="אופיר טל" w:date="2022-01-09T13:24:00Z">
          <w:r w:rsidDel="00D9407F">
            <w:rPr>
              <w:rStyle w:val="emailstyle17"/>
              <w:rFonts w:cs="David" w:hint="cs"/>
              <w:color w:val="auto"/>
              <w:sz w:val="22"/>
              <w:rtl/>
            </w:rPr>
            <w:delText>כ</w:delText>
          </w:r>
        </w:del>
      </w:ins>
      <w:ins w:id="6384" w:author="Shimon" w:date="2022-01-06T16:28:00Z">
        <w:del w:id="6385" w:author="אופיר טל" w:date="2022-01-09T13:24:00Z">
          <w:r w:rsidDel="00D9407F">
            <w:rPr>
              <w:rStyle w:val="emailstyle17"/>
              <w:rFonts w:cs="David" w:hint="cs"/>
              <w:color w:val="auto"/>
              <w:sz w:val="22"/>
              <w:rtl/>
            </w:rPr>
            <w:delText>פופה לחוק הגימלאות, כפי שטענו</w:delText>
          </w:r>
        </w:del>
      </w:ins>
      <w:ins w:id="6386" w:author="Shimon" w:date="2022-01-06T16:29:00Z">
        <w:del w:id="6387" w:author="אופיר טל" w:date="2022-01-09T13:24:00Z">
          <w:r w:rsidDel="00D9407F">
            <w:rPr>
              <w:rStyle w:val="emailstyle17"/>
              <w:rFonts w:cs="David" w:hint="cs"/>
              <w:color w:val="auto"/>
              <w:sz w:val="22"/>
              <w:rtl/>
            </w:rPr>
            <w:delText>)</w:delText>
          </w:r>
        </w:del>
      </w:ins>
    </w:p>
    <w:p w14:paraId="05C008D5" w14:textId="514DAE09" w:rsidR="006455D3" w:rsidRPr="00901A33" w:rsidRDefault="006455D3" w:rsidP="00A35B76">
      <w:pPr>
        <w:pStyle w:val="11"/>
        <w:tabs>
          <w:tab w:val="left" w:pos="1250"/>
        </w:tabs>
        <w:spacing w:before="0" w:after="240" w:line="360" w:lineRule="auto"/>
        <w:ind w:left="1247" w:firstLine="0"/>
        <w:rPr>
          <w:rStyle w:val="emailstyle17"/>
          <w:rFonts w:cs="David"/>
          <w:color w:val="auto"/>
          <w:sz w:val="22"/>
          <w:rtl/>
        </w:rPr>
      </w:pPr>
      <w:r w:rsidRPr="00901A33">
        <w:rPr>
          <w:rStyle w:val="emailstyle17"/>
          <w:rFonts w:cs="David" w:hint="eastAsia"/>
          <w:b/>
          <w:bCs/>
          <w:color w:val="auto"/>
          <w:sz w:val="22"/>
          <w:rtl/>
        </w:rPr>
        <w:t>עבור</w:t>
      </w:r>
      <w:r w:rsidRPr="00901A33">
        <w:rPr>
          <w:rStyle w:val="emailstyle17"/>
          <w:rFonts w:cs="David"/>
          <w:b/>
          <w:bCs/>
          <w:color w:val="auto"/>
          <w:sz w:val="22"/>
          <w:rtl/>
        </w:rPr>
        <w:t xml:space="preserve"> </w:t>
      </w:r>
      <w:r w:rsidRPr="00901A33">
        <w:rPr>
          <w:rStyle w:val="emailstyle17"/>
          <w:rFonts w:cs="David" w:hint="eastAsia"/>
          <w:b/>
          <w:bCs/>
          <w:color w:val="auto"/>
          <w:sz w:val="22"/>
          <w:rtl/>
        </w:rPr>
        <w:t>כל</w:t>
      </w:r>
      <w:r w:rsidRPr="00901A33">
        <w:rPr>
          <w:rStyle w:val="emailstyle17"/>
          <w:rFonts w:cs="David"/>
          <w:b/>
          <w:bCs/>
          <w:color w:val="auto"/>
          <w:sz w:val="22"/>
          <w:rtl/>
        </w:rPr>
        <w:t xml:space="preserve"> </w:t>
      </w:r>
      <w:r w:rsidRPr="00901A33">
        <w:rPr>
          <w:rStyle w:val="emailstyle17"/>
          <w:rFonts w:cs="David" w:hint="eastAsia"/>
          <w:b/>
          <w:bCs/>
          <w:color w:val="auto"/>
          <w:sz w:val="22"/>
          <w:rtl/>
        </w:rPr>
        <w:t>שנת</w:t>
      </w:r>
      <w:r w:rsidRPr="00901A33">
        <w:rPr>
          <w:rStyle w:val="emailstyle17"/>
          <w:rFonts w:cs="David"/>
          <w:b/>
          <w:bCs/>
          <w:color w:val="auto"/>
          <w:sz w:val="22"/>
          <w:rtl/>
        </w:rPr>
        <w:t xml:space="preserve"> </w:t>
      </w:r>
      <w:r w:rsidRPr="00901A33">
        <w:rPr>
          <w:rStyle w:val="emailstyle17"/>
          <w:rFonts w:cs="David" w:hint="eastAsia"/>
          <w:b/>
          <w:bCs/>
          <w:color w:val="auto"/>
          <w:sz w:val="22"/>
          <w:rtl/>
        </w:rPr>
        <w:t>שירות</w:t>
      </w:r>
      <w:r w:rsidRPr="00901A33">
        <w:rPr>
          <w:rStyle w:val="emailstyle17"/>
          <w:rFonts w:cs="David"/>
          <w:b/>
          <w:bCs/>
          <w:color w:val="auto"/>
          <w:sz w:val="22"/>
          <w:rtl/>
        </w:rPr>
        <w:t xml:space="preserve"> </w:t>
      </w:r>
      <w:r w:rsidRPr="00901A33">
        <w:rPr>
          <w:rStyle w:val="emailstyle17"/>
          <w:rFonts w:cs="David" w:hint="eastAsia"/>
          <w:b/>
          <w:bCs/>
          <w:color w:val="auto"/>
          <w:sz w:val="22"/>
          <w:rtl/>
        </w:rPr>
        <w:t>בחוזה</w:t>
      </w:r>
      <w:r w:rsidRPr="00901A33">
        <w:rPr>
          <w:rStyle w:val="emailstyle17"/>
          <w:rFonts w:cs="David"/>
          <w:b/>
          <w:bCs/>
          <w:color w:val="auto"/>
          <w:sz w:val="22"/>
          <w:rtl/>
        </w:rPr>
        <w:t xml:space="preserve"> </w:t>
      </w:r>
      <w:r w:rsidRPr="00901A33">
        <w:rPr>
          <w:rStyle w:val="emailstyle17"/>
          <w:rFonts w:cs="David" w:hint="eastAsia"/>
          <w:b/>
          <w:bCs/>
          <w:color w:val="auto"/>
          <w:sz w:val="22"/>
          <w:rtl/>
        </w:rPr>
        <w:t>בכירים</w:t>
      </w:r>
      <w:r w:rsidRPr="00901A33">
        <w:rPr>
          <w:rStyle w:val="emailstyle17"/>
          <w:rFonts w:cs="David" w:hint="cs"/>
          <w:color w:val="auto"/>
          <w:sz w:val="22"/>
          <w:rtl/>
        </w:rPr>
        <w:t xml:space="preserve"> - 2% מהמשכורת המעודכנת של התובע ע"פ חוזה הבכירים</w:t>
      </w:r>
      <w:r w:rsidR="001A0F5C" w:rsidRPr="00901A33">
        <w:rPr>
          <w:rStyle w:val="emailstyle17"/>
          <w:rFonts w:cs="David" w:hint="cs"/>
          <w:color w:val="auto"/>
          <w:sz w:val="22"/>
          <w:rtl/>
        </w:rPr>
        <w:t xml:space="preserve"> </w:t>
      </w:r>
      <w:r w:rsidR="00636CA7" w:rsidRPr="00901A33">
        <w:rPr>
          <w:rStyle w:val="emailstyle17"/>
          <w:rFonts w:cs="David" w:hint="cs"/>
          <w:color w:val="auto"/>
          <w:sz w:val="22"/>
          <w:rtl/>
        </w:rPr>
        <w:t>(</w:t>
      </w:r>
      <w:r w:rsidR="001A0F5C" w:rsidRPr="00901A33">
        <w:rPr>
          <w:rStyle w:val="emailstyle17"/>
          <w:rFonts w:cs="David" w:hint="cs"/>
          <w:color w:val="auto"/>
          <w:sz w:val="22"/>
          <w:rtl/>
        </w:rPr>
        <w:t>90% ממשכורת סגן שר)</w:t>
      </w:r>
      <w:r w:rsidRPr="00901A33">
        <w:rPr>
          <w:rStyle w:val="emailstyle17"/>
          <w:rFonts w:cs="David" w:hint="cs"/>
          <w:color w:val="auto"/>
          <w:sz w:val="22"/>
          <w:rtl/>
        </w:rPr>
        <w:t>, ללא הגבלה או שקלול כלשהו.</w:t>
      </w:r>
    </w:p>
    <w:p w14:paraId="77ECF4BE" w14:textId="62EA128B" w:rsidR="006455D3" w:rsidRPr="00DB6A63" w:rsidRDefault="006455D3" w:rsidP="00A35B76">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שעבודתו</w:t>
      </w:r>
      <w:r w:rsidRPr="00DB6A63">
        <w:rPr>
          <w:rStyle w:val="emailstyle17"/>
          <w:rFonts w:cs="David"/>
          <w:color w:val="auto"/>
          <w:sz w:val="22"/>
          <w:rtl/>
        </w:rPr>
        <w:t xml:space="preserve"> </w:t>
      </w:r>
      <w:r w:rsidRPr="00DB6A63">
        <w:rPr>
          <w:rStyle w:val="emailstyle17"/>
          <w:rFonts w:cs="David" w:hint="eastAsia"/>
          <w:color w:val="auto"/>
          <w:sz w:val="22"/>
          <w:rtl/>
        </w:rPr>
        <w:t>הופסקה</w:t>
      </w:r>
      <w:r w:rsidRPr="00DB6A63">
        <w:rPr>
          <w:rStyle w:val="emailstyle17"/>
          <w:rFonts w:cs="David"/>
          <w:color w:val="auto"/>
          <w:sz w:val="22"/>
          <w:rtl/>
        </w:rPr>
        <w:t xml:space="preserve"> </w:t>
      </w:r>
      <w:r w:rsidRPr="00DB6A63">
        <w:rPr>
          <w:rStyle w:val="emailstyle17"/>
          <w:rFonts w:cs="David" w:hint="eastAsia"/>
          <w:color w:val="auto"/>
          <w:sz w:val="22"/>
          <w:rtl/>
        </w:rPr>
        <w:t>שלא</w:t>
      </w:r>
      <w:r w:rsidRPr="00DB6A63">
        <w:rPr>
          <w:rStyle w:val="emailstyle17"/>
          <w:rFonts w:cs="David"/>
          <w:color w:val="auto"/>
          <w:sz w:val="22"/>
          <w:rtl/>
        </w:rPr>
        <w:t xml:space="preserve"> </w:t>
      </w:r>
      <w:r w:rsidRPr="00DB6A63">
        <w:rPr>
          <w:rStyle w:val="emailstyle17"/>
          <w:rFonts w:cs="David" w:hint="eastAsia"/>
          <w:color w:val="auto"/>
          <w:sz w:val="22"/>
          <w:rtl/>
        </w:rPr>
        <w:t>כדין</w:t>
      </w:r>
      <w:r w:rsidRPr="00DB6A63">
        <w:rPr>
          <w:rStyle w:val="emailstyle17"/>
          <w:rFonts w:cs="David"/>
          <w:color w:val="auto"/>
          <w:sz w:val="22"/>
          <w:rtl/>
        </w:rPr>
        <w:t xml:space="preserve"> </w:t>
      </w:r>
      <w:r w:rsidRPr="00DB6A63">
        <w:rPr>
          <w:rStyle w:val="emailstyle17"/>
          <w:rFonts w:cs="David" w:hint="eastAsia"/>
          <w:color w:val="auto"/>
          <w:sz w:val="22"/>
          <w:rtl/>
        </w:rPr>
        <w:t>לאחר</w:t>
      </w:r>
      <w:r w:rsidRPr="00DB6A63">
        <w:rPr>
          <w:rStyle w:val="emailstyle17"/>
          <w:rFonts w:cs="David"/>
          <w:color w:val="auto"/>
          <w:sz w:val="22"/>
          <w:rtl/>
        </w:rPr>
        <w:t xml:space="preserve"> 22.33 </w:t>
      </w:r>
      <w:r w:rsidRPr="00DB6A63">
        <w:rPr>
          <w:rStyle w:val="emailstyle17"/>
          <w:rFonts w:cs="David" w:hint="eastAsia"/>
          <w:color w:val="auto"/>
          <w:sz w:val="22"/>
          <w:rtl/>
        </w:rPr>
        <w:t>שנים</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001E5CA8" w:rsidRPr="00DB6A63">
        <w:rPr>
          <w:rStyle w:val="emailstyle17"/>
          <w:rFonts w:cs="David"/>
          <w:color w:val="auto"/>
          <w:sz w:val="22"/>
          <w:rtl/>
        </w:rPr>
        <w:t xml:space="preserve"> </w:t>
      </w:r>
      <w:r w:rsidRPr="00DB6A63">
        <w:rPr>
          <w:rStyle w:val="emailstyle17"/>
          <w:rFonts w:cs="David" w:hint="eastAsia"/>
          <w:color w:val="auto"/>
          <w:sz w:val="22"/>
          <w:rtl/>
        </w:rPr>
        <w:t>היה</w:t>
      </w:r>
      <w:r w:rsidRPr="00DB6A63">
        <w:rPr>
          <w:rStyle w:val="emailstyle17"/>
          <w:rFonts w:cs="David"/>
          <w:color w:val="auto"/>
          <w:sz w:val="22"/>
          <w:rtl/>
        </w:rPr>
        <w:t xml:space="preserve"> </w:t>
      </w:r>
      <w:r w:rsidR="001E5CA8" w:rsidRPr="00DB6A63">
        <w:rPr>
          <w:rStyle w:val="emailstyle17"/>
          <w:rFonts w:cs="David" w:hint="eastAsia"/>
          <w:color w:val="auto"/>
          <w:sz w:val="22"/>
          <w:rtl/>
        </w:rPr>
        <w:t>זכאי</w:t>
      </w:r>
      <w:r w:rsidRPr="00DB6A63">
        <w:rPr>
          <w:rStyle w:val="emailstyle17"/>
          <w:rFonts w:cs="David"/>
          <w:color w:val="auto"/>
          <w:sz w:val="22"/>
          <w:rtl/>
        </w:rPr>
        <w:t xml:space="preserve"> להשלים תקופת ש</w:t>
      </w:r>
      <w:r w:rsidR="001E5CA8" w:rsidRPr="00DB6A63">
        <w:rPr>
          <w:rStyle w:val="emailstyle17"/>
          <w:rFonts w:cs="David" w:hint="eastAsia"/>
          <w:color w:val="auto"/>
          <w:sz w:val="22"/>
          <w:rtl/>
        </w:rPr>
        <w:t>י</w:t>
      </w:r>
      <w:r w:rsidRPr="00DB6A63">
        <w:rPr>
          <w:rStyle w:val="emailstyle17"/>
          <w:rFonts w:cs="David" w:hint="eastAsia"/>
          <w:color w:val="auto"/>
          <w:sz w:val="22"/>
          <w:rtl/>
        </w:rPr>
        <w:t>רות</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24 </w:t>
      </w:r>
      <w:r w:rsidRPr="00DB6A63">
        <w:rPr>
          <w:rStyle w:val="emailstyle17"/>
          <w:rFonts w:cs="David" w:hint="eastAsia"/>
          <w:color w:val="auto"/>
          <w:sz w:val="22"/>
          <w:rtl/>
        </w:rPr>
        <w:t>שנים</w:t>
      </w:r>
      <w:r w:rsidRPr="00DB6A63">
        <w:rPr>
          <w:rStyle w:val="emailstyle17"/>
          <w:rFonts w:cs="David"/>
          <w:color w:val="auto"/>
          <w:sz w:val="22"/>
          <w:rtl/>
        </w:rPr>
        <w:t xml:space="preserve"> (עד </w:t>
      </w:r>
      <w:r w:rsidRPr="00DB6A63">
        <w:rPr>
          <w:rStyle w:val="emailstyle17"/>
          <w:rFonts w:cs="David" w:hint="eastAsia"/>
          <w:color w:val="auto"/>
          <w:sz w:val="22"/>
          <w:rtl/>
        </w:rPr>
        <w:t>תום</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האחרון</w:t>
      </w:r>
      <w:r w:rsidR="001A0F5C" w:rsidRPr="00DB6A63">
        <w:rPr>
          <w:rStyle w:val="emailstyle17"/>
          <w:rFonts w:cs="David"/>
          <w:color w:val="auto"/>
          <w:sz w:val="22"/>
          <w:rtl/>
        </w:rPr>
        <w:t xml:space="preserve"> – 31.3.2014</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Pr="00DB6A63">
        <w:rPr>
          <w:rStyle w:val="emailstyle17"/>
          <w:rFonts w:cs="David"/>
          <w:color w:val="auto"/>
          <w:sz w:val="22"/>
          <w:rtl/>
        </w:rPr>
        <w:t xml:space="preserve">, </w:t>
      </w:r>
      <w:r w:rsidRPr="00DB6A63">
        <w:rPr>
          <w:rStyle w:val="emailstyle17"/>
          <w:rFonts w:cs="David" w:hint="eastAsia"/>
          <w:color w:val="auto"/>
          <w:sz w:val="22"/>
          <w:rtl/>
        </w:rPr>
        <w:t>ובהתאם</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בשיעור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בגין</w:t>
      </w:r>
      <w:r w:rsidRPr="00DB6A63">
        <w:rPr>
          <w:rStyle w:val="emailstyle17"/>
          <w:rFonts w:cs="David"/>
          <w:color w:val="auto"/>
          <w:sz w:val="22"/>
          <w:rtl/>
        </w:rPr>
        <w:t xml:space="preserve"> </w:t>
      </w:r>
      <w:r w:rsidRPr="00DB6A63">
        <w:rPr>
          <w:rStyle w:val="emailstyle17"/>
          <w:rFonts w:cs="David" w:hint="eastAsia"/>
          <w:color w:val="auto"/>
          <w:sz w:val="22"/>
          <w:rtl/>
        </w:rPr>
        <w:t>תקופה</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00AE0414" w:rsidRPr="00DB6A63">
        <w:rPr>
          <w:rStyle w:val="emailstyle17"/>
          <w:rFonts w:cs="David"/>
          <w:color w:val="auto"/>
          <w:sz w:val="22"/>
          <w:rtl/>
        </w:rPr>
        <w:t xml:space="preserve"> </w:t>
      </w:r>
      <w:r w:rsidR="00AE0414" w:rsidRPr="004B1925">
        <w:rPr>
          <w:rStyle w:val="emailstyle17"/>
          <w:rFonts w:cs="David" w:hint="eastAsia"/>
          <w:color w:val="auto"/>
          <w:sz w:val="22"/>
          <w:rtl/>
        </w:rPr>
        <w:t>במלואה</w:t>
      </w:r>
      <w:r w:rsidR="00AE0414" w:rsidRPr="00DB6A63">
        <w:rPr>
          <w:rStyle w:val="emailstyle17"/>
          <w:rFonts w:cs="David"/>
          <w:color w:val="auto"/>
          <w:sz w:val="22"/>
          <w:rtl/>
        </w:rPr>
        <w:t xml:space="preserve"> (</w:t>
      </w:r>
      <w:r w:rsidR="00AE0414" w:rsidRPr="004B1925">
        <w:rPr>
          <w:rStyle w:val="emailstyle17"/>
          <w:rFonts w:cs="David"/>
          <w:color w:val="auto"/>
          <w:sz w:val="22"/>
          <w:rtl/>
        </w:rPr>
        <w:t>1.4.1990-31.3.2014)</w:t>
      </w:r>
      <w:r w:rsidRPr="004B1925">
        <w:rPr>
          <w:rStyle w:val="emailstyle17"/>
          <w:rFonts w:cs="David"/>
          <w:color w:val="auto"/>
          <w:sz w:val="22"/>
          <w:rtl/>
        </w:rPr>
        <w:t>.</w:t>
      </w:r>
      <w:r w:rsidRPr="00DB6A63">
        <w:rPr>
          <w:rStyle w:val="emailstyle17"/>
          <w:rFonts w:cs="David"/>
          <w:color w:val="auto"/>
          <w:sz w:val="22"/>
          <w:rtl/>
        </w:rPr>
        <w:t xml:space="preserve"> </w:t>
      </w:r>
    </w:p>
    <w:p w14:paraId="20F1FF4B" w14:textId="2C891D69" w:rsidR="00D85373" w:rsidRPr="00901A33" w:rsidRDefault="00D85373" w:rsidP="002E5E84">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b/>
          <w:bCs/>
          <w:color w:val="auto"/>
          <w:sz w:val="22"/>
          <w:rtl/>
        </w:rPr>
        <w:t>עבור</w:t>
      </w:r>
      <w:r w:rsidRPr="00DB6A63">
        <w:rPr>
          <w:rStyle w:val="emailstyle17"/>
          <w:rFonts w:cs="David"/>
          <w:b/>
          <w:bCs/>
          <w:color w:val="auto"/>
          <w:sz w:val="22"/>
          <w:rtl/>
        </w:rPr>
        <w:t xml:space="preserve"> </w:t>
      </w:r>
      <w:r w:rsidRPr="00DB6A63">
        <w:rPr>
          <w:rStyle w:val="emailstyle17"/>
          <w:rFonts w:cs="David" w:hint="eastAsia"/>
          <w:b/>
          <w:bCs/>
          <w:color w:val="auto"/>
          <w:sz w:val="22"/>
          <w:rtl/>
        </w:rPr>
        <w:t>שנות</w:t>
      </w:r>
      <w:r w:rsidRPr="00DB6A63">
        <w:rPr>
          <w:rStyle w:val="emailstyle17"/>
          <w:rFonts w:cs="David"/>
          <w:b/>
          <w:bCs/>
          <w:color w:val="auto"/>
          <w:sz w:val="22"/>
          <w:rtl/>
        </w:rPr>
        <w:t xml:space="preserve"> </w:t>
      </w:r>
      <w:r w:rsidRPr="00DB6A63">
        <w:rPr>
          <w:rStyle w:val="emailstyle17"/>
          <w:rFonts w:cs="David" w:hint="eastAsia"/>
          <w:b/>
          <w:bCs/>
          <w:color w:val="auto"/>
          <w:sz w:val="22"/>
          <w:rtl/>
        </w:rPr>
        <w:t>השירות</w:t>
      </w:r>
      <w:r w:rsidRPr="00DB6A63">
        <w:rPr>
          <w:rStyle w:val="emailstyle17"/>
          <w:rFonts w:cs="David"/>
          <w:b/>
          <w:bCs/>
          <w:color w:val="auto"/>
          <w:sz w:val="22"/>
          <w:rtl/>
        </w:rPr>
        <w:t xml:space="preserve"> </w:t>
      </w:r>
      <w:r w:rsidRPr="00DB6A63">
        <w:rPr>
          <w:rStyle w:val="emailstyle17"/>
          <w:rFonts w:cs="David" w:hint="eastAsia"/>
          <w:b/>
          <w:bCs/>
          <w:color w:val="auto"/>
          <w:sz w:val="22"/>
          <w:rtl/>
        </w:rPr>
        <w:t>לפי</w:t>
      </w:r>
      <w:r w:rsidRPr="00DB6A63">
        <w:rPr>
          <w:rStyle w:val="emailstyle17"/>
          <w:rFonts w:cs="David"/>
          <w:b/>
          <w:bCs/>
          <w:color w:val="auto"/>
          <w:sz w:val="22"/>
          <w:rtl/>
        </w:rPr>
        <w:t xml:space="preserve"> </w:t>
      </w:r>
      <w:r w:rsidRPr="00DB6A63">
        <w:rPr>
          <w:rStyle w:val="emailstyle17"/>
          <w:rFonts w:cs="David" w:hint="eastAsia"/>
          <w:b/>
          <w:bCs/>
          <w:color w:val="auto"/>
          <w:sz w:val="22"/>
          <w:rtl/>
        </w:rPr>
        <w:t>כתב</w:t>
      </w:r>
      <w:r w:rsidRPr="00DB6A63">
        <w:rPr>
          <w:rStyle w:val="emailstyle17"/>
          <w:rFonts w:cs="David"/>
          <w:b/>
          <w:bCs/>
          <w:color w:val="auto"/>
          <w:sz w:val="22"/>
          <w:rtl/>
        </w:rPr>
        <w:t xml:space="preserve"> </w:t>
      </w:r>
      <w:r w:rsidRPr="00DB6A63">
        <w:rPr>
          <w:rStyle w:val="emailstyle17"/>
          <w:rFonts w:cs="David" w:hint="eastAsia"/>
          <w:b/>
          <w:bCs/>
          <w:color w:val="auto"/>
          <w:sz w:val="22"/>
          <w:rtl/>
        </w:rPr>
        <w:t>מינוי</w:t>
      </w:r>
      <w:r w:rsidR="006455D3" w:rsidRPr="00DB6A63">
        <w:rPr>
          <w:rStyle w:val="emailstyle17"/>
          <w:rFonts w:cs="David"/>
          <w:b/>
          <w:bCs/>
          <w:color w:val="auto"/>
          <w:sz w:val="22"/>
          <w:rtl/>
        </w:rPr>
        <w:t>: -</w:t>
      </w:r>
      <w:r w:rsidRPr="00DB6A63">
        <w:rPr>
          <w:rStyle w:val="emailstyle17"/>
          <w:rFonts w:cs="David"/>
          <w:color w:val="auto"/>
          <w:sz w:val="22"/>
          <w:rtl/>
        </w:rPr>
        <w:t xml:space="preserve">2% </w:t>
      </w:r>
      <w:r w:rsidR="006455D3" w:rsidRPr="00DB6A63">
        <w:rPr>
          <w:rStyle w:val="emailstyle17"/>
          <w:rFonts w:cs="David" w:hint="eastAsia"/>
          <w:color w:val="auto"/>
          <w:sz w:val="22"/>
          <w:rtl/>
        </w:rPr>
        <w:t>ממשכורת</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בדרגה</w:t>
      </w:r>
      <w:r w:rsidR="006455D3" w:rsidRPr="00DB6A63">
        <w:rPr>
          <w:rStyle w:val="emailstyle17"/>
          <w:rFonts w:cs="David"/>
          <w:color w:val="auto"/>
          <w:sz w:val="22"/>
          <w:rtl/>
        </w:rPr>
        <w:t xml:space="preserve"> +46 </w:t>
      </w:r>
      <w:r w:rsidR="006455D3" w:rsidRPr="00DB6A63">
        <w:rPr>
          <w:rStyle w:val="emailstyle17"/>
          <w:rFonts w:cs="David" w:hint="eastAsia"/>
          <w:color w:val="auto"/>
          <w:sz w:val="22"/>
          <w:rtl/>
        </w:rPr>
        <w:t>בשיא</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הותק</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על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כל</w:t>
      </w:r>
      <w:r w:rsidR="006455D3" w:rsidRPr="00DB6A63">
        <w:rPr>
          <w:rStyle w:val="emailstyle17"/>
          <w:rFonts w:cs="David"/>
          <w:color w:val="auto"/>
          <w:sz w:val="22"/>
          <w:rtl/>
        </w:rPr>
        <w:t xml:space="preserve"> </w:t>
      </w:r>
      <w:r w:rsidR="006455D3" w:rsidRPr="00DB6A63">
        <w:rPr>
          <w:rStyle w:val="emailstyle17"/>
          <w:rFonts w:cs="David" w:hint="eastAsia"/>
          <w:color w:val="auto"/>
          <w:sz w:val="22"/>
          <w:rtl/>
        </w:rPr>
        <w:t>אחת</w:t>
      </w:r>
      <w:r w:rsidR="006455D3"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r w:rsidR="006455D3" w:rsidRPr="00901A33">
        <w:rPr>
          <w:rStyle w:val="emailstyle17"/>
          <w:rFonts w:cs="David" w:hint="cs"/>
          <w:color w:val="auto"/>
          <w:sz w:val="22"/>
          <w:rtl/>
        </w:rPr>
        <w:t>מ-20.33 שנות עבודתו במסגרת זו</w:t>
      </w:r>
      <w:r w:rsidR="001A0F5C" w:rsidRPr="00901A33">
        <w:rPr>
          <w:rStyle w:val="emailstyle17"/>
          <w:rFonts w:cs="David" w:hint="cs"/>
          <w:color w:val="auto"/>
          <w:sz w:val="22"/>
          <w:rtl/>
        </w:rPr>
        <w:t>,</w:t>
      </w:r>
      <w:r w:rsidR="006455D3" w:rsidRPr="00901A33">
        <w:rPr>
          <w:rStyle w:val="emailstyle17"/>
          <w:rFonts w:cs="David" w:hint="cs"/>
          <w:color w:val="auto"/>
          <w:sz w:val="22"/>
          <w:rtl/>
        </w:rPr>
        <w:t xml:space="preserve"> </w:t>
      </w:r>
      <w:r w:rsidR="001A0F5C" w:rsidRPr="00901A33">
        <w:rPr>
          <w:rStyle w:val="emailstyle17"/>
          <w:rFonts w:cs="David" w:hint="cs"/>
          <w:color w:val="auto"/>
          <w:sz w:val="22"/>
          <w:rtl/>
        </w:rPr>
        <w:t>בסך הכל</w:t>
      </w:r>
      <w:r w:rsidR="001E5CA8" w:rsidRPr="00901A33">
        <w:rPr>
          <w:rStyle w:val="emailstyle17"/>
          <w:rFonts w:cs="David" w:hint="cs"/>
          <w:color w:val="auto"/>
          <w:sz w:val="22"/>
          <w:rtl/>
        </w:rPr>
        <w:t xml:space="preserve"> </w:t>
      </w:r>
      <w:r w:rsidR="006455D3" w:rsidRPr="00901A33">
        <w:rPr>
          <w:rStyle w:val="emailstyle17"/>
          <w:rFonts w:cs="David" w:hint="cs"/>
          <w:color w:val="auto"/>
          <w:sz w:val="22"/>
          <w:rtl/>
        </w:rPr>
        <w:t xml:space="preserve"> 40.66</w:t>
      </w:r>
      <w:r w:rsidR="00B12520" w:rsidRPr="00901A33">
        <w:rPr>
          <w:rStyle w:val="emailstyle17"/>
          <w:rFonts w:cs="David" w:hint="cs"/>
          <w:color w:val="auto"/>
          <w:sz w:val="22"/>
          <w:rtl/>
        </w:rPr>
        <w:t>%</w:t>
      </w:r>
      <w:r w:rsidR="00AE0414">
        <w:rPr>
          <w:rStyle w:val="emailstyle17"/>
          <w:rFonts w:cs="David" w:hint="cs"/>
          <w:color w:val="auto"/>
          <w:sz w:val="22"/>
          <w:rtl/>
        </w:rPr>
        <w:t xml:space="preserve">, </w:t>
      </w:r>
      <w:r w:rsidR="006455D3" w:rsidRPr="00901A33">
        <w:rPr>
          <w:rStyle w:val="emailstyle17"/>
          <w:rFonts w:cs="David" w:hint="eastAsia"/>
          <w:color w:val="auto"/>
          <w:sz w:val="22"/>
          <w:u w:val="single"/>
          <w:rtl/>
        </w:rPr>
        <w:t>ולמצער</w:t>
      </w:r>
      <w:r w:rsidR="00B12520" w:rsidRPr="00901A33">
        <w:rPr>
          <w:rStyle w:val="emailstyle17"/>
          <w:rFonts w:cs="David" w:hint="cs"/>
          <w:color w:val="auto"/>
          <w:sz w:val="22"/>
          <w:rtl/>
        </w:rPr>
        <w:t xml:space="preserve"> לפי דרגה </w:t>
      </w:r>
      <w:r w:rsidR="006455D3" w:rsidRPr="00901A33">
        <w:rPr>
          <w:rStyle w:val="emailstyle17"/>
          <w:rFonts w:cs="David" w:hint="cs"/>
          <w:color w:val="auto"/>
          <w:sz w:val="22"/>
          <w:rtl/>
        </w:rPr>
        <w:t xml:space="preserve"> 45+ בשיא הותק</w:t>
      </w:r>
      <w:r w:rsidRPr="00901A33">
        <w:rPr>
          <w:rStyle w:val="emailstyle17"/>
          <w:rFonts w:cs="David" w:hint="cs"/>
          <w:color w:val="auto"/>
          <w:sz w:val="22"/>
          <w:rtl/>
        </w:rPr>
        <w:t xml:space="preserve">. </w:t>
      </w:r>
      <w:r w:rsidR="00B12520" w:rsidRPr="00901A33">
        <w:rPr>
          <w:rStyle w:val="emailstyle17"/>
          <w:rFonts w:cs="David" w:hint="cs"/>
          <w:color w:val="auto"/>
          <w:sz w:val="22"/>
          <w:rtl/>
        </w:rPr>
        <w:t xml:space="preserve"> </w:t>
      </w:r>
    </w:p>
    <w:p w14:paraId="4C81E68E" w14:textId="22A96AFE" w:rsidR="00D85373" w:rsidRPr="00901A33" w:rsidRDefault="00D85373" w:rsidP="002E5E84">
      <w:pPr>
        <w:pStyle w:val="11"/>
        <w:spacing w:before="0" w:after="240" w:line="360" w:lineRule="auto"/>
        <w:ind w:left="530" w:firstLine="0"/>
        <w:rPr>
          <w:rStyle w:val="emailstyle17"/>
          <w:rFonts w:cs="David"/>
          <w:b/>
          <w:bCs/>
          <w:color w:val="auto"/>
          <w:sz w:val="22"/>
        </w:rPr>
      </w:pPr>
      <w:del w:id="6388" w:author="Shimon" w:date="2022-01-06T16:30:00Z">
        <w:r w:rsidRPr="00901A33" w:rsidDel="0041038F">
          <w:rPr>
            <w:rStyle w:val="emailstyle17"/>
            <w:rFonts w:cs="David" w:hint="eastAsia"/>
            <w:b/>
            <w:bCs/>
            <w:color w:val="auto"/>
            <w:sz w:val="22"/>
            <w:rtl/>
          </w:rPr>
          <w:delText>לחילופין</w:delText>
        </w:r>
        <w:r w:rsidRPr="00901A33" w:rsidDel="0041038F">
          <w:rPr>
            <w:rStyle w:val="emailstyle17"/>
            <w:rFonts w:cs="David"/>
            <w:b/>
            <w:bCs/>
            <w:color w:val="auto"/>
            <w:sz w:val="22"/>
            <w:rtl/>
          </w:rPr>
          <w:delText xml:space="preserve"> </w:delText>
        </w:r>
      </w:del>
      <w:ins w:id="6389" w:author="Shimon" w:date="2022-01-06T16:30:00Z">
        <w:r w:rsidR="0041038F" w:rsidRPr="00901A33">
          <w:rPr>
            <w:rStyle w:val="emailstyle17"/>
            <w:rFonts w:cs="David" w:hint="eastAsia"/>
            <w:b/>
            <w:bCs/>
            <w:color w:val="auto"/>
            <w:sz w:val="22"/>
            <w:rtl/>
          </w:rPr>
          <w:t>לחילופי</w:t>
        </w:r>
        <w:r w:rsidR="0041038F">
          <w:rPr>
            <w:rStyle w:val="emailstyle17"/>
            <w:rFonts w:cs="David" w:hint="cs"/>
            <w:b/>
            <w:bCs/>
            <w:color w:val="auto"/>
            <w:sz w:val="22"/>
            <w:rtl/>
          </w:rPr>
          <w:t xml:space="preserve"> חילופין</w:t>
        </w:r>
        <w:r w:rsidR="0041038F" w:rsidRPr="00901A33">
          <w:rPr>
            <w:rStyle w:val="emailstyle17"/>
            <w:rFonts w:cs="David"/>
            <w:b/>
            <w:bCs/>
            <w:color w:val="auto"/>
            <w:sz w:val="22"/>
            <w:rtl/>
          </w:rPr>
          <w:t xml:space="preserve"> </w:t>
        </w:r>
      </w:ins>
      <w:r w:rsidRPr="00901A33">
        <w:rPr>
          <w:rStyle w:val="emailstyle17"/>
          <w:rFonts w:cs="David"/>
          <w:b/>
          <w:bCs/>
          <w:color w:val="auto"/>
          <w:sz w:val="22"/>
          <w:rtl/>
        </w:rPr>
        <w:t xml:space="preserve">– </w:t>
      </w:r>
    </w:p>
    <w:p w14:paraId="7D1F5C47" w14:textId="7AEC590C" w:rsidR="00B12520" w:rsidRPr="00901A33" w:rsidRDefault="00D85373">
      <w:pPr>
        <w:pStyle w:val="11"/>
        <w:numPr>
          <w:ilvl w:val="1"/>
          <w:numId w:val="60"/>
        </w:numPr>
        <w:tabs>
          <w:tab w:val="left" w:pos="1250"/>
        </w:tabs>
        <w:spacing w:before="0" w:after="240" w:line="360" w:lineRule="auto"/>
        <w:ind w:left="1250"/>
        <w:rPr>
          <w:rStyle w:val="emailstyle17"/>
          <w:rFonts w:cs="David"/>
          <w:color w:val="auto"/>
          <w:sz w:val="22"/>
          <w:rtl/>
        </w:rPr>
        <w:pPrChange w:id="6390" w:author="Shimon" w:date="2022-01-06T15:59: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eastAsia"/>
          <w:color w:val="auto"/>
          <w:sz w:val="22"/>
          <w:rtl/>
        </w:rPr>
        <w:t>ככל</w:t>
      </w:r>
      <w:r w:rsidRPr="00901A33">
        <w:rPr>
          <w:rStyle w:val="emailstyle17"/>
          <w:rFonts w:cs="David"/>
          <w:color w:val="auto"/>
          <w:sz w:val="22"/>
          <w:rtl/>
        </w:rPr>
        <w:t xml:space="preserve"> שבית הדין הנכבד יקבע כי התובע </w:t>
      </w:r>
      <w:r w:rsidR="001A0F5C" w:rsidRPr="00901A33">
        <w:rPr>
          <w:rStyle w:val="emailstyle17"/>
          <w:rFonts w:cs="David" w:hint="cs"/>
          <w:color w:val="auto"/>
          <w:sz w:val="22"/>
          <w:rtl/>
        </w:rPr>
        <w:t xml:space="preserve">לא היה </w:t>
      </w:r>
      <w:r w:rsidRPr="00901A33">
        <w:rPr>
          <w:rStyle w:val="emailstyle17"/>
          <w:rFonts w:cs="David"/>
          <w:color w:val="auto"/>
          <w:sz w:val="22"/>
          <w:rtl/>
        </w:rPr>
        <w:t xml:space="preserve">זכאי </w:t>
      </w:r>
      <w:r w:rsidR="001A0F5C" w:rsidRPr="00901A33">
        <w:rPr>
          <w:rStyle w:val="emailstyle17"/>
          <w:rFonts w:cs="David" w:hint="cs"/>
          <w:color w:val="auto"/>
          <w:sz w:val="22"/>
          <w:rtl/>
        </w:rPr>
        <w:t>לעבוד</w:t>
      </w:r>
      <w:r w:rsidR="001A0F5C" w:rsidRPr="00901A33">
        <w:rPr>
          <w:rStyle w:val="emailstyle17"/>
          <w:rFonts w:cs="David"/>
          <w:color w:val="auto"/>
          <w:sz w:val="22"/>
          <w:rtl/>
        </w:rPr>
        <w:t xml:space="preserve"> </w:t>
      </w:r>
      <w:ins w:id="6391" w:author="Shimon" w:date="2022-01-06T15:57:00Z">
        <w:r w:rsidR="004E512C">
          <w:rPr>
            <w:rStyle w:val="emailstyle17"/>
            <w:rFonts w:cs="David" w:hint="cs"/>
            <w:color w:val="auto"/>
            <w:sz w:val="22"/>
            <w:rtl/>
          </w:rPr>
          <w:t xml:space="preserve">ולצבור זכויות לפנסיה </w:t>
        </w:r>
      </w:ins>
      <w:r w:rsidR="001A0F5C" w:rsidRPr="00901A33">
        <w:rPr>
          <w:rStyle w:val="emailstyle17"/>
          <w:rFonts w:cs="David" w:hint="cs"/>
          <w:color w:val="auto"/>
          <w:sz w:val="22"/>
          <w:rtl/>
        </w:rPr>
        <w:t>ב</w:t>
      </w:r>
      <w:r w:rsidRPr="00901A33">
        <w:rPr>
          <w:rStyle w:val="emailstyle17"/>
          <w:rFonts w:cs="David"/>
          <w:color w:val="auto"/>
          <w:sz w:val="22"/>
          <w:rtl/>
        </w:rPr>
        <w:t>יתרת תקופת החוזה הקצוב (כלומר –</w:t>
      </w:r>
      <w:r w:rsidRPr="00901A33">
        <w:rPr>
          <w:rStyle w:val="emailstyle17"/>
          <w:rFonts w:cs="David" w:hint="cs"/>
          <w:color w:val="auto"/>
          <w:sz w:val="22"/>
          <w:rtl/>
        </w:rPr>
        <w:t xml:space="preserve"> מעבר </w:t>
      </w:r>
      <w:r w:rsidRPr="00901A33">
        <w:rPr>
          <w:rStyle w:val="emailstyle17"/>
          <w:rFonts w:cs="David" w:hint="eastAsia"/>
          <w:color w:val="auto"/>
          <w:sz w:val="22"/>
          <w:rtl/>
        </w:rPr>
        <w:t>לחודש</w:t>
      </w:r>
      <w:r w:rsidRPr="00901A33">
        <w:rPr>
          <w:rStyle w:val="emailstyle17"/>
          <w:rFonts w:cs="David"/>
          <w:color w:val="auto"/>
          <w:sz w:val="22"/>
          <w:rtl/>
        </w:rPr>
        <w:t xml:space="preserve"> </w:t>
      </w:r>
      <w:r w:rsidRPr="00901A33">
        <w:rPr>
          <w:rStyle w:val="emailstyle17"/>
          <w:rFonts w:cs="David" w:hint="eastAsia"/>
          <w:color w:val="auto"/>
          <w:sz w:val="22"/>
          <w:rtl/>
        </w:rPr>
        <w:t>יולי</w:t>
      </w:r>
      <w:r w:rsidRPr="00901A33">
        <w:rPr>
          <w:rStyle w:val="emailstyle17"/>
          <w:rFonts w:cs="David"/>
          <w:color w:val="auto"/>
          <w:sz w:val="22"/>
          <w:rtl/>
        </w:rPr>
        <w:t xml:space="preserve"> 2012), </w:t>
      </w:r>
      <w:r w:rsidRPr="00901A33">
        <w:rPr>
          <w:rStyle w:val="emailstyle17"/>
          <w:rFonts w:cs="David" w:hint="eastAsia"/>
          <w:color w:val="auto"/>
          <w:sz w:val="22"/>
          <w:rtl/>
        </w:rPr>
        <w:t>זכאי</w:t>
      </w:r>
      <w:r w:rsidRPr="00901A33">
        <w:rPr>
          <w:rStyle w:val="emailstyle17"/>
          <w:rFonts w:cs="David"/>
          <w:color w:val="auto"/>
          <w:sz w:val="22"/>
          <w:rtl/>
        </w:rPr>
        <w:t xml:space="preserve"> </w:t>
      </w:r>
      <w:r w:rsidRPr="00901A33">
        <w:rPr>
          <w:rStyle w:val="emailstyle17"/>
          <w:rFonts w:cs="David" w:hint="eastAsia"/>
          <w:color w:val="auto"/>
          <w:sz w:val="22"/>
          <w:rtl/>
        </w:rPr>
        <w:t>התובע</w:t>
      </w:r>
      <w:r w:rsidRPr="00901A33">
        <w:rPr>
          <w:rStyle w:val="emailstyle17"/>
          <w:rFonts w:cs="David" w:hint="cs"/>
          <w:color w:val="auto"/>
          <w:sz w:val="22"/>
          <w:rtl/>
        </w:rPr>
        <w:t xml:space="preserve"> לפנסיות כמפורט להלן:</w:t>
      </w:r>
      <w:ins w:id="6392" w:author="Shimon" w:date="2022-01-06T15:58:00Z">
        <w:r w:rsidR="004E512C">
          <w:rPr>
            <w:rStyle w:val="emailstyle17"/>
            <w:rFonts w:cs="David" w:hint="cs"/>
            <w:color w:val="auto"/>
            <w:sz w:val="22"/>
            <w:rtl/>
          </w:rPr>
          <w:t xml:space="preserve">   </w:t>
        </w:r>
      </w:ins>
    </w:p>
    <w:p w14:paraId="3EBC51CB" w14:textId="103FFA9E" w:rsidR="00B12520" w:rsidRDefault="00D85373" w:rsidP="002E5E84">
      <w:pPr>
        <w:pStyle w:val="11"/>
        <w:tabs>
          <w:tab w:val="left" w:pos="1250"/>
        </w:tabs>
        <w:spacing w:before="0" w:after="240" w:line="360" w:lineRule="auto"/>
        <w:ind w:left="1250" w:firstLine="0"/>
        <w:rPr>
          <w:ins w:id="6393" w:author="אופיר טל" w:date="2022-01-09T13:23:00Z"/>
          <w:rStyle w:val="emailstyle17"/>
          <w:rFonts w:cs="David"/>
          <w:color w:val="auto"/>
          <w:sz w:val="22"/>
          <w:rtl/>
        </w:rPr>
      </w:pPr>
      <w:r w:rsidRPr="00901A33">
        <w:rPr>
          <w:rStyle w:val="emailstyle17"/>
          <w:rFonts w:cs="David" w:hint="eastAsia"/>
          <w:color w:val="auto"/>
          <w:sz w:val="22"/>
          <w:rtl/>
        </w:rPr>
        <w:t>עבור</w:t>
      </w:r>
      <w:r w:rsidRPr="00901A33">
        <w:rPr>
          <w:rStyle w:val="emailstyle17"/>
          <w:rFonts w:cs="David"/>
          <w:color w:val="auto"/>
          <w:sz w:val="22"/>
          <w:rtl/>
        </w:rPr>
        <w:t xml:space="preserve"> </w:t>
      </w:r>
      <w:r w:rsidRPr="00901A33">
        <w:rPr>
          <w:rStyle w:val="emailstyle17"/>
          <w:rFonts w:cs="David" w:hint="cs"/>
          <w:color w:val="auto"/>
          <w:sz w:val="22"/>
          <w:rtl/>
        </w:rPr>
        <w:t>שנות</w:t>
      </w:r>
      <w:r w:rsidRPr="00901A33">
        <w:rPr>
          <w:rStyle w:val="emailstyle17"/>
          <w:rFonts w:cs="David"/>
          <w:color w:val="auto"/>
          <w:sz w:val="22"/>
          <w:rtl/>
        </w:rPr>
        <w:t xml:space="preserve"> </w:t>
      </w:r>
      <w:r w:rsidRPr="00901A33">
        <w:rPr>
          <w:rStyle w:val="emailstyle17"/>
          <w:rFonts w:cs="David" w:hint="cs"/>
          <w:color w:val="auto"/>
          <w:sz w:val="22"/>
          <w:rtl/>
        </w:rPr>
        <w:t>ה</w:t>
      </w:r>
      <w:r w:rsidRPr="00901A33">
        <w:rPr>
          <w:rStyle w:val="emailstyle17"/>
          <w:rFonts w:cs="David" w:hint="eastAsia"/>
          <w:color w:val="auto"/>
          <w:sz w:val="22"/>
          <w:rtl/>
        </w:rPr>
        <w:t>שירות</w:t>
      </w:r>
      <w:r w:rsidRPr="00901A33">
        <w:rPr>
          <w:rStyle w:val="emailstyle17"/>
          <w:rFonts w:cs="David"/>
          <w:color w:val="auto"/>
          <w:sz w:val="22"/>
          <w:rtl/>
        </w:rPr>
        <w:t xml:space="preserve"> </w:t>
      </w:r>
      <w:r w:rsidR="00B12520" w:rsidRPr="00901A33">
        <w:rPr>
          <w:rStyle w:val="emailstyle17"/>
          <w:rFonts w:cs="David" w:hint="cs"/>
          <w:color w:val="auto"/>
          <w:sz w:val="22"/>
          <w:rtl/>
        </w:rPr>
        <w:t>בחוזה בכירים (22 שנה ועוד 4 חודשים)</w:t>
      </w:r>
      <w:r w:rsidRPr="00901A33">
        <w:rPr>
          <w:rStyle w:val="emailstyle17"/>
          <w:rFonts w:cs="David" w:hint="cs"/>
          <w:color w:val="auto"/>
          <w:sz w:val="22"/>
          <w:rtl/>
        </w:rPr>
        <w:t xml:space="preserve"> </w:t>
      </w:r>
      <w:r w:rsidRPr="00901A33">
        <w:rPr>
          <w:rStyle w:val="emailstyle17"/>
          <w:rFonts w:cs="David"/>
          <w:color w:val="auto"/>
          <w:sz w:val="22"/>
          <w:rtl/>
        </w:rPr>
        <w:t>–</w:t>
      </w:r>
      <w:r w:rsidRPr="00901A33">
        <w:rPr>
          <w:rStyle w:val="emailstyle17"/>
          <w:rFonts w:cs="David" w:hint="cs"/>
          <w:color w:val="auto"/>
          <w:sz w:val="22"/>
          <w:rtl/>
        </w:rPr>
        <w:t xml:space="preserve"> 44.</w:t>
      </w:r>
      <w:r w:rsidR="00B12520" w:rsidRPr="00901A33">
        <w:rPr>
          <w:rStyle w:val="emailstyle17"/>
          <w:rFonts w:cs="David" w:hint="cs"/>
          <w:color w:val="auto"/>
          <w:sz w:val="22"/>
          <w:rtl/>
        </w:rPr>
        <w:t>67</w:t>
      </w:r>
      <w:r w:rsidRPr="00901A33">
        <w:rPr>
          <w:rStyle w:val="emailstyle17"/>
          <w:rFonts w:cs="David" w:hint="cs"/>
          <w:color w:val="auto"/>
          <w:sz w:val="22"/>
          <w:rtl/>
        </w:rPr>
        <w:t>%</w:t>
      </w:r>
      <w:r w:rsidR="001A0F5C" w:rsidRPr="00901A33">
        <w:rPr>
          <w:rStyle w:val="emailstyle17"/>
          <w:rFonts w:cs="David" w:hint="cs"/>
          <w:color w:val="auto"/>
          <w:sz w:val="22"/>
          <w:rtl/>
        </w:rPr>
        <w:t>, בצירוף תקופת ההודעה המוקדמת (8 חודשים)</w:t>
      </w:r>
      <w:r w:rsidR="001A0F5C" w:rsidRPr="00901A33">
        <w:rPr>
          <w:rStyle w:val="emailstyle17"/>
          <w:rFonts w:cs="David" w:hint="cs"/>
          <w:color w:val="auto"/>
          <w:sz w:val="22"/>
        </w:rPr>
        <w:t xml:space="preserve"> </w:t>
      </w:r>
      <w:r w:rsidR="001A0F5C" w:rsidRPr="00901A33">
        <w:rPr>
          <w:rStyle w:val="emailstyle17"/>
          <w:rFonts w:cs="David"/>
          <w:color w:val="auto"/>
          <w:sz w:val="22"/>
          <w:rtl/>
        </w:rPr>
        <w:t>–</w:t>
      </w:r>
      <w:r w:rsidR="001A0F5C" w:rsidRPr="00901A33">
        <w:rPr>
          <w:rStyle w:val="emailstyle17"/>
          <w:rFonts w:cs="David" w:hint="cs"/>
          <w:color w:val="auto"/>
          <w:sz w:val="22"/>
          <w:rtl/>
        </w:rPr>
        <w:t xml:space="preserve"> סך הכל 46%</w:t>
      </w:r>
      <w:r w:rsidRPr="00901A33">
        <w:rPr>
          <w:rStyle w:val="emailstyle17"/>
          <w:rFonts w:cs="David" w:hint="cs"/>
          <w:color w:val="auto"/>
          <w:sz w:val="22"/>
          <w:rtl/>
        </w:rPr>
        <w:t xml:space="preserve">; </w:t>
      </w:r>
      <w:ins w:id="6394" w:author="Shimon" w:date="2021-12-29T17:11:00Z">
        <w:del w:id="6395" w:author="אופיר טל" w:date="2022-01-09T13:23:00Z">
          <w:r w:rsidR="00C26088" w:rsidDel="00D9407F">
            <w:rPr>
              <w:rStyle w:val="emailstyle17"/>
              <w:rFonts w:cs="David" w:hint="cs"/>
              <w:color w:val="auto"/>
              <w:sz w:val="22"/>
              <w:rtl/>
            </w:rPr>
            <w:delText>צריך להסביר</w:delText>
          </w:r>
        </w:del>
      </w:ins>
      <w:ins w:id="6396" w:author="Shimon" w:date="2022-01-06T15:54:00Z">
        <w:del w:id="6397" w:author="אופיר טל" w:date="2022-01-09T13:23:00Z">
          <w:r w:rsidR="004E512C" w:rsidDel="00D9407F">
            <w:rPr>
              <w:rStyle w:val="emailstyle17"/>
              <w:rFonts w:cs="David" w:hint="cs"/>
              <w:color w:val="auto"/>
              <w:sz w:val="22"/>
              <w:rtl/>
            </w:rPr>
            <w:delText xml:space="preserve"> איך הגענו ל-8 חודשים)</w:delText>
          </w:r>
        </w:del>
      </w:ins>
      <w:ins w:id="6398" w:author="Shimon" w:date="2021-12-29T17:11:00Z">
        <w:del w:id="6399" w:author="אופיר טל" w:date="2022-01-09T13:23:00Z">
          <w:r w:rsidR="00C26088" w:rsidDel="00D9407F">
            <w:rPr>
              <w:rStyle w:val="emailstyle17"/>
              <w:rFonts w:cs="David" w:hint="cs"/>
              <w:color w:val="auto"/>
              <w:sz w:val="22"/>
              <w:rtl/>
            </w:rPr>
            <w:delText>: 3</w:delText>
          </w:r>
        </w:del>
      </w:ins>
      <w:ins w:id="6400" w:author="Shimon" w:date="2021-12-29T17:12:00Z">
        <w:del w:id="6401" w:author="אופיר טל" w:date="2022-01-09T13:23:00Z">
          <w:r w:rsidR="00C26088" w:rsidDel="00D9407F">
            <w:rPr>
              <w:rStyle w:val="emailstyle17"/>
              <w:rFonts w:cs="David" w:hint="cs"/>
              <w:color w:val="auto"/>
              <w:sz w:val="22"/>
              <w:rtl/>
            </w:rPr>
            <w:delText>ח</w:delText>
          </w:r>
        </w:del>
      </w:ins>
      <w:ins w:id="6402" w:author="Shimon" w:date="2021-12-29T17:11:00Z">
        <w:del w:id="6403" w:author="אופיר טל" w:date="2022-01-09T13:23:00Z">
          <w:r w:rsidR="00C26088" w:rsidDel="00D9407F">
            <w:rPr>
              <w:rStyle w:val="emailstyle17"/>
              <w:rFonts w:cs="David" w:hint="cs"/>
              <w:color w:val="auto"/>
              <w:sz w:val="22"/>
              <w:rtl/>
            </w:rPr>
            <w:delText>ודשים ממועד ההודעה של הנש</w:delText>
          </w:r>
        </w:del>
      </w:ins>
      <w:ins w:id="6404" w:author="Shimon" w:date="2021-12-29T17:12:00Z">
        <w:del w:id="6405" w:author="אופיר טל" w:date="2022-01-09T13:23:00Z">
          <w:r w:rsidR="00C26088" w:rsidDel="00D9407F">
            <w:rPr>
              <w:rStyle w:val="emailstyle17"/>
              <w:rFonts w:cs="David" w:hint="cs"/>
              <w:color w:val="auto"/>
              <w:sz w:val="22"/>
              <w:rtl/>
            </w:rPr>
            <w:delText>"מ (שהגיעה בס</w:delText>
          </w:r>
        </w:del>
      </w:ins>
      <w:ins w:id="6406" w:author="Shimon" w:date="2021-12-29T17:13:00Z">
        <w:del w:id="6407" w:author="אופיר טל" w:date="2022-01-09T13:23:00Z">
          <w:r w:rsidR="00C26088" w:rsidDel="00D9407F">
            <w:rPr>
              <w:rStyle w:val="emailstyle17"/>
              <w:rFonts w:cs="David" w:hint="cs"/>
              <w:color w:val="auto"/>
              <w:sz w:val="22"/>
              <w:rtl/>
            </w:rPr>
            <w:delText>וף דצמבר 2012)</w:delText>
          </w:r>
        </w:del>
      </w:ins>
      <w:ins w:id="6408" w:author="Shimon" w:date="2022-01-06T16:22:00Z">
        <w:del w:id="6409" w:author="אופיר טל" w:date="2022-01-09T13:23:00Z">
          <w:r w:rsidR="0041038F" w:rsidDel="00D9407F">
            <w:rPr>
              <w:rStyle w:val="emailstyle17"/>
              <w:rFonts w:cs="David" w:hint="cs"/>
              <w:color w:val="auto"/>
              <w:sz w:val="22"/>
              <w:rtl/>
            </w:rPr>
            <w:delText xml:space="preserve"> </w:delText>
          </w:r>
        </w:del>
      </w:ins>
      <w:ins w:id="6410" w:author="Shimon" w:date="2021-12-29T17:13:00Z">
        <w:del w:id="6411" w:author="אופיר טל" w:date="2022-01-09T13:23:00Z">
          <w:r w:rsidR="00C26088" w:rsidDel="00D9407F">
            <w:rPr>
              <w:rStyle w:val="emailstyle17"/>
              <w:rFonts w:cs="David" w:hint="cs"/>
              <w:color w:val="auto"/>
              <w:sz w:val="22"/>
              <w:rtl/>
            </w:rPr>
            <w:delText xml:space="preserve">דהיינו עד סוף מרץ 2013, </w:delText>
          </w:r>
        </w:del>
      </w:ins>
      <w:ins w:id="6412" w:author="Shimon" w:date="2021-12-29T17:14:00Z">
        <w:del w:id="6413" w:author="אופיר טל" w:date="2022-01-09T13:23:00Z">
          <w:r w:rsidR="00C26088" w:rsidDel="00D9407F">
            <w:rPr>
              <w:rStyle w:val="emailstyle17"/>
              <w:rFonts w:cs="David" w:hint="cs"/>
              <w:color w:val="auto"/>
              <w:sz w:val="22"/>
              <w:rtl/>
            </w:rPr>
            <w:delText xml:space="preserve">(8 חודשים </w:delText>
          </w:r>
        </w:del>
      </w:ins>
      <w:ins w:id="6414" w:author="Shimon" w:date="2021-12-29T17:15:00Z">
        <w:del w:id="6415" w:author="אופיר טל" w:date="2022-01-09T13:23:00Z">
          <w:r w:rsidR="00C26088" w:rsidDel="00D9407F">
            <w:rPr>
              <w:rStyle w:val="emailstyle17"/>
              <w:rFonts w:cs="David" w:hint="cs"/>
              <w:color w:val="auto"/>
              <w:sz w:val="22"/>
              <w:rtl/>
            </w:rPr>
            <w:delText>אחרי הפסקת העבודה 31.7.2012</w:delText>
          </w:r>
        </w:del>
      </w:ins>
      <w:ins w:id="6416" w:author="Shimon" w:date="2021-12-29T17:16:00Z">
        <w:del w:id="6417" w:author="אופיר טל" w:date="2022-01-09T13:23:00Z">
          <w:r w:rsidR="00C26088" w:rsidDel="00D9407F">
            <w:rPr>
              <w:rStyle w:val="emailstyle17"/>
              <w:rFonts w:cs="David" w:hint="cs"/>
              <w:color w:val="auto"/>
              <w:sz w:val="22"/>
              <w:rtl/>
            </w:rPr>
            <w:delText>)</w:delText>
          </w:r>
        </w:del>
      </w:ins>
      <w:ins w:id="6418" w:author="Shimon" w:date="2021-12-29T17:15:00Z">
        <w:del w:id="6419" w:author="אופיר טל" w:date="2022-01-09T13:23:00Z">
          <w:r w:rsidR="00C26088" w:rsidDel="00D9407F">
            <w:rPr>
              <w:rStyle w:val="emailstyle17"/>
              <w:rFonts w:cs="David" w:hint="cs"/>
              <w:color w:val="auto"/>
              <w:sz w:val="22"/>
              <w:rtl/>
            </w:rPr>
            <w:delText xml:space="preserve">, </w:delText>
          </w:r>
        </w:del>
      </w:ins>
      <w:ins w:id="6420" w:author="אופיר טל" w:date="2022-01-09T13:23:00Z">
        <w:r w:rsidR="00D9407F">
          <w:rPr>
            <w:rStyle w:val="emailstyle17"/>
            <w:rFonts w:cs="David" w:hint="cs"/>
            <w:color w:val="auto"/>
            <w:sz w:val="22"/>
            <w:rtl/>
          </w:rPr>
          <w:t xml:space="preserve"> </w:t>
        </w:r>
        <w:r w:rsidR="00D9407F" w:rsidRPr="00D9407F">
          <w:rPr>
            <w:rStyle w:val="emailstyle17"/>
            <w:rFonts w:cs="David" w:hint="eastAsia"/>
            <w:color w:val="auto"/>
            <w:sz w:val="22"/>
            <w:highlight w:val="green"/>
            <w:rtl/>
            <w:rPrChange w:id="6421" w:author="אופיר טל" w:date="2022-01-09T13:24:00Z">
              <w:rPr>
                <w:rStyle w:val="emailstyle17"/>
                <w:rFonts w:cs="David" w:hint="eastAsia"/>
                <w:color w:val="auto"/>
                <w:sz w:val="22"/>
                <w:rtl/>
              </w:rPr>
            </w:rPrChange>
          </w:rPr>
          <w:t>זה</w:t>
        </w:r>
        <w:r w:rsidR="00D9407F" w:rsidRPr="00D9407F">
          <w:rPr>
            <w:rStyle w:val="emailstyle17"/>
            <w:rFonts w:cs="David"/>
            <w:color w:val="auto"/>
            <w:sz w:val="22"/>
            <w:highlight w:val="green"/>
            <w:rtl/>
            <w:rPrChange w:id="642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23" w:author="אופיר טל" w:date="2022-01-09T13:24:00Z">
              <w:rPr>
                <w:rStyle w:val="emailstyle17"/>
                <w:rFonts w:cs="David" w:hint="eastAsia"/>
                <w:color w:val="auto"/>
                <w:sz w:val="22"/>
                <w:rtl/>
              </w:rPr>
            </w:rPrChange>
          </w:rPr>
          <w:t>לא</w:t>
        </w:r>
        <w:r w:rsidR="00D9407F" w:rsidRPr="00D9407F">
          <w:rPr>
            <w:rStyle w:val="emailstyle17"/>
            <w:rFonts w:cs="David"/>
            <w:color w:val="auto"/>
            <w:sz w:val="22"/>
            <w:highlight w:val="green"/>
            <w:rtl/>
            <w:rPrChange w:id="6424"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25" w:author="אופיר טל" w:date="2022-01-09T13:24:00Z">
              <w:rPr>
                <w:rStyle w:val="emailstyle17"/>
                <w:rFonts w:cs="David" w:hint="eastAsia"/>
                <w:color w:val="auto"/>
                <w:sz w:val="22"/>
                <w:rtl/>
              </w:rPr>
            </w:rPrChange>
          </w:rPr>
          <w:t>מקצה</w:t>
        </w:r>
        <w:r w:rsidR="00D9407F" w:rsidRPr="00D9407F">
          <w:rPr>
            <w:rStyle w:val="emailstyle17"/>
            <w:rFonts w:cs="David"/>
            <w:color w:val="auto"/>
            <w:sz w:val="22"/>
            <w:highlight w:val="green"/>
            <w:rtl/>
            <w:rPrChange w:id="6426"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27" w:author="אופיר טל" w:date="2022-01-09T13:24:00Z">
              <w:rPr>
                <w:rStyle w:val="emailstyle17"/>
                <w:rFonts w:cs="David" w:hint="eastAsia"/>
                <w:color w:val="auto"/>
                <w:sz w:val="22"/>
                <w:rtl/>
              </w:rPr>
            </w:rPrChange>
          </w:rPr>
          <w:t>שיפורים</w:t>
        </w:r>
        <w:r w:rsidR="00D9407F" w:rsidRPr="00D9407F">
          <w:rPr>
            <w:rStyle w:val="emailstyle17"/>
            <w:rFonts w:cs="David"/>
            <w:color w:val="auto"/>
            <w:sz w:val="22"/>
            <w:highlight w:val="green"/>
            <w:rtl/>
            <w:rPrChange w:id="6428"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29" w:author="אופיר טל" w:date="2022-01-09T13:24:00Z">
              <w:rPr>
                <w:rStyle w:val="emailstyle17"/>
                <w:rFonts w:cs="David" w:hint="eastAsia"/>
                <w:color w:val="auto"/>
                <w:sz w:val="22"/>
                <w:rtl/>
              </w:rPr>
            </w:rPrChange>
          </w:rPr>
          <w:t>מה</w:t>
        </w:r>
        <w:r w:rsidR="00D9407F" w:rsidRPr="00D9407F">
          <w:rPr>
            <w:rStyle w:val="emailstyle17"/>
            <w:rFonts w:cs="David"/>
            <w:color w:val="auto"/>
            <w:sz w:val="22"/>
            <w:highlight w:val="green"/>
            <w:rtl/>
            <w:rPrChange w:id="6430"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1" w:author="אופיר טל" w:date="2022-01-09T13:24:00Z">
              <w:rPr>
                <w:rStyle w:val="emailstyle17"/>
                <w:rFonts w:cs="David" w:hint="eastAsia"/>
                <w:color w:val="auto"/>
                <w:sz w:val="22"/>
                <w:rtl/>
              </w:rPr>
            </w:rPrChange>
          </w:rPr>
          <w:t>עוד</w:t>
        </w:r>
        <w:r w:rsidR="00D9407F" w:rsidRPr="00D9407F">
          <w:rPr>
            <w:rStyle w:val="emailstyle17"/>
            <w:rFonts w:cs="David"/>
            <w:color w:val="auto"/>
            <w:sz w:val="22"/>
            <w:highlight w:val="green"/>
            <w:rtl/>
            <w:rPrChange w:id="643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3" w:author="אופיר טל" w:date="2022-01-09T13:24:00Z">
              <w:rPr>
                <w:rStyle w:val="emailstyle17"/>
                <w:rFonts w:cs="David" w:hint="eastAsia"/>
                <w:color w:val="auto"/>
                <w:sz w:val="22"/>
                <w:rtl/>
              </w:rPr>
            </w:rPrChange>
          </w:rPr>
          <w:t>שעברנו</w:t>
        </w:r>
        <w:r w:rsidR="00D9407F" w:rsidRPr="00D9407F">
          <w:rPr>
            <w:rStyle w:val="emailstyle17"/>
            <w:rFonts w:cs="David"/>
            <w:color w:val="auto"/>
            <w:sz w:val="22"/>
            <w:highlight w:val="green"/>
            <w:rtl/>
            <w:rPrChange w:id="6434"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5" w:author="אופיר טל" w:date="2022-01-09T13:24:00Z">
              <w:rPr>
                <w:rStyle w:val="emailstyle17"/>
                <w:rFonts w:cs="David" w:hint="eastAsia"/>
                <w:color w:val="auto"/>
                <w:sz w:val="22"/>
                <w:rtl/>
              </w:rPr>
            </w:rPrChange>
          </w:rPr>
          <w:t>על</w:t>
        </w:r>
        <w:r w:rsidR="00D9407F" w:rsidRPr="00D9407F">
          <w:rPr>
            <w:rStyle w:val="emailstyle17"/>
            <w:rFonts w:cs="David"/>
            <w:color w:val="auto"/>
            <w:sz w:val="22"/>
            <w:highlight w:val="green"/>
            <w:rtl/>
            <w:rPrChange w:id="6436"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7" w:author="אופיר טל" w:date="2022-01-09T13:24:00Z">
              <w:rPr>
                <w:rStyle w:val="emailstyle17"/>
                <w:rFonts w:cs="David" w:hint="eastAsia"/>
                <w:color w:val="auto"/>
                <w:sz w:val="22"/>
                <w:rtl/>
              </w:rPr>
            </w:rPrChange>
          </w:rPr>
          <w:t>זה</w:t>
        </w:r>
        <w:r w:rsidR="00D9407F" w:rsidRPr="00D9407F">
          <w:rPr>
            <w:rStyle w:val="emailstyle17"/>
            <w:rFonts w:cs="David"/>
            <w:color w:val="auto"/>
            <w:sz w:val="22"/>
            <w:highlight w:val="green"/>
            <w:rtl/>
            <w:rPrChange w:id="6438"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39" w:author="אופיר טל" w:date="2022-01-09T13:24:00Z">
              <w:rPr>
                <w:rStyle w:val="emailstyle17"/>
                <w:rFonts w:cs="David" w:hint="eastAsia"/>
                <w:color w:val="auto"/>
                <w:sz w:val="22"/>
                <w:rtl/>
              </w:rPr>
            </w:rPrChange>
          </w:rPr>
          <w:t>כל</w:t>
        </w:r>
        <w:r w:rsidR="00D9407F" w:rsidRPr="00D9407F">
          <w:rPr>
            <w:rStyle w:val="emailstyle17"/>
            <w:rFonts w:cs="David"/>
            <w:color w:val="auto"/>
            <w:sz w:val="22"/>
            <w:highlight w:val="green"/>
            <w:rtl/>
            <w:rPrChange w:id="6440"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1" w:author="אופיר טל" w:date="2022-01-09T13:24:00Z">
              <w:rPr>
                <w:rStyle w:val="emailstyle17"/>
                <w:rFonts w:cs="David" w:hint="eastAsia"/>
                <w:color w:val="auto"/>
                <w:sz w:val="22"/>
                <w:rtl/>
              </w:rPr>
            </w:rPrChange>
          </w:rPr>
          <w:t>כך</w:t>
        </w:r>
        <w:r w:rsidR="00D9407F" w:rsidRPr="00D9407F">
          <w:rPr>
            <w:rStyle w:val="emailstyle17"/>
            <w:rFonts w:cs="David"/>
            <w:color w:val="auto"/>
            <w:sz w:val="22"/>
            <w:highlight w:val="green"/>
            <w:rtl/>
            <w:rPrChange w:id="644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3" w:author="אופיר טל" w:date="2022-01-09T13:24:00Z">
              <w:rPr>
                <w:rStyle w:val="emailstyle17"/>
                <w:rFonts w:cs="David" w:hint="eastAsia"/>
                <w:color w:val="auto"/>
                <w:sz w:val="22"/>
                <w:rtl/>
              </w:rPr>
            </w:rPrChange>
          </w:rPr>
          <w:t>הרבה</w:t>
        </w:r>
        <w:r w:rsidR="00D9407F" w:rsidRPr="00D9407F">
          <w:rPr>
            <w:rStyle w:val="emailstyle17"/>
            <w:rFonts w:cs="David"/>
            <w:color w:val="auto"/>
            <w:sz w:val="22"/>
            <w:highlight w:val="green"/>
            <w:rtl/>
            <w:rPrChange w:id="6444"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5" w:author="אופיר טל" w:date="2022-01-09T13:24:00Z">
              <w:rPr>
                <w:rStyle w:val="emailstyle17"/>
                <w:rFonts w:cs="David" w:hint="eastAsia"/>
                <w:color w:val="auto"/>
                <w:sz w:val="22"/>
                <w:rtl/>
              </w:rPr>
            </w:rPrChange>
          </w:rPr>
          <w:t>פעמים</w:t>
        </w:r>
        <w:r w:rsidR="00D9407F" w:rsidRPr="00D9407F">
          <w:rPr>
            <w:rStyle w:val="emailstyle17"/>
            <w:rFonts w:cs="David"/>
            <w:color w:val="auto"/>
            <w:sz w:val="22"/>
            <w:highlight w:val="green"/>
            <w:rtl/>
            <w:rPrChange w:id="6446"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7" w:author="אופיר טל" w:date="2022-01-09T13:24:00Z">
              <w:rPr>
                <w:rStyle w:val="emailstyle17"/>
                <w:rFonts w:cs="David" w:hint="eastAsia"/>
                <w:color w:val="auto"/>
                <w:sz w:val="22"/>
                <w:rtl/>
              </w:rPr>
            </w:rPrChange>
          </w:rPr>
          <w:t>אתה</w:t>
        </w:r>
        <w:r w:rsidR="00D9407F" w:rsidRPr="00D9407F">
          <w:rPr>
            <w:rStyle w:val="emailstyle17"/>
            <w:rFonts w:cs="David"/>
            <w:color w:val="auto"/>
            <w:sz w:val="22"/>
            <w:highlight w:val="green"/>
            <w:rtl/>
            <w:rPrChange w:id="6448"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49" w:author="אופיר טל" w:date="2022-01-09T13:24:00Z">
              <w:rPr>
                <w:rStyle w:val="emailstyle17"/>
                <w:rFonts w:cs="David" w:hint="eastAsia"/>
                <w:color w:val="auto"/>
                <w:sz w:val="22"/>
                <w:rtl/>
              </w:rPr>
            </w:rPrChange>
          </w:rPr>
          <w:t>חושף</w:t>
        </w:r>
        <w:r w:rsidR="00D9407F" w:rsidRPr="00D9407F">
          <w:rPr>
            <w:rStyle w:val="emailstyle17"/>
            <w:rFonts w:cs="David"/>
            <w:color w:val="auto"/>
            <w:sz w:val="22"/>
            <w:highlight w:val="green"/>
            <w:rtl/>
            <w:rPrChange w:id="6450"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1" w:author="אופיר טל" w:date="2022-01-09T13:24:00Z">
              <w:rPr>
                <w:rStyle w:val="emailstyle17"/>
                <w:rFonts w:cs="David" w:hint="eastAsia"/>
                <w:color w:val="auto"/>
                <w:sz w:val="22"/>
                <w:rtl/>
              </w:rPr>
            </w:rPrChange>
          </w:rPr>
          <w:t>את</w:t>
        </w:r>
        <w:r w:rsidR="00D9407F" w:rsidRPr="00D9407F">
          <w:rPr>
            <w:rStyle w:val="emailstyle17"/>
            <w:rFonts w:cs="David"/>
            <w:color w:val="auto"/>
            <w:sz w:val="22"/>
            <w:highlight w:val="green"/>
            <w:rtl/>
            <w:rPrChange w:id="645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3" w:author="אופיר טל" w:date="2022-01-09T13:24:00Z">
              <w:rPr>
                <w:rStyle w:val="emailstyle17"/>
                <w:rFonts w:cs="David" w:hint="eastAsia"/>
                <w:color w:val="auto"/>
                <w:sz w:val="22"/>
                <w:rtl/>
              </w:rPr>
            </w:rPrChange>
          </w:rPr>
          <w:t>עצמך</w:t>
        </w:r>
        <w:r w:rsidR="00D9407F" w:rsidRPr="00D9407F">
          <w:rPr>
            <w:rStyle w:val="emailstyle17"/>
            <w:rFonts w:cs="David"/>
            <w:color w:val="auto"/>
            <w:sz w:val="22"/>
            <w:highlight w:val="green"/>
            <w:rtl/>
            <w:rPrChange w:id="6454"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5" w:author="אופיר טל" w:date="2022-01-09T13:24:00Z">
              <w:rPr>
                <w:rStyle w:val="emailstyle17"/>
                <w:rFonts w:cs="David" w:hint="eastAsia"/>
                <w:color w:val="auto"/>
                <w:sz w:val="22"/>
                <w:rtl/>
              </w:rPr>
            </w:rPrChange>
          </w:rPr>
          <w:t>לסיכון</w:t>
        </w:r>
        <w:r w:rsidR="00D9407F" w:rsidRPr="00D9407F">
          <w:rPr>
            <w:rStyle w:val="emailstyle17"/>
            <w:rFonts w:cs="David"/>
            <w:color w:val="auto"/>
            <w:sz w:val="22"/>
            <w:highlight w:val="green"/>
            <w:rtl/>
            <w:rPrChange w:id="6456"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7" w:author="אופיר טל" w:date="2022-01-09T13:24:00Z">
              <w:rPr>
                <w:rStyle w:val="emailstyle17"/>
                <w:rFonts w:cs="David" w:hint="eastAsia"/>
                <w:color w:val="auto"/>
                <w:sz w:val="22"/>
                <w:rtl/>
              </w:rPr>
            </w:rPrChange>
          </w:rPr>
          <w:t>ממשי</w:t>
        </w:r>
        <w:r w:rsidR="00D9407F" w:rsidRPr="00D9407F">
          <w:rPr>
            <w:rStyle w:val="emailstyle17"/>
            <w:rFonts w:cs="David"/>
            <w:color w:val="auto"/>
            <w:sz w:val="22"/>
            <w:highlight w:val="green"/>
            <w:rtl/>
            <w:rPrChange w:id="6458"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59" w:author="אופיר טל" w:date="2022-01-09T13:24:00Z">
              <w:rPr>
                <w:rStyle w:val="emailstyle17"/>
                <w:rFonts w:cs="David" w:hint="eastAsia"/>
                <w:color w:val="auto"/>
                <w:sz w:val="22"/>
                <w:rtl/>
              </w:rPr>
            </w:rPrChange>
          </w:rPr>
          <w:t>עם</w:t>
        </w:r>
        <w:r w:rsidR="00D9407F" w:rsidRPr="00D9407F">
          <w:rPr>
            <w:rStyle w:val="emailstyle17"/>
            <w:rFonts w:cs="David"/>
            <w:color w:val="auto"/>
            <w:sz w:val="22"/>
            <w:highlight w:val="green"/>
            <w:rtl/>
            <w:rPrChange w:id="6460"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61" w:author="אופיר טל" w:date="2022-01-09T13:24:00Z">
              <w:rPr>
                <w:rStyle w:val="emailstyle17"/>
                <w:rFonts w:cs="David" w:hint="eastAsia"/>
                <w:color w:val="auto"/>
                <w:sz w:val="22"/>
                <w:rtl/>
              </w:rPr>
            </w:rPrChange>
          </w:rPr>
          <w:t>התיקונים</w:t>
        </w:r>
        <w:r w:rsidR="00D9407F" w:rsidRPr="00D9407F">
          <w:rPr>
            <w:rStyle w:val="emailstyle17"/>
            <w:rFonts w:cs="David"/>
            <w:color w:val="auto"/>
            <w:sz w:val="22"/>
            <w:highlight w:val="green"/>
            <w:rtl/>
            <w:rPrChange w:id="6462" w:author="אופיר טל" w:date="2022-01-09T13:24: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463" w:author="אופיר טל" w:date="2022-01-09T13:24:00Z">
              <w:rPr>
                <w:rStyle w:val="emailstyle17"/>
                <w:rFonts w:cs="David" w:hint="eastAsia"/>
                <w:color w:val="auto"/>
                <w:sz w:val="22"/>
                <w:rtl/>
              </w:rPr>
            </w:rPrChange>
          </w:rPr>
          <w:t>האלה</w:t>
        </w:r>
        <w:r w:rsidR="00D9407F">
          <w:rPr>
            <w:rStyle w:val="emailstyle17"/>
            <w:rFonts w:cs="David" w:hint="cs"/>
            <w:color w:val="auto"/>
            <w:sz w:val="22"/>
            <w:rtl/>
          </w:rPr>
          <w:t xml:space="preserve"> </w:t>
        </w:r>
      </w:ins>
    </w:p>
    <w:p w14:paraId="47C02641" w14:textId="77777777" w:rsidR="00D9407F" w:rsidRPr="00901A33" w:rsidRDefault="00D9407F" w:rsidP="002E5E84">
      <w:pPr>
        <w:pStyle w:val="11"/>
        <w:tabs>
          <w:tab w:val="left" w:pos="1250"/>
        </w:tabs>
        <w:spacing w:before="0" w:after="240" w:line="360" w:lineRule="auto"/>
        <w:ind w:left="1250" w:firstLine="0"/>
        <w:rPr>
          <w:rStyle w:val="emailstyle17"/>
          <w:rFonts w:cs="David"/>
          <w:color w:val="auto"/>
          <w:sz w:val="22"/>
          <w:rtl/>
        </w:rPr>
      </w:pPr>
    </w:p>
    <w:p w14:paraId="2E76AF94" w14:textId="077E7E54" w:rsidR="00D85373" w:rsidRPr="00901A33" w:rsidRDefault="00B12520" w:rsidP="002E5E84">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היתרה</w:t>
      </w:r>
      <w:r w:rsidRPr="00DB6A63">
        <w:rPr>
          <w:rStyle w:val="emailstyle17"/>
          <w:rFonts w:cs="David"/>
          <w:color w:val="auto"/>
          <w:sz w:val="22"/>
          <w:rtl/>
        </w:rPr>
        <w:t xml:space="preserve">, </w:t>
      </w:r>
      <w:r w:rsidR="00D85373" w:rsidRPr="00DB6A63">
        <w:rPr>
          <w:rStyle w:val="emailstyle17"/>
          <w:rFonts w:cs="David"/>
          <w:color w:val="auto"/>
          <w:sz w:val="22"/>
          <w:rtl/>
        </w:rPr>
        <w:t xml:space="preserve">(בנוסף) </w:t>
      </w:r>
      <w:r w:rsidR="00D85373" w:rsidRPr="00DB6A63">
        <w:rPr>
          <w:rStyle w:val="emailstyle17"/>
          <w:rFonts w:cs="David" w:hint="eastAsia"/>
          <w:color w:val="auto"/>
          <w:sz w:val="22"/>
          <w:rtl/>
        </w:rPr>
        <w:t>עבור</w:t>
      </w:r>
      <w:r w:rsidR="00D85373" w:rsidRPr="00DB6A63">
        <w:rPr>
          <w:rStyle w:val="emailstyle17"/>
          <w:rFonts w:cs="David"/>
          <w:color w:val="auto"/>
          <w:sz w:val="22"/>
          <w:rtl/>
        </w:rPr>
        <w:t xml:space="preserve"> </w:t>
      </w:r>
      <w:r w:rsidR="00AE0414" w:rsidRPr="004B1925">
        <w:rPr>
          <w:rStyle w:val="emailstyle17"/>
          <w:rFonts w:cs="David"/>
          <w:color w:val="auto"/>
          <w:sz w:val="22"/>
          <w:rtl/>
        </w:rPr>
        <w:t>20.334</w:t>
      </w:r>
      <w:r w:rsidR="00AE0414" w:rsidRPr="00DB6A63">
        <w:rPr>
          <w:rStyle w:val="emailstyle17"/>
          <w:rFonts w:cs="David"/>
          <w:color w:val="auto"/>
          <w:sz w:val="22"/>
          <w:rtl/>
        </w:rPr>
        <w:t xml:space="preserve"> </w:t>
      </w:r>
      <w:r w:rsidR="00D85373" w:rsidRPr="00DB6A63">
        <w:rPr>
          <w:rStyle w:val="emailstyle17"/>
          <w:rFonts w:cs="David" w:hint="eastAsia"/>
          <w:color w:val="auto"/>
          <w:sz w:val="22"/>
          <w:rtl/>
        </w:rPr>
        <w:t>שנות</w:t>
      </w:r>
      <w:r w:rsidR="00D85373" w:rsidRPr="00DB6A63">
        <w:rPr>
          <w:rStyle w:val="emailstyle17"/>
          <w:rFonts w:cs="David"/>
          <w:color w:val="auto"/>
          <w:sz w:val="22"/>
          <w:rtl/>
        </w:rPr>
        <w:t xml:space="preserve"> </w:t>
      </w:r>
      <w:r w:rsidR="00D85373" w:rsidRPr="00DB6A63">
        <w:rPr>
          <w:rStyle w:val="emailstyle17"/>
          <w:rFonts w:cs="David" w:hint="eastAsia"/>
          <w:color w:val="auto"/>
          <w:sz w:val="22"/>
          <w:rtl/>
        </w:rPr>
        <w:t>שירות</w:t>
      </w:r>
      <w:r w:rsidR="00D85373" w:rsidRPr="00DB6A63">
        <w:rPr>
          <w:rStyle w:val="emailstyle17"/>
          <w:rFonts w:cs="David"/>
          <w:color w:val="auto"/>
          <w:sz w:val="22"/>
          <w:rtl/>
        </w:rPr>
        <w:t xml:space="preserve"> </w:t>
      </w:r>
      <w:r w:rsidRPr="00DB6A63">
        <w:rPr>
          <w:rStyle w:val="emailstyle17"/>
          <w:rFonts w:cs="David" w:hint="eastAsia"/>
          <w:color w:val="auto"/>
          <w:sz w:val="22"/>
          <w:rtl/>
        </w:rPr>
        <w:t>בכתב</w:t>
      </w:r>
      <w:r w:rsidRPr="00DB6A63">
        <w:rPr>
          <w:rStyle w:val="emailstyle17"/>
          <w:rFonts w:cs="David"/>
          <w:color w:val="auto"/>
          <w:sz w:val="22"/>
          <w:rtl/>
        </w:rPr>
        <w:t xml:space="preserve"> </w:t>
      </w:r>
      <w:r w:rsidRPr="00DB6A63">
        <w:rPr>
          <w:rStyle w:val="emailstyle17"/>
          <w:rFonts w:cs="David" w:hint="eastAsia"/>
          <w:color w:val="auto"/>
          <w:sz w:val="22"/>
          <w:rtl/>
        </w:rPr>
        <w:t>מינוי</w:t>
      </w:r>
      <w:r w:rsidR="00D85373" w:rsidRPr="00DB6A63">
        <w:rPr>
          <w:rStyle w:val="emailstyle17"/>
          <w:rFonts w:cs="David"/>
          <w:color w:val="auto"/>
          <w:sz w:val="22"/>
          <w:rtl/>
        </w:rPr>
        <w:t xml:space="preserve"> (</w:t>
      </w:r>
      <w:r w:rsidRPr="00DB6A63">
        <w:rPr>
          <w:rStyle w:val="emailstyle17"/>
          <w:rFonts w:cs="David"/>
          <w:color w:val="auto"/>
          <w:sz w:val="22"/>
          <w:rtl/>
        </w:rPr>
        <w:t>20</w:t>
      </w:r>
      <w:r w:rsidR="001A0F5C" w:rsidRPr="00DB6A63">
        <w:rPr>
          <w:rStyle w:val="emailstyle17"/>
          <w:rFonts w:cs="David"/>
          <w:color w:val="auto"/>
          <w:sz w:val="22"/>
          <w:rtl/>
        </w:rPr>
        <w:t xml:space="preserve"> </w:t>
      </w:r>
      <w:r w:rsidR="00D85373" w:rsidRPr="00DB6A63">
        <w:rPr>
          <w:rStyle w:val="emailstyle17"/>
          <w:rFonts w:cs="David" w:hint="eastAsia"/>
          <w:color w:val="auto"/>
          <w:sz w:val="22"/>
          <w:rtl/>
        </w:rPr>
        <w:t>שנים</w:t>
      </w:r>
      <w:r w:rsidR="00D85373" w:rsidRPr="00DB6A63">
        <w:rPr>
          <w:rStyle w:val="emailstyle17"/>
          <w:rFonts w:cs="David"/>
          <w:color w:val="auto"/>
          <w:sz w:val="22"/>
          <w:rtl/>
        </w:rPr>
        <w:t xml:space="preserve"> ועוד ארבעה חודשים) –</w:t>
      </w:r>
      <w:r w:rsidRPr="00DB6A63">
        <w:rPr>
          <w:rStyle w:val="emailstyle17"/>
          <w:rFonts w:cs="David"/>
          <w:color w:val="auto"/>
          <w:sz w:val="22"/>
          <w:rtl/>
        </w:rPr>
        <w:t xml:space="preserve"> 40.67% מהמשכורת המעודכנת בדרגה +46 בדרוג </w:t>
      </w:r>
      <w:r w:rsidRPr="00DB6A63">
        <w:rPr>
          <w:rStyle w:val="emailstyle17"/>
          <w:rFonts w:cs="David" w:hint="eastAsia"/>
          <w:color w:val="auto"/>
          <w:sz w:val="22"/>
          <w:rtl/>
        </w:rPr>
        <w:t>המח</w:t>
      </w:r>
      <w:r w:rsidRPr="00DB6A63">
        <w:rPr>
          <w:rStyle w:val="emailstyle17"/>
          <w:rFonts w:cs="David"/>
          <w:color w:val="auto"/>
          <w:sz w:val="22"/>
          <w:rtl/>
        </w:rPr>
        <w:t xml:space="preserve">"ר, </w:t>
      </w:r>
      <w:r w:rsidRPr="00DB6A63">
        <w:rPr>
          <w:rStyle w:val="emailstyle17"/>
          <w:rFonts w:cs="David" w:hint="eastAsia"/>
          <w:color w:val="auto"/>
          <w:sz w:val="22"/>
          <w:rtl/>
        </w:rPr>
        <w:t>בשיא</w:t>
      </w:r>
      <w:r w:rsidRPr="00DB6A63">
        <w:rPr>
          <w:rStyle w:val="emailstyle17"/>
          <w:rFonts w:cs="David"/>
          <w:color w:val="auto"/>
          <w:sz w:val="22"/>
          <w:rtl/>
        </w:rPr>
        <w:t xml:space="preserve"> </w:t>
      </w:r>
      <w:r w:rsidRPr="00DB6A63">
        <w:rPr>
          <w:rStyle w:val="emailstyle17"/>
          <w:rFonts w:cs="David" w:hint="eastAsia"/>
          <w:color w:val="auto"/>
          <w:sz w:val="22"/>
          <w:rtl/>
        </w:rPr>
        <w:t>הו</w:t>
      </w:r>
      <w:r w:rsidR="001E5CA8" w:rsidRPr="00DB6A63">
        <w:rPr>
          <w:rStyle w:val="emailstyle17"/>
          <w:rFonts w:cs="David" w:hint="eastAsia"/>
          <w:color w:val="auto"/>
          <w:sz w:val="22"/>
          <w:rtl/>
        </w:rPr>
        <w:t>ו</w:t>
      </w:r>
      <w:r w:rsidRPr="00DB6A63">
        <w:rPr>
          <w:rStyle w:val="emailstyle17"/>
          <w:rFonts w:cs="David" w:hint="eastAsia"/>
          <w:color w:val="auto"/>
          <w:sz w:val="22"/>
          <w:rtl/>
        </w:rPr>
        <w:t>תק</w:t>
      </w:r>
      <w:r w:rsidR="001E5CA8" w:rsidRPr="00DB6A63">
        <w:rPr>
          <w:rStyle w:val="emailstyle17"/>
          <w:rFonts w:cs="David"/>
          <w:color w:val="auto"/>
          <w:sz w:val="22"/>
          <w:rtl/>
        </w:rPr>
        <w:t>.</w:t>
      </w:r>
      <w:r w:rsidR="001A0F5C" w:rsidRPr="00DB6A63">
        <w:rPr>
          <w:rStyle w:val="emailstyle17"/>
          <w:rFonts w:cs="David"/>
          <w:color w:val="auto"/>
          <w:sz w:val="22"/>
          <w:rtl/>
        </w:rPr>
        <w:t xml:space="preserve"> ולמצער – דרגה 45+.</w:t>
      </w:r>
    </w:p>
    <w:p w14:paraId="14E211C2" w14:textId="2C932A6C" w:rsidR="002334C3" w:rsidRPr="00212550" w:rsidRDefault="002977A1">
      <w:pPr>
        <w:pStyle w:val="11"/>
        <w:tabs>
          <w:tab w:val="left" w:pos="1250"/>
        </w:tabs>
        <w:spacing w:before="0" w:after="240" w:line="360" w:lineRule="auto"/>
        <w:rPr>
          <w:rStyle w:val="emailstyle17"/>
          <w:rFonts w:cs="David"/>
          <w:color w:val="auto"/>
          <w:sz w:val="22"/>
          <w:rtl/>
          <w:rPrChange w:id="6464" w:author="Shimon" w:date="2022-01-06T16:12:00Z">
            <w:rPr>
              <w:rStyle w:val="emailstyle17"/>
              <w:rFonts w:cs="David"/>
              <w:b/>
              <w:bCs/>
              <w:color w:val="auto"/>
              <w:sz w:val="22"/>
              <w:rtl/>
            </w:rPr>
          </w:rPrChange>
        </w:rPr>
        <w:pPrChange w:id="6465" w:author="Shimon" w:date="2022-01-06T16:30:00Z">
          <w:pPr>
            <w:pStyle w:val="11"/>
            <w:tabs>
              <w:tab w:val="left" w:pos="1250"/>
            </w:tabs>
            <w:spacing w:before="0" w:after="240" w:line="360" w:lineRule="auto"/>
            <w:ind w:right="360"/>
          </w:pPr>
        </w:pPrChange>
      </w:pPr>
      <w:del w:id="6466" w:author="Shimon" w:date="2022-01-06T16:31:00Z">
        <w:r w:rsidRPr="00901A33" w:rsidDel="006B0A31">
          <w:rPr>
            <w:rStyle w:val="emailstyle17"/>
            <w:rFonts w:cs="David" w:hint="eastAsia"/>
            <w:b/>
            <w:bCs/>
            <w:color w:val="auto"/>
            <w:sz w:val="22"/>
            <w:rtl/>
          </w:rPr>
          <w:delText>ל</w:delText>
        </w:r>
        <w:r w:rsidR="00D85373" w:rsidRPr="00901A33" w:rsidDel="006B0A31">
          <w:rPr>
            <w:rStyle w:val="emailstyle17"/>
            <w:rFonts w:cs="David" w:hint="eastAsia"/>
            <w:b/>
            <w:bCs/>
            <w:color w:val="auto"/>
            <w:sz w:val="22"/>
            <w:rtl/>
          </w:rPr>
          <w:delText>חילופין</w:delText>
        </w:r>
        <w:r w:rsidR="00D6374E" w:rsidRPr="00901A33" w:rsidDel="006B0A31">
          <w:rPr>
            <w:rStyle w:val="emailstyle17"/>
            <w:rFonts w:cs="David"/>
            <w:b/>
            <w:bCs/>
            <w:color w:val="auto"/>
            <w:sz w:val="22"/>
            <w:rtl/>
          </w:rPr>
          <w:delText xml:space="preserve"> (2</w:delText>
        </w:r>
      </w:del>
      <w:r w:rsidR="00D6374E" w:rsidRPr="00901A33">
        <w:rPr>
          <w:rStyle w:val="emailstyle17"/>
          <w:rFonts w:cs="David"/>
          <w:b/>
          <w:bCs/>
          <w:color w:val="auto"/>
          <w:sz w:val="22"/>
          <w:rtl/>
        </w:rPr>
        <w:t>)</w:t>
      </w:r>
      <w:r w:rsidRPr="00901A33">
        <w:rPr>
          <w:rStyle w:val="emailstyle17"/>
          <w:rFonts w:cs="David"/>
          <w:b/>
          <w:bCs/>
          <w:color w:val="auto"/>
          <w:sz w:val="22"/>
          <w:rtl/>
        </w:rPr>
        <w:t xml:space="preserve"> </w:t>
      </w:r>
      <w:del w:id="6467" w:author="Shimon" w:date="2022-01-06T16:11:00Z">
        <w:r w:rsidRPr="00901A33" w:rsidDel="00212550">
          <w:rPr>
            <w:rStyle w:val="emailstyle17"/>
            <w:rFonts w:cs="David"/>
            <w:b/>
            <w:bCs/>
            <w:color w:val="auto"/>
            <w:sz w:val="22"/>
            <w:rtl/>
          </w:rPr>
          <w:delText>-</w:delText>
        </w:r>
      </w:del>
      <w:ins w:id="6468" w:author="Shimon" w:date="2022-01-06T16:11:00Z">
        <w:r w:rsidR="00212550">
          <w:rPr>
            <w:rStyle w:val="emailstyle17"/>
            <w:rFonts w:cs="David"/>
            <w:b/>
            <w:bCs/>
            <w:color w:val="auto"/>
            <w:sz w:val="22"/>
            <w:rtl/>
          </w:rPr>
          <w:t>–</w:t>
        </w:r>
      </w:ins>
      <w:ins w:id="6469" w:author="Shimon" w:date="2022-01-06T16:30:00Z">
        <w:r w:rsidR="0041038F" w:rsidRPr="006B0A31">
          <w:rPr>
            <w:rStyle w:val="emailstyle17"/>
            <w:rFonts w:cs="David" w:hint="eastAsia"/>
            <w:b/>
            <w:bCs/>
            <w:color w:val="auto"/>
            <w:sz w:val="22"/>
            <w:highlight w:val="yellow"/>
            <w:rtl/>
            <w:rPrChange w:id="6470" w:author="Shimon" w:date="2022-01-06T16:31:00Z">
              <w:rPr>
                <w:rStyle w:val="emailstyle17"/>
                <w:rFonts w:cs="David" w:hint="eastAsia"/>
                <w:b/>
                <w:bCs/>
                <w:color w:val="auto"/>
                <w:sz w:val="22"/>
                <w:rtl/>
              </w:rPr>
            </w:rPrChange>
          </w:rPr>
          <w:t>כאמור</w:t>
        </w:r>
        <w:r w:rsidR="0041038F" w:rsidRPr="006B0A31">
          <w:rPr>
            <w:rStyle w:val="emailstyle17"/>
            <w:rFonts w:cs="David"/>
            <w:b/>
            <w:bCs/>
            <w:color w:val="auto"/>
            <w:sz w:val="22"/>
            <w:highlight w:val="yellow"/>
            <w:rtl/>
            <w:rPrChange w:id="6471" w:author="Shimon" w:date="2022-01-06T16:31:00Z">
              <w:rPr>
                <w:rStyle w:val="emailstyle17"/>
                <w:rFonts w:cs="David"/>
                <w:b/>
                <w:bCs/>
                <w:color w:val="auto"/>
                <w:sz w:val="22"/>
                <w:rtl/>
              </w:rPr>
            </w:rPrChange>
          </w:rPr>
          <w:t xml:space="preserve"> </w:t>
        </w:r>
        <w:r w:rsidR="0041038F" w:rsidRPr="006B0A31">
          <w:rPr>
            <w:rStyle w:val="emailstyle17"/>
            <w:rFonts w:cs="David" w:hint="eastAsia"/>
            <w:b/>
            <w:bCs/>
            <w:color w:val="auto"/>
            <w:sz w:val="22"/>
            <w:highlight w:val="yellow"/>
            <w:rtl/>
            <w:rPrChange w:id="6472" w:author="Shimon" w:date="2022-01-06T16:31:00Z">
              <w:rPr>
                <w:rStyle w:val="emailstyle17"/>
                <w:rFonts w:cs="David" w:hint="eastAsia"/>
                <w:b/>
                <w:bCs/>
                <w:color w:val="auto"/>
                <w:sz w:val="22"/>
                <w:rtl/>
              </w:rPr>
            </w:rPrChange>
          </w:rPr>
          <w:t>לעיל</w:t>
        </w:r>
        <w:r w:rsidR="0041038F">
          <w:rPr>
            <w:rStyle w:val="emailstyle17"/>
            <w:rFonts w:cs="David" w:hint="cs"/>
            <w:b/>
            <w:bCs/>
            <w:color w:val="auto"/>
            <w:sz w:val="22"/>
            <w:rtl/>
          </w:rPr>
          <w:t xml:space="preserve">, </w:t>
        </w:r>
      </w:ins>
      <w:ins w:id="6473" w:author="Shimon" w:date="2022-01-06T16:11:00Z">
        <w:r w:rsidR="00212550">
          <w:rPr>
            <w:rStyle w:val="emailstyle17"/>
            <w:rFonts w:cs="David" w:hint="cs"/>
            <w:b/>
            <w:bCs/>
            <w:color w:val="auto"/>
            <w:sz w:val="22"/>
            <w:rtl/>
          </w:rPr>
          <w:t xml:space="preserve"> </w:t>
        </w:r>
        <w:r w:rsidR="00212550" w:rsidRPr="00212550">
          <w:rPr>
            <w:rStyle w:val="emailstyle17"/>
            <w:rFonts w:cs="David" w:hint="eastAsia"/>
            <w:b/>
            <w:bCs/>
            <w:color w:val="auto"/>
            <w:sz w:val="22"/>
            <w:highlight w:val="yellow"/>
            <w:rtl/>
            <w:rPrChange w:id="6474" w:author="Shimon" w:date="2022-01-06T16:11:00Z">
              <w:rPr>
                <w:rStyle w:val="emailstyle17"/>
                <w:rFonts w:cs="David" w:hint="eastAsia"/>
                <w:b/>
                <w:bCs/>
                <w:color w:val="auto"/>
                <w:sz w:val="22"/>
                <w:rtl/>
              </w:rPr>
            </w:rPrChange>
          </w:rPr>
          <w:t>לדעתי</w:t>
        </w:r>
        <w:r w:rsidR="00212550" w:rsidRPr="00212550">
          <w:rPr>
            <w:rStyle w:val="emailstyle17"/>
            <w:rFonts w:cs="David"/>
            <w:b/>
            <w:bCs/>
            <w:color w:val="auto"/>
            <w:sz w:val="22"/>
            <w:highlight w:val="yellow"/>
            <w:rtl/>
            <w:rPrChange w:id="6475"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76" w:author="Shimon" w:date="2022-01-06T16:11:00Z">
              <w:rPr>
                <w:rStyle w:val="emailstyle17"/>
                <w:rFonts w:cs="David" w:hint="eastAsia"/>
                <w:b/>
                <w:bCs/>
                <w:color w:val="auto"/>
                <w:sz w:val="22"/>
                <w:rtl/>
              </w:rPr>
            </w:rPrChange>
          </w:rPr>
          <w:t>זו</w:t>
        </w:r>
        <w:r w:rsidR="00212550" w:rsidRPr="00212550">
          <w:rPr>
            <w:rStyle w:val="emailstyle17"/>
            <w:rFonts w:cs="David"/>
            <w:b/>
            <w:bCs/>
            <w:color w:val="auto"/>
            <w:sz w:val="22"/>
            <w:highlight w:val="yellow"/>
            <w:rtl/>
            <w:rPrChange w:id="6477"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78" w:author="Shimon" w:date="2022-01-06T16:11:00Z">
              <w:rPr>
                <w:rStyle w:val="emailstyle17"/>
                <w:rFonts w:cs="David" w:hint="eastAsia"/>
                <w:b/>
                <w:bCs/>
                <w:color w:val="auto"/>
                <w:sz w:val="22"/>
                <w:rtl/>
              </w:rPr>
            </w:rPrChange>
          </w:rPr>
          <w:t>צריכה</w:t>
        </w:r>
        <w:r w:rsidR="00212550" w:rsidRPr="00212550">
          <w:rPr>
            <w:rStyle w:val="emailstyle17"/>
            <w:rFonts w:cs="David"/>
            <w:b/>
            <w:bCs/>
            <w:color w:val="auto"/>
            <w:sz w:val="22"/>
            <w:highlight w:val="yellow"/>
            <w:rtl/>
            <w:rPrChange w:id="6479"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80" w:author="Shimon" w:date="2022-01-06T16:11:00Z">
              <w:rPr>
                <w:rStyle w:val="emailstyle17"/>
                <w:rFonts w:cs="David" w:hint="eastAsia"/>
                <w:b/>
                <w:bCs/>
                <w:color w:val="auto"/>
                <w:sz w:val="22"/>
                <w:rtl/>
              </w:rPr>
            </w:rPrChange>
          </w:rPr>
          <w:t>להיות</w:t>
        </w:r>
        <w:r w:rsidR="00212550" w:rsidRPr="00212550">
          <w:rPr>
            <w:rStyle w:val="emailstyle17"/>
            <w:rFonts w:cs="David"/>
            <w:b/>
            <w:bCs/>
            <w:color w:val="auto"/>
            <w:sz w:val="22"/>
            <w:highlight w:val="yellow"/>
            <w:rtl/>
            <w:rPrChange w:id="6481"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82" w:author="Shimon" w:date="2022-01-06T16:11:00Z">
              <w:rPr>
                <w:rStyle w:val="emailstyle17"/>
                <w:rFonts w:cs="David" w:hint="eastAsia"/>
                <w:b/>
                <w:bCs/>
                <w:color w:val="auto"/>
                <w:sz w:val="22"/>
                <w:rtl/>
              </w:rPr>
            </w:rPrChange>
          </w:rPr>
          <w:t>האופציה</w:t>
        </w:r>
        <w:r w:rsidR="00212550" w:rsidRPr="00212550">
          <w:rPr>
            <w:rStyle w:val="emailstyle17"/>
            <w:rFonts w:cs="David"/>
            <w:b/>
            <w:bCs/>
            <w:color w:val="auto"/>
            <w:sz w:val="22"/>
            <w:highlight w:val="yellow"/>
            <w:rtl/>
            <w:rPrChange w:id="6483" w:author="Shimon" w:date="2022-01-06T16:11:00Z">
              <w:rPr>
                <w:rStyle w:val="emailstyle17"/>
                <w:rFonts w:cs="David"/>
                <w:b/>
                <w:bCs/>
                <w:color w:val="auto"/>
                <w:sz w:val="22"/>
                <w:rtl/>
              </w:rPr>
            </w:rPrChange>
          </w:rPr>
          <w:t xml:space="preserve"> </w:t>
        </w:r>
        <w:r w:rsidR="00212550" w:rsidRPr="00212550">
          <w:rPr>
            <w:rStyle w:val="emailstyle17"/>
            <w:rFonts w:cs="David" w:hint="eastAsia"/>
            <w:b/>
            <w:bCs/>
            <w:color w:val="auto"/>
            <w:sz w:val="22"/>
            <w:highlight w:val="yellow"/>
            <w:rtl/>
            <w:rPrChange w:id="6484" w:author="Shimon" w:date="2022-01-06T16:11:00Z">
              <w:rPr>
                <w:rStyle w:val="emailstyle17"/>
                <w:rFonts w:cs="David" w:hint="eastAsia"/>
                <w:b/>
                <w:bCs/>
                <w:color w:val="auto"/>
                <w:sz w:val="22"/>
                <w:rtl/>
              </w:rPr>
            </w:rPrChange>
          </w:rPr>
          <w:t>הראשונה</w:t>
        </w:r>
        <w:r w:rsidR="00212550">
          <w:rPr>
            <w:rStyle w:val="emailstyle17"/>
            <w:rFonts w:cs="David" w:hint="cs"/>
            <w:b/>
            <w:bCs/>
            <w:color w:val="auto"/>
            <w:sz w:val="22"/>
            <w:rtl/>
          </w:rPr>
          <w:t xml:space="preserve"> </w:t>
        </w:r>
      </w:ins>
      <w:ins w:id="6485" w:author="Shimon" w:date="2022-01-06T16:12:00Z">
        <w:r w:rsidR="00212550" w:rsidRPr="006B0A31">
          <w:rPr>
            <w:rStyle w:val="emailstyle17"/>
            <w:rFonts w:cs="David" w:hint="eastAsia"/>
            <w:color w:val="auto"/>
            <w:sz w:val="22"/>
            <w:highlight w:val="yellow"/>
            <w:rtl/>
            <w:rPrChange w:id="6486" w:author="Shimon" w:date="2022-01-06T16:30:00Z">
              <w:rPr>
                <w:rStyle w:val="emailstyle17"/>
                <w:rFonts w:cs="David" w:hint="eastAsia"/>
                <w:color w:val="auto"/>
                <w:sz w:val="22"/>
                <w:rtl/>
              </w:rPr>
            </w:rPrChange>
          </w:rPr>
          <w:t>הגבווהה</w:t>
        </w:r>
        <w:r w:rsidR="00212550" w:rsidRPr="006B0A31">
          <w:rPr>
            <w:rStyle w:val="emailstyle17"/>
            <w:rFonts w:cs="David"/>
            <w:color w:val="auto"/>
            <w:sz w:val="22"/>
            <w:highlight w:val="yellow"/>
            <w:rtl/>
            <w:rPrChange w:id="6487"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88" w:author="Shimon" w:date="2022-01-06T16:30:00Z">
              <w:rPr>
                <w:rStyle w:val="emailstyle17"/>
                <w:rFonts w:cs="David" w:hint="eastAsia"/>
                <w:color w:val="auto"/>
                <w:sz w:val="22"/>
                <w:rtl/>
              </w:rPr>
            </w:rPrChange>
          </w:rPr>
          <w:t>ביותר</w:t>
        </w:r>
        <w:r w:rsidR="00212550" w:rsidRPr="006B0A31">
          <w:rPr>
            <w:rStyle w:val="emailstyle17"/>
            <w:rFonts w:cs="David"/>
            <w:color w:val="auto"/>
            <w:sz w:val="22"/>
            <w:highlight w:val="yellow"/>
            <w:rtl/>
            <w:rPrChange w:id="6489"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90" w:author="Shimon" w:date="2022-01-06T16:30:00Z">
              <w:rPr>
                <w:rStyle w:val="emailstyle17"/>
                <w:rFonts w:cs="David" w:hint="eastAsia"/>
                <w:color w:val="auto"/>
                <w:sz w:val="22"/>
                <w:rtl/>
              </w:rPr>
            </w:rPrChange>
          </w:rPr>
          <w:t>מבחינתי</w:t>
        </w:r>
        <w:r w:rsidR="00212550" w:rsidRPr="006B0A31">
          <w:rPr>
            <w:rStyle w:val="emailstyle17"/>
            <w:rFonts w:cs="David"/>
            <w:color w:val="auto"/>
            <w:sz w:val="22"/>
            <w:highlight w:val="yellow"/>
            <w:rtl/>
            <w:rPrChange w:id="6491"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92" w:author="Shimon" w:date="2022-01-06T16:30:00Z">
              <w:rPr>
                <w:rStyle w:val="emailstyle17"/>
                <w:rFonts w:cs="David" w:hint="eastAsia"/>
                <w:color w:val="auto"/>
                <w:sz w:val="22"/>
                <w:rtl/>
              </w:rPr>
            </w:rPrChange>
          </w:rPr>
          <w:t>והמאיימת</w:t>
        </w:r>
        <w:r w:rsidR="00212550" w:rsidRPr="006B0A31">
          <w:rPr>
            <w:rStyle w:val="emailstyle17"/>
            <w:rFonts w:cs="David"/>
            <w:color w:val="auto"/>
            <w:sz w:val="22"/>
            <w:highlight w:val="yellow"/>
            <w:rtl/>
            <w:rPrChange w:id="6493"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94" w:author="Shimon" w:date="2022-01-06T16:30:00Z">
              <w:rPr>
                <w:rStyle w:val="emailstyle17"/>
                <w:rFonts w:cs="David" w:hint="eastAsia"/>
                <w:color w:val="auto"/>
                <w:sz w:val="22"/>
                <w:rtl/>
              </w:rPr>
            </w:rPrChange>
          </w:rPr>
          <w:t>ביותר</w:t>
        </w:r>
        <w:r w:rsidR="00212550" w:rsidRPr="006B0A31">
          <w:rPr>
            <w:rStyle w:val="emailstyle17"/>
            <w:rFonts w:cs="David"/>
            <w:color w:val="auto"/>
            <w:sz w:val="22"/>
            <w:highlight w:val="yellow"/>
            <w:rtl/>
            <w:rPrChange w:id="6495" w:author="Shimon" w:date="2022-01-06T16:30:00Z">
              <w:rPr>
                <w:rStyle w:val="emailstyle17"/>
                <w:rFonts w:cs="David"/>
                <w:color w:val="auto"/>
                <w:sz w:val="22"/>
                <w:rtl/>
              </w:rPr>
            </w:rPrChange>
          </w:rPr>
          <w:t xml:space="preserve"> </w:t>
        </w:r>
        <w:r w:rsidR="00212550" w:rsidRPr="006B0A31">
          <w:rPr>
            <w:rStyle w:val="emailstyle17"/>
            <w:rFonts w:cs="David" w:hint="eastAsia"/>
            <w:color w:val="auto"/>
            <w:sz w:val="22"/>
            <w:highlight w:val="yellow"/>
            <w:rtl/>
            <w:rPrChange w:id="6496" w:author="Shimon" w:date="2022-01-06T16:30:00Z">
              <w:rPr>
                <w:rStyle w:val="emailstyle17"/>
                <w:rFonts w:cs="David" w:hint="eastAsia"/>
                <w:color w:val="auto"/>
                <w:sz w:val="22"/>
                <w:rtl/>
              </w:rPr>
            </w:rPrChange>
          </w:rPr>
          <w:t>למדינה</w:t>
        </w:r>
        <w:r w:rsidR="00212550" w:rsidRPr="006B0A31">
          <w:rPr>
            <w:rStyle w:val="emailstyle17"/>
            <w:rFonts w:cs="David"/>
            <w:color w:val="auto"/>
            <w:sz w:val="22"/>
            <w:highlight w:val="yellow"/>
            <w:rtl/>
            <w:rPrChange w:id="6497" w:author="Shimon" w:date="2022-01-06T16:30:00Z">
              <w:rPr>
                <w:rStyle w:val="emailstyle17"/>
                <w:rFonts w:cs="David"/>
                <w:color w:val="auto"/>
                <w:sz w:val="22"/>
                <w:rtl/>
              </w:rPr>
            </w:rPrChange>
          </w:rPr>
          <w:t>)</w:t>
        </w:r>
      </w:ins>
    </w:p>
    <w:p w14:paraId="4ADB50D5" w14:textId="037FB883" w:rsidR="00D6374E" w:rsidRPr="00901A33" w:rsidRDefault="00D6374E">
      <w:pPr>
        <w:pStyle w:val="11"/>
        <w:numPr>
          <w:ilvl w:val="1"/>
          <w:numId w:val="60"/>
        </w:numPr>
        <w:tabs>
          <w:tab w:val="left" w:pos="1250"/>
        </w:tabs>
        <w:spacing w:before="0" w:after="240" w:line="360" w:lineRule="auto"/>
        <w:ind w:left="1250"/>
        <w:rPr>
          <w:rStyle w:val="emailstyle17"/>
          <w:rFonts w:cs="David"/>
          <w:color w:val="auto"/>
          <w:sz w:val="22"/>
          <w:rtl/>
        </w:rPr>
        <w:pPrChange w:id="6498" w:author="Shimon" w:date="2022-01-06T16:02: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ככל שתתקבל הטענה שעל אף האמור בחוזה,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hint="cs"/>
          <w:color w:val="auto"/>
          <w:sz w:val="22"/>
          <w:rtl/>
        </w:rPr>
        <w:t xml:space="preserve"> חל על התובע, </w:t>
      </w:r>
      <w:r w:rsidRPr="00901A33">
        <w:rPr>
          <w:rStyle w:val="emailstyle17"/>
          <w:rFonts w:cs="David"/>
          <w:color w:val="auto"/>
          <w:sz w:val="22"/>
          <w:rtl/>
        </w:rPr>
        <w:t>-</w:t>
      </w:r>
      <w:r w:rsidRPr="00901A33">
        <w:rPr>
          <w:rStyle w:val="emailstyle17"/>
          <w:rFonts w:cs="David" w:hint="cs"/>
          <w:color w:val="auto"/>
          <w:sz w:val="22"/>
          <w:rtl/>
        </w:rPr>
        <w:t xml:space="preserve"> ידרוש התובע </w:t>
      </w:r>
      <w:del w:id="6499" w:author="Shimon" w:date="2021-12-29T17:17:00Z">
        <w:r w:rsidRPr="00901A33" w:rsidDel="00C26088">
          <w:rPr>
            <w:rStyle w:val="emailstyle17"/>
            <w:rFonts w:cs="David" w:hint="cs"/>
            <w:color w:val="auto"/>
            <w:sz w:val="22"/>
            <w:rtl/>
          </w:rPr>
          <w:delText xml:space="preserve">לקבל </w:delText>
        </w:r>
      </w:del>
      <w:ins w:id="6500" w:author="Shimon" w:date="2021-12-29T17:17:00Z">
        <w:r w:rsidR="00C26088">
          <w:rPr>
            <w:rStyle w:val="emailstyle17"/>
            <w:rFonts w:cs="David" w:hint="cs"/>
            <w:color w:val="auto"/>
            <w:sz w:val="22"/>
            <w:rtl/>
          </w:rPr>
          <w:t>שה</w:t>
        </w:r>
      </w:ins>
      <w:r w:rsidRPr="00901A33">
        <w:rPr>
          <w:rStyle w:val="emailstyle17"/>
          <w:rFonts w:cs="David" w:hint="cs"/>
          <w:color w:val="auto"/>
          <w:sz w:val="22"/>
          <w:rtl/>
        </w:rPr>
        <w:t>פנסיה</w:t>
      </w:r>
      <w:r w:rsidRPr="00901A33">
        <w:rPr>
          <w:rStyle w:val="emailstyle17"/>
          <w:rFonts w:cs="David"/>
          <w:color w:val="auto"/>
          <w:sz w:val="22"/>
          <w:rtl/>
        </w:rPr>
        <w:t xml:space="preserve"> </w:t>
      </w:r>
      <w:ins w:id="6501" w:author="Shimon" w:date="2021-12-29T17:17:00Z">
        <w:r w:rsidR="00C26088">
          <w:rPr>
            <w:rStyle w:val="emailstyle17"/>
            <w:rFonts w:cs="David" w:hint="cs"/>
            <w:color w:val="auto"/>
            <w:sz w:val="22"/>
            <w:rtl/>
          </w:rPr>
          <w:t xml:space="preserve">תחושב </w:t>
        </w:r>
      </w:ins>
      <w:r w:rsidRPr="00901A33">
        <w:rPr>
          <w:rStyle w:val="emailstyle17"/>
          <w:rFonts w:cs="David" w:hint="eastAsia"/>
          <w:color w:val="auto"/>
          <w:sz w:val="22"/>
          <w:rtl/>
        </w:rPr>
        <w:t>לפי</w:t>
      </w:r>
      <w:r w:rsidRPr="00901A33">
        <w:rPr>
          <w:rStyle w:val="emailstyle17"/>
          <w:rFonts w:cs="David"/>
          <w:color w:val="auto"/>
          <w:sz w:val="22"/>
          <w:rtl/>
        </w:rPr>
        <w:t xml:space="preserve"> </w:t>
      </w:r>
      <w:r w:rsidRPr="00901A33">
        <w:rPr>
          <w:rStyle w:val="emailstyle17"/>
          <w:rFonts w:cs="David" w:hint="eastAsia"/>
          <w:color w:val="auto"/>
          <w:sz w:val="22"/>
          <w:rtl/>
        </w:rPr>
        <w:t>חוק</w:t>
      </w:r>
      <w:r w:rsidRPr="00901A33">
        <w:rPr>
          <w:rStyle w:val="emailstyle17"/>
          <w:rFonts w:cs="David"/>
          <w:color w:val="auto"/>
          <w:sz w:val="22"/>
          <w:rtl/>
        </w:rPr>
        <w:t xml:space="preserve"> </w:t>
      </w:r>
      <w:r w:rsidRPr="00901A33">
        <w:rPr>
          <w:rStyle w:val="emailstyle17"/>
          <w:rFonts w:cs="David" w:hint="eastAsia"/>
          <w:color w:val="auto"/>
          <w:sz w:val="22"/>
          <w:rtl/>
        </w:rPr>
        <w:t>הגימלאות</w:t>
      </w:r>
      <w:r w:rsidRPr="00901A33">
        <w:rPr>
          <w:rStyle w:val="emailstyle17"/>
          <w:rFonts w:cs="David"/>
          <w:color w:val="auto"/>
          <w:sz w:val="22"/>
          <w:rtl/>
        </w:rPr>
        <w:t>,</w:t>
      </w:r>
      <w:del w:id="6502" w:author="Shimon" w:date="2022-01-06T16:01:00Z">
        <w:r w:rsidRPr="00901A33" w:rsidDel="00324C7F">
          <w:rPr>
            <w:rStyle w:val="emailstyle17"/>
            <w:rFonts w:cs="David"/>
            <w:color w:val="auto"/>
            <w:sz w:val="22"/>
            <w:rtl/>
          </w:rPr>
          <w:delText xml:space="preserve"> </w:delText>
        </w:r>
      </w:del>
      <w:r w:rsidRPr="00901A33">
        <w:rPr>
          <w:rStyle w:val="emailstyle17"/>
          <w:rFonts w:cs="David"/>
          <w:b/>
          <w:bCs/>
          <w:color w:val="auto"/>
          <w:sz w:val="22"/>
          <w:rtl/>
        </w:rPr>
        <w:t xml:space="preserve">דהיינו 70% </w:t>
      </w:r>
      <w:r w:rsidRPr="00901A33">
        <w:rPr>
          <w:rStyle w:val="emailstyle17"/>
          <w:rFonts w:cs="David" w:hint="eastAsia"/>
          <w:b/>
          <w:bCs/>
          <w:color w:val="auto"/>
          <w:sz w:val="22"/>
          <w:rtl/>
        </w:rPr>
        <w:t>מהמשכורת</w:t>
      </w:r>
      <w:r w:rsidRPr="00901A33">
        <w:rPr>
          <w:rStyle w:val="emailstyle17"/>
          <w:rFonts w:cs="David"/>
          <w:b/>
          <w:bCs/>
          <w:color w:val="auto"/>
          <w:sz w:val="22"/>
          <w:rtl/>
        </w:rPr>
        <w:t xml:space="preserve"> </w:t>
      </w:r>
      <w:r w:rsidRPr="00901A33">
        <w:rPr>
          <w:rStyle w:val="emailstyle17"/>
          <w:rFonts w:cs="David" w:hint="eastAsia"/>
          <w:b/>
          <w:bCs/>
          <w:color w:val="auto"/>
          <w:sz w:val="22"/>
          <w:rtl/>
        </w:rPr>
        <w:t>האחרונה</w:t>
      </w:r>
      <w:r w:rsidRPr="00901A33">
        <w:rPr>
          <w:rStyle w:val="emailstyle17"/>
          <w:rFonts w:cs="David"/>
          <w:b/>
          <w:bCs/>
          <w:color w:val="auto"/>
          <w:sz w:val="22"/>
          <w:rtl/>
        </w:rPr>
        <w:t xml:space="preserve"> של החוזה</w:t>
      </w:r>
      <w:r w:rsidRPr="00901A33">
        <w:rPr>
          <w:rStyle w:val="emailstyle17"/>
          <w:rFonts w:cs="David" w:hint="cs"/>
          <w:color w:val="auto"/>
          <w:sz w:val="22"/>
          <w:rtl/>
        </w:rPr>
        <w:t>, ללא אבחנה ב</w:t>
      </w:r>
      <w:r w:rsidR="0062518C">
        <w:rPr>
          <w:rStyle w:val="emailstyle17"/>
          <w:rFonts w:cs="David" w:hint="cs"/>
          <w:color w:val="auto"/>
          <w:sz w:val="22"/>
          <w:rtl/>
        </w:rPr>
        <w:t>ין רמות השכר בשתי תקופות העבודה</w:t>
      </w:r>
      <w:ins w:id="6503" w:author="אופיר טל" w:date="2022-01-09T13:18:00Z">
        <w:r w:rsidR="00D9407F">
          <w:rPr>
            <w:rStyle w:val="emailstyle17"/>
            <w:rFonts w:cs="David" w:hint="cs"/>
            <w:color w:val="auto"/>
            <w:sz w:val="22"/>
            <w:rtl/>
          </w:rPr>
          <w:t>.</w:t>
        </w:r>
      </w:ins>
      <w:del w:id="6504" w:author="אופיר טל" w:date="2022-01-09T13:18:00Z">
        <w:r w:rsidR="0062518C" w:rsidDel="00D9407F">
          <w:rPr>
            <w:rStyle w:val="emailstyle17"/>
            <w:rFonts w:cs="David" w:hint="cs"/>
            <w:color w:val="auto"/>
            <w:sz w:val="22"/>
            <w:rtl/>
          </w:rPr>
          <w:delText>, וזאת בניכוי הסכומים שקיבל בפועל.</w:delText>
        </w:r>
      </w:del>
      <w:ins w:id="6505" w:author="Shimon" w:date="2021-12-29T17:17:00Z">
        <w:del w:id="6506" w:author="אופיר טל" w:date="2022-01-09T13:18:00Z">
          <w:r w:rsidR="00C26088" w:rsidDel="00D9407F">
            <w:rPr>
              <w:rStyle w:val="emailstyle17"/>
              <w:rFonts w:cs="David" w:hint="cs"/>
              <w:color w:val="auto"/>
              <w:sz w:val="22"/>
              <w:rtl/>
            </w:rPr>
            <w:delText xml:space="preserve"> </w:delText>
          </w:r>
        </w:del>
      </w:ins>
      <w:ins w:id="6507" w:author="Shimon" w:date="2022-01-06T16:03:00Z">
        <w:del w:id="6508" w:author="אופיר טל" w:date="2022-01-09T13:18:00Z">
          <w:r w:rsidR="00324C7F" w:rsidRPr="00324C7F" w:rsidDel="00D9407F">
            <w:rPr>
              <w:rStyle w:val="emailstyle17"/>
              <w:rFonts w:cs="David" w:hint="eastAsia"/>
              <w:b/>
              <w:bCs/>
              <w:color w:val="auto"/>
              <w:sz w:val="22"/>
              <w:rtl/>
              <w:rPrChange w:id="6509" w:author="Shimon" w:date="2022-01-06T16:05:00Z">
                <w:rPr>
                  <w:rStyle w:val="emailstyle17"/>
                  <w:rFonts w:cs="David" w:hint="eastAsia"/>
                  <w:color w:val="auto"/>
                  <w:sz w:val="22"/>
                  <w:rtl/>
                </w:rPr>
              </w:rPrChange>
            </w:rPr>
            <w:delText>למה</w:delText>
          </w:r>
          <w:r w:rsidR="00324C7F" w:rsidRPr="00324C7F" w:rsidDel="00D9407F">
            <w:rPr>
              <w:rStyle w:val="emailstyle17"/>
              <w:rFonts w:cs="David"/>
              <w:b/>
              <w:bCs/>
              <w:color w:val="auto"/>
              <w:sz w:val="22"/>
              <w:rtl/>
              <w:rPrChange w:id="6510" w:author="Shimon" w:date="2022-01-06T16:05:00Z">
                <w:rPr>
                  <w:rStyle w:val="emailstyle17"/>
                  <w:rFonts w:cs="David"/>
                  <w:color w:val="auto"/>
                  <w:sz w:val="22"/>
                  <w:rtl/>
                </w:rPr>
              </w:rPrChange>
            </w:rPr>
            <w:delText xml:space="preserve"> לא להתחיל עם תביעה זו , שהיא הגבוהה ביותר מבין האופציות, </w:delText>
          </w:r>
        </w:del>
      </w:ins>
      <w:ins w:id="6511" w:author="Shimon" w:date="2022-01-06T16:04:00Z">
        <w:del w:id="6512" w:author="אופיר טל" w:date="2022-01-09T13:18:00Z">
          <w:r w:rsidR="00324C7F" w:rsidRPr="00324C7F" w:rsidDel="00D9407F">
            <w:rPr>
              <w:rStyle w:val="emailstyle17"/>
              <w:rFonts w:cs="David"/>
              <w:b/>
              <w:bCs/>
              <w:color w:val="auto"/>
              <w:sz w:val="22"/>
              <w:rtl/>
              <w:rPrChange w:id="6513" w:author="Shimon" w:date="2022-01-06T16:05:00Z">
                <w:rPr>
                  <w:rStyle w:val="emailstyle17"/>
                  <w:rFonts w:cs="David"/>
                  <w:color w:val="auto"/>
                  <w:sz w:val="22"/>
                  <w:rtl/>
                </w:rPr>
              </w:rPrChange>
            </w:rPr>
            <w:delText>(</w:delText>
          </w:r>
        </w:del>
      </w:ins>
      <w:ins w:id="6514" w:author="Shimon" w:date="2022-01-06T16:03:00Z">
        <w:del w:id="6515" w:author="אופיר טל" w:date="2022-01-09T13:18:00Z">
          <w:r w:rsidR="00324C7F" w:rsidRPr="00324C7F" w:rsidDel="00D9407F">
            <w:rPr>
              <w:rStyle w:val="emailstyle17"/>
              <w:rFonts w:cs="David" w:hint="eastAsia"/>
              <w:b/>
              <w:bCs/>
              <w:color w:val="auto"/>
              <w:sz w:val="22"/>
              <w:rtl/>
              <w:rPrChange w:id="6516" w:author="Shimon" w:date="2022-01-06T16:05:00Z">
                <w:rPr>
                  <w:rStyle w:val="emailstyle17"/>
                  <w:rFonts w:cs="David" w:hint="eastAsia"/>
                  <w:color w:val="auto"/>
                  <w:sz w:val="22"/>
                  <w:rtl/>
                </w:rPr>
              </w:rPrChange>
            </w:rPr>
            <w:delText>והמאיימת</w:delText>
          </w:r>
          <w:r w:rsidR="00324C7F" w:rsidRPr="00324C7F" w:rsidDel="00D9407F">
            <w:rPr>
              <w:rStyle w:val="emailstyle17"/>
              <w:rFonts w:cs="David"/>
              <w:b/>
              <w:bCs/>
              <w:color w:val="auto"/>
              <w:sz w:val="22"/>
              <w:rtl/>
              <w:rPrChange w:id="6517"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18" w:author="Shimon" w:date="2022-01-06T16:05:00Z">
                <w:rPr>
                  <w:rStyle w:val="emailstyle17"/>
                  <w:rFonts w:cs="David" w:hint="eastAsia"/>
                  <w:color w:val="auto"/>
                  <w:sz w:val="22"/>
                  <w:rtl/>
                </w:rPr>
              </w:rPrChange>
            </w:rPr>
            <w:delText>ביות</w:delText>
          </w:r>
        </w:del>
      </w:ins>
      <w:ins w:id="6519" w:author="Shimon" w:date="2022-01-06T16:04:00Z">
        <w:del w:id="6520" w:author="אופיר טל" w:date="2022-01-09T13:18:00Z">
          <w:r w:rsidR="00324C7F" w:rsidRPr="00324C7F" w:rsidDel="00D9407F">
            <w:rPr>
              <w:rStyle w:val="emailstyle17"/>
              <w:rFonts w:cs="David" w:hint="eastAsia"/>
              <w:b/>
              <w:bCs/>
              <w:color w:val="auto"/>
              <w:sz w:val="22"/>
              <w:rtl/>
              <w:rPrChange w:id="6521" w:author="Shimon" w:date="2022-01-06T16:05:00Z">
                <w:rPr>
                  <w:rStyle w:val="emailstyle17"/>
                  <w:rFonts w:cs="David" w:hint="eastAsia"/>
                  <w:color w:val="auto"/>
                  <w:sz w:val="22"/>
                  <w:rtl/>
                </w:rPr>
              </w:rPrChange>
            </w:rPr>
            <w:delText>ר</w:delText>
          </w:r>
          <w:r w:rsidR="00324C7F" w:rsidRPr="00324C7F" w:rsidDel="00D9407F">
            <w:rPr>
              <w:rStyle w:val="emailstyle17"/>
              <w:rFonts w:cs="David"/>
              <w:b/>
              <w:bCs/>
              <w:color w:val="auto"/>
              <w:sz w:val="22"/>
              <w:rtl/>
              <w:rPrChange w:id="6522"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23" w:author="Shimon" w:date="2022-01-06T16:05:00Z">
                <w:rPr>
                  <w:rStyle w:val="emailstyle17"/>
                  <w:rFonts w:cs="David" w:hint="eastAsia"/>
                  <w:color w:val="auto"/>
                  <w:sz w:val="22"/>
                  <w:rtl/>
                </w:rPr>
              </w:rPrChange>
            </w:rPr>
            <w:delText>מבחינ</w:delText>
          </w:r>
          <w:r w:rsidR="00324C7F" w:rsidRPr="00324C7F" w:rsidDel="00D9407F">
            <w:rPr>
              <w:rStyle w:val="emailstyle17"/>
              <w:rFonts w:cs="David"/>
              <w:b/>
              <w:bCs/>
              <w:color w:val="auto"/>
              <w:sz w:val="22"/>
              <w:rtl/>
              <w:rPrChange w:id="6524"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25" w:author="Shimon" w:date="2022-01-06T16:05:00Z">
                <w:rPr>
                  <w:rStyle w:val="emailstyle17"/>
                  <w:rFonts w:cs="David" w:hint="eastAsia"/>
                  <w:color w:val="auto"/>
                  <w:sz w:val="22"/>
                  <w:rtl/>
                </w:rPr>
              </w:rPrChange>
            </w:rPr>
            <w:delText>המדינה</w:delText>
          </w:r>
          <w:r w:rsidR="00324C7F" w:rsidRPr="00324C7F" w:rsidDel="00D9407F">
            <w:rPr>
              <w:rStyle w:val="emailstyle17"/>
              <w:rFonts w:cs="David"/>
              <w:b/>
              <w:bCs/>
              <w:color w:val="auto"/>
              <w:sz w:val="22"/>
              <w:rtl/>
              <w:rPrChange w:id="6526"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27" w:author="Shimon" w:date="2022-01-06T16:05:00Z">
                <w:rPr>
                  <w:rStyle w:val="emailstyle17"/>
                  <w:rFonts w:cs="David" w:hint="eastAsia"/>
                  <w:color w:val="auto"/>
                  <w:sz w:val="22"/>
                  <w:rtl/>
                </w:rPr>
              </w:rPrChange>
            </w:rPr>
            <w:delText>לפני</w:delText>
          </w:r>
          <w:r w:rsidR="00324C7F" w:rsidRPr="00324C7F" w:rsidDel="00D9407F">
            <w:rPr>
              <w:rStyle w:val="emailstyle17"/>
              <w:rFonts w:cs="David"/>
              <w:b/>
              <w:bCs/>
              <w:color w:val="auto"/>
              <w:sz w:val="22"/>
              <w:rtl/>
              <w:rPrChange w:id="6528"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29" w:author="Shimon" w:date="2022-01-06T16:05:00Z">
                <w:rPr>
                  <w:rStyle w:val="emailstyle17"/>
                  <w:rFonts w:cs="David" w:hint="eastAsia"/>
                  <w:color w:val="auto"/>
                  <w:sz w:val="22"/>
                  <w:rtl/>
                </w:rPr>
              </w:rPrChange>
            </w:rPr>
            <w:delText>כל</w:delText>
          </w:r>
          <w:r w:rsidR="00324C7F" w:rsidRPr="00324C7F" w:rsidDel="00D9407F">
            <w:rPr>
              <w:rStyle w:val="emailstyle17"/>
              <w:rFonts w:cs="David"/>
              <w:b/>
              <w:bCs/>
              <w:color w:val="auto"/>
              <w:sz w:val="22"/>
              <w:rtl/>
              <w:rPrChange w:id="6530"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31" w:author="Shimon" w:date="2022-01-06T16:05:00Z">
                <w:rPr>
                  <w:rStyle w:val="emailstyle17"/>
                  <w:rFonts w:cs="David" w:hint="eastAsia"/>
                  <w:color w:val="auto"/>
                  <w:sz w:val="22"/>
                  <w:rtl/>
                </w:rPr>
              </w:rPrChange>
            </w:rPr>
            <w:delText>האוציות</w:delText>
          </w:r>
          <w:r w:rsidR="00324C7F" w:rsidRPr="00324C7F" w:rsidDel="00D9407F">
            <w:rPr>
              <w:rStyle w:val="emailstyle17"/>
              <w:rFonts w:cs="David"/>
              <w:b/>
              <w:bCs/>
              <w:color w:val="auto"/>
              <w:sz w:val="22"/>
              <w:rtl/>
              <w:rPrChange w:id="6532" w:author="Shimon" w:date="2022-01-06T16:05:00Z">
                <w:rPr>
                  <w:rStyle w:val="emailstyle17"/>
                  <w:rFonts w:cs="David"/>
                  <w:color w:val="auto"/>
                  <w:sz w:val="22"/>
                  <w:rtl/>
                </w:rPr>
              </w:rPrChange>
            </w:rPr>
            <w:delText xml:space="preserve"> </w:delText>
          </w:r>
          <w:r w:rsidR="00324C7F" w:rsidRPr="00324C7F" w:rsidDel="00D9407F">
            <w:rPr>
              <w:rStyle w:val="emailstyle17"/>
              <w:rFonts w:cs="David" w:hint="eastAsia"/>
              <w:b/>
              <w:bCs/>
              <w:color w:val="auto"/>
              <w:sz w:val="22"/>
              <w:rtl/>
              <w:rPrChange w:id="6533" w:author="Shimon" w:date="2022-01-06T16:05:00Z">
                <w:rPr>
                  <w:rStyle w:val="emailstyle17"/>
                  <w:rFonts w:cs="David" w:hint="eastAsia"/>
                  <w:color w:val="auto"/>
                  <w:sz w:val="22"/>
                  <w:rtl/>
                </w:rPr>
              </w:rPrChange>
            </w:rPr>
            <w:delText>האחרו</w:delText>
          </w:r>
        </w:del>
      </w:ins>
      <w:ins w:id="6534" w:author="Shimon" w:date="2022-01-06T16:05:00Z">
        <w:del w:id="6535" w:author="אופיר טל" w:date="2022-01-09T13:18:00Z">
          <w:r w:rsidR="00324C7F" w:rsidRPr="00324C7F" w:rsidDel="00D9407F">
            <w:rPr>
              <w:rStyle w:val="emailstyle17"/>
              <w:rFonts w:cs="David" w:hint="eastAsia"/>
              <w:b/>
              <w:bCs/>
              <w:color w:val="auto"/>
              <w:sz w:val="22"/>
              <w:rtl/>
              <w:rPrChange w:id="6536" w:author="Shimon" w:date="2022-01-06T16:05:00Z">
                <w:rPr>
                  <w:rStyle w:val="emailstyle17"/>
                  <w:rFonts w:cs="David" w:hint="eastAsia"/>
                  <w:color w:val="auto"/>
                  <w:sz w:val="22"/>
                  <w:rtl/>
                </w:rPr>
              </w:rPrChange>
            </w:rPr>
            <w:delText>ת</w:delText>
          </w:r>
          <w:r w:rsidR="00324C7F" w:rsidRPr="00324C7F" w:rsidDel="00D9407F">
            <w:rPr>
              <w:rStyle w:val="emailstyle17"/>
              <w:rFonts w:cs="David"/>
              <w:b/>
              <w:bCs/>
              <w:color w:val="auto"/>
              <w:sz w:val="22"/>
              <w:rtl/>
              <w:rPrChange w:id="6537" w:author="Shimon" w:date="2022-01-06T16:05:00Z">
                <w:rPr>
                  <w:rStyle w:val="emailstyle17"/>
                  <w:rFonts w:cs="David"/>
                  <w:color w:val="auto"/>
                  <w:sz w:val="22"/>
                  <w:rtl/>
                </w:rPr>
              </w:rPrChange>
            </w:rPr>
            <w:delText>)?</w:delText>
          </w:r>
        </w:del>
      </w:ins>
      <w:ins w:id="6538" w:author="אופיר טל" w:date="2022-01-09T13:18:00Z">
        <w:r w:rsidR="00D9407F">
          <w:rPr>
            <w:rStyle w:val="emailstyle17"/>
            <w:rFonts w:cs="David" w:hint="cs"/>
            <w:color w:val="auto"/>
            <w:sz w:val="22"/>
            <w:rtl/>
          </w:rPr>
          <w:t xml:space="preserve"> </w:t>
        </w:r>
        <w:r w:rsidR="00D9407F" w:rsidRPr="00D9407F">
          <w:rPr>
            <w:rStyle w:val="emailstyle17"/>
            <w:rFonts w:cs="David" w:hint="eastAsia"/>
            <w:color w:val="auto"/>
            <w:sz w:val="22"/>
            <w:highlight w:val="green"/>
            <w:rtl/>
            <w:rPrChange w:id="6539" w:author="אופיר טל" w:date="2022-01-09T13:22:00Z">
              <w:rPr>
                <w:rStyle w:val="emailstyle17"/>
                <w:rFonts w:cs="David" w:hint="eastAsia"/>
                <w:color w:val="auto"/>
                <w:sz w:val="22"/>
                <w:rtl/>
              </w:rPr>
            </w:rPrChange>
          </w:rPr>
          <w:t>כי</w:t>
        </w:r>
        <w:r w:rsidR="00D9407F" w:rsidRPr="00D9407F">
          <w:rPr>
            <w:rStyle w:val="emailstyle17"/>
            <w:rFonts w:cs="David"/>
            <w:color w:val="auto"/>
            <w:sz w:val="22"/>
            <w:highlight w:val="green"/>
            <w:rtl/>
            <w:rPrChange w:id="6540" w:author="אופיר טל" w:date="2022-01-09T13:22:00Z">
              <w:rPr>
                <w:rStyle w:val="emailstyle17"/>
                <w:rFonts w:cs="David"/>
                <w:color w:val="auto"/>
                <w:sz w:val="22"/>
                <w:rtl/>
              </w:rPr>
            </w:rPrChange>
          </w:rPr>
          <w:t xml:space="preserve"> אנחנו לא מתקנים </w:t>
        </w:r>
      </w:ins>
      <w:ins w:id="6541" w:author="אופיר טל" w:date="2022-01-09T13:22:00Z">
        <w:r w:rsidR="00D9407F" w:rsidRPr="00D9407F">
          <w:rPr>
            <w:rStyle w:val="emailstyle17"/>
            <w:rFonts w:cs="David" w:hint="eastAsia"/>
            <w:color w:val="auto"/>
            <w:sz w:val="22"/>
            <w:highlight w:val="green"/>
            <w:rtl/>
            <w:rPrChange w:id="6542" w:author="אופיר טל" w:date="2022-01-09T13:22:00Z">
              <w:rPr>
                <w:rStyle w:val="emailstyle17"/>
                <w:rFonts w:cs="David" w:hint="eastAsia"/>
                <w:color w:val="auto"/>
                <w:sz w:val="22"/>
                <w:rtl/>
              </w:rPr>
            </w:rPrChange>
          </w:rPr>
          <w:t>מה</w:t>
        </w:r>
        <w:r w:rsidR="00D9407F" w:rsidRPr="00D9407F">
          <w:rPr>
            <w:rStyle w:val="emailstyle17"/>
            <w:rFonts w:cs="David"/>
            <w:color w:val="auto"/>
            <w:sz w:val="22"/>
            <w:highlight w:val="green"/>
            <w:rtl/>
            <w:rPrChange w:id="6543" w:author="אופיר טל" w:date="2022-01-09T13:22:00Z">
              <w:rPr>
                <w:rStyle w:val="emailstyle17"/>
                <w:rFonts w:cs="David"/>
                <w:color w:val="auto"/>
                <w:sz w:val="22"/>
                <w:rtl/>
              </w:rPr>
            </w:rPrChange>
          </w:rPr>
          <w:t xml:space="preserve"> לא התייחסו אליו בפסק הדין ומה שעברנו עליו </w:t>
        </w:r>
      </w:ins>
      <w:ins w:id="6544" w:author="אופיר טל" w:date="2022-01-09T13:23:00Z">
        <w:r w:rsidR="00D9407F">
          <w:rPr>
            <w:rStyle w:val="emailstyle17"/>
            <w:rFonts w:cs="David" w:hint="cs"/>
            <w:color w:val="auto"/>
            <w:sz w:val="22"/>
            <w:highlight w:val="green"/>
            <w:rtl/>
          </w:rPr>
          <w:t xml:space="preserve">כל כך הרבה </w:t>
        </w:r>
      </w:ins>
      <w:ins w:id="6545" w:author="אופיר טל" w:date="2022-01-09T13:22:00Z">
        <w:r w:rsidR="00D9407F" w:rsidRPr="00D9407F">
          <w:rPr>
            <w:rStyle w:val="emailstyle17"/>
            <w:rFonts w:cs="David" w:hint="eastAsia"/>
            <w:color w:val="auto"/>
            <w:sz w:val="22"/>
            <w:highlight w:val="green"/>
            <w:rtl/>
            <w:rPrChange w:id="6546" w:author="אופיר טל" w:date="2022-01-09T13:22:00Z">
              <w:rPr>
                <w:rStyle w:val="emailstyle17"/>
                <w:rFonts w:cs="David" w:hint="eastAsia"/>
                <w:color w:val="auto"/>
                <w:sz w:val="22"/>
                <w:rtl/>
              </w:rPr>
            </w:rPrChange>
          </w:rPr>
          <w:t>פעמים</w:t>
        </w:r>
        <w:r w:rsidR="00D9407F" w:rsidRPr="00D9407F">
          <w:rPr>
            <w:rStyle w:val="emailstyle17"/>
            <w:rFonts w:cs="David"/>
            <w:color w:val="auto"/>
            <w:sz w:val="22"/>
            <w:highlight w:val="green"/>
            <w:rtl/>
            <w:rPrChange w:id="6547" w:author="אופיר טל" w:date="2022-01-09T13:22: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548" w:author="אופיר טל" w:date="2022-01-09T13:22:00Z">
              <w:rPr>
                <w:rStyle w:val="emailstyle17"/>
                <w:rFonts w:cs="David" w:hint="eastAsia"/>
                <w:color w:val="auto"/>
                <w:sz w:val="22"/>
                <w:rtl/>
              </w:rPr>
            </w:rPrChange>
          </w:rPr>
          <w:t>לפני</w:t>
        </w:r>
        <w:r w:rsidR="00D9407F" w:rsidRPr="00D9407F">
          <w:rPr>
            <w:rStyle w:val="emailstyle17"/>
            <w:rFonts w:cs="David"/>
            <w:color w:val="auto"/>
            <w:sz w:val="22"/>
            <w:highlight w:val="green"/>
            <w:rtl/>
            <w:rPrChange w:id="6549" w:author="אופיר טל" w:date="2022-01-09T13:22: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550" w:author="אופיר טל" w:date="2022-01-09T13:22:00Z">
              <w:rPr>
                <w:rStyle w:val="emailstyle17"/>
                <w:rFonts w:cs="David" w:hint="eastAsia"/>
                <w:color w:val="auto"/>
                <w:sz w:val="22"/>
                <w:rtl/>
              </w:rPr>
            </w:rPrChange>
          </w:rPr>
          <w:t>הגשת</w:t>
        </w:r>
        <w:r w:rsidR="00D9407F" w:rsidRPr="00D9407F">
          <w:rPr>
            <w:rStyle w:val="emailstyle17"/>
            <w:rFonts w:cs="David"/>
            <w:color w:val="auto"/>
            <w:sz w:val="22"/>
            <w:highlight w:val="green"/>
            <w:rtl/>
            <w:rPrChange w:id="6551" w:author="אופיר טל" w:date="2022-01-09T13:22:00Z">
              <w:rPr>
                <w:rStyle w:val="emailstyle17"/>
                <w:rFonts w:cs="David"/>
                <w:color w:val="auto"/>
                <w:sz w:val="22"/>
                <w:rtl/>
              </w:rPr>
            </w:rPrChange>
          </w:rPr>
          <w:t xml:space="preserve"> </w:t>
        </w:r>
        <w:r w:rsidR="00D9407F" w:rsidRPr="00D9407F">
          <w:rPr>
            <w:rStyle w:val="emailstyle17"/>
            <w:rFonts w:cs="David" w:hint="eastAsia"/>
            <w:color w:val="auto"/>
            <w:sz w:val="22"/>
            <w:highlight w:val="green"/>
            <w:rtl/>
            <w:rPrChange w:id="6552" w:author="אופיר טל" w:date="2022-01-09T13:22:00Z">
              <w:rPr>
                <w:rStyle w:val="emailstyle17"/>
                <w:rFonts w:cs="David" w:hint="eastAsia"/>
                <w:color w:val="auto"/>
                <w:sz w:val="22"/>
                <w:rtl/>
              </w:rPr>
            </w:rPrChange>
          </w:rPr>
          <w:t>התביעה</w:t>
        </w:r>
      </w:ins>
    </w:p>
    <w:p w14:paraId="58B4A25F" w14:textId="77777777" w:rsidR="003B377B" w:rsidRDefault="003B377B">
      <w:pPr>
        <w:pStyle w:val="11"/>
        <w:tabs>
          <w:tab w:val="left" w:pos="1250"/>
        </w:tabs>
        <w:spacing w:before="0" w:after="240" w:line="360" w:lineRule="auto"/>
        <w:rPr>
          <w:rStyle w:val="emailstyle17"/>
          <w:rFonts w:cs="David"/>
          <w:b/>
          <w:bCs/>
          <w:color w:val="auto"/>
          <w:sz w:val="22"/>
          <w:rtl/>
        </w:rPr>
        <w:pPrChange w:id="6553" w:author="אופיר טל" w:date="2021-12-14T14:04:00Z">
          <w:pPr>
            <w:pStyle w:val="11"/>
            <w:tabs>
              <w:tab w:val="left" w:pos="1250"/>
            </w:tabs>
            <w:spacing w:before="0" w:after="240" w:line="360" w:lineRule="auto"/>
            <w:ind w:right="360"/>
          </w:pPr>
        </w:pPrChange>
      </w:pPr>
    </w:p>
    <w:p w14:paraId="1A3A7A03" w14:textId="24CF31D3" w:rsidR="00D85373" w:rsidRPr="00901A33" w:rsidRDefault="00D6374E">
      <w:pPr>
        <w:pStyle w:val="11"/>
        <w:tabs>
          <w:tab w:val="left" w:pos="1250"/>
        </w:tabs>
        <w:spacing w:before="0" w:after="240" w:line="360" w:lineRule="auto"/>
        <w:rPr>
          <w:rStyle w:val="emailstyle17"/>
          <w:rFonts w:cs="David"/>
          <w:color w:val="auto"/>
          <w:sz w:val="22"/>
        </w:rPr>
        <w:pPrChange w:id="6554" w:author="אופיר טל" w:date="2021-12-14T14:04:00Z">
          <w:pPr>
            <w:pStyle w:val="11"/>
            <w:tabs>
              <w:tab w:val="left" w:pos="1250"/>
            </w:tabs>
            <w:spacing w:before="0" w:after="240" w:line="360" w:lineRule="auto"/>
            <w:ind w:right="360"/>
          </w:pPr>
        </w:pPrChange>
      </w:pPr>
      <w:r w:rsidRPr="00901A33">
        <w:rPr>
          <w:rStyle w:val="emailstyle17"/>
          <w:rFonts w:cs="David" w:hint="eastAsia"/>
          <w:b/>
          <w:bCs/>
          <w:color w:val="auto"/>
          <w:sz w:val="22"/>
          <w:rtl/>
        </w:rPr>
        <w:t>ולחילופי</w:t>
      </w:r>
      <w:r w:rsidRPr="00901A33">
        <w:rPr>
          <w:rStyle w:val="emailstyle17"/>
          <w:rFonts w:cs="David" w:hint="cs"/>
          <w:b/>
          <w:bCs/>
          <w:color w:val="auto"/>
          <w:sz w:val="22"/>
          <w:rtl/>
        </w:rPr>
        <w:t xml:space="preserve"> </w:t>
      </w:r>
      <w:ins w:id="6555" w:author="Shimon" w:date="2022-01-06T16:31:00Z">
        <w:r w:rsidR="006B0A31">
          <w:rPr>
            <w:rStyle w:val="emailstyle17"/>
            <w:rFonts w:cs="David" w:hint="cs"/>
            <w:b/>
            <w:bCs/>
            <w:color w:val="auto"/>
            <w:sz w:val="22"/>
            <w:rtl/>
          </w:rPr>
          <w:t xml:space="preserve">חילופי </w:t>
        </w:r>
      </w:ins>
      <w:r w:rsidRPr="00901A33">
        <w:rPr>
          <w:rStyle w:val="emailstyle17"/>
          <w:rFonts w:cs="David" w:hint="cs"/>
          <w:b/>
          <w:bCs/>
          <w:color w:val="auto"/>
          <w:sz w:val="22"/>
          <w:rtl/>
        </w:rPr>
        <w:t>חילופי</w:t>
      </w:r>
      <w:r w:rsidRPr="00901A33">
        <w:rPr>
          <w:rStyle w:val="emailstyle17"/>
          <w:rFonts w:cs="David" w:hint="eastAsia"/>
          <w:b/>
          <w:bCs/>
          <w:color w:val="auto"/>
          <w:sz w:val="22"/>
          <w:rtl/>
        </w:rPr>
        <w:t>ן</w:t>
      </w:r>
      <w:r w:rsidRPr="00901A33">
        <w:rPr>
          <w:rStyle w:val="emailstyle17"/>
          <w:rFonts w:cs="David" w:hint="cs"/>
          <w:b/>
          <w:bCs/>
          <w:color w:val="auto"/>
          <w:sz w:val="22"/>
          <w:rtl/>
        </w:rPr>
        <w:t xml:space="preserve">  </w:t>
      </w:r>
      <w:r w:rsidRPr="00901A33">
        <w:rPr>
          <w:rStyle w:val="emailstyle17"/>
          <w:rFonts w:cs="David" w:hint="cs"/>
          <w:color w:val="auto"/>
          <w:sz w:val="22"/>
          <w:rtl/>
        </w:rPr>
        <w:t>-</w:t>
      </w:r>
    </w:p>
    <w:p w14:paraId="2E92B608" w14:textId="7E7F20A3" w:rsidR="00E26087" w:rsidRPr="00901A33" w:rsidRDefault="00D85373">
      <w:pPr>
        <w:pStyle w:val="11"/>
        <w:numPr>
          <w:ilvl w:val="1"/>
          <w:numId w:val="60"/>
        </w:numPr>
        <w:tabs>
          <w:tab w:val="left" w:pos="1250"/>
        </w:tabs>
        <w:spacing w:before="0" w:after="240" w:line="360" w:lineRule="auto"/>
        <w:ind w:left="1250"/>
        <w:rPr>
          <w:rStyle w:val="emailstyle17"/>
          <w:rFonts w:cs="David"/>
          <w:color w:val="auto"/>
          <w:sz w:val="22"/>
          <w:rtl/>
        </w:rPr>
        <w:pPrChange w:id="6556" w:author="Shimon" w:date="2022-01-06T16:32:00Z">
          <w:pPr>
            <w:pStyle w:val="11"/>
            <w:numPr>
              <w:ilvl w:val="1"/>
              <w:numId w:val="47"/>
            </w:numPr>
            <w:tabs>
              <w:tab w:val="left" w:pos="1250"/>
              <w:tab w:val="num" w:pos="1359"/>
            </w:tabs>
            <w:spacing w:before="0" w:after="240" w:line="360" w:lineRule="auto"/>
            <w:ind w:left="1250" w:right="792" w:hanging="720"/>
          </w:pPr>
        </w:pPrChange>
      </w:pPr>
      <w:r w:rsidRPr="00901A33">
        <w:rPr>
          <w:rStyle w:val="emailstyle17"/>
          <w:rFonts w:cs="David" w:hint="cs"/>
          <w:color w:val="auto"/>
          <w:sz w:val="22"/>
          <w:rtl/>
        </w:rPr>
        <w:t xml:space="preserve">מבלי לגרוע מהאמור לעיל, ולמען הזהירות בלבד, </w:t>
      </w:r>
      <w:r w:rsidR="00BA4273" w:rsidRPr="00901A33">
        <w:rPr>
          <w:rStyle w:val="emailstyle17"/>
          <w:rFonts w:cs="David" w:hint="cs"/>
          <w:color w:val="auto"/>
          <w:sz w:val="22"/>
          <w:rtl/>
        </w:rPr>
        <w:t xml:space="preserve">התובע יטען כי גם אם </w:t>
      </w:r>
      <w:r w:rsidR="002334C3" w:rsidRPr="00901A33">
        <w:rPr>
          <w:rStyle w:val="emailstyle17"/>
          <w:rFonts w:cs="David" w:hint="cs"/>
          <w:color w:val="auto"/>
          <w:sz w:val="22"/>
          <w:rtl/>
        </w:rPr>
        <w:t>הפנסיה כפופה</w:t>
      </w:r>
      <w:r w:rsidR="00BA4273" w:rsidRPr="00901A33">
        <w:rPr>
          <w:rStyle w:val="emailstyle17"/>
          <w:rFonts w:cs="David" w:hint="cs"/>
          <w:color w:val="auto"/>
          <w:sz w:val="22"/>
          <w:rtl/>
        </w:rPr>
        <w:t xml:space="preserve"> לתקרה של 70% (35 שנות עבודה בלבד), </w:t>
      </w:r>
      <w:ins w:id="6557" w:author="Shimon" w:date="2022-01-06T16:19:00Z">
        <w:r w:rsidR="00212550">
          <w:rPr>
            <w:rStyle w:val="emailstyle17"/>
            <w:rFonts w:cs="David" w:hint="cs"/>
            <w:color w:val="auto"/>
            <w:sz w:val="22"/>
            <w:rtl/>
          </w:rPr>
          <w:t>על אף שאינה כפופה לחוק הגימלאות</w:t>
        </w:r>
      </w:ins>
      <w:ins w:id="6558" w:author="Shimon" w:date="2022-01-06T16:32:00Z">
        <w:r w:rsidR="006B0A31">
          <w:rPr>
            <w:rStyle w:val="emailstyle17"/>
            <w:rFonts w:cs="David" w:hint="cs"/>
            <w:color w:val="auto"/>
            <w:sz w:val="22"/>
            <w:rtl/>
          </w:rPr>
          <w:t xml:space="preserve">, </w:t>
        </w:r>
      </w:ins>
      <w:r w:rsidR="00BA4273" w:rsidRPr="00901A33">
        <w:rPr>
          <w:rStyle w:val="emailstyle17"/>
          <w:rFonts w:cs="David" w:hint="cs"/>
          <w:color w:val="auto"/>
          <w:sz w:val="22"/>
          <w:rtl/>
        </w:rPr>
        <w:t>הרי שיש לחשבה כך:</w:t>
      </w:r>
    </w:p>
    <w:p w14:paraId="30FB7123" w14:textId="6014702F" w:rsidR="00D85373" w:rsidRPr="00DB6A63" w:rsidRDefault="00BA4273" w:rsidP="00A35B76">
      <w:pPr>
        <w:pStyle w:val="11"/>
        <w:tabs>
          <w:tab w:val="left" w:pos="1250"/>
        </w:tabs>
        <w:spacing w:before="0" w:after="240" w:line="360" w:lineRule="auto"/>
        <w:ind w:left="1250"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F963A8" w:rsidRPr="004B1925">
        <w:rPr>
          <w:rStyle w:val="emailstyle17"/>
          <w:rFonts w:cs="David" w:hint="eastAsia"/>
          <w:color w:val="auto"/>
          <w:sz w:val="22"/>
          <w:rtl/>
        </w:rPr>
        <w:t>מלוא</w:t>
      </w:r>
      <w:r w:rsidR="00F963A8"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עבודה בחוזה בכירים – 48%</w:t>
      </w:r>
      <w:r w:rsidR="00E26087" w:rsidRPr="00DB6A63">
        <w:rPr>
          <w:rStyle w:val="emailstyle17"/>
          <w:rFonts w:cs="David"/>
          <w:color w:val="auto"/>
          <w:sz w:val="22"/>
          <w:rtl/>
        </w:rPr>
        <w:t xml:space="preserve"> (24 שנה כפול 2%) מהמשכורת הכוללת המעודכנת לפי החוזה, והיתרה, </w:t>
      </w:r>
      <w:r w:rsidRPr="00DB6A63">
        <w:rPr>
          <w:rStyle w:val="emailstyle17"/>
          <w:rFonts w:cs="David"/>
          <w:color w:val="auto"/>
          <w:sz w:val="22"/>
          <w:rtl/>
        </w:rPr>
        <w:t xml:space="preserve"> עבור תקופת עבודה לפי כתב מינוי </w:t>
      </w:r>
      <w:r w:rsidR="00F963A8" w:rsidRPr="00DB6A63">
        <w:rPr>
          <w:rStyle w:val="emailstyle17"/>
          <w:rFonts w:cs="David"/>
          <w:color w:val="auto"/>
          <w:sz w:val="22"/>
          <w:rtl/>
        </w:rPr>
        <w:t xml:space="preserve"> (</w:t>
      </w:r>
      <w:r w:rsidR="00F963A8" w:rsidRPr="004B1925">
        <w:rPr>
          <w:rStyle w:val="emailstyle17"/>
          <w:rFonts w:cs="David" w:hint="eastAsia"/>
          <w:color w:val="auto"/>
          <w:sz w:val="22"/>
          <w:rtl/>
        </w:rPr>
        <w:t>השלמה</w:t>
      </w:r>
      <w:r w:rsidR="00F963A8" w:rsidRPr="004B1925">
        <w:rPr>
          <w:rStyle w:val="emailstyle17"/>
          <w:rFonts w:cs="David"/>
          <w:color w:val="auto"/>
          <w:sz w:val="22"/>
          <w:rtl/>
        </w:rPr>
        <w:t xml:space="preserve">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22%</w:t>
      </w:r>
      <w:r w:rsidR="00E26087" w:rsidRPr="004B1925">
        <w:rPr>
          <w:rStyle w:val="emailstyle17"/>
          <w:rFonts w:cs="David"/>
          <w:color w:val="auto"/>
          <w:sz w:val="22"/>
          <w:rtl/>
        </w:rPr>
        <w:t>,</w:t>
      </w:r>
      <w:r w:rsidR="00E26087" w:rsidRPr="00DB6A63">
        <w:rPr>
          <w:rStyle w:val="emailstyle17"/>
          <w:rFonts w:cs="David"/>
          <w:color w:val="auto"/>
          <w:sz w:val="22"/>
          <w:rtl/>
        </w:rPr>
        <w:t xml:space="preserve"> ממשכורת בדרגה +46 בשיא הותק</w:t>
      </w:r>
      <w:r w:rsidR="00F963A8" w:rsidRPr="004B1925">
        <w:rPr>
          <w:rStyle w:val="emailstyle17"/>
          <w:rFonts w:cs="David"/>
          <w:color w:val="auto"/>
          <w:sz w:val="22"/>
          <w:rtl/>
        </w:rPr>
        <w:t>.</w:t>
      </w:r>
    </w:p>
    <w:p w14:paraId="6BCE7718" w14:textId="1EA6471A" w:rsidR="002334C3" w:rsidRPr="00DB6A63" w:rsidRDefault="00BA4273" w:rsidP="00A35B76">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b/>
          <w:bCs/>
          <w:color w:val="auto"/>
          <w:sz w:val="22"/>
          <w:rtl/>
        </w:rPr>
        <w:t>למצער</w:t>
      </w:r>
      <w:r w:rsidRPr="00DB6A63">
        <w:rPr>
          <w:rStyle w:val="emailstyle17"/>
          <w:rFonts w:cs="David"/>
          <w:b/>
          <w:bCs/>
          <w:color w:val="auto"/>
          <w:sz w:val="22"/>
          <w:rtl/>
        </w:rPr>
        <w:t xml:space="preserve"> </w:t>
      </w:r>
      <w:r w:rsidR="002334C3" w:rsidRPr="00DB6A63">
        <w:rPr>
          <w:rStyle w:val="emailstyle17"/>
          <w:rFonts w:cs="David"/>
          <w:color w:val="auto"/>
          <w:sz w:val="22"/>
          <w:rtl/>
        </w:rPr>
        <w:t xml:space="preserve">(אם יקבע שאינו זכאי לפנסיה עבור </w:t>
      </w:r>
      <w:r w:rsidR="005B59AF" w:rsidRPr="00DB6A63">
        <w:rPr>
          <w:rStyle w:val="emailstyle17"/>
          <w:rFonts w:cs="David" w:hint="eastAsia"/>
          <w:color w:val="auto"/>
          <w:sz w:val="22"/>
          <w:rtl/>
        </w:rPr>
        <w:t>מלוא</w:t>
      </w:r>
      <w:r w:rsidR="009F1632" w:rsidRPr="00DB6A63">
        <w:rPr>
          <w:rStyle w:val="emailstyle17"/>
          <w:rFonts w:cs="David"/>
          <w:color w:val="auto"/>
          <w:sz w:val="22"/>
          <w:rtl/>
        </w:rPr>
        <w:t xml:space="preserve"> </w:t>
      </w:r>
      <w:r w:rsidR="002334C3" w:rsidRPr="00DB6A63">
        <w:rPr>
          <w:rStyle w:val="emailstyle17"/>
          <w:rFonts w:cs="David" w:hint="eastAsia"/>
          <w:color w:val="auto"/>
          <w:sz w:val="22"/>
          <w:rtl/>
        </w:rPr>
        <w:t>יתרת</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התקופה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הקצובה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בחוזה</w:t>
      </w:r>
      <w:r w:rsidR="002334C3" w:rsidRPr="00DB6A63">
        <w:rPr>
          <w:rStyle w:val="emailstyle17"/>
          <w:rFonts w:cs="David"/>
          <w:color w:val="auto"/>
          <w:sz w:val="22"/>
          <w:rtl/>
        </w:rPr>
        <w:t xml:space="preserve"> </w:t>
      </w:r>
      <w:r w:rsidR="002334C3" w:rsidRPr="00DB6A63">
        <w:rPr>
          <w:rStyle w:val="emailstyle17"/>
          <w:rFonts w:cs="David" w:hint="eastAsia"/>
          <w:color w:val="auto"/>
          <w:sz w:val="22"/>
          <w:rtl/>
        </w:rPr>
        <w:t>האחרון</w:t>
      </w:r>
      <w:r w:rsidR="002334C3" w:rsidRPr="00DB6A63">
        <w:rPr>
          <w:rStyle w:val="emailstyle17"/>
          <w:rFonts w:cs="David"/>
          <w:color w:val="auto"/>
          <w:sz w:val="22"/>
          <w:rtl/>
        </w:rPr>
        <w:t>)</w:t>
      </w:r>
      <w:r w:rsidR="0062518C">
        <w:rPr>
          <w:rStyle w:val="emailstyle17"/>
          <w:rFonts w:cs="David" w:hint="cs"/>
          <w:color w:val="auto"/>
          <w:sz w:val="22"/>
          <w:rtl/>
        </w:rPr>
        <w:t xml:space="preserve"> - </w:t>
      </w:r>
    </w:p>
    <w:p w14:paraId="6FE2ED7E" w14:textId="6C0284D0" w:rsidR="00BA4273" w:rsidRDefault="00BA4273" w:rsidP="002E5E84">
      <w:pPr>
        <w:pStyle w:val="11"/>
        <w:tabs>
          <w:tab w:val="left" w:pos="1250"/>
        </w:tabs>
        <w:spacing w:before="0" w:after="240" w:line="360" w:lineRule="auto"/>
        <w:ind w:left="1247" w:firstLine="0"/>
        <w:rPr>
          <w:rStyle w:val="emailstyle17"/>
          <w:rFonts w:cs="David"/>
          <w:color w:val="auto"/>
          <w:sz w:val="22"/>
          <w:rtl/>
        </w:rPr>
      </w:pPr>
      <w:r w:rsidRPr="00DB6A63">
        <w:rPr>
          <w:rStyle w:val="emailstyle17"/>
          <w:rFonts w:cs="David" w:hint="eastAsia"/>
          <w:color w:val="auto"/>
          <w:sz w:val="22"/>
          <w:rtl/>
        </w:rPr>
        <w:t>עבור</w:t>
      </w:r>
      <w:r w:rsidRPr="00DB6A63">
        <w:rPr>
          <w:rStyle w:val="emailstyle17"/>
          <w:rFonts w:cs="David"/>
          <w:color w:val="auto"/>
          <w:sz w:val="22"/>
          <w:rtl/>
        </w:rPr>
        <w:t xml:space="preserve"> </w:t>
      </w:r>
      <w:r w:rsidR="009F1632" w:rsidRPr="004B1925">
        <w:rPr>
          <w:rStyle w:val="emailstyle17"/>
          <w:rFonts w:cs="David"/>
          <w:color w:val="auto"/>
          <w:sz w:val="22"/>
          <w:rtl/>
        </w:rPr>
        <w:t>23</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שנות</w:t>
      </w:r>
      <w:r w:rsidR="009F1632" w:rsidRPr="00DB6A63">
        <w:rPr>
          <w:rStyle w:val="emailstyle17"/>
          <w:rFonts w:cs="David"/>
          <w:color w:val="auto"/>
          <w:sz w:val="22"/>
          <w:rtl/>
        </w:rPr>
        <w:t xml:space="preserve"> </w:t>
      </w:r>
      <w:r w:rsidRPr="00DB6A63">
        <w:rPr>
          <w:rStyle w:val="emailstyle17"/>
          <w:rFonts w:cs="David" w:hint="eastAsia"/>
          <w:color w:val="auto"/>
          <w:sz w:val="22"/>
          <w:rtl/>
        </w:rPr>
        <w:t>עבודה</w:t>
      </w:r>
      <w:r w:rsidRPr="00DB6A63">
        <w:rPr>
          <w:rStyle w:val="emailstyle17"/>
          <w:rFonts w:cs="David"/>
          <w:color w:val="auto"/>
          <w:sz w:val="22"/>
          <w:rtl/>
        </w:rPr>
        <w:t xml:space="preserve"> </w:t>
      </w:r>
      <w:r w:rsidRPr="00DB6A63">
        <w:rPr>
          <w:rStyle w:val="emailstyle17"/>
          <w:rFonts w:cs="David" w:hint="eastAsia"/>
          <w:color w:val="auto"/>
          <w:sz w:val="22"/>
          <w:rtl/>
        </w:rPr>
        <w:t>בחוזה</w:t>
      </w:r>
      <w:r w:rsidRPr="00DB6A63">
        <w:rPr>
          <w:rStyle w:val="emailstyle17"/>
          <w:rFonts w:cs="David"/>
          <w:color w:val="auto"/>
          <w:sz w:val="22"/>
          <w:rtl/>
        </w:rPr>
        <w:t xml:space="preserve"> </w:t>
      </w:r>
      <w:r w:rsidRPr="00DB6A63">
        <w:rPr>
          <w:rStyle w:val="emailstyle17"/>
          <w:rFonts w:cs="David" w:hint="eastAsia"/>
          <w:color w:val="auto"/>
          <w:sz w:val="22"/>
          <w:rtl/>
        </w:rPr>
        <w:t>בכירים</w:t>
      </w:r>
      <w:r w:rsidR="00E26087" w:rsidRPr="00DB6A63">
        <w:rPr>
          <w:rStyle w:val="emailstyle17"/>
          <w:rFonts w:cs="David"/>
          <w:color w:val="auto"/>
          <w:sz w:val="22"/>
          <w:rtl/>
        </w:rPr>
        <w:t xml:space="preserve"> (</w:t>
      </w:r>
      <w:r w:rsidR="009F1632" w:rsidRPr="004B1925">
        <w:rPr>
          <w:rFonts w:ascii="Arial" w:hAnsi="Arial"/>
          <w:sz w:val="22"/>
          <w:rtl/>
        </w:rPr>
        <w:t>22.334</w:t>
      </w:r>
      <w:r w:rsidR="00DB6A63">
        <w:rPr>
          <w:rFonts w:ascii="Arial" w:hAnsi="Arial" w:hint="cs"/>
          <w:sz w:val="22"/>
          <w:rtl/>
        </w:rPr>
        <w:t xml:space="preserve"> </w:t>
      </w:r>
      <w:r w:rsidR="00E26087" w:rsidRPr="00DB6A63">
        <w:rPr>
          <w:rStyle w:val="emailstyle17"/>
          <w:rFonts w:cs="David" w:hint="eastAsia"/>
          <w:color w:val="auto"/>
          <w:sz w:val="22"/>
          <w:rtl/>
        </w:rPr>
        <w:t>שנים</w:t>
      </w:r>
      <w:r w:rsidR="009F1632" w:rsidRPr="00DB6A63">
        <w:rPr>
          <w:rStyle w:val="emailstyle17"/>
          <w:rFonts w:cs="David"/>
          <w:color w:val="auto"/>
          <w:sz w:val="22"/>
          <w:rtl/>
        </w:rPr>
        <w:t xml:space="preserve"> עד 5.8.2012</w:t>
      </w:r>
      <w:r w:rsidR="00DB6A63">
        <w:rPr>
          <w:rStyle w:val="emailstyle17"/>
          <w:rFonts w:cs="David" w:hint="cs"/>
          <w:color w:val="auto"/>
          <w:sz w:val="22"/>
          <w:rtl/>
        </w:rPr>
        <w:t>,</w:t>
      </w:r>
      <w:r w:rsidR="009F1632" w:rsidRPr="00DB6A63">
        <w:rPr>
          <w:rStyle w:val="emailstyle17"/>
          <w:rFonts w:cs="David"/>
          <w:color w:val="auto"/>
          <w:sz w:val="22"/>
          <w:rtl/>
        </w:rPr>
        <w:t xml:space="preserve"> </w:t>
      </w:r>
      <w:r w:rsidR="00903EDA" w:rsidRPr="00DB6A63">
        <w:rPr>
          <w:rStyle w:val="emailstyle17"/>
          <w:rFonts w:cs="David" w:hint="eastAsia"/>
          <w:color w:val="auto"/>
          <w:sz w:val="22"/>
          <w:rtl/>
        </w:rPr>
        <w:t>בצירוף</w:t>
      </w:r>
      <w:r w:rsidR="001B77C6" w:rsidRPr="00DB6A63">
        <w:rPr>
          <w:rStyle w:val="emailstyle17"/>
          <w:rFonts w:cs="David"/>
          <w:color w:val="auto"/>
          <w:sz w:val="22"/>
          <w:rtl/>
        </w:rPr>
        <w:t xml:space="preserve"> </w:t>
      </w:r>
      <w:r w:rsidR="00903EDA" w:rsidRPr="00DB6A63">
        <w:rPr>
          <w:rStyle w:val="emailstyle17"/>
          <w:rFonts w:cs="David" w:hint="eastAsia"/>
          <w:color w:val="auto"/>
          <w:sz w:val="22"/>
          <w:rtl/>
        </w:rPr>
        <w:t>תקופת</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הודעה</w:t>
      </w:r>
      <w:r w:rsidR="00903EDA" w:rsidRPr="00DB6A63">
        <w:rPr>
          <w:rStyle w:val="emailstyle17"/>
          <w:rFonts w:cs="David"/>
          <w:color w:val="auto"/>
          <w:sz w:val="22"/>
          <w:rtl/>
        </w:rPr>
        <w:t xml:space="preserve"> </w:t>
      </w:r>
      <w:r w:rsidR="00903EDA" w:rsidRPr="00DB6A63">
        <w:rPr>
          <w:rStyle w:val="emailstyle17"/>
          <w:rFonts w:cs="David" w:hint="eastAsia"/>
          <w:color w:val="auto"/>
          <w:sz w:val="22"/>
          <w:rtl/>
        </w:rPr>
        <w:t>מוקדמת</w:t>
      </w:r>
      <w:r w:rsidR="009F1632" w:rsidRPr="00DB6A63">
        <w:rPr>
          <w:rStyle w:val="emailstyle17"/>
          <w:rFonts w:cs="David"/>
          <w:color w:val="auto"/>
          <w:sz w:val="22"/>
          <w:rtl/>
        </w:rPr>
        <w:t xml:space="preserve"> </w:t>
      </w:r>
      <w:r w:rsidR="009F1632" w:rsidRPr="004B1925">
        <w:rPr>
          <w:rStyle w:val="emailstyle17"/>
          <w:rFonts w:cs="David"/>
          <w:color w:val="auto"/>
          <w:sz w:val="22"/>
          <w:rtl/>
        </w:rPr>
        <w:t xml:space="preserve">-0.666 </w:t>
      </w:r>
      <w:r w:rsidR="009F1632" w:rsidRPr="004B1925">
        <w:rPr>
          <w:rStyle w:val="emailstyle17"/>
          <w:rFonts w:cs="David" w:hint="eastAsia"/>
          <w:color w:val="auto"/>
          <w:sz w:val="22"/>
          <w:rtl/>
        </w:rPr>
        <w:t>שנה</w:t>
      </w:r>
      <w:r w:rsidR="009F1632" w:rsidRPr="00DB6A63">
        <w:rPr>
          <w:rStyle w:val="emailstyle17"/>
          <w:rFonts w:cs="David"/>
          <w:color w:val="auto"/>
          <w:sz w:val="22"/>
          <w:rtl/>
        </w:rPr>
        <w:t>)</w:t>
      </w:r>
      <w:r w:rsidR="00F963A8" w:rsidRPr="00DB6A63">
        <w:rPr>
          <w:rStyle w:val="emailstyle17"/>
          <w:rFonts w:cs="David"/>
          <w:color w:val="auto"/>
          <w:sz w:val="22"/>
          <w:rtl/>
        </w:rPr>
        <w:t xml:space="preserve">, </w:t>
      </w:r>
      <w:r w:rsidR="001B77C6"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46</w:t>
      </w:r>
      <w:r w:rsidRPr="00DB6A63">
        <w:rPr>
          <w:rStyle w:val="emailstyle17"/>
          <w:rFonts w:cs="David"/>
          <w:color w:val="auto"/>
          <w:sz w:val="22"/>
          <w:rtl/>
        </w:rPr>
        <w:t>%</w:t>
      </w:r>
      <w:r w:rsidR="009F1632" w:rsidRPr="00DB6A63">
        <w:rPr>
          <w:rStyle w:val="emailstyle17"/>
          <w:rFonts w:cs="David"/>
          <w:color w:val="auto"/>
          <w:sz w:val="22"/>
          <w:rtl/>
        </w:rPr>
        <w:t xml:space="preserve"> </w:t>
      </w:r>
      <w:r w:rsidR="009F1632" w:rsidRPr="004B1925">
        <w:rPr>
          <w:rStyle w:val="emailstyle17"/>
          <w:rFonts w:cs="David" w:hint="eastAsia"/>
          <w:color w:val="auto"/>
          <w:sz w:val="22"/>
          <w:rtl/>
        </w:rPr>
        <w:t>ממשכורת</w:t>
      </w:r>
      <w:r w:rsidR="009F1632" w:rsidRPr="004B1925">
        <w:rPr>
          <w:rStyle w:val="emailstyle17"/>
          <w:rFonts w:cs="David"/>
          <w:color w:val="auto"/>
          <w:sz w:val="22"/>
          <w:rtl/>
        </w:rPr>
        <w:t xml:space="preserve"> </w:t>
      </w:r>
      <w:r w:rsidR="009F1632" w:rsidRPr="004B1925">
        <w:rPr>
          <w:rStyle w:val="emailstyle17"/>
          <w:rFonts w:cs="David" w:hint="eastAsia"/>
          <w:color w:val="auto"/>
          <w:sz w:val="22"/>
          <w:rtl/>
        </w:rPr>
        <w:t>החוזה</w:t>
      </w:r>
      <w:r w:rsidRPr="00DB6A63">
        <w:rPr>
          <w:rStyle w:val="emailstyle17"/>
          <w:rFonts w:cs="David"/>
          <w:color w:val="auto"/>
          <w:sz w:val="22"/>
          <w:rtl/>
        </w:rPr>
        <w:t xml:space="preserve">; </w:t>
      </w:r>
      <w:r w:rsidR="00E26087" w:rsidRPr="00DB6A63">
        <w:rPr>
          <w:rStyle w:val="emailstyle17"/>
          <w:rFonts w:cs="David" w:hint="eastAsia"/>
          <w:color w:val="auto"/>
          <w:sz w:val="22"/>
          <w:rtl/>
        </w:rPr>
        <w:t>והיתרה</w:t>
      </w:r>
      <w:r w:rsidR="00E26087"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4B1925">
        <w:rPr>
          <w:rStyle w:val="emailstyle17"/>
          <w:rFonts w:cs="David"/>
          <w:color w:val="auto"/>
          <w:sz w:val="22"/>
          <w:rtl/>
        </w:rPr>
        <w:t>תקופת</w:t>
      </w:r>
      <w:r w:rsidR="005B59AF" w:rsidRPr="004B1925">
        <w:rPr>
          <w:rStyle w:val="emailstyle17"/>
          <w:rFonts w:cs="David"/>
          <w:color w:val="auto"/>
          <w:sz w:val="22"/>
          <w:rtl/>
        </w:rPr>
        <w:t xml:space="preserve"> העבודה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כתב מינוי </w:t>
      </w:r>
      <w:r w:rsidR="00F963A8" w:rsidRPr="004B1925">
        <w:rPr>
          <w:rStyle w:val="emailstyle17"/>
          <w:rFonts w:cs="David"/>
          <w:color w:val="auto"/>
          <w:sz w:val="22"/>
          <w:rtl/>
        </w:rPr>
        <w:t xml:space="preserve">(השלמה </w:t>
      </w:r>
      <w:r w:rsidR="00F963A8" w:rsidRPr="004B1925">
        <w:rPr>
          <w:rStyle w:val="emailstyle17"/>
          <w:rFonts w:cs="David" w:hint="eastAsia"/>
          <w:color w:val="auto"/>
          <w:sz w:val="22"/>
          <w:rtl/>
        </w:rPr>
        <w:t>ל</w:t>
      </w:r>
      <w:r w:rsidR="00F963A8" w:rsidRPr="004B1925">
        <w:rPr>
          <w:rStyle w:val="emailstyle17"/>
          <w:rFonts w:cs="David"/>
          <w:color w:val="auto"/>
          <w:sz w:val="22"/>
          <w:rtl/>
        </w:rPr>
        <w:t>-70%)</w:t>
      </w:r>
      <w:r w:rsidR="00F963A8" w:rsidRPr="00DB6A63">
        <w:rPr>
          <w:rStyle w:val="emailstyle17"/>
          <w:rFonts w:cs="David"/>
          <w:color w:val="auto"/>
          <w:sz w:val="22"/>
          <w:rtl/>
        </w:rPr>
        <w:t xml:space="preserve"> </w:t>
      </w:r>
      <w:r w:rsidRPr="00DB6A63">
        <w:rPr>
          <w:rStyle w:val="emailstyle17"/>
          <w:rFonts w:cs="David"/>
          <w:color w:val="auto"/>
          <w:sz w:val="22"/>
          <w:rtl/>
        </w:rPr>
        <w:t xml:space="preserve">– </w:t>
      </w:r>
      <w:r w:rsidR="00903EDA" w:rsidRPr="00DB6A63">
        <w:rPr>
          <w:rStyle w:val="emailstyle17"/>
          <w:rFonts w:cs="David"/>
          <w:color w:val="auto"/>
          <w:sz w:val="22"/>
          <w:rtl/>
        </w:rPr>
        <w:t>24</w:t>
      </w:r>
      <w:r w:rsidRPr="00DB6A63">
        <w:rPr>
          <w:rStyle w:val="emailstyle17"/>
          <w:rFonts w:cs="David"/>
          <w:color w:val="auto"/>
          <w:sz w:val="22"/>
          <w:rtl/>
        </w:rPr>
        <w:t>%</w:t>
      </w:r>
      <w:r w:rsidR="00F963A8" w:rsidRPr="00DB6A63">
        <w:rPr>
          <w:rStyle w:val="emailstyle17"/>
          <w:rFonts w:cs="David"/>
          <w:color w:val="auto"/>
          <w:sz w:val="22"/>
          <w:rtl/>
        </w:rPr>
        <w:t xml:space="preserve"> מהמשכורת </w:t>
      </w:r>
      <w:r w:rsidR="00F963A8" w:rsidRPr="004B1925">
        <w:rPr>
          <w:rStyle w:val="emailstyle17"/>
          <w:rFonts w:cs="David" w:hint="eastAsia"/>
          <w:color w:val="auto"/>
          <w:sz w:val="22"/>
          <w:rtl/>
        </w:rPr>
        <w:t>המעודכנת</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לפי</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דרגה</w:t>
      </w:r>
      <w:r w:rsidR="00E26087" w:rsidRPr="00DB6A63">
        <w:rPr>
          <w:rStyle w:val="emailstyle17"/>
          <w:rFonts w:cs="David"/>
          <w:color w:val="auto"/>
          <w:sz w:val="22"/>
          <w:rtl/>
        </w:rPr>
        <w:t xml:space="preserve"> +46 </w:t>
      </w:r>
      <w:r w:rsidR="00E26087" w:rsidRPr="00DB6A63">
        <w:rPr>
          <w:rStyle w:val="emailstyle17"/>
          <w:rFonts w:cs="David" w:hint="eastAsia"/>
          <w:color w:val="auto"/>
          <w:sz w:val="22"/>
          <w:rtl/>
        </w:rPr>
        <w:t>בשיא</w:t>
      </w:r>
      <w:r w:rsidR="00E26087" w:rsidRPr="00DB6A63">
        <w:rPr>
          <w:rStyle w:val="emailstyle17"/>
          <w:rFonts w:cs="David"/>
          <w:color w:val="auto"/>
          <w:sz w:val="22"/>
          <w:rtl/>
        </w:rPr>
        <w:t xml:space="preserve"> </w:t>
      </w:r>
      <w:r w:rsidR="00E26087" w:rsidRPr="00DB6A63">
        <w:rPr>
          <w:rStyle w:val="emailstyle17"/>
          <w:rFonts w:cs="David" w:hint="eastAsia"/>
          <w:color w:val="auto"/>
          <w:sz w:val="22"/>
          <w:rtl/>
        </w:rPr>
        <w:t>הותק</w:t>
      </w:r>
      <w:r w:rsidR="002977A1" w:rsidRPr="00DB6A63">
        <w:rPr>
          <w:rStyle w:val="emailstyle17"/>
          <w:rFonts w:cs="David"/>
          <w:color w:val="auto"/>
          <w:sz w:val="22"/>
          <w:rtl/>
        </w:rPr>
        <w:t>.</w:t>
      </w:r>
    </w:p>
    <w:p w14:paraId="1BA6B693" w14:textId="77777777" w:rsidR="0062518C" w:rsidRPr="00901A33" w:rsidRDefault="0062518C" w:rsidP="00A35B76">
      <w:pPr>
        <w:pStyle w:val="11"/>
        <w:tabs>
          <w:tab w:val="left" w:pos="1250"/>
        </w:tabs>
        <w:spacing w:before="0" w:line="360" w:lineRule="auto"/>
        <w:ind w:left="1250" w:firstLine="0"/>
        <w:rPr>
          <w:rStyle w:val="emailstyle17"/>
          <w:rFonts w:cs="David"/>
          <w:color w:val="auto"/>
          <w:sz w:val="22"/>
          <w:rtl/>
        </w:rPr>
      </w:pPr>
    </w:p>
    <w:p w14:paraId="7B31A881" w14:textId="77777777" w:rsidR="00B67C81" w:rsidRPr="00901A33" w:rsidRDefault="00B67C81" w:rsidP="00A35B76">
      <w:pPr>
        <w:pStyle w:val="2"/>
        <w:numPr>
          <w:ilvl w:val="1"/>
          <w:numId w:val="18"/>
        </w:numPr>
        <w:tabs>
          <w:tab w:val="clear" w:pos="566"/>
          <w:tab w:val="left" w:pos="521"/>
        </w:tabs>
        <w:spacing w:after="120"/>
        <w:ind w:left="521" w:hanging="284"/>
        <w:rPr>
          <w:szCs w:val="24"/>
          <w:rtl/>
          <w:lang w:eastAsia="en-US"/>
        </w:rPr>
      </w:pPr>
      <w:r w:rsidRPr="00901A33">
        <w:rPr>
          <w:rFonts w:hint="cs"/>
          <w:szCs w:val="24"/>
          <w:rtl/>
          <w:lang w:eastAsia="en-US"/>
        </w:rPr>
        <w:t>סעד הצהרתי וכספי בעניין הפנסיה</w:t>
      </w:r>
    </w:p>
    <w:p w14:paraId="44CF30E2" w14:textId="4BF38FC3" w:rsidR="00903EDA" w:rsidRPr="004B1925" w:rsidRDefault="00903EDA">
      <w:pPr>
        <w:pStyle w:val="11"/>
        <w:numPr>
          <w:ilvl w:val="0"/>
          <w:numId w:val="60"/>
        </w:numPr>
        <w:tabs>
          <w:tab w:val="left" w:pos="566"/>
        </w:tabs>
        <w:spacing w:before="0" w:after="240" w:line="360" w:lineRule="auto"/>
        <w:ind w:left="566"/>
        <w:rPr>
          <w:rStyle w:val="emailstyle17"/>
          <w:rFonts w:cs="David"/>
          <w:b/>
          <w:bCs/>
          <w:color w:val="auto"/>
          <w:sz w:val="22"/>
          <w:szCs w:val="28"/>
          <w:u w:val="single"/>
        </w:rPr>
        <w:pPrChange w:id="6559" w:author="אופיר טל" w:date="2021-12-14T14:04:00Z">
          <w:pPr>
            <w:pStyle w:val="11"/>
            <w:numPr>
              <w:numId w:val="47"/>
            </w:numPr>
            <w:tabs>
              <w:tab w:val="num" w:pos="502"/>
              <w:tab w:val="left" w:pos="566"/>
            </w:tabs>
            <w:spacing w:before="0" w:after="240" w:line="360" w:lineRule="auto"/>
            <w:ind w:left="566" w:right="360" w:hanging="360"/>
          </w:pPr>
        </w:pPrChange>
      </w:pPr>
      <w:r w:rsidRPr="00DB6A63">
        <w:rPr>
          <w:rStyle w:val="emailstyle17"/>
          <w:rFonts w:cs="David" w:hint="eastAsia"/>
          <w:b/>
          <w:bCs/>
          <w:color w:val="auto"/>
          <w:sz w:val="22"/>
          <w:rtl/>
        </w:rPr>
        <w:t>סעד</w:t>
      </w:r>
      <w:r w:rsidRPr="00DB6A63">
        <w:rPr>
          <w:rStyle w:val="emailstyle17"/>
          <w:rFonts w:cs="David"/>
          <w:b/>
          <w:bCs/>
          <w:color w:val="auto"/>
          <w:sz w:val="22"/>
          <w:rtl/>
        </w:rPr>
        <w:t xml:space="preserve"> הצהרתי / </w:t>
      </w:r>
      <w:r w:rsidRPr="00DB6A63">
        <w:rPr>
          <w:rStyle w:val="emailstyle17"/>
          <w:rFonts w:cs="David" w:hint="eastAsia"/>
          <w:b/>
          <w:bCs/>
          <w:color w:val="auto"/>
          <w:sz w:val="22"/>
          <w:rtl/>
        </w:rPr>
        <w:t>כספי</w:t>
      </w:r>
      <w:r w:rsidRPr="00DB6A63">
        <w:rPr>
          <w:rStyle w:val="emailstyle17"/>
          <w:rFonts w:cs="David"/>
          <w:b/>
          <w:bCs/>
          <w:color w:val="auto"/>
          <w:sz w:val="22"/>
          <w:rtl/>
        </w:rPr>
        <w:t xml:space="preserve"> </w:t>
      </w:r>
      <w:r w:rsidRPr="00DB6A63">
        <w:rPr>
          <w:rStyle w:val="emailstyle17"/>
          <w:rFonts w:cs="David" w:hint="eastAsia"/>
          <w:b/>
          <w:bCs/>
          <w:color w:val="auto"/>
          <w:sz w:val="22"/>
          <w:rtl/>
        </w:rPr>
        <w:t>צופה</w:t>
      </w:r>
      <w:r w:rsidRPr="00DB6A63">
        <w:rPr>
          <w:rStyle w:val="emailstyle17"/>
          <w:rFonts w:cs="David"/>
          <w:b/>
          <w:bCs/>
          <w:color w:val="auto"/>
          <w:sz w:val="22"/>
          <w:rtl/>
        </w:rPr>
        <w:t xml:space="preserve"> </w:t>
      </w:r>
      <w:r w:rsidRPr="00DB6A63">
        <w:rPr>
          <w:rStyle w:val="emailstyle17"/>
          <w:rFonts w:cs="David" w:hint="eastAsia"/>
          <w:b/>
          <w:bCs/>
          <w:color w:val="auto"/>
          <w:sz w:val="22"/>
          <w:rtl/>
        </w:rPr>
        <w:t>פני</w:t>
      </w:r>
      <w:r w:rsidRPr="00DB6A63">
        <w:rPr>
          <w:rStyle w:val="emailstyle17"/>
          <w:rFonts w:cs="David"/>
          <w:b/>
          <w:bCs/>
          <w:color w:val="auto"/>
          <w:sz w:val="22"/>
          <w:rtl/>
        </w:rPr>
        <w:t xml:space="preserve"> </w:t>
      </w:r>
      <w:r w:rsidRPr="00DB6A63">
        <w:rPr>
          <w:rStyle w:val="emailstyle17"/>
          <w:rFonts w:cs="David" w:hint="eastAsia"/>
          <w:b/>
          <w:bCs/>
          <w:color w:val="auto"/>
          <w:sz w:val="22"/>
          <w:rtl/>
        </w:rPr>
        <w:t>עתיד</w:t>
      </w:r>
      <w:r w:rsidRPr="00DB6A63">
        <w:rPr>
          <w:rStyle w:val="emailstyle17"/>
          <w:rFonts w:cs="David"/>
          <w:color w:val="auto"/>
          <w:sz w:val="22"/>
          <w:rtl/>
        </w:rPr>
        <w:t xml:space="preserve"> - </w:t>
      </w:r>
    </w:p>
    <w:p w14:paraId="6BEF389D" w14:textId="083FE494" w:rsidR="001B0526" w:rsidRDefault="00077680">
      <w:pPr>
        <w:pStyle w:val="11"/>
        <w:numPr>
          <w:ilvl w:val="1"/>
          <w:numId w:val="60"/>
        </w:numPr>
        <w:tabs>
          <w:tab w:val="left" w:pos="1088"/>
        </w:tabs>
        <w:spacing w:before="0" w:after="240" w:line="360" w:lineRule="auto"/>
        <w:ind w:left="1088" w:hanging="567"/>
        <w:rPr>
          <w:rStyle w:val="emailstyle17"/>
          <w:rFonts w:cs="David"/>
          <w:color w:val="auto"/>
          <w:sz w:val="22"/>
        </w:rPr>
        <w:pPrChange w:id="6560"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hint="eastAsia"/>
          <w:color w:val="auto"/>
          <w:sz w:val="22"/>
          <w:rtl/>
        </w:rPr>
        <w:t>בהתאם</w:t>
      </w:r>
      <w:r w:rsidRPr="00DB6A63">
        <w:rPr>
          <w:rStyle w:val="emailstyle17"/>
          <w:rFonts w:cs="David"/>
          <w:color w:val="auto"/>
          <w:sz w:val="22"/>
          <w:rtl/>
        </w:rPr>
        <w:t xml:space="preserve"> </w:t>
      </w:r>
      <w:r w:rsidRPr="00DB6A63">
        <w:rPr>
          <w:rStyle w:val="emailstyle17"/>
          <w:rFonts w:cs="David" w:hint="eastAsia"/>
          <w:color w:val="auto"/>
          <w:sz w:val="22"/>
          <w:rtl/>
        </w:rPr>
        <w:t>לאמור</w:t>
      </w:r>
      <w:r w:rsidRPr="00DB6A63">
        <w:rPr>
          <w:rStyle w:val="emailstyle17"/>
          <w:rFonts w:cs="David"/>
          <w:color w:val="auto"/>
          <w:sz w:val="22"/>
          <w:rtl/>
        </w:rPr>
        <w:t xml:space="preserve"> </w:t>
      </w:r>
      <w:r w:rsidRPr="00DB6A63">
        <w:rPr>
          <w:rStyle w:val="emailstyle17"/>
          <w:rFonts w:cs="David" w:hint="eastAsia"/>
          <w:color w:val="auto"/>
          <w:sz w:val="22"/>
          <w:rtl/>
        </w:rPr>
        <w:t>לעיל</w:t>
      </w:r>
      <w:r w:rsidRPr="00DB6A63">
        <w:rPr>
          <w:rStyle w:val="emailstyle17"/>
          <w:rFonts w:cs="David"/>
          <w:color w:val="auto"/>
          <w:sz w:val="22"/>
          <w:rtl/>
        </w:rPr>
        <w:t xml:space="preserve">, </w:t>
      </w:r>
      <w:r w:rsidRPr="00DB6A63">
        <w:rPr>
          <w:rStyle w:val="emailstyle17"/>
          <w:rFonts w:cs="David" w:hint="eastAsia"/>
          <w:color w:val="auto"/>
          <w:sz w:val="22"/>
          <w:rtl/>
        </w:rPr>
        <w:t>התובע</w:t>
      </w:r>
      <w:r w:rsidRPr="00DB6A63">
        <w:rPr>
          <w:rStyle w:val="emailstyle17"/>
          <w:rFonts w:cs="David"/>
          <w:color w:val="auto"/>
          <w:sz w:val="22"/>
          <w:rtl/>
        </w:rPr>
        <w:t xml:space="preserve"> </w:t>
      </w:r>
      <w:r w:rsidRPr="00DB6A63">
        <w:rPr>
          <w:rStyle w:val="emailstyle17"/>
          <w:rFonts w:cs="David" w:hint="eastAsia"/>
          <w:color w:val="auto"/>
          <w:sz w:val="22"/>
          <w:rtl/>
        </w:rPr>
        <w:t>יבקש</w:t>
      </w:r>
      <w:r w:rsidRPr="00DB6A63">
        <w:rPr>
          <w:rStyle w:val="emailstyle17"/>
          <w:rFonts w:cs="David"/>
          <w:color w:val="auto"/>
          <w:sz w:val="22"/>
          <w:rtl/>
        </w:rPr>
        <w:t xml:space="preserve"> </w:t>
      </w:r>
      <w:r w:rsidRPr="00DB6A63">
        <w:rPr>
          <w:rStyle w:val="emailstyle17"/>
          <w:rFonts w:cs="David" w:hint="eastAsia"/>
          <w:color w:val="auto"/>
          <w:sz w:val="22"/>
          <w:rtl/>
        </w:rPr>
        <w:t>שבית</w:t>
      </w:r>
      <w:r w:rsidRPr="00DB6A63">
        <w:rPr>
          <w:rStyle w:val="emailstyle17"/>
          <w:rFonts w:cs="David"/>
          <w:color w:val="auto"/>
          <w:sz w:val="22"/>
          <w:rtl/>
        </w:rPr>
        <w:t xml:space="preserve"> </w:t>
      </w:r>
      <w:r w:rsidRPr="00DB6A63">
        <w:rPr>
          <w:rStyle w:val="emailstyle17"/>
          <w:rFonts w:cs="David" w:hint="eastAsia"/>
          <w:color w:val="auto"/>
          <w:sz w:val="22"/>
          <w:rtl/>
        </w:rPr>
        <w:t>הדין</w:t>
      </w:r>
      <w:r w:rsidRPr="00DB6A63">
        <w:rPr>
          <w:rStyle w:val="emailstyle17"/>
          <w:rFonts w:cs="David"/>
          <w:color w:val="auto"/>
          <w:sz w:val="22"/>
          <w:rtl/>
        </w:rPr>
        <w:t xml:space="preserve"> </w:t>
      </w:r>
      <w:r w:rsidRPr="00DB6A63">
        <w:rPr>
          <w:rStyle w:val="emailstyle17"/>
          <w:rFonts w:cs="David" w:hint="eastAsia"/>
          <w:color w:val="auto"/>
          <w:sz w:val="22"/>
          <w:rtl/>
        </w:rPr>
        <w:t>הנכבד</w:t>
      </w:r>
      <w:r w:rsidRPr="00DB6A63">
        <w:rPr>
          <w:rStyle w:val="emailstyle17"/>
          <w:rFonts w:cs="David"/>
          <w:color w:val="auto"/>
          <w:sz w:val="22"/>
          <w:rtl/>
        </w:rPr>
        <w:t xml:space="preserve"> </w:t>
      </w:r>
      <w:r w:rsidRPr="00DB6A63">
        <w:rPr>
          <w:rStyle w:val="emailstyle17"/>
          <w:rFonts w:cs="David" w:hint="eastAsia"/>
          <w:color w:val="auto"/>
          <w:sz w:val="22"/>
          <w:rtl/>
        </w:rPr>
        <w:t>יקבע</w:t>
      </w:r>
      <w:r w:rsidRPr="00DB6A63">
        <w:rPr>
          <w:rStyle w:val="emailstyle17"/>
          <w:rFonts w:cs="David"/>
          <w:color w:val="auto"/>
          <w:sz w:val="22"/>
          <w:rtl/>
        </w:rPr>
        <w:t xml:space="preserve"> </w:t>
      </w:r>
      <w:r w:rsidRPr="00DB6A63">
        <w:rPr>
          <w:rStyle w:val="emailstyle17"/>
          <w:rFonts w:cs="David" w:hint="eastAsia"/>
          <w:color w:val="auto"/>
          <w:sz w:val="22"/>
          <w:rtl/>
        </w:rPr>
        <w:t>כי</w:t>
      </w:r>
      <w:r w:rsidRPr="00DB6A63">
        <w:rPr>
          <w:rStyle w:val="emailstyle17"/>
          <w:rFonts w:cs="David"/>
          <w:color w:val="auto"/>
          <w:sz w:val="22"/>
          <w:rtl/>
        </w:rPr>
        <w:t xml:space="preserve"> </w:t>
      </w:r>
      <w:r w:rsidRPr="00DB6A63">
        <w:rPr>
          <w:rStyle w:val="emailstyle17"/>
          <w:rFonts w:cs="David" w:hint="eastAsia"/>
          <w:color w:val="auto"/>
          <w:sz w:val="22"/>
          <w:rtl/>
        </w:rPr>
        <w:t>הוא</w:t>
      </w:r>
      <w:r w:rsidRPr="00DB6A63">
        <w:rPr>
          <w:rStyle w:val="emailstyle17"/>
          <w:rFonts w:cs="David"/>
          <w:color w:val="auto"/>
          <w:sz w:val="22"/>
          <w:rtl/>
        </w:rPr>
        <w:t xml:space="preserve"> </w:t>
      </w:r>
      <w:r w:rsidRPr="00DB6A63">
        <w:rPr>
          <w:rStyle w:val="emailstyle17"/>
          <w:rFonts w:cs="David" w:hint="eastAsia"/>
          <w:color w:val="auto"/>
          <w:sz w:val="22"/>
          <w:rtl/>
        </w:rPr>
        <w:t>זכאי</w:t>
      </w:r>
      <w:r w:rsidRPr="00DB6A63">
        <w:rPr>
          <w:rStyle w:val="emailstyle17"/>
          <w:rFonts w:cs="David"/>
          <w:color w:val="auto"/>
          <w:sz w:val="22"/>
          <w:rtl/>
        </w:rPr>
        <w:t xml:space="preserve"> </w:t>
      </w:r>
      <w:r w:rsidRPr="00DB6A63">
        <w:rPr>
          <w:rStyle w:val="emailstyle17"/>
          <w:rFonts w:cs="David" w:hint="eastAsia"/>
          <w:color w:val="auto"/>
          <w:sz w:val="22"/>
          <w:rtl/>
        </w:rPr>
        <w:t>לפנסיה</w:t>
      </w:r>
      <w:r w:rsidRPr="00DB6A63">
        <w:rPr>
          <w:rStyle w:val="emailstyle17"/>
          <w:rFonts w:cs="David"/>
          <w:color w:val="auto"/>
          <w:sz w:val="22"/>
          <w:rtl/>
        </w:rPr>
        <w:t xml:space="preserve"> </w:t>
      </w:r>
      <w:r w:rsidRPr="00DB6A63">
        <w:rPr>
          <w:rStyle w:val="emailstyle17"/>
          <w:rFonts w:cs="David" w:hint="eastAsia"/>
          <w:color w:val="auto"/>
          <w:sz w:val="22"/>
          <w:rtl/>
        </w:rPr>
        <w:t>עבור</w:t>
      </w:r>
      <w:r w:rsidRPr="00DB6A63">
        <w:rPr>
          <w:rStyle w:val="emailstyle17"/>
          <w:rFonts w:cs="David"/>
          <w:color w:val="auto"/>
          <w:sz w:val="22"/>
          <w:rtl/>
        </w:rPr>
        <w:t xml:space="preserve"> </w:t>
      </w:r>
      <w:r w:rsidRPr="00DB6A63">
        <w:rPr>
          <w:rStyle w:val="emailstyle17"/>
          <w:rFonts w:cs="David" w:hint="eastAsia"/>
          <w:color w:val="auto"/>
          <w:sz w:val="22"/>
          <w:rtl/>
        </w:rPr>
        <w:t>תקופת</w:t>
      </w:r>
      <w:r w:rsidRPr="00DB6A63">
        <w:rPr>
          <w:rStyle w:val="emailstyle17"/>
          <w:rFonts w:cs="David"/>
          <w:color w:val="auto"/>
          <w:sz w:val="22"/>
          <w:rtl/>
        </w:rPr>
        <w:t xml:space="preserve"> </w:t>
      </w:r>
      <w:r w:rsidRPr="00DB6A63">
        <w:rPr>
          <w:rStyle w:val="emailstyle17"/>
          <w:rFonts w:cs="David" w:hint="eastAsia"/>
          <w:color w:val="auto"/>
          <w:sz w:val="22"/>
          <w:rtl/>
        </w:rPr>
        <w:t>החוזה</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משכורת</w:t>
      </w:r>
      <w:r w:rsidRPr="00DB6A63">
        <w:rPr>
          <w:rStyle w:val="emailstyle17"/>
          <w:rFonts w:cs="David"/>
          <w:color w:val="auto"/>
          <w:sz w:val="22"/>
          <w:rtl/>
        </w:rPr>
        <w:t xml:space="preserve"> </w:t>
      </w:r>
      <w:r w:rsidRPr="00DB6A63">
        <w:rPr>
          <w:rStyle w:val="emailstyle17"/>
          <w:rFonts w:cs="David" w:hint="eastAsia"/>
          <w:color w:val="auto"/>
          <w:sz w:val="22"/>
          <w:rtl/>
        </w:rPr>
        <w:t>קובעת</w:t>
      </w:r>
      <w:r w:rsidRPr="00DB6A63">
        <w:rPr>
          <w:rStyle w:val="emailstyle17"/>
          <w:rFonts w:cs="David"/>
          <w:color w:val="auto"/>
          <w:sz w:val="22"/>
          <w:rtl/>
        </w:rPr>
        <w:t xml:space="preserve"> </w:t>
      </w:r>
      <w:r w:rsidRPr="00DB6A63">
        <w:rPr>
          <w:rStyle w:val="emailstyle17"/>
          <w:rFonts w:cs="David" w:hint="eastAsia"/>
          <w:color w:val="auto"/>
          <w:sz w:val="22"/>
          <w:rtl/>
        </w:rPr>
        <w:t>מעודכנת</w:t>
      </w:r>
      <w:r w:rsidRPr="00DB6A63">
        <w:rPr>
          <w:rStyle w:val="emailstyle17"/>
          <w:rFonts w:cs="David"/>
          <w:color w:val="auto"/>
          <w:sz w:val="22"/>
          <w:rtl/>
        </w:rPr>
        <w:t xml:space="preserve"> </w:t>
      </w:r>
      <w:r w:rsidRPr="00DB6A63">
        <w:rPr>
          <w:rStyle w:val="emailstyle17"/>
          <w:rFonts w:cs="David" w:hint="eastAsia"/>
          <w:color w:val="auto"/>
          <w:sz w:val="22"/>
          <w:rtl/>
        </w:rPr>
        <w:t>ע</w:t>
      </w:r>
      <w:r w:rsidRPr="00DB6A63">
        <w:rPr>
          <w:rStyle w:val="emailstyle17"/>
          <w:rFonts w:cs="David"/>
          <w:color w:val="auto"/>
          <w:sz w:val="22"/>
          <w:rtl/>
        </w:rPr>
        <w:t xml:space="preserve">"פ </w:t>
      </w:r>
      <w:r w:rsidRPr="00DB6A63">
        <w:rPr>
          <w:rStyle w:val="emailstyle17"/>
          <w:rFonts w:cs="David" w:hint="eastAsia"/>
          <w:color w:val="auto"/>
          <w:sz w:val="22"/>
          <w:rtl/>
        </w:rPr>
        <w:t>החוזה</w:t>
      </w:r>
      <w:r w:rsidRPr="00DB6A63">
        <w:rPr>
          <w:rStyle w:val="emailstyle17"/>
          <w:rFonts w:cs="David"/>
          <w:color w:val="auto"/>
          <w:sz w:val="22"/>
          <w:rtl/>
        </w:rPr>
        <w:t xml:space="preserve"> (90% </w:t>
      </w:r>
      <w:r w:rsidRPr="00DB6A63">
        <w:rPr>
          <w:rStyle w:val="emailstyle17"/>
          <w:rFonts w:cs="David" w:hint="eastAsia"/>
          <w:color w:val="auto"/>
          <w:sz w:val="22"/>
          <w:rtl/>
        </w:rPr>
        <w:t>ממשכורת</w:t>
      </w:r>
      <w:r w:rsidRPr="00DB6A63">
        <w:rPr>
          <w:rStyle w:val="emailstyle17"/>
          <w:rFonts w:cs="David"/>
          <w:color w:val="auto"/>
          <w:sz w:val="22"/>
          <w:rtl/>
        </w:rPr>
        <w:t xml:space="preserve"> </w:t>
      </w:r>
      <w:r w:rsidRPr="00DB6A63">
        <w:rPr>
          <w:rStyle w:val="emailstyle17"/>
          <w:rFonts w:cs="David" w:hint="eastAsia"/>
          <w:color w:val="auto"/>
          <w:sz w:val="22"/>
          <w:rtl/>
        </w:rPr>
        <w:t>סגן</w:t>
      </w:r>
      <w:r w:rsidRPr="00DB6A63">
        <w:rPr>
          <w:rStyle w:val="emailstyle17"/>
          <w:rFonts w:cs="David"/>
          <w:color w:val="auto"/>
          <w:sz w:val="22"/>
          <w:rtl/>
        </w:rPr>
        <w:t xml:space="preserve"> </w:t>
      </w:r>
      <w:r w:rsidRPr="00DB6A63">
        <w:rPr>
          <w:rStyle w:val="emailstyle17"/>
          <w:rFonts w:cs="David" w:hint="eastAsia"/>
          <w:color w:val="auto"/>
          <w:sz w:val="22"/>
          <w:rtl/>
        </w:rPr>
        <w:t>שר</w:t>
      </w:r>
      <w:r w:rsidRPr="00DB6A63">
        <w:rPr>
          <w:rStyle w:val="emailstyle17"/>
          <w:rFonts w:cs="David"/>
          <w:color w:val="auto"/>
          <w:sz w:val="22"/>
          <w:rtl/>
        </w:rPr>
        <w:t xml:space="preserve">), </w:t>
      </w:r>
      <w:r w:rsidRPr="00DB6A63">
        <w:rPr>
          <w:rStyle w:val="emailstyle17"/>
          <w:rFonts w:cs="David" w:hint="eastAsia"/>
          <w:color w:val="auto"/>
          <w:sz w:val="22"/>
          <w:rtl/>
        </w:rPr>
        <w:t>לפי</w:t>
      </w:r>
      <w:r w:rsidRPr="00DB6A63">
        <w:rPr>
          <w:rStyle w:val="emailstyle17"/>
          <w:rFonts w:cs="David"/>
          <w:color w:val="auto"/>
          <w:sz w:val="22"/>
          <w:rtl/>
        </w:rPr>
        <w:t xml:space="preserve"> </w:t>
      </w:r>
      <w:r w:rsidRPr="00DB6A63">
        <w:rPr>
          <w:rStyle w:val="emailstyle17"/>
          <w:rFonts w:cs="David" w:hint="eastAsia"/>
          <w:color w:val="auto"/>
          <w:sz w:val="22"/>
          <w:rtl/>
        </w:rPr>
        <w:t>שיעור</w:t>
      </w:r>
      <w:r w:rsidRPr="00DB6A63">
        <w:rPr>
          <w:rStyle w:val="emailstyle17"/>
          <w:rFonts w:cs="David"/>
          <w:color w:val="auto"/>
          <w:sz w:val="22"/>
          <w:rtl/>
        </w:rPr>
        <w:t xml:space="preserve"> </w:t>
      </w:r>
      <w:r w:rsidRPr="00DB6A63">
        <w:rPr>
          <w:rStyle w:val="emailstyle17"/>
          <w:rFonts w:cs="David" w:hint="eastAsia"/>
          <w:color w:val="auto"/>
          <w:sz w:val="22"/>
          <w:rtl/>
        </w:rPr>
        <w:t>של</w:t>
      </w:r>
      <w:r w:rsidRPr="00DB6A63">
        <w:rPr>
          <w:rStyle w:val="emailstyle17"/>
          <w:rFonts w:cs="David"/>
          <w:color w:val="auto"/>
          <w:sz w:val="22"/>
          <w:rtl/>
        </w:rPr>
        <w:t xml:space="preserve"> 48%, ו</w:t>
      </w:r>
      <w:r w:rsidR="00D65BD4" w:rsidRPr="00DB6A63">
        <w:rPr>
          <w:rStyle w:val="emailstyle17"/>
          <w:rFonts w:cs="David" w:hint="eastAsia"/>
          <w:color w:val="auto"/>
          <w:sz w:val="22"/>
          <w:rtl/>
        </w:rPr>
        <w:t>כן</w:t>
      </w:r>
      <w:r w:rsidR="00D65BD4" w:rsidRPr="00DB6A63">
        <w:rPr>
          <w:rStyle w:val="emailstyle17"/>
          <w:rFonts w:cs="David"/>
          <w:color w:val="auto"/>
          <w:sz w:val="22"/>
          <w:rtl/>
        </w:rPr>
        <w:t xml:space="preserve"> לכל התוספות הנלוות על פי דין </w:t>
      </w:r>
      <w:r w:rsidR="005B59AF" w:rsidRPr="004B1925">
        <w:rPr>
          <w:rStyle w:val="emailstyle17"/>
          <w:rFonts w:cs="David" w:hint="eastAsia"/>
          <w:color w:val="auto"/>
          <w:sz w:val="22"/>
          <w:rtl/>
        </w:rPr>
        <w:t>החל</w:t>
      </w:r>
      <w:r w:rsidR="005B59AF" w:rsidRPr="004B1925">
        <w:rPr>
          <w:rStyle w:val="emailstyle17"/>
          <w:rFonts w:cs="David"/>
          <w:color w:val="auto"/>
          <w:sz w:val="22"/>
          <w:rtl/>
        </w:rPr>
        <w:t xml:space="preserve"> </w:t>
      </w:r>
      <w:r w:rsidR="005B59AF" w:rsidRPr="004B1925">
        <w:rPr>
          <w:rStyle w:val="emailstyle17"/>
          <w:rFonts w:cs="David" w:hint="eastAsia"/>
          <w:color w:val="auto"/>
          <w:sz w:val="22"/>
          <w:rtl/>
        </w:rPr>
        <w:t>מיום</w:t>
      </w:r>
      <w:r w:rsidR="005B59AF" w:rsidRPr="004B1925">
        <w:rPr>
          <w:rStyle w:val="emailstyle17"/>
          <w:rFonts w:cs="David"/>
          <w:color w:val="auto"/>
          <w:sz w:val="22"/>
          <w:rtl/>
        </w:rPr>
        <w:t xml:space="preserve"> 1.4.2014</w:t>
      </w:r>
      <w:r w:rsidR="00F11C5A">
        <w:rPr>
          <w:rStyle w:val="emailstyle17"/>
          <w:rFonts w:cs="David" w:hint="cs"/>
          <w:color w:val="auto"/>
          <w:sz w:val="22"/>
          <w:rtl/>
        </w:rPr>
        <w:t xml:space="preserve"> ועד בכלל</w:t>
      </w:r>
      <w:r w:rsidR="001B0526">
        <w:rPr>
          <w:rStyle w:val="emailstyle17"/>
          <w:rFonts w:cs="David" w:hint="cs"/>
          <w:color w:val="auto"/>
          <w:sz w:val="22"/>
          <w:rtl/>
        </w:rPr>
        <w:t>;</w:t>
      </w:r>
    </w:p>
    <w:p w14:paraId="01DA1309" w14:textId="3FBA824D" w:rsidR="0062518C" w:rsidRDefault="0062518C" w:rsidP="00A35B76">
      <w:pPr>
        <w:pStyle w:val="11"/>
        <w:tabs>
          <w:tab w:val="left" w:pos="1088"/>
        </w:tabs>
        <w:spacing w:before="0" w:after="240" w:line="360" w:lineRule="auto"/>
        <w:ind w:left="1088" w:firstLine="0"/>
        <w:rPr>
          <w:rStyle w:val="emailstyle17"/>
          <w:rFonts w:cs="David"/>
          <w:color w:val="auto"/>
          <w:sz w:val="22"/>
          <w:rtl/>
        </w:rPr>
      </w:pPr>
      <w:r>
        <w:rPr>
          <w:rStyle w:val="emailstyle17"/>
          <w:rFonts w:cs="David" w:hint="cs"/>
          <w:color w:val="auto"/>
          <w:sz w:val="22"/>
          <w:rtl/>
        </w:rPr>
        <w:t>למצער - לפי שיעור של 44.66%</w:t>
      </w:r>
      <w:r w:rsidR="001B0526">
        <w:rPr>
          <w:rStyle w:val="emailstyle17"/>
          <w:rFonts w:cs="David" w:hint="cs"/>
          <w:color w:val="auto"/>
          <w:sz w:val="22"/>
          <w:rtl/>
        </w:rPr>
        <w:t xml:space="preserve"> מיום 1.4.2013 (סוף תקופת ההודעה המוקדמת לאחר ההודעה שקיבל התובע בדצמבר;</w:t>
      </w:r>
    </w:p>
    <w:p w14:paraId="06462D04" w14:textId="6C4BDCCE" w:rsidR="001B0526" w:rsidRDefault="001B0526" w:rsidP="002E5E84">
      <w:pPr>
        <w:pStyle w:val="11"/>
        <w:tabs>
          <w:tab w:val="left" w:pos="1088"/>
        </w:tabs>
        <w:spacing w:before="0" w:after="240" w:line="360" w:lineRule="auto"/>
        <w:ind w:left="1088" w:firstLine="0"/>
        <w:rPr>
          <w:rStyle w:val="emailstyle17"/>
          <w:rFonts w:cs="David"/>
          <w:color w:val="auto"/>
          <w:sz w:val="22"/>
        </w:rPr>
      </w:pPr>
      <w:r>
        <w:rPr>
          <w:rStyle w:val="emailstyle17"/>
          <w:rFonts w:cs="David" w:hint="cs"/>
          <w:color w:val="auto"/>
          <w:sz w:val="22"/>
          <w:rtl/>
        </w:rPr>
        <w:t xml:space="preserve">ובכל מקרה לא פחות מ </w:t>
      </w:r>
      <w:r>
        <w:rPr>
          <w:rStyle w:val="emailstyle17"/>
          <w:rFonts w:cs="David"/>
          <w:color w:val="auto"/>
          <w:sz w:val="22"/>
          <w:rtl/>
        </w:rPr>
        <w:t>–</w:t>
      </w:r>
      <w:r>
        <w:rPr>
          <w:rStyle w:val="emailstyle17"/>
          <w:rFonts w:cs="David" w:hint="cs"/>
          <w:color w:val="auto"/>
          <w:sz w:val="22"/>
          <w:rtl/>
        </w:rPr>
        <w:t xml:space="preserve"> 46% החל מיום 1.8.2012 (תום ההודעה המוקדמת לאחר הפסקת עבודתו בפועל</w:t>
      </w:r>
      <w:ins w:id="6561" w:author="Shimon" w:date="2021-12-29T17:19:00Z">
        <w:del w:id="6562" w:author="אופיר טל" w:date="2022-01-09T13:18:00Z">
          <w:r w:rsidR="00660FF7" w:rsidDel="00D9407F">
            <w:rPr>
              <w:rStyle w:val="emailstyle17"/>
              <w:rFonts w:cs="David" w:hint="cs"/>
              <w:color w:val="auto"/>
              <w:sz w:val="22"/>
              <w:rtl/>
            </w:rPr>
            <w:delText xml:space="preserve"> </w:delText>
          </w:r>
          <w:r w:rsidR="00660FF7" w:rsidRPr="00660FF7" w:rsidDel="00D9407F">
            <w:rPr>
              <w:rStyle w:val="emailstyle17"/>
              <w:rFonts w:cs="David" w:hint="eastAsia"/>
              <w:color w:val="auto"/>
              <w:sz w:val="22"/>
              <w:highlight w:val="yellow"/>
              <w:rtl/>
              <w:rPrChange w:id="6563" w:author="Shimon" w:date="2021-12-29T17:20:00Z">
                <w:rPr>
                  <w:rStyle w:val="emailstyle17"/>
                  <w:rFonts w:cs="David" w:hint="eastAsia"/>
                  <w:color w:val="auto"/>
                  <w:sz w:val="22"/>
                  <w:rtl/>
                </w:rPr>
              </w:rPrChange>
            </w:rPr>
            <w:delText>לא</w:delText>
          </w:r>
          <w:r w:rsidR="00660FF7" w:rsidRPr="00660FF7" w:rsidDel="00D9407F">
            <w:rPr>
              <w:rStyle w:val="emailstyle17"/>
              <w:rFonts w:cs="David"/>
              <w:color w:val="auto"/>
              <w:sz w:val="22"/>
              <w:highlight w:val="yellow"/>
              <w:rtl/>
              <w:rPrChange w:id="6564" w:author="Shimon" w:date="2021-12-29T17:20:00Z">
                <w:rPr>
                  <w:rStyle w:val="emailstyle17"/>
                  <w:rFonts w:cs="David"/>
                  <w:color w:val="auto"/>
                  <w:sz w:val="22"/>
                  <w:rtl/>
                </w:rPr>
              </w:rPrChange>
            </w:rPr>
            <w:delText xml:space="preserve"> </w:delText>
          </w:r>
          <w:r w:rsidR="00660FF7" w:rsidRPr="00660FF7" w:rsidDel="00D9407F">
            <w:rPr>
              <w:rStyle w:val="emailstyle17"/>
              <w:rFonts w:cs="David" w:hint="eastAsia"/>
              <w:color w:val="auto"/>
              <w:sz w:val="22"/>
              <w:highlight w:val="yellow"/>
              <w:rtl/>
              <w:rPrChange w:id="6565" w:author="Shimon" w:date="2021-12-29T17:20:00Z">
                <w:rPr>
                  <w:rStyle w:val="emailstyle17"/>
                  <w:rFonts w:cs="David" w:hint="eastAsia"/>
                  <w:color w:val="auto"/>
                  <w:sz w:val="22"/>
                  <w:rtl/>
                </w:rPr>
              </w:rPrChange>
            </w:rPr>
            <w:delText>מבין</w:delText>
          </w:r>
          <w:r w:rsidR="00660FF7" w:rsidRPr="00660FF7" w:rsidDel="00D9407F">
            <w:rPr>
              <w:rStyle w:val="emailstyle17"/>
              <w:rFonts w:cs="David"/>
              <w:color w:val="auto"/>
              <w:sz w:val="22"/>
              <w:highlight w:val="yellow"/>
              <w:rtl/>
              <w:rPrChange w:id="6566" w:author="Shimon" w:date="2021-12-29T17:20:00Z">
                <w:rPr>
                  <w:rStyle w:val="emailstyle17"/>
                  <w:rFonts w:cs="David"/>
                  <w:color w:val="auto"/>
                  <w:sz w:val="22"/>
                  <w:rtl/>
                </w:rPr>
              </w:rPrChange>
            </w:rPr>
            <w:delText xml:space="preserve"> </w:delText>
          </w:r>
          <w:r w:rsidR="00660FF7" w:rsidRPr="00660FF7" w:rsidDel="00D9407F">
            <w:rPr>
              <w:rStyle w:val="emailstyle17"/>
              <w:rFonts w:cs="David" w:hint="eastAsia"/>
              <w:color w:val="auto"/>
              <w:sz w:val="22"/>
              <w:highlight w:val="yellow"/>
              <w:rtl/>
              <w:rPrChange w:id="6567" w:author="Shimon" w:date="2021-12-29T17:20:00Z">
                <w:rPr>
                  <w:rStyle w:val="emailstyle17"/>
                  <w:rFonts w:cs="David" w:hint="eastAsia"/>
                  <w:color w:val="auto"/>
                  <w:sz w:val="22"/>
                  <w:rtl/>
                </w:rPr>
              </w:rPrChange>
            </w:rPr>
            <w:delText>מה</w:delText>
          </w:r>
          <w:r w:rsidR="00660FF7" w:rsidRPr="00660FF7" w:rsidDel="00D9407F">
            <w:rPr>
              <w:rStyle w:val="emailstyle17"/>
              <w:rFonts w:cs="David"/>
              <w:color w:val="auto"/>
              <w:sz w:val="22"/>
              <w:highlight w:val="yellow"/>
              <w:rtl/>
              <w:rPrChange w:id="6568" w:author="Shimon" w:date="2021-12-29T17:20:00Z">
                <w:rPr>
                  <w:rStyle w:val="emailstyle17"/>
                  <w:rFonts w:cs="David"/>
                  <w:color w:val="auto"/>
                  <w:sz w:val="22"/>
                  <w:rtl/>
                </w:rPr>
              </w:rPrChange>
            </w:rPr>
            <w:delText xml:space="preserve"> </w:delText>
          </w:r>
          <w:r w:rsidR="00660FF7" w:rsidRPr="00660FF7" w:rsidDel="00D9407F">
            <w:rPr>
              <w:rStyle w:val="emailstyle17"/>
              <w:rFonts w:cs="David" w:hint="eastAsia"/>
              <w:color w:val="auto"/>
              <w:sz w:val="22"/>
              <w:highlight w:val="yellow"/>
              <w:rtl/>
              <w:rPrChange w:id="6569" w:author="Shimon" w:date="2021-12-29T17:20:00Z">
                <w:rPr>
                  <w:rStyle w:val="emailstyle17"/>
                  <w:rFonts w:cs="David" w:hint="eastAsia"/>
                  <w:color w:val="auto"/>
                  <w:sz w:val="22"/>
                  <w:rtl/>
                </w:rPr>
              </w:rPrChange>
            </w:rPr>
            <w:delText>ש</w:delText>
          </w:r>
        </w:del>
      </w:ins>
      <w:ins w:id="6570" w:author="Shimon" w:date="2021-12-29T17:20:00Z">
        <w:del w:id="6571" w:author="אופיר טל" w:date="2022-01-09T13:18:00Z">
          <w:r w:rsidR="00660FF7" w:rsidDel="00D9407F">
            <w:rPr>
              <w:rStyle w:val="emailstyle17"/>
              <w:rFonts w:cs="David" w:hint="cs"/>
              <w:color w:val="auto"/>
              <w:sz w:val="22"/>
              <w:highlight w:val="yellow"/>
              <w:rtl/>
            </w:rPr>
            <w:delText>כ</w:delText>
          </w:r>
        </w:del>
      </w:ins>
      <w:ins w:id="6572" w:author="Shimon" w:date="2021-12-29T17:19:00Z">
        <w:del w:id="6573" w:author="אופיר טל" w:date="2022-01-09T13:18:00Z">
          <w:r w:rsidR="00660FF7" w:rsidRPr="00660FF7" w:rsidDel="00D9407F">
            <w:rPr>
              <w:rStyle w:val="emailstyle17"/>
              <w:rFonts w:cs="David" w:hint="eastAsia"/>
              <w:color w:val="auto"/>
              <w:sz w:val="22"/>
              <w:highlight w:val="yellow"/>
              <w:rtl/>
              <w:rPrChange w:id="6574" w:author="Shimon" w:date="2021-12-29T17:20:00Z">
                <w:rPr>
                  <w:rStyle w:val="emailstyle17"/>
                  <w:rFonts w:cs="David" w:hint="eastAsia"/>
                  <w:color w:val="auto"/>
                  <w:sz w:val="22"/>
                  <w:rtl/>
                </w:rPr>
              </w:rPrChange>
            </w:rPr>
            <w:delText>תוב</w:delText>
          </w:r>
          <w:r w:rsidR="00660FF7" w:rsidRPr="00660FF7" w:rsidDel="00D9407F">
            <w:rPr>
              <w:rStyle w:val="emailstyle17"/>
              <w:rFonts w:cs="David"/>
              <w:color w:val="auto"/>
              <w:sz w:val="22"/>
              <w:highlight w:val="yellow"/>
              <w:rtl/>
              <w:rPrChange w:id="6575" w:author="Shimon" w:date="2021-12-29T17:20:00Z">
                <w:rPr>
                  <w:rStyle w:val="emailstyle17"/>
                  <w:rFonts w:cs="David"/>
                  <w:color w:val="auto"/>
                  <w:sz w:val="22"/>
                  <w:rtl/>
                </w:rPr>
              </w:rPrChange>
            </w:rPr>
            <w:delText xml:space="preserve"> </w:delText>
          </w:r>
          <w:r w:rsidR="00660FF7" w:rsidRPr="00660FF7" w:rsidDel="00D9407F">
            <w:rPr>
              <w:rStyle w:val="emailstyle17"/>
              <w:rFonts w:cs="David" w:hint="eastAsia"/>
              <w:color w:val="auto"/>
              <w:sz w:val="22"/>
              <w:highlight w:val="yellow"/>
              <w:rtl/>
              <w:rPrChange w:id="6576" w:author="Shimon" w:date="2021-12-29T17:20:00Z">
                <w:rPr>
                  <w:rStyle w:val="emailstyle17"/>
                  <w:rFonts w:cs="David" w:hint="eastAsia"/>
                  <w:color w:val="auto"/>
                  <w:sz w:val="22"/>
                  <w:rtl/>
                </w:rPr>
              </w:rPrChange>
            </w:rPr>
            <w:delText>בסוגריים</w:delText>
          </w:r>
        </w:del>
      </w:ins>
      <w:r>
        <w:rPr>
          <w:rStyle w:val="emailstyle17"/>
          <w:rFonts w:cs="David" w:hint="cs"/>
          <w:color w:val="auto"/>
          <w:sz w:val="22"/>
          <w:rtl/>
        </w:rPr>
        <w:t>).</w:t>
      </w:r>
    </w:p>
    <w:p w14:paraId="36BAE640" w14:textId="6E13F6A3" w:rsidR="00636CA7" w:rsidRPr="00DB6A63" w:rsidRDefault="00077680">
      <w:pPr>
        <w:pStyle w:val="11"/>
        <w:numPr>
          <w:ilvl w:val="1"/>
          <w:numId w:val="60"/>
        </w:numPr>
        <w:tabs>
          <w:tab w:val="left" w:pos="1088"/>
        </w:tabs>
        <w:spacing w:before="0" w:after="240" w:line="360" w:lineRule="auto"/>
        <w:ind w:left="1088" w:hanging="567"/>
        <w:rPr>
          <w:rStyle w:val="emailstyle17"/>
          <w:rFonts w:cs="David"/>
          <w:color w:val="auto"/>
          <w:sz w:val="22"/>
          <w:rtl/>
        </w:rPr>
        <w:pPrChange w:id="6577"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hint="eastAsia"/>
          <w:color w:val="auto"/>
          <w:sz w:val="22"/>
          <w:rtl/>
        </w:rPr>
        <w:t>כמו</w:t>
      </w:r>
      <w:r w:rsidRPr="00DB6A63">
        <w:rPr>
          <w:rStyle w:val="emailstyle17"/>
          <w:rFonts w:cs="David"/>
          <w:color w:val="auto"/>
          <w:sz w:val="22"/>
          <w:rtl/>
        </w:rPr>
        <w:t xml:space="preserve"> כן  התובע יבקש שבית הדין הנכבד יקבע  כי הוא זכאי לפנסיה עבור תקופת כתב המינוי לפי </w:t>
      </w:r>
      <w:r w:rsidRPr="00DB6A63">
        <w:rPr>
          <w:rStyle w:val="emailstyle17"/>
          <w:rFonts w:cs="David" w:hint="eastAsia"/>
          <w:color w:val="auto"/>
          <w:sz w:val="22"/>
          <w:rtl/>
        </w:rPr>
        <w:t>משכורת</w:t>
      </w:r>
      <w:r w:rsidRPr="00DB6A63">
        <w:rPr>
          <w:rStyle w:val="emailstyle17"/>
          <w:rFonts w:cs="David"/>
          <w:color w:val="auto"/>
          <w:sz w:val="22"/>
          <w:rtl/>
        </w:rPr>
        <w:t xml:space="preserve"> בדרגה +46 </w:t>
      </w:r>
      <w:r w:rsidR="0062518C">
        <w:rPr>
          <w:rStyle w:val="emailstyle17"/>
          <w:rFonts w:cs="David" w:hint="cs"/>
          <w:color w:val="auto"/>
          <w:sz w:val="22"/>
          <w:rtl/>
        </w:rPr>
        <w:t>ב</w:t>
      </w:r>
      <w:r w:rsidRPr="00DB6A63">
        <w:rPr>
          <w:rStyle w:val="emailstyle17"/>
          <w:rFonts w:cs="David"/>
          <w:color w:val="auto"/>
          <w:sz w:val="22"/>
          <w:rtl/>
        </w:rPr>
        <w:t xml:space="preserve">דירוג </w:t>
      </w:r>
      <w:r w:rsidRPr="00DB6A63">
        <w:rPr>
          <w:rStyle w:val="emailstyle17"/>
          <w:rFonts w:cs="David" w:hint="eastAsia"/>
          <w:color w:val="auto"/>
          <w:sz w:val="22"/>
          <w:rtl/>
        </w:rPr>
        <w:t>המח</w:t>
      </w:r>
      <w:r w:rsidRPr="00DB6A63">
        <w:rPr>
          <w:rStyle w:val="emailstyle17"/>
          <w:rFonts w:cs="David"/>
          <w:color w:val="auto"/>
          <w:sz w:val="22"/>
          <w:rtl/>
        </w:rPr>
        <w:t xml:space="preserve">"ר בשיא הותק. </w:t>
      </w:r>
      <w:r w:rsidR="0062518C">
        <w:rPr>
          <w:rStyle w:val="emailstyle17"/>
          <w:rFonts w:cs="David" w:hint="cs"/>
          <w:color w:val="auto"/>
          <w:sz w:val="22"/>
          <w:rtl/>
        </w:rPr>
        <w:t xml:space="preserve">ולמצער </w:t>
      </w:r>
      <w:r w:rsidR="0062518C">
        <w:rPr>
          <w:rStyle w:val="emailstyle17"/>
          <w:rFonts w:cs="David"/>
          <w:color w:val="auto"/>
          <w:sz w:val="22"/>
          <w:rtl/>
        </w:rPr>
        <w:t>–</w:t>
      </w:r>
      <w:r w:rsidR="0062518C">
        <w:rPr>
          <w:rStyle w:val="emailstyle17"/>
          <w:rFonts w:cs="David" w:hint="cs"/>
          <w:color w:val="auto"/>
          <w:sz w:val="22"/>
          <w:rtl/>
        </w:rPr>
        <w:t xml:space="preserve"> לפי דרגה 45+ </w:t>
      </w:r>
      <w:ins w:id="6578" w:author="Shimon" w:date="2022-01-06T16:33:00Z">
        <w:r w:rsidR="006B0A31">
          <w:rPr>
            <w:rStyle w:val="emailstyle17"/>
            <w:rFonts w:cs="David" w:hint="cs"/>
            <w:color w:val="auto"/>
            <w:sz w:val="22"/>
            <w:rtl/>
          </w:rPr>
          <w:t xml:space="preserve">בשיא הותק </w:t>
        </w:r>
      </w:ins>
      <w:r w:rsidR="0062518C">
        <w:rPr>
          <w:rStyle w:val="emailstyle17"/>
          <w:rFonts w:cs="David" w:hint="cs"/>
          <w:color w:val="auto"/>
          <w:sz w:val="22"/>
          <w:rtl/>
        </w:rPr>
        <w:t xml:space="preserve">בדירוג המח"ר. </w:t>
      </w:r>
      <w:r w:rsidR="00B02F33" w:rsidRPr="00DB6A63">
        <w:rPr>
          <w:rStyle w:val="emailstyle17"/>
          <w:rFonts w:cs="David" w:hint="eastAsia"/>
          <w:color w:val="auto"/>
          <w:sz w:val="22"/>
          <w:rtl/>
        </w:rPr>
        <w:t>הזכות</w:t>
      </w:r>
      <w:r w:rsidR="00B02F33" w:rsidRPr="00DB6A63">
        <w:rPr>
          <w:rStyle w:val="emailstyle17"/>
          <w:rFonts w:cs="David"/>
          <w:color w:val="auto"/>
          <w:sz w:val="22"/>
          <w:rtl/>
        </w:rPr>
        <w:t xml:space="preserve"> לפנסיה זו היא בכל מקרה </w:t>
      </w:r>
      <w:r w:rsidR="00636CA7" w:rsidRPr="00DB6A63">
        <w:rPr>
          <w:rStyle w:val="emailstyle17"/>
          <w:rFonts w:cs="David" w:hint="eastAsia"/>
          <w:color w:val="auto"/>
          <w:sz w:val="22"/>
          <w:rtl/>
        </w:rPr>
        <w:t>מיום</w:t>
      </w:r>
      <w:r w:rsidR="00636CA7" w:rsidRPr="00DB6A63">
        <w:rPr>
          <w:rStyle w:val="emailstyle17"/>
          <w:rFonts w:cs="David"/>
          <w:color w:val="auto"/>
          <w:sz w:val="22"/>
          <w:rtl/>
        </w:rPr>
        <w:t xml:space="preserve"> פרישתו </w:t>
      </w:r>
      <w:r w:rsidR="00B02F33" w:rsidRPr="00DB6A63">
        <w:rPr>
          <w:rStyle w:val="emailstyle17"/>
          <w:rFonts w:cs="David" w:hint="eastAsia"/>
          <w:color w:val="auto"/>
          <w:sz w:val="22"/>
          <w:rtl/>
        </w:rPr>
        <w:t>של</w:t>
      </w:r>
      <w:r w:rsidR="00B02F33" w:rsidRPr="00DB6A63">
        <w:rPr>
          <w:rStyle w:val="emailstyle17"/>
          <w:rFonts w:cs="David"/>
          <w:color w:val="auto"/>
          <w:sz w:val="22"/>
          <w:rtl/>
        </w:rPr>
        <w:t xml:space="preserve"> התובע </w:t>
      </w:r>
      <w:r w:rsidR="00636CA7" w:rsidRPr="00DB6A63">
        <w:rPr>
          <w:rStyle w:val="emailstyle17"/>
          <w:rFonts w:cs="David" w:hint="eastAsia"/>
          <w:color w:val="auto"/>
          <w:sz w:val="22"/>
          <w:rtl/>
        </w:rPr>
        <w:t>בפועל</w:t>
      </w:r>
      <w:r w:rsidR="00636CA7" w:rsidRPr="00DB6A63">
        <w:rPr>
          <w:rStyle w:val="emailstyle17"/>
          <w:rFonts w:cs="David"/>
          <w:color w:val="auto"/>
          <w:sz w:val="22"/>
          <w:rtl/>
        </w:rPr>
        <w:t xml:space="preserve"> משרות המדינה </w:t>
      </w:r>
      <w:r w:rsidR="00B02F33" w:rsidRPr="00DB6A63">
        <w:rPr>
          <w:rStyle w:val="emailstyle17"/>
          <w:rFonts w:cs="David"/>
          <w:color w:val="auto"/>
          <w:sz w:val="22"/>
          <w:rtl/>
        </w:rPr>
        <w:t xml:space="preserve">(5.8.2012), </w:t>
      </w:r>
      <w:r w:rsidR="00B02F33" w:rsidRPr="00DB6A63">
        <w:rPr>
          <w:rStyle w:val="emailstyle17"/>
          <w:rFonts w:cs="David" w:hint="eastAsia"/>
          <w:color w:val="auto"/>
          <w:sz w:val="22"/>
          <w:rtl/>
        </w:rPr>
        <w:t>כאמור</w:t>
      </w:r>
      <w:r w:rsidR="00B02F33" w:rsidRPr="00DB6A63">
        <w:rPr>
          <w:rStyle w:val="emailstyle17"/>
          <w:rFonts w:cs="David"/>
          <w:color w:val="auto"/>
          <w:sz w:val="22"/>
          <w:rtl/>
        </w:rPr>
        <w:t xml:space="preserve"> </w:t>
      </w:r>
      <w:r w:rsidR="00B02F33" w:rsidRPr="00DB6A63">
        <w:rPr>
          <w:rStyle w:val="emailstyle17"/>
          <w:rFonts w:cs="David" w:hint="eastAsia"/>
          <w:color w:val="auto"/>
          <w:sz w:val="22"/>
          <w:rtl/>
        </w:rPr>
        <w:t>בסעיף</w:t>
      </w:r>
      <w:r w:rsidR="00B02F33" w:rsidRPr="00DB6A63">
        <w:rPr>
          <w:rStyle w:val="emailstyle17"/>
          <w:rFonts w:cs="David"/>
          <w:color w:val="auto"/>
          <w:sz w:val="22"/>
          <w:rtl/>
        </w:rPr>
        <w:t xml:space="preserve"> 12א</w:t>
      </w:r>
      <w:r w:rsidR="00345EE5" w:rsidRPr="00DB6A63">
        <w:rPr>
          <w:rStyle w:val="emailstyle17"/>
          <w:rFonts w:cs="David"/>
          <w:color w:val="auto"/>
          <w:sz w:val="22"/>
          <w:rtl/>
        </w:rPr>
        <w:t>3</w:t>
      </w:r>
      <w:r w:rsidR="00B02F33" w:rsidRPr="00DB6A63">
        <w:rPr>
          <w:rStyle w:val="emailstyle17"/>
          <w:rFonts w:cs="David" w:hint="eastAsia"/>
          <w:color w:val="auto"/>
          <w:sz w:val="22"/>
          <w:rtl/>
        </w:rPr>
        <w:t>לחוזה</w:t>
      </w:r>
      <w:r w:rsidR="00B02F33" w:rsidRPr="00DB6A63">
        <w:rPr>
          <w:rStyle w:val="emailstyle17"/>
          <w:rFonts w:cs="David"/>
          <w:color w:val="auto"/>
          <w:sz w:val="22"/>
          <w:rtl/>
        </w:rPr>
        <w:t>.</w:t>
      </w:r>
    </w:p>
    <w:p w14:paraId="3ADFC28F" w14:textId="77777777" w:rsidR="001B0526" w:rsidRPr="001B0526" w:rsidRDefault="0062518C">
      <w:pPr>
        <w:pStyle w:val="11"/>
        <w:tabs>
          <w:tab w:val="left" w:pos="1088"/>
        </w:tabs>
        <w:spacing w:before="0" w:after="240" w:line="360" w:lineRule="auto"/>
        <w:rPr>
          <w:rStyle w:val="emailstyle17"/>
          <w:rFonts w:cs="David"/>
          <w:b/>
          <w:bCs/>
          <w:color w:val="auto"/>
          <w:sz w:val="22"/>
        </w:rPr>
        <w:pPrChange w:id="6579" w:author="אופיר טל" w:date="2021-12-14T14:04:00Z">
          <w:pPr>
            <w:pStyle w:val="11"/>
            <w:tabs>
              <w:tab w:val="left" w:pos="1088"/>
            </w:tabs>
            <w:spacing w:before="0" w:after="240" w:line="360" w:lineRule="auto"/>
            <w:ind w:right="360"/>
          </w:pPr>
        </w:pPrChange>
      </w:pPr>
      <w:r w:rsidRPr="001B0526">
        <w:rPr>
          <w:rStyle w:val="emailstyle17"/>
          <w:rFonts w:cs="David" w:hint="cs"/>
          <w:b/>
          <w:bCs/>
          <w:color w:val="auto"/>
          <w:sz w:val="22"/>
          <w:rtl/>
        </w:rPr>
        <w:t>לחילופין</w:t>
      </w:r>
      <w:r w:rsidR="00903EDA" w:rsidRPr="001B0526">
        <w:rPr>
          <w:rStyle w:val="emailstyle17"/>
          <w:rFonts w:cs="David"/>
          <w:b/>
          <w:bCs/>
          <w:color w:val="auto"/>
          <w:sz w:val="22"/>
          <w:rtl/>
        </w:rPr>
        <w:t xml:space="preserve"> – </w:t>
      </w:r>
    </w:p>
    <w:p w14:paraId="576AEBE2" w14:textId="3537C742" w:rsidR="00DB6A63" w:rsidRDefault="00903EDA">
      <w:pPr>
        <w:pStyle w:val="11"/>
        <w:numPr>
          <w:ilvl w:val="1"/>
          <w:numId w:val="60"/>
        </w:numPr>
        <w:tabs>
          <w:tab w:val="left" w:pos="1088"/>
        </w:tabs>
        <w:spacing w:before="0" w:after="240" w:line="360" w:lineRule="auto"/>
        <w:ind w:left="1088" w:hanging="567"/>
        <w:rPr>
          <w:rStyle w:val="emailstyle17"/>
          <w:rFonts w:cs="David"/>
          <w:color w:val="auto"/>
          <w:sz w:val="22"/>
        </w:rPr>
        <w:pPrChange w:id="6580"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DB6A63">
        <w:rPr>
          <w:rStyle w:val="emailstyle17"/>
          <w:rFonts w:cs="David"/>
          <w:color w:val="auto"/>
          <w:sz w:val="22"/>
          <w:rtl/>
        </w:rPr>
        <w:t xml:space="preserve">זכאי התובע </w:t>
      </w:r>
      <w:r w:rsidRPr="00DB6A63">
        <w:rPr>
          <w:rStyle w:val="emailstyle17"/>
          <w:rFonts w:cs="David" w:hint="eastAsia"/>
          <w:color w:val="auto"/>
          <w:sz w:val="22"/>
          <w:rtl/>
        </w:rPr>
        <w:t>לסעד</w:t>
      </w:r>
      <w:r w:rsidRPr="00DB6A63">
        <w:rPr>
          <w:rStyle w:val="emailstyle17"/>
          <w:rFonts w:cs="David"/>
          <w:color w:val="auto"/>
          <w:sz w:val="22"/>
          <w:rtl/>
        </w:rPr>
        <w:t xml:space="preserve"> </w:t>
      </w:r>
      <w:r w:rsidRPr="00DB6A63">
        <w:rPr>
          <w:rStyle w:val="emailstyle17"/>
          <w:rFonts w:cs="David" w:hint="eastAsia"/>
          <w:color w:val="auto"/>
          <w:sz w:val="22"/>
          <w:rtl/>
        </w:rPr>
        <w:t>כספי</w:t>
      </w:r>
      <w:r w:rsidRPr="00DB6A63">
        <w:rPr>
          <w:rStyle w:val="emailstyle17"/>
          <w:rFonts w:cs="David"/>
          <w:color w:val="auto"/>
          <w:sz w:val="22"/>
          <w:rtl/>
        </w:rPr>
        <w:t xml:space="preserve"> בגין ההפרשים הנובעים מהפנסיה לה הוא זכאי על פי דין ל</w:t>
      </w:r>
      <w:r w:rsidR="005B59AF" w:rsidRPr="00DB6A63">
        <w:rPr>
          <w:rStyle w:val="emailstyle17"/>
          <w:rFonts w:cs="David" w:hint="eastAsia"/>
          <w:color w:val="auto"/>
          <w:sz w:val="22"/>
          <w:rtl/>
        </w:rPr>
        <w:t>עומת</w:t>
      </w:r>
      <w:r w:rsidR="005B59AF" w:rsidRPr="00DB6A63">
        <w:rPr>
          <w:rStyle w:val="emailstyle17"/>
          <w:rFonts w:cs="David"/>
          <w:color w:val="auto"/>
          <w:sz w:val="22"/>
          <w:rtl/>
        </w:rPr>
        <w:t xml:space="preserve"> </w:t>
      </w:r>
      <w:r w:rsidR="005B59AF" w:rsidRPr="00DB6A63">
        <w:rPr>
          <w:rStyle w:val="emailstyle17"/>
          <w:rFonts w:cs="David" w:hint="eastAsia"/>
          <w:color w:val="auto"/>
          <w:sz w:val="22"/>
          <w:rtl/>
        </w:rPr>
        <w:t>ה</w:t>
      </w:r>
      <w:r w:rsidRPr="00DB6A63">
        <w:rPr>
          <w:rStyle w:val="emailstyle17"/>
          <w:rFonts w:cs="David" w:hint="eastAsia"/>
          <w:color w:val="auto"/>
          <w:sz w:val="22"/>
          <w:rtl/>
        </w:rPr>
        <w:t>פנסיה</w:t>
      </w:r>
      <w:r w:rsidRPr="00DB6A63">
        <w:rPr>
          <w:rStyle w:val="emailstyle17"/>
          <w:rFonts w:cs="David"/>
          <w:color w:val="auto"/>
          <w:sz w:val="22"/>
          <w:rtl/>
        </w:rPr>
        <w:t xml:space="preserve"> </w:t>
      </w:r>
      <w:r w:rsidRPr="00DB6A63">
        <w:rPr>
          <w:rStyle w:val="emailstyle17"/>
          <w:rFonts w:cs="David" w:hint="eastAsia"/>
          <w:color w:val="auto"/>
          <w:sz w:val="22"/>
          <w:rtl/>
        </w:rPr>
        <w:t>המשולמת</w:t>
      </w:r>
      <w:r w:rsidRPr="00DB6A63">
        <w:rPr>
          <w:rStyle w:val="emailstyle17"/>
          <w:rFonts w:cs="David"/>
          <w:color w:val="auto"/>
          <w:sz w:val="22"/>
          <w:rtl/>
        </w:rPr>
        <w:t xml:space="preserve"> </w:t>
      </w:r>
      <w:r w:rsidRPr="00DB6A63">
        <w:rPr>
          <w:rStyle w:val="emailstyle17"/>
          <w:rFonts w:cs="David" w:hint="eastAsia"/>
          <w:color w:val="auto"/>
          <w:sz w:val="22"/>
          <w:rtl/>
        </w:rPr>
        <w:t>לו</w:t>
      </w:r>
      <w:r w:rsidRPr="00DB6A63">
        <w:rPr>
          <w:rStyle w:val="emailstyle17"/>
          <w:rFonts w:cs="David"/>
          <w:color w:val="auto"/>
          <w:sz w:val="22"/>
          <w:rtl/>
        </w:rPr>
        <w:t xml:space="preserve"> </w:t>
      </w:r>
      <w:r w:rsidRPr="00DB6A63">
        <w:rPr>
          <w:rStyle w:val="emailstyle17"/>
          <w:rFonts w:cs="David" w:hint="eastAsia"/>
          <w:color w:val="auto"/>
          <w:sz w:val="22"/>
          <w:rtl/>
        </w:rPr>
        <w:t>בפועל</w:t>
      </w:r>
      <w:r w:rsidRPr="00DB6A63">
        <w:rPr>
          <w:rStyle w:val="emailstyle17"/>
          <w:rFonts w:cs="David"/>
          <w:color w:val="auto"/>
          <w:sz w:val="22"/>
          <w:rtl/>
        </w:rPr>
        <w:t xml:space="preserve">, </w:t>
      </w:r>
      <w:r w:rsidRPr="00DB6A63">
        <w:rPr>
          <w:rStyle w:val="emailstyle17"/>
          <w:rFonts w:cs="David" w:hint="eastAsia"/>
          <w:color w:val="auto"/>
          <w:sz w:val="22"/>
          <w:rtl/>
        </w:rPr>
        <w:t>וזאת</w:t>
      </w:r>
      <w:r w:rsidRPr="00DB6A63">
        <w:rPr>
          <w:rStyle w:val="emailstyle17"/>
          <w:rFonts w:cs="David"/>
          <w:color w:val="auto"/>
          <w:sz w:val="22"/>
          <w:rtl/>
        </w:rPr>
        <w:t xml:space="preserve"> </w:t>
      </w:r>
      <w:r w:rsidRPr="00DB6A63">
        <w:rPr>
          <w:rStyle w:val="emailstyle17"/>
          <w:rFonts w:cs="David" w:hint="eastAsia"/>
          <w:color w:val="auto"/>
          <w:sz w:val="22"/>
          <w:rtl/>
        </w:rPr>
        <w:t>עד</w:t>
      </w:r>
      <w:r w:rsidRPr="00DB6A63">
        <w:rPr>
          <w:rStyle w:val="emailstyle17"/>
          <w:rFonts w:cs="David"/>
          <w:color w:val="auto"/>
          <w:sz w:val="22"/>
          <w:rtl/>
        </w:rPr>
        <w:t xml:space="preserve"> </w:t>
      </w:r>
      <w:r w:rsidRPr="00DB6A63">
        <w:rPr>
          <w:rStyle w:val="emailstyle17"/>
          <w:rFonts w:cs="David" w:hint="eastAsia"/>
          <w:color w:val="auto"/>
          <w:sz w:val="22"/>
          <w:rtl/>
        </w:rPr>
        <w:t>אריכות</w:t>
      </w:r>
      <w:r w:rsidRPr="00DB6A63">
        <w:rPr>
          <w:rStyle w:val="emailstyle17"/>
          <w:rFonts w:cs="David"/>
          <w:color w:val="auto"/>
          <w:sz w:val="22"/>
          <w:rtl/>
        </w:rPr>
        <w:t xml:space="preserve"> </w:t>
      </w:r>
      <w:r w:rsidRPr="00DB6A63">
        <w:rPr>
          <w:rStyle w:val="emailstyle17"/>
          <w:rFonts w:cs="David" w:hint="eastAsia"/>
          <w:color w:val="auto"/>
          <w:sz w:val="22"/>
          <w:rtl/>
        </w:rPr>
        <w:t>ימים</w:t>
      </w:r>
      <w:r w:rsidR="00DB6A63">
        <w:rPr>
          <w:rStyle w:val="emailstyle17"/>
          <w:rFonts w:cs="David" w:hint="cs"/>
          <w:color w:val="auto"/>
          <w:sz w:val="22"/>
          <w:rtl/>
        </w:rPr>
        <w:t>, וזאת בגין עילות של שוויון, הגינות מנהלית וכללי הצדק</w:t>
      </w:r>
      <w:r w:rsidRPr="00DB6A63">
        <w:rPr>
          <w:rStyle w:val="emailstyle17"/>
          <w:rFonts w:cs="David"/>
          <w:color w:val="auto"/>
          <w:sz w:val="22"/>
          <w:rtl/>
        </w:rPr>
        <w:t>.</w:t>
      </w:r>
      <w:r w:rsidR="005B59AF" w:rsidRPr="00DB6A63">
        <w:rPr>
          <w:rStyle w:val="emailstyle17"/>
          <w:rFonts w:cs="David"/>
          <w:color w:val="auto"/>
          <w:sz w:val="22"/>
          <w:rtl/>
        </w:rPr>
        <w:t xml:space="preserve"> </w:t>
      </w:r>
    </w:p>
    <w:p w14:paraId="24C5F7C5" w14:textId="77777777" w:rsidR="003B377B" w:rsidRPr="00DB6A63" w:rsidRDefault="003B377B">
      <w:pPr>
        <w:pStyle w:val="11"/>
        <w:tabs>
          <w:tab w:val="left" w:pos="1088"/>
        </w:tabs>
        <w:spacing w:before="0" w:after="240" w:line="360" w:lineRule="auto"/>
        <w:ind w:left="1088" w:firstLine="0"/>
        <w:rPr>
          <w:rStyle w:val="emailstyle17"/>
          <w:rFonts w:cs="David"/>
          <w:color w:val="auto"/>
          <w:sz w:val="22"/>
          <w:rtl/>
        </w:rPr>
        <w:pPrChange w:id="6581" w:author="אופיר טל" w:date="2021-12-14T14:04:00Z">
          <w:pPr>
            <w:pStyle w:val="11"/>
            <w:tabs>
              <w:tab w:val="left" w:pos="1088"/>
            </w:tabs>
            <w:spacing w:before="0" w:after="240" w:line="360" w:lineRule="auto"/>
            <w:ind w:left="1088" w:right="360" w:firstLine="0"/>
          </w:pPr>
        </w:pPrChange>
      </w:pPr>
    </w:p>
    <w:p w14:paraId="53D52015" w14:textId="5295A50B" w:rsidR="00903EDA" w:rsidRPr="00086D0E" w:rsidRDefault="00903EDA">
      <w:pPr>
        <w:pStyle w:val="11"/>
        <w:numPr>
          <w:ilvl w:val="0"/>
          <w:numId w:val="60"/>
        </w:numPr>
        <w:tabs>
          <w:tab w:val="left" w:pos="566"/>
        </w:tabs>
        <w:spacing w:before="0" w:after="240" w:line="360" w:lineRule="auto"/>
        <w:ind w:left="566"/>
        <w:rPr>
          <w:rStyle w:val="emailstyle17"/>
          <w:rFonts w:cs="David"/>
          <w:color w:val="auto"/>
          <w:sz w:val="22"/>
        </w:rPr>
        <w:pPrChange w:id="6582"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b/>
          <w:bCs/>
          <w:color w:val="auto"/>
          <w:sz w:val="22"/>
          <w:rtl/>
        </w:rPr>
        <w:t>סעד</w:t>
      </w:r>
      <w:r w:rsidRPr="00086D0E">
        <w:rPr>
          <w:rStyle w:val="emailstyle17"/>
          <w:rFonts w:cs="David"/>
          <w:b/>
          <w:bCs/>
          <w:color w:val="auto"/>
          <w:sz w:val="22"/>
          <w:rtl/>
        </w:rPr>
        <w:t xml:space="preserve"> </w:t>
      </w:r>
      <w:r w:rsidRPr="00086D0E">
        <w:rPr>
          <w:rStyle w:val="emailstyle17"/>
          <w:rFonts w:cs="David" w:hint="eastAsia"/>
          <w:b/>
          <w:bCs/>
          <w:color w:val="auto"/>
          <w:sz w:val="22"/>
          <w:rtl/>
        </w:rPr>
        <w:t>כספי</w:t>
      </w:r>
      <w:r w:rsidRPr="00086D0E">
        <w:rPr>
          <w:rStyle w:val="emailstyle17"/>
          <w:rFonts w:cs="David"/>
          <w:b/>
          <w:bCs/>
          <w:color w:val="auto"/>
          <w:sz w:val="22"/>
          <w:rtl/>
        </w:rPr>
        <w:t xml:space="preserve"> </w:t>
      </w:r>
      <w:r w:rsidRPr="00086D0E">
        <w:rPr>
          <w:rStyle w:val="emailstyle17"/>
          <w:rFonts w:cs="David" w:hint="eastAsia"/>
          <w:b/>
          <w:bCs/>
          <w:color w:val="auto"/>
          <w:sz w:val="22"/>
          <w:rtl/>
        </w:rPr>
        <w:t>בגין</w:t>
      </w:r>
      <w:r w:rsidRPr="00086D0E">
        <w:rPr>
          <w:rStyle w:val="emailstyle17"/>
          <w:rFonts w:cs="David"/>
          <w:b/>
          <w:bCs/>
          <w:color w:val="auto"/>
          <w:sz w:val="22"/>
          <w:rtl/>
        </w:rPr>
        <w:t xml:space="preserve"> </w:t>
      </w:r>
      <w:r w:rsidRPr="00086D0E">
        <w:rPr>
          <w:rStyle w:val="emailstyle17"/>
          <w:rFonts w:cs="David" w:hint="eastAsia"/>
          <w:b/>
          <w:bCs/>
          <w:color w:val="auto"/>
          <w:sz w:val="22"/>
          <w:rtl/>
        </w:rPr>
        <w:t>הפרשים</w:t>
      </w:r>
      <w:r w:rsidRPr="00086D0E">
        <w:rPr>
          <w:rStyle w:val="emailstyle17"/>
          <w:rFonts w:cs="David"/>
          <w:b/>
          <w:bCs/>
          <w:color w:val="auto"/>
          <w:sz w:val="22"/>
          <w:rtl/>
        </w:rPr>
        <w:t xml:space="preserve"> </w:t>
      </w:r>
      <w:r w:rsidRPr="00086D0E">
        <w:rPr>
          <w:rStyle w:val="emailstyle17"/>
          <w:rFonts w:cs="David" w:hint="eastAsia"/>
          <w:b/>
          <w:bCs/>
          <w:color w:val="auto"/>
          <w:sz w:val="22"/>
          <w:rtl/>
        </w:rPr>
        <w:t>רטרואקטיביים</w:t>
      </w:r>
      <w:r w:rsidR="00086D0E" w:rsidRPr="00086D0E">
        <w:rPr>
          <w:rStyle w:val="emailstyle17"/>
          <w:rFonts w:cs="David"/>
          <w:b/>
          <w:bCs/>
          <w:color w:val="auto"/>
          <w:sz w:val="22"/>
          <w:rtl/>
        </w:rPr>
        <w:t xml:space="preserve"> (</w:t>
      </w:r>
      <w:r w:rsidR="00086D0E" w:rsidRPr="00086D0E">
        <w:rPr>
          <w:rStyle w:val="emailstyle17"/>
          <w:rFonts w:cs="David" w:hint="eastAsia"/>
          <w:b/>
          <w:bCs/>
          <w:color w:val="auto"/>
          <w:sz w:val="22"/>
          <w:rtl/>
        </w:rPr>
        <w:t>גימלה</w:t>
      </w:r>
      <w:r w:rsidR="00086D0E" w:rsidRPr="00086D0E">
        <w:rPr>
          <w:rStyle w:val="emailstyle17"/>
          <w:rFonts w:cs="David"/>
          <w:b/>
          <w:bCs/>
          <w:color w:val="auto"/>
          <w:sz w:val="22"/>
          <w:rtl/>
        </w:rPr>
        <w:t>)</w:t>
      </w:r>
      <w:r w:rsidRPr="00086D0E">
        <w:rPr>
          <w:rStyle w:val="emailstyle17"/>
          <w:rFonts w:cs="David"/>
          <w:color w:val="auto"/>
          <w:sz w:val="22"/>
          <w:rtl/>
        </w:rPr>
        <w:t xml:space="preserve"> </w:t>
      </w:r>
      <w:r w:rsidR="003B19BF" w:rsidRPr="00086D0E">
        <w:rPr>
          <w:rStyle w:val="emailstyle17"/>
          <w:rFonts w:cs="David"/>
          <w:color w:val="auto"/>
          <w:sz w:val="22"/>
          <w:rtl/>
        </w:rPr>
        <w:t>–</w:t>
      </w:r>
      <w:r w:rsidRPr="00086D0E">
        <w:rPr>
          <w:rStyle w:val="emailstyle17"/>
          <w:rFonts w:cs="David"/>
          <w:color w:val="auto"/>
          <w:sz w:val="22"/>
          <w:rtl/>
        </w:rPr>
        <w:t xml:space="preserve"> </w:t>
      </w:r>
    </w:p>
    <w:p w14:paraId="7E8ADA3F" w14:textId="354EBF57" w:rsidR="00B67C81" w:rsidRPr="00086D0E" w:rsidRDefault="00B67C81">
      <w:pPr>
        <w:pStyle w:val="11"/>
        <w:numPr>
          <w:ilvl w:val="1"/>
          <w:numId w:val="60"/>
        </w:numPr>
        <w:tabs>
          <w:tab w:val="left" w:pos="1088"/>
        </w:tabs>
        <w:spacing w:before="0" w:after="240" w:line="360" w:lineRule="auto"/>
        <w:ind w:left="1088" w:hanging="567"/>
        <w:rPr>
          <w:rStyle w:val="emailstyle17"/>
          <w:rFonts w:cs="David"/>
          <w:color w:val="auto"/>
          <w:sz w:val="22"/>
        </w:rPr>
        <w:pPrChange w:id="6583"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color w:val="auto"/>
          <w:sz w:val="22"/>
          <w:rtl/>
        </w:rPr>
        <w:t>בהתאם</w:t>
      </w:r>
      <w:r w:rsidRPr="00086D0E">
        <w:rPr>
          <w:rStyle w:val="emailstyle17"/>
          <w:rFonts w:cs="David"/>
          <w:color w:val="auto"/>
          <w:sz w:val="22"/>
          <w:rtl/>
        </w:rPr>
        <w:t xml:space="preserve">, התובע זכאי להפרשי פנסיה רטרואקטיביים </w:t>
      </w:r>
      <w:r w:rsidR="003A2E11" w:rsidRPr="00086D0E">
        <w:rPr>
          <w:rStyle w:val="emailstyle17"/>
          <w:rFonts w:cs="David" w:hint="eastAsia"/>
          <w:color w:val="auto"/>
          <w:sz w:val="22"/>
          <w:rtl/>
        </w:rPr>
        <w:t>החל</w:t>
      </w:r>
      <w:r w:rsidR="003A2E11" w:rsidRPr="00086D0E">
        <w:rPr>
          <w:rStyle w:val="emailstyle17"/>
          <w:rFonts w:cs="David"/>
          <w:color w:val="auto"/>
          <w:sz w:val="22"/>
          <w:rtl/>
        </w:rPr>
        <w:t xml:space="preserve"> </w:t>
      </w:r>
      <w:r w:rsidR="003A2E11" w:rsidRPr="00086D0E">
        <w:rPr>
          <w:rStyle w:val="emailstyle17"/>
          <w:rFonts w:cs="David" w:hint="eastAsia"/>
          <w:b/>
          <w:bCs/>
          <w:color w:val="auto"/>
          <w:sz w:val="22"/>
          <w:rtl/>
        </w:rPr>
        <w:t>מחודש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אפריל</w:t>
      </w:r>
      <w:r w:rsidR="003A2E11" w:rsidRPr="00086D0E">
        <w:rPr>
          <w:rStyle w:val="emailstyle17"/>
          <w:rFonts w:cs="David"/>
          <w:b/>
          <w:bCs/>
          <w:color w:val="auto"/>
          <w:sz w:val="22"/>
          <w:rtl/>
        </w:rPr>
        <w:t xml:space="preserve"> 2014 </w:t>
      </w:r>
      <w:r w:rsidR="00086D0E">
        <w:rPr>
          <w:rStyle w:val="emailstyle17"/>
          <w:rFonts w:cs="David" w:hint="cs"/>
          <w:b/>
          <w:bCs/>
          <w:color w:val="auto"/>
          <w:sz w:val="22"/>
          <w:rtl/>
        </w:rPr>
        <w:t xml:space="preserve">(תום התקופה הקצובה בחוזה הבכירים)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חודש</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אוגוסט</w:t>
      </w:r>
      <w:r w:rsidR="003A2E11" w:rsidRPr="00086D0E">
        <w:rPr>
          <w:rStyle w:val="emailstyle17"/>
          <w:rFonts w:cs="David"/>
          <w:b/>
          <w:bCs/>
          <w:color w:val="auto"/>
          <w:sz w:val="22"/>
          <w:rtl/>
        </w:rPr>
        <w:t xml:space="preserve"> 2019</w:t>
      </w:r>
      <w:r w:rsidR="00086D0E" w:rsidRPr="00086D0E">
        <w:rPr>
          <w:rStyle w:val="emailstyle17"/>
          <w:rFonts w:cs="David"/>
          <w:b/>
          <w:bCs/>
          <w:color w:val="auto"/>
          <w:sz w:val="22"/>
          <w:rtl/>
        </w:rPr>
        <w:t xml:space="preserve"> (65 חודשים)</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ועד</w:t>
      </w:r>
      <w:r w:rsidR="003A2E11" w:rsidRPr="00086D0E">
        <w:rPr>
          <w:rStyle w:val="emailstyle17"/>
          <w:rFonts w:cs="David"/>
          <w:b/>
          <w:bCs/>
          <w:color w:val="auto"/>
          <w:sz w:val="22"/>
          <w:rtl/>
        </w:rPr>
        <w:t xml:space="preserve"> </w:t>
      </w:r>
      <w:r w:rsidR="003A2E11" w:rsidRPr="00086D0E">
        <w:rPr>
          <w:rStyle w:val="emailstyle17"/>
          <w:rFonts w:cs="David" w:hint="eastAsia"/>
          <w:b/>
          <w:bCs/>
          <w:color w:val="auto"/>
          <w:sz w:val="22"/>
          <w:rtl/>
        </w:rPr>
        <w:t>בכלל</w:t>
      </w:r>
      <w:r w:rsidR="003A2E11" w:rsidRPr="004B1925">
        <w:rPr>
          <w:rStyle w:val="emailstyle17"/>
          <w:rFonts w:cs="David"/>
          <w:b/>
          <w:bCs/>
          <w:color w:val="auto"/>
          <w:sz w:val="22"/>
          <w:rtl/>
        </w:rPr>
        <w:t>.</w:t>
      </w:r>
    </w:p>
    <w:p w14:paraId="11FA6828" w14:textId="720972C5" w:rsidR="003B19BF" w:rsidRPr="00086D0E" w:rsidRDefault="00086D0E">
      <w:pPr>
        <w:pStyle w:val="11"/>
        <w:numPr>
          <w:ilvl w:val="1"/>
          <w:numId w:val="60"/>
        </w:numPr>
        <w:tabs>
          <w:tab w:val="left" w:pos="1088"/>
        </w:tabs>
        <w:spacing w:before="0" w:after="240" w:line="360" w:lineRule="auto"/>
        <w:ind w:left="1088" w:hanging="567"/>
        <w:rPr>
          <w:rStyle w:val="emailstyle17"/>
          <w:rFonts w:cs="David"/>
          <w:color w:val="auto"/>
          <w:sz w:val="22"/>
        </w:rPr>
        <w:pPrChange w:id="6584"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חוזה</w:t>
      </w:r>
      <w:r w:rsidR="003B19BF"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בכירים</w:t>
      </w:r>
      <w:r w:rsidR="003B19BF" w:rsidRPr="00086D0E">
        <w:rPr>
          <w:rStyle w:val="emailstyle17"/>
          <w:rFonts w:cs="David"/>
          <w:color w:val="auto"/>
          <w:sz w:val="22"/>
          <w:rtl/>
        </w:rPr>
        <w:t xml:space="preserve"> (90% משכר סגן שר)</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color w:val="auto"/>
          <w:sz w:val="22"/>
          <w:rtl/>
        </w:rPr>
        <w:t xml:space="preserve">: </w:t>
      </w:r>
      <w:r w:rsidR="003A2E11" w:rsidRPr="00086D0E">
        <w:rPr>
          <w:rStyle w:val="emailstyle17"/>
          <w:rFonts w:cs="David"/>
          <w:color w:val="auto"/>
          <w:sz w:val="22"/>
          <w:rtl/>
        </w:rPr>
        <w:t>39,617</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48%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3A2E11" w:rsidRPr="00086D0E">
        <w:rPr>
          <w:rStyle w:val="emailstyle17"/>
          <w:rFonts w:cs="David"/>
          <w:b/>
          <w:bCs/>
          <w:color w:val="auto"/>
          <w:sz w:val="22"/>
          <w:u w:val="single"/>
          <w:rtl/>
        </w:rPr>
        <w:t>19,016</w:t>
      </w:r>
      <w:r w:rsidR="003B19BF" w:rsidRPr="00086D0E">
        <w:rPr>
          <w:rStyle w:val="emailstyle17"/>
          <w:rFonts w:cs="David"/>
          <w:b/>
          <w:bCs/>
          <w:color w:val="auto"/>
          <w:sz w:val="22"/>
          <w:u w:val="single"/>
          <w:rtl/>
        </w:rPr>
        <w:t xml:space="preserve"> ₪</w:t>
      </w:r>
      <w:r w:rsidR="003B19BF" w:rsidRPr="00086D0E">
        <w:rPr>
          <w:rStyle w:val="emailstyle17"/>
          <w:rFonts w:cs="David"/>
          <w:color w:val="auto"/>
          <w:sz w:val="22"/>
          <w:rtl/>
        </w:rPr>
        <w:t>;</w:t>
      </w:r>
    </w:p>
    <w:p w14:paraId="09D4DD72" w14:textId="59738FCC" w:rsidR="003B19BF" w:rsidRPr="00086D0E" w:rsidRDefault="00086D0E">
      <w:pPr>
        <w:pStyle w:val="11"/>
        <w:numPr>
          <w:ilvl w:val="1"/>
          <w:numId w:val="60"/>
        </w:numPr>
        <w:tabs>
          <w:tab w:val="left" w:pos="1088"/>
        </w:tabs>
        <w:spacing w:before="0" w:after="240" w:line="360" w:lineRule="auto"/>
        <w:ind w:left="1088" w:hanging="567"/>
        <w:rPr>
          <w:rStyle w:val="emailstyle17"/>
          <w:rFonts w:cs="David"/>
          <w:color w:val="auto"/>
          <w:sz w:val="22"/>
        </w:rPr>
        <w:pPrChange w:id="6585"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לפי</w:t>
      </w:r>
      <w:r w:rsidR="003B19BF" w:rsidRPr="00086D0E">
        <w:rPr>
          <w:rStyle w:val="emailstyle17"/>
          <w:rFonts w:cs="David"/>
          <w:b/>
          <w:bCs/>
          <w:color w:val="auto"/>
          <w:sz w:val="22"/>
          <w:rtl/>
        </w:rPr>
        <w:t xml:space="preserve"> </w:t>
      </w:r>
      <w:r w:rsidRPr="00086D0E">
        <w:rPr>
          <w:rStyle w:val="emailstyle17"/>
          <w:rFonts w:cs="David" w:hint="eastAsia"/>
          <w:b/>
          <w:bCs/>
          <w:color w:val="auto"/>
          <w:sz w:val="22"/>
          <w:rtl/>
        </w:rPr>
        <w:t>כתב</w:t>
      </w:r>
      <w:r w:rsidRPr="00086D0E">
        <w:rPr>
          <w:rStyle w:val="emailstyle17"/>
          <w:rFonts w:cs="David"/>
          <w:b/>
          <w:bCs/>
          <w:color w:val="auto"/>
          <w:sz w:val="22"/>
          <w:rtl/>
        </w:rPr>
        <w:t xml:space="preserve"> </w:t>
      </w:r>
      <w:r w:rsidRPr="00086D0E">
        <w:rPr>
          <w:rStyle w:val="emailstyle17"/>
          <w:rFonts w:cs="David" w:hint="eastAsia"/>
          <w:b/>
          <w:bCs/>
          <w:color w:val="auto"/>
          <w:sz w:val="22"/>
          <w:rtl/>
        </w:rPr>
        <w:t>מינוי</w:t>
      </w:r>
      <w:r w:rsidRPr="00086D0E">
        <w:rPr>
          <w:rStyle w:val="emailstyle17"/>
          <w:rFonts w:cs="David"/>
          <w:b/>
          <w:bCs/>
          <w:color w:val="auto"/>
          <w:sz w:val="22"/>
          <w:rtl/>
        </w:rPr>
        <w:t xml:space="preserve"> (</w:t>
      </w:r>
      <w:r w:rsidR="003B19BF" w:rsidRPr="00086D0E">
        <w:rPr>
          <w:rStyle w:val="emailstyle17"/>
          <w:rFonts w:cs="David" w:hint="eastAsia"/>
          <w:b/>
          <w:bCs/>
          <w:color w:val="auto"/>
          <w:sz w:val="22"/>
          <w:rtl/>
        </w:rPr>
        <w:t>דרגה</w:t>
      </w:r>
      <w:r w:rsidR="003B19BF" w:rsidRPr="00086D0E">
        <w:rPr>
          <w:rStyle w:val="emailstyle17"/>
          <w:rFonts w:cs="David"/>
          <w:b/>
          <w:bCs/>
          <w:color w:val="auto"/>
          <w:sz w:val="22"/>
          <w:rtl/>
        </w:rPr>
        <w:t xml:space="preserve"> 46+</w:t>
      </w:r>
      <w:r w:rsidRPr="00086D0E">
        <w:rPr>
          <w:rStyle w:val="emailstyle17"/>
          <w:rFonts w:cs="David"/>
          <w:b/>
          <w:bCs/>
          <w:color w:val="auto"/>
          <w:sz w:val="22"/>
          <w:rtl/>
        </w:rPr>
        <w:t>)</w:t>
      </w:r>
      <w:r w:rsidR="003A2E11" w:rsidRPr="00086D0E">
        <w:rPr>
          <w:rStyle w:val="emailstyle17"/>
          <w:rFonts w:cs="David"/>
          <w:b/>
          <w:bCs/>
          <w:color w:val="auto"/>
          <w:sz w:val="22"/>
          <w:rtl/>
        </w:rPr>
        <w:t xml:space="preserve"> </w:t>
      </w:r>
      <w:r w:rsidR="003A2E11" w:rsidRPr="00086D0E">
        <w:rPr>
          <w:rStyle w:val="emailstyle17"/>
          <w:rFonts w:cs="David" w:hint="eastAsia"/>
          <w:color w:val="auto"/>
          <w:sz w:val="22"/>
          <w:rtl/>
        </w:rPr>
        <w:t>נכון</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למועד</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הגשת</w:t>
      </w:r>
      <w:r w:rsidR="003A2E11" w:rsidRPr="00086D0E">
        <w:rPr>
          <w:rStyle w:val="emailstyle17"/>
          <w:rFonts w:cs="David"/>
          <w:color w:val="auto"/>
          <w:sz w:val="22"/>
          <w:rtl/>
        </w:rPr>
        <w:t xml:space="preserve"> </w:t>
      </w:r>
      <w:r w:rsidR="003A2E11" w:rsidRPr="00086D0E">
        <w:rPr>
          <w:rStyle w:val="emailstyle17"/>
          <w:rFonts w:cs="David" w:hint="eastAsia"/>
          <w:color w:val="auto"/>
          <w:sz w:val="22"/>
          <w:rtl/>
        </w:rPr>
        <w:t>התביעה</w:t>
      </w:r>
      <w:r w:rsidR="003B19BF" w:rsidRPr="00086D0E">
        <w:rPr>
          <w:rStyle w:val="emailstyle17"/>
          <w:rFonts w:cs="David"/>
          <w:b/>
          <w:bCs/>
          <w:color w:val="auto"/>
          <w:sz w:val="22"/>
          <w:rtl/>
        </w:rPr>
        <w:t>:</w:t>
      </w:r>
      <w:r w:rsidR="003B19BF" w:rsidRPr="00086D0E">
        <w:rPr>
          <w:rStyle w:val="emailstyle17"/>
          <w:rFonts w:cs="David"/>
          <w:color w:val="auto"/>
          <w:sz w:val="22"/>
          <w:rtl/>
        </w:rPr>
        <w:t xml:space="preserve"> </w:t>
      </w:r>
      <w:r w:rsidR="003A2E11" w:rsidRPr="00086D0E">
        <w:rPr>
          <w:rStyle w:val="emailstyle17"/>
          <w:rFonts w:cs="David"/>
          <w:color w:val="auto"/>
          <w:sz w:val="22"/>
          <w:rtl/>
        </w:rPr>
        <w:t>15,924</w:t>
      </w:r>
      <w:r w:rsidR="003B19BF" w:rsidRPr="00086D0E">
        <w:rPr>
          <w:rStyle w:val="emailstyle17"/>
          <w:rFonts w:cs="David"/>
          <w:color w:val="auto"/>
          <w:sz w:val="22"/>
          <w:rtl/>
        </w:rPr>
        <w:t xml:space="preserve"> ₪</w:t>
      </w:r>
      <w:r w:rsidR="00ED5AA9" w:rsidRPr="00086D0E">
        <w:rPr>
          <w:rStyle w:val="emailstyle17"/>
          <w:rFonts w:cs="David"/>
          <w:color w:val="auto"/>
          <w:sz w:val="22"/>
          <w:rtl/>
        </w:rPr>
        <w:t xml:space="preserve"> </w:t>
      </w:r>
      <w:r w:rsidR="00ED5AA9" w:rsidRPr="004B1925">
        <w:rPr>
          <w:rStyle w:val="emailstyle17"/>
          <w:rFonts w:cs="David" w:hint="eastAsia"/>
          <w:color w:val="auto"/>
          <w:sz w:val="22"/>
          <w:rtl/>
        </w:rPr>
        <w:t>לחודש</w:t>
      </w:r>
      <w:r w:rsidR="003B19BF" w:rsidRPr="00086D0E">
        <w:rPr>
          <w:rStyle w:val="emailstyle17"/>
          <w:rFonts w:cs="David"/>
          <w:color w:val="auto"/>
          <w:sz w:val="22"/>
          <w:rtl/>
        </w:rPr>
        <w:t xml:space="preserve">; פנסיה בשיעור של 40.67% משכר זה – </w:t>
      </w:r>
      <w:r w:rsidR="003B19BF" w:rsidRPr="00086D0E">
        <w:rPr>
          <w:rStyle w:val="emailstyle17"/>
          <w:rFonts w:cs="David" w:hint="eastAsia"/>
          <w:color w:val="auto"/>
          <w:sz w:val="22"/>
          <w:rtl/>
        </w:rPr>
        <w:t>גימלה</w:t>
      </w:r>
      <w:r w:rsidR="003B19BF" w:rsidRPr="00086D0E">
        <w:rPr>
          <w:rStyle w:val="emailstyle17"/>
          <w:rFonts w:cs="David"/>
          <w:color w:val="auto"/>
          <w:sz w:val="22"/>
          <w:rtl/>
        </w:rPr>
        <w:t xml:space="preserve"> חודשית בסך של </w:t>
      </w:r>
      <w:r w:rsidR="006929FD" w:rsidRPr="00086D0E">
        <w:rPr>
          <w:rStyle w:val="emailstyle17"/>
          <w:rFonts w:cs="David"/>
          <w:b/>
          <w:bCs/>
          <w:color w:val="auto"/>
          <w:sz w:val="22"/>
          <w:u w:val="single"/>
          <w:rtl/>
        </w:rPr>
        <w:t>6,476.3</w:t>
      </w:r>
      <w:r w:rsidR="00ED5AA9" w:rsidRPr="004B1925">
        <w:rPr>
          <w:rStyle w:val="emailstyle17"/>
          <w:rFonts w:cs="David"/>
          <w:b/>
          <w:bCs/>
          <w:color w:val="auto"/>
          <w:sz w:val="22"/>
          <w:u w:val="single"/>
          <w:rtl/>
        </w:rPr>
        <w:t>0</w:t>
      </w:r>
      <w:r w:rsidR="003B19BF" w:rsidRPr="00086D0E">
        <w:rPr>
          <w:rStyle w:val="emailstyle17"/>
          <w:rFonts w:cs="David"/>
          <w:b/>
          <w:bCs/>
          <w:color w:val="auto"/>
          <w:sz w:val="22"/>
          <w:u w:val="single"/>
          <w:rtl/>
        </w:rPr>
        <w:t xml:space="preserve"> ₪</w:t>
      </w:r>
      <w:r w:rsidR="003A2E11" w:rsidRPr="00086D0E">
        <w:rPr>
          <w:rStyle w:val="emailstyle17"/>
          <w:rFonts w:cs="David"/>
          <w:color w:val="auto"/>
          <w:sz w:val="22"/>
          <w:rtl/>
        </w:rPr>
        <w:t>;</w:t>
      </w:r>
    </w:p>
    <w:p w14:paraId="49F1FB88" w14:textId="2B49F08E" w:rsidR="006929FD" w:rsidRPr="00086D0E" w:rsidRDefault="006929FD">
      <w:pPr>
        <w:pStyle w:val="11"/>
        <w:numPr>
          <w:ilvl w:val="1"/>
          <w:numId w:val="60"/>
        </w:numPr>
        <w:tabs>
          <w:tab w:val="left" w:pos="1088"/>
        </w:tabs>
        <w:spacing w:before="0" w:after="240" w:line="360" w:lineRule="auto"/>
        <w:ind w:left="1088" w:hanging="567"/>
        <w:rPr>
          <w:rStyle w:val="emailstyle17"/>
          <w:rFonts w:cs="David"/>
          <w:color w:val="auto"/>
          <w:sz w:val="22"/>
        </w:rPr>
        <w:pPrChange w:id="6586"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סך</w:t>
      </w:r>
      <w:r w:rsidRPr="00086D0E">
        <w:rPr>
          <w:rStyle w:val="emailstyle17"/>
          <w:rFonts w:cs="David"/>
          <w:b/>
          <w:bCs/>
          <w:color w:val="auto"/>
          <w:sz w:val="22"/>
          <w:rtl/>
        </w:rPr>
        <w:t xml:space="preserve"> </w:t>
      </w:r>
      <w:r w:rsidRPr="00086D0E">
        <w:rPr>
          <w:rStyle w:val="emailstyle17"/>
          <w:rFonts w:cs="David" w:hint="eastAsia"/>
          <w:b/>
          <w:bCs/>
          <w:color w:val="auto"/>
          <w:sz w:val="22"/>
          <w:rtl/>
        </w:rPr>
        <w:t>הכל</w:t>
      </w:r>
      <w:r w:rsidRPr="00086D0E">
        <w:rPr>
          <w:rStyle w:val="emailstyle17"/>
          <w:rFonts w:cs="David"/>
          <w:b/>
          <w:bCs/>
          <w:color w:val="auto"/>
          <w:sz w:val="22"/>
          <w:rtl/>
        </w:rPr>
        <w:t xml:space="preserve"> זכאי התובע ל</w:t>
      </w:r>
      <w:r w:rsidR="00C273A2">
        <w:rPr>
          <w:rStyle w:val="emailstyle17"/>
          <w:rFonts w:cs="David" w:hint="cs"/>
          <w:b/>
          <w:bCs/>
          <w:color w:val="auto"/>
          <w:sz w:val="22"/>
          <w:rtl/>
        </w:rPr>
        <w:t>גימלה (</w:t>
      </w:r>
      <w:r w:rsidRPr="00086D0E">
        <w:rPr>
          <w:rStyle w:val="emailstyle17"/>
          <w:rFonts w:cs="David"/>
          <w:b/>
          <w:bCs/>
          <w:color w:val="auto"/>
          <w:sz w:val="22"/>
          <w:rtl/>
        </w:rPr>
        <w:t>פנסיה</w:t>
      </w:r>
      <w:r w:rsidR="00C273A2">
        <w:rPr>
          <w:rStyle w:val="emailstyle17"/>
          <w:rFonts w:cs="David" w:hint="cs"/>
          <w:b/>
          <w:bCs/>
          <w:color w:val="auto"/>
          <w:sz w:val="22"/>
          <w:rtl/>
        </w:rPr>
        <w:t>)</w:t>
      </w:r>
      <w:r w:rsidRPr="00086D0E">
        <w:rPr>
          <w:rStyle w:val="emailstyle17"/>
          <w:rFonts w:cs="David"/>
          <w:b/>
          <w:bCs/>
          <w:color w:val="auto"/>
          <w:sz w:val="22"/>
          <w:rtl/>
        </w:rPr>
        <w:t xml:space="preserve"> בסכום של </w:t>
      </w:r>
      <w:r w:rsidRPr="00086D0E">
        <w:rPr>
          <w:rStyle w:val="emailstyle17"/>
          <w:rFonts w:cs="David"/>
          <w:b/>
          <w:bCs/>
          <w:color w:val="auto"/>
          <w:sz w:val="22"/>
          <w:u w:val="single"/>
          <w:rtl/>
        </w:rPr>
        <w:t xml:space="preserve">25,492 </w:t>
      </w:r>
      <w:r w:rsidRPr="00086D0E">
        <w:rPr>
          <w:rStyle w:val="emailstyle17"/>
          <w:rFonts w:cs="David" w:hint="eastAsia"/>
          <w:b/>
          <w:bCs/>
          <w:color w:val="auto"/>
          <w:sz w:val="22"/>
          <w:u w:val="single"/>
          <w:rtl/>
        </w:rPr>
        <w:t>₪</w:t>
      </w:r>
      <w:r w:rsidR="00ED5AA9" w:rsidRPr="00086D0E">
        <w:rPr>
          <w:rStyle w:val="emailstyle17"/>
          <w:rFonts w:cs="David"/>
          <w:b/>
          <w:bCs/>
          <w:color w:val="auto"/>
          <w:sz w:val="22"/>
          <w:rtl/>
        </w:rPr>
        <w:t xml:space="preserve"> </w:t>
      </w:r>
      <w:r w:rsidR="00ED5AA9" w:rsidRPr="004B1925">
        <w:rPr>
          <w:rStyle w:val="emailstyle17"/>
          <w:rFonts w:cs="David" w:hint="eastAsia"/>
          <w:b/>
          <w:bCs/>
          <w:color w:val="auto"/>
          <w:sz w:val="22"/>
          <w:rtl/>
        </w:rPr>
        <w:t>לחודש</w:t>
      </w:r>
      <w:r w:rsidRPr="00086D0E">
        <w:rPr>
          <w:rStyle w:val="emailstyle17"/>
          <w:rFonts w:cs="David"/>
          <w:b/>
          <w:bCs/>
          <w:color w:val="auto"/>
          <w:sz w:val="22"/>
          <w:rtl/>
        </w:rPr>
        <w:t xml:space="preserve">. </w:t>
      </w:r>
      <w:r w:rsidRPr="00086D0E">
        <w:rPr>
          <w:rStyle w:val="emailstyle17"/>
          <w:rFonts w:cs="David" w:hint="eastAsia"/>
          <w:color w:val="auto"/>
          <w:sz w:val="22"/>
          <w:rtl/>
        </w:rPr>
        <w:t>נכון</w:t>
      </w:r>
      <w:r w:rsidRPr="00086D0E">
        <w:rPr>
          <w:rStyle w:val="emailstyle17"/>
          <w:rFonts w:cs="David"/>
          <w:color w:val="auto"/>
          <w:sz w:val="22"/>
          <w:rtl/>
        </w:rPr>
        <w:t xml:space="preserve"> </w:t>
      </w:r>
      <w:r w:rsidRPr="00086D0E">
        <w:rPr>
          <w:rStyle w:val="emailstyle17"/>
          <w:rFonts w:cs="David" w:hint="eastAsia"/>
          <w:color w:val="auto"/>
          <w:sz w:val="22"/>
          <w:rtl/>
        </w:rPr>
        <w:t>למועד</w:t>
      </w:r>
      <w:r w:rsidRPr="00086D0E">
        <w:rPr>
          <w:rStyle w:val="emailstyle17"/>
          <w:rFonts w:cs="David"/>
          <w:color w:val="auto"/>
          <w:sz w:val="22"/>
          <w:rtl/>
        </w:rPr>
        <w:t xml:space="preserve"> </w:t>
      </w:r>
      <w:r w:rsidRPr="00086D0E">
        <w:rPr>
          <w:rStyle w:val="emailstyle17"/>
          <w:rFonts w:cs="David" w:hint="eastAsia"/>
          <w:color w:val="auto"/>
          <w:sz w:val="22"/>
          <w:rtl/>
        </w:rPr>
        <w:t>הגשת</w:t>
      </w:r>
      <w:r w:rsidRPr="00086D0E">
        <w:rPr>
          <w:rStyle w:val="emailstyle17"/>
          <w:rFonts w:cs="David"/>
          <w:color w:val="auto"/>
          <w:sz w:val="22"/>
          <w:rtl/>
        </w:rPr>
        <w:t xml:space="preserve"> </w:t>
      </w:r>
      <w:r w:rsidRPr="00086D0E">
        <w:rPr>
          <w:rStyle w:val="emailstyle17"/>
          <w:rFonts w:cs="David" w:hint="eastAsia"/>
          <w:color w:val="auto"/>
          <w:sz w:val="22"/>
          <w:rtl/>
        </w:rPr>
        <w:t>התביעה</w:t>
      </w:r>
      <w:r w:rsidRPr="00086D0E">
        <w:rPr>
          <w:rStyle w:val="emailstyle17"/>
          <w:rFonts w:cs="David"/>
          <w:color w:val="auto"/>
          <w:sz w:val="22"/>
          <w:rtl/>
        </w:rPr>
        <w:t xml:space="preserve"> </w:t>
      </w:r>
      <w:r w:rsidRPr="00086D0E">
        <w:rPr>
          <w:rStyle w:val="emailstyle17"/>
          <w:rFonts w:cs="David" w:hint="eastAsia"/>
          <w:color w:val="auto"/>
          <w:sz w:val="22"/>
          <w:rtl/>
        </w:rPr>
        <w:t>מקבל</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גימלה</w:t>
      </w:r>
      <w:r w:rsidRPr="00086D0E">
        <w:rPr>
          <w:rStyle w:val="emailstyle17"/>
          <w:rFonts w:cs="David"/>
          <w:color w:val="auto"/>
          <w:sz w:val="22"/>
          <w:rtl/>
        </w:rPr>
        <w:t xml:space="preserve"> בשיעור של 18,561 ₪. </w:t>
      </w:r>
    </w:p>
    <w:p w14:paraId="0C4BA026" w14:textId="681059F2" w:rsidR="001A415A" w:rsidRPr="00086D0E" w:rsidRDefault="001A415A">
      <w:pPr>
        <w:pStyle w:val="11"/>
        <w:numPr>
          <w:ilvl w:val="1"/>
          <w:numId w:val="60"/>
        </w:numPr>
        <w:tabs>
          <w:tab w:val="left" w:pos="1088"/>
        </w:tabs>
        <w:spacing w:before="0" w:after="240" w:line="360" w:lineRule="auto"/>
        <w:ind w:left="1088" w:hanging="567"/>
        <w:rPr>
          <w:rStyle w:val="emailstyle17"/>
          <w:rFonts w:cs="David"/>
          <w:color w:val="auto"/>
          <w:sz w:val="22"/>
        </w:rPr>
        <w:pPrChange w:id="6587" w:author="אופיר טל" w:date="2021-12-14T14:04:00Z">
          <w:pPr>
            <w:pStyle w:val="11"/>
            <w:numPr>
              <w:ilvl w:val="1"/>
              <w:numId w:val="47"/>
            </w:numPr>
            <w:tabs>
              <w:tab w:val="left" w:pos="1088"/>
              <w:tab w:val="num" w:pos="1359"/>
            </w:tabs>
            <w:spacing w:before="0" w:after="240" w:line="360" w:lineRule="auto"/>
            <w:ind w:left="1088" w:right="792" w:hanging="567"/>
          </w:pPr>
        </w:pPrChange>
      </w:pPr>
      <w:r w:rsidRPr="00086D0E">
        <w:rPr>
          <w:rStyle w:val="emailstyle17"/>
          <w:rFonts w:cs="David" w:hint="eastAsia"/>
          <w:b/>
          <w:bCs/>
          <w:color w:val="auto"/>
          <w:sz w:val="22"/>
          <w:rtl/>
        </w:rPr>
        <w:t>לפיכך</w:t>
      </w:r>
      <w:r w:rsidRPr="00086D0E">
        <w:rPr>
          <w:rStyle w:val="emailstyle17"/>
          <w:rFonts w:cs="David"/>
          <w:b/>
          <w:bCs/>
          <w:color w:val="auto"/>
          <w:sz w:val="22"/>
          <w:rtl/>
        </w:rPr>
        <w:t xml:space="preserve"> זכאי התובע להפרש </w:t>
      </w:r>
      <w:r w:rsidRPr="00086D0E">
        <w:rPr>
          <w:rStyle w:val="emailstyle17"/>
          <w:rFonts w:cs="David" w:hint="eastAsia"/>
          <w:b/>
          <w:bCs/>
          <w:color w:val="auto"/>
          <w:sz w:val="22"/>
          <w:rtl/>
        </w:rPr>
        <w:t>גימלה</w:t>
      </w:r>
      <w:r w:rsidRPr="00086D0E">
        <w:rPr>
          <w:rStyle w:val="emailstyle17"/>
          <w:rFonts w:cs="David"/>
          <w:b/>
          <w:bCs/>
          <w:color w:val="auto"/>
          <w:sz w:val="22"/>
          <w:rtl/>
        </w:rPr>
        <w:t xml:space="preserve"> </w:t>
      </w:r>
      <w:r w:rsidRPr="004B1925">
        <w:rPr>
          <w:rStyle w:val="emailstyle17"/>
          <w:rFonts w:cs="David" w:hint="eastAsia"/>
          <w:b/>
          <w:bCs/>
          <w:color w:val="auto"/>
          <w:sz w:val="22"/>
          <w:u w:val="single"/>
          <w:rtl/>
        </w:rPr>
        <w:t>חודשי</w:t>
      </w:r>
      <w:r w:rsidRPr="00086D0E">
        <w:rPr>
          <w:rStyle w:val="emailstyle17"/>
          <w:rFonts w:cs="David"/>
          <w:b/>
          <w:bCs/>
          <w:color w:val="auto"/>
          <w:sz w:val="22"/>
          <w:rtl/>
        </w:rPr>
        <w:t xml:space="preserve"> בסכום של </w:t>
      </w:r>
      <w:r w:rsidR="00F235F2" w:rsidRPr="00086D0E">
        <w:rPr>
          <w:rStyle w:val="emailstyle17"/>
          <w:rFonts w:cs="David"/>
          <w:b/>
          <w:bCs/>
          <w:color w:val="auto"/>
          <w:sz w:val="22"/>
          <w:u w:val="single"/>
          <w:rtl/>
        </w:rPr>
        <w:t xml:space="preserve"> </w:t>
      </w:r>
      <w:r w:rsidRPr="00086D0E">
        <w:rPr>
          <w:rStyle w:val="emailstyle17"/>
          <w:rFonts w:cs="David"/>
          <w:b/>
          <w:bCs/>
          <w:color w:val="auto"/>
          <w:sz w:val="22"/>
          <w:u w:val="single"/>
          <w:rtl/>
        </w:rPr>
        <w:t xml:space="preserve"> </w:t>
      </w:r>
      <w:r w:rsidR="00DE48B2" w:rsidRPr="00086D0E">
        <w:rPr>
          <w:rStyle w:val="emailstyle17"/>
          <w:rFonts w:cs="David"/>
          <w:b/>
          <w:bCs/>
          <w:color w:val="auto"/>
          <w:sz w:val="22"/>
          <w:u w:val="single"/>
          <w:rtl/>
        </w:rPr>
        <w:t>6,931.3</w:t>
      </w:r>
      <w:r w:rsidR="00DE48B2" w:rsidRPr="004B1925">
        <w:rPr>
          <w:rStyle w:val="emailstyle17"/>
          <w:rFonts w:cs="David"/>
          <w:b/>
          <w:bCs/>
          <w:color w:val="auto"/>
          <w:sz w:val="22"/>
          <w:u w:val="single"/>
          <w:rtl/>
        </w:rPr>
        <w:t>0</w:t>
      </w:r>
      <w:r w:rsidR="00DE48B2" w:rsidRPr="00086D0E">
        <w:rPr>
          <w:rStyle w:val="emailstyle17"/>
          <w:rFonts w:cs="David"/>
          <w:b/>
          <w:bCs/>
          <w:color w:val="auto"/>
          <w:sz w:val="22"/>
          <w:u w:val="single"/>
          <w:rtl/>
        </w:rPr>
        <w:t xml:space="preserve"> </w:t>
      </w:r>
      <w:r w:rsidRPr="00086D0E">
        <w:rPr>
          <w:rStyle w:val="emailstyle17"/>
          <w:rFonts w:cs="David" w:hint="eastAsia"/>
          <w:b/>
          <w:bCs/>
          <w:color w:val="auto"/>
          <w:sz w:val="22"/>
          <w:u w:val="single"/>
          <w:rtl/>
        </w:rPr>
        <w:t>₪</w:t>
      </w:r>
      <w:r w:rsidRPr="00086D0E">
        <w:rPr>
          <w:rStyle w:val="emailstyle17"/>
          <w:rFonts w:cs="David"/>
          <w:color w:val="auto"/>
          <w:sz w:val="22"/>
          <w:rtl/>
        </w:rPr>
        <w:t xml:space="preserve">, עבור תקופה של </w:t>
      </w:r>
      <w:r w:rsidR="00DE48B2" w:rsidRPr="00086D0E">
        <w:rPr>
          <w:rStyle w:val="emailstyle17"/>
          <w:rFonts w:cs="David"/>
          <w:color w:val="auto"/>
          <w:sz w:val="22"/>
          <w:rtl/>
        </w:rPr>
        <w:t>6</w:t>
      </w:r>
      <w:r w:rsidRPr="00086D0E">
        <w:rPr>
          <w:rStyle w:val="emailstyle17"/>
          <w:rFonts w:cs="David"/>
          <w:color w:val="auto"/>
          <w:sz w:val="22"/>
          <w:rtl/>
        </w:rPr>
        <w:t xml:space="preserve">5 </w:t>
      </w:r>
      <w:r w:rsidRPr="00086D0E">
        <w:rPr>
          <w:rStyle w:val="emailstyle17"/>
          <w:rFonts w:cs="David" w:hint="eastAsia"/>
          <w:color w:val="auto"/>
          <w:sz w:val="22"/>
          <w:rtl/>
        </w:rPr>
        <w:t>חודשים</w:t>
      </w:r>
      <w:r w:rsidRPr="00086D0E">
        <w:rPr>
          <w:rStyle w:val="emailstyle17"/>
          <w:rFonts w:cs="David"/>
          <w:color w:val="auto"/>
          <w:sz w:val="22"/>
          <w:rtl/>
        </w:rPr>
        <w:t>.</w:t>
      </w:r>
    </w:p>
    <w:p w14:paraId="36DB3D21" w14:textId="6CACEC08" w:rsidR="001A415A" w:rsidRDefault="00B67C81" w:rsidP="002E5E84">
      <w:pPr>
        <w:pStyle w:val="11"/>
        <w:tabs>
          <w:tab w:val="left" w:pos="1088"/>
        </w:tabs>
        <w:spacing w:before="0" w:after="240" w:line="360" w:lineRule="auto"/>
        <w:rPr>
          <w:rStyle w:val="emailstyle17"/>
          <w:rFonts w:cs="David"/>
          <w:color w:val="auto"/>
          <w:sz w:val="22"/>
          <w:rtl/>
        </w:rPr>
      </w:pPr>
      <w:r w:rsidRPr="00086D0E">
        <w:rPr>
          <w:rStyle w:val="emailstyle17"/>
          <w:rFonts w:cs="David" w:hint="eastAsia"/>
          <w:color w:val="auto"/>
          <w:sz w:val="22"/>
          <w:rtl/>
        </w:rPr>
        <w:t>בסך</w:t>
      </w:r>
      <w:r w:rsidRPr="00086D0E">
        <w:rPr>
          <w:rStyle w:val="emailstyle17"/>
          <w:rFonts w:cs="David"/>
          <w:color w:val="auto"/>
          <w:sz w:val="22"/>
          <w:rtl/>
        </w:rPr>
        <w:t xml:space="preserve"> </w:t>
      </w:r>
      <w:r w:rsidRPr="00086D0E">
        <w:rPr>
          <w:rStyle w:val="emailstyle17"/>
          <w:rFonts w:cs="David" w:hint="eastAsia"/>
          <w:color w:val="auto"/>
          <w:sz w:val="22"/>
          <w:rtl/>
        </w:rPr>
        <w:t>הכל</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נכון</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למועד</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הגשת</w:t>
      </w:r>
      <w:r w:rsidR="001A415A" w:rsidRPr="00086D0E">
        <w:rPr>
          <w:rStyle w:val="emailstyle17"/>
          <w:rFonts w:cs="David"/>
          <w:color w:val="auto"/>
          <w:sz w:val="22"/>
          <w:rtl/>
        </w:rPr>
        <w:t xml:space="preserve"> </w:t>
      </w:r>
      <w:r w:rsidR="001A415A" w:rsidRPr="00086D0E">
        <w:rPr>
          <w:rStyle w:val="emailstyle17"/>
          <w:rFonts w:cs="David" w:hint="eastAsia"/>
          <w:color w:val="auto"/>
          <w:sz w:val="22"/>
          <w:rtl/>
        </w:rPr>
        <w:t>התביעה</w:t>
      </w:r>
      <w:r w:rsidRPr="00086D0E">
        <w:rPr>
          <w:rStyle w:val="emailstyle17"/>
          <w:rFonts w:cs="David"/>
          <w:color w:val="auto"/>
          <w:sz w:val="22"/>
          <w:rtl/>
        </w:rPr>
        <w:t xml:space="preserve"> זכאי התובע להפרשי פנסיה</w:t>
      </w:r>
      <w:r w:rsidR="00F11C5A">
        <w:rPr>
          <w:rStyle w:val="emailstyle17"/>
          <w:rFonts w:cs="David" w:hint="cs"/>
          <w:color w:val="auto"/>
          <w:sz w:val="22"/>
          <w:rtl/>
        </w:rPr>
        <w:t xml:space="preserve"> </w:t>
      </w:r>
      <w:del w:id="6588" w:author="Shimon" w:date="2022-01-06T15:49:00Z">
        <w:r w:rsidR="00F11C5A" w:rsidDel="00920314">
          <w:rPr>
            <w:rStyle w:val="emailstyle17"/>
            <w:rFonts w:cs="David" w:hint="cs"/>
            <w:color w:val="auto"/>
            <w:sz w:val="22"/>
            <w:rtl/>
          </w:rPr>
          <w:delText>(שכר)</w:delText>
        </w:r>
        <w:r w:rsidRPr="00086D0E" w:rsidDel="00920314">
          <w:rPr>
            <w:rStyle w:val="emailstyle17"/>
            <w:rFonts w:cs="David"/>
            <w:color w:val="auto"/>
            <w:sz w:val="22"/>
            <w:rtl/>
          </w:rPr>
          <w:delText xml:space="preserve"> </w:delText>
        </w:r>
      </w:del>
      <w:r w:rsidRPr="00086D0E">
        <w:rPr>
          <w:rStyle w:val="emailstyle17"/>
          <w:rFonts w:cs="David"/>
          <w:color w:val="auto"/>
          <w:sz w:val="22"/>
          <w:rtl/>
        </w:rPr>
        <w:t>בסכום של</w:t>
      </w:r>
      <w:r w:rsidR="001A415A" w:rsidRPr="00086D0E">
        <w:rPr>
          <w:rStyle w:val="emailstyle17"/>
          <w:rFonts w:cs="David"/>
          <w:color w:val="auto"/>
          <w:sz w:val="22"/>
          <w:rtl/>
        </w:rPr>
        <w:t xml:space="preserve"> </w:t>
      </w:r>
      <w:r w:rsidR="001A415A" w:rsidRPr="00086D0E">
        <w:rPr>
          <w:rStyle w:val="emailstyle17"/>
          <w:rFonts w:cs="David"/>
          <w:b/>
          <w:bCs/>
          <w:color w:val="auto"/>
          <w:sz w:val="22"/>
          <w:u w:val="single"/>
          <w:rtl/>
        </w:rPr>
        <w:t xml:space="preserve">450,534 </w:t>
      </w:r>
      <w:r w:rsidR="001A415A" w:rsidRPr="00086D0E">
        <w:rPr>
          <w:rStyle w:val="emailstyle17"/>
          <w:rFonts w:cs="David" w:hint="eastAsia"/>
          <w:b/>
          <w:bCs/>
          <w:color w:val="auto"/>
          <w:sz w:val="22"/>
          <w:u w:val="single"/>
          <w:rtl/>
        </w:rPr>
        <w:t>₪</w:t>
      </w:r>
      <w:r w:rsidR="00D65BD4" w:rsidRPr="00086D0E">
        <w:rPr>
          <w:rStyle w:val="emailstyle17"/>
          <w:rFonts w:cs="David"/>
          <w:b/>
          <w:bCs/>
          <w:color w:val="auto"/>
          <w:sz w:val="22"/>
          <w:u w:val="single"/>
          <w:rtl/>
        </w:rPr>
        <w:t>.</w:t>
      </w:r>
    </w:p>
    <w:p w14:paraId="0E5CD647" w14:textId="7361C0E2" w:rsidR="003B19BF" w:rsidRPr="00086D0E" w:rsidRDefault="003B19BF">
      <w:pPr>
        <w:pStyle w:val="11"/>
        <w:numPr>
          <w:ilvl w:val="0"/>
          <w:numId w:val="60"/>
        </w:numPr>
        <w:tabs>
          <w:tab w:val="left" w:pos="566"/>
        </w:tabs>
        <w:spacing w:before="0" w:after="240" w:line="360" w:lineRule="auto"/>
        <w:ind w:left="566"/>
        <w:rPr>
          <w:rStyle w:val="emailstyle17"/>
          <w:rFonts w:cs="David"/>
          <w:color w:val="auto"/>
          <w:sz w:val="22"/>
        </w:rPr>
        <w:pPrChange w:id="6589"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color w:val="auto"/>
          <w:sz w:val="22"/>
          <w:rtl/>
        </w:rPr>
        <w:t>למצער</w:t>
      </w:r>
      <w:r w:rsidRPr="00086D0E">
        <w:rPr>
          <w:rStyle w:val="emailstyle17"/>
          <w:rFonts w:cs="David"/>
          <w:color w:val="auto"/>
          <w:sz w:val="22"/>
          <w:rtl/>
        </w:rPr>
        <w:t xml:space="preserve"> </w:t>
      </w:r>
      <w:r w:rsidRPr="00086D0E">
        <w:rPr>
          <w:rStyle w:val="emailstyle17"/>
          <w:rFonts w:cs="David" w:hint="eastAsia"/>
          <w:color w:val="auto"/>
          <w:sz w:val="22"/>
          <w:rtl/>
        </w:rPr>
        <w:t>יטען</w:t>
      </w:r>
      <w:r w:rsidRPr="00086D0E">
        <w:rPr>
          <w:rStyle w:val="emailstyle17"/>
          <w:rFonts w:cs="David"/>
          <w:color w:val="auto"/>
          <w:sz w:val="22"/>
          <w:rtl/>
        </w:rPr>
        <w:t xml:space="preserve"> </w:t>
      </w:r>
      <w:r w:rsidRPr="00086D0E">
        <w:rPr>
          <w:rStyle w:val="emailstyle17"/>
          <w:rFonts w:cs="David" w:hint="eastAsia"/>
          <w:color w:val="auto"/>
          <w:sz w:val="22"/>
          <w:rtl/>
        </w:rPr>
        <w:t>התובע</w:t>
      </w:r>
      <w:r w:rsidRPr="00086D0E">
        <w:rPr>
          <w:rStyle w:val="emailstyle17"/>
          <w:rFonts w:cs="David"/>
          <w:color w:val="auto"/>
          <w:sz w:val="22"/>
          <w:rtl/>
        </w:rPr>
        <w:t xml:space="preserve"> </w:t>
      </w:r>
      <w:r w:rsidRPr="00086D0E">
        <w:rPr>
          <w:rStyle w:val="emailstyle17"/>
          <w:rFonts w:cs="David" w:hint="eastAsia"/>
          <w:color w:val="auto"/>
          <w:sz w:val="22"/>
          <w:rtl/>
        </w:rPr>
        <w:t>כי</w:t>
      </w:r>
      <w:r w:rsidRPr="00086D0E">
        <w:rPr>
          <w:rStyle w:val="emailstyle17"/>
          <w:rFonts w:cs="David"/>
          <w:color w:val="auto"/>
          <w:sz w:val="22"/>
          <w:rtl/>
        </w:rPr>
        <w:t xml:space="preserve"> </w:t>
      </w:r>
      <w:r w:rsidRPr="00086D0E">
        <w:rPr>
          <w:rStyle w:val="emailstyle17"/>
          <w:rFonts w:cs="David" w:hint="eastAsia"/>
          <w:color w:val="auto"/>
          <w:sz w:val="22"/>
          <w:rtl/>
        </w:rPr>
        <w:t>הוא</w:t>
      </w:r>
      <w:r w:rsidRPr="00086D0E">
        <w:rPr>
          <w:rStyle w:val="emailstyle17"/>
          <w:rFonts w:cs="David"/>
          <w:color w:val="auto"/>
          <w:sz w:val="22"/>
          <w:rtl/>
        </w:rPr>
        <w:t xml:space="preserve"> </w:t>
      </w:r>
      <w:r w:rsidRPr="00086D0E">
        <w:rPr>
          <w:rStyle w:val="emailstyle17"/>
          <w:rFonts w:cs="David" w:hint="eastAsia"/>
          <w:color w:val="auto"/>
          <w:sz w:val="22"/>
          <w:rtl/>
        </w:rPr>
        <w:t>זכאי</w:t>
      </w:r>
      <w:r w:rsidRPr="00086D0E">
        <w:rPr>
          <w:rStyle w:val="emailstyle17"/>
          <w:rFonts w:cs="David"/>
          <w:color w:val="auto"/>
          <w:sz w:val="22"/>
          <w:rtl/>
        </w:rPr>
        <w:t xml:space="preserve"> </w:t>
      </w:r>
      <w:r w:rsidRPr="00086D0E">
        <w:rPr>
          <w:rStyle w:val="emailstyle17"/>
          <w:rFonts w:cs="David" w:hint="eastAsia"/>
          <w:color w:val="auto"/>
          <w:sz w:val="22"/>
          <w:rtl/>
        </w:rPr>
        <w:t>לפיצוי</w:t>
      </w:r>
      <w:r w:rsidRPr="00086D0E">
        <w:rPr>
          <w:rStyle w:val="emailstyle17"/>
          <w:rFonts w:cs="David"/>
          <w:color w:val="auto"/>
          <w:sz w:val="22"/>
          <w:rtl/>
        </w:rPr>
        <w:t xml:space="preserve"> </w:t>
      </w:r>
      <w:r w:rsidRPr="00086D0E">
        <w:rPr>
          <w:rStyle w:val="emailstyle17"/>
          <w:rFonts w:cs="David" w:hint="eastAsia"/>
          <w:color w:val="auto"/>
          <w:sz w:val="22"/>
          <w:rtl/>
        </w:rPr>
        <w:t>כספי</w:t>
      </w:r>
      <w:r w:rsidRPr="00086D0E">
        <w:rPr>
          <w:rStyle w:val="emailstyle17"/>
          <w:rFonts w:cs="David"/>
          <w:color w:val="auto"/>
          <w:sz w:val="22"/>
          <w:rtl/>
        </w:rPr>
        <w:t xml:space="preserve"> </w:t>
      </w:r>
      <w:r w:rsidRPr="00086D0E">
        <w:rPr>
          <w:rStyle w:val="emailstyle17"/>
          <w:rFonts w:cs="David" w:hint="eastAsia"/>
          <w:color w:val="auto"/>
          <w:sz w:val="22"/>
          <w:rtl/>
        </w:rPr>
        <w:t>בגובה</w:t>
      </w:r>
      <w:r w:rsidRPr="00086D0E">
        <w:rPr>
          <w:rStyle w:val="emailstyle17"/>
          <w:rFonts w:cs="David"/>
          <w:color w:val="auto"/>
          <w:sz w:val="22"/>
          <w:rtl/>
        </w:rPr>
        <w:t xml:space="preserve"> </w:t>
      </w:r>
      <w:r w:rsidRPr="00086D0E">
        <w:rPr>
          <w:rStyle w:val="emailstyle17"/>
          <w:rFonts w:cs="David" w:hint="eastAsia"/>
          <w:color w:val="auto"/>
          <w:sz w:val="22"/>
          <w:rtl/>
        </w:rPr>
        <w:t>ההפרש</w:t>
      </w:r>
      <w:r w:rsidRPr="00086D0E">
        <w:rPr>
          <w:rStyle w:val="emailstyle17"/>
          <w:rFonts w:cs="David"/>
          <w:color w:val="auto"/>
          <w:sz w:val="22"/>
          <w:rtl/>
        </w:rPr>
        <w:t xml:space="preserve"> </w:t>
      </w:r>
      <w:r w:rsidRPr="00086D0E">
        <w:rPr>
          <w:rStyle w:val="emailstyle17"/>
          <w:rFonts w:cs="David" w:hint="eastAsia"/>
          <w:color w:val="auto"/>
          <w:sz w:val="22"/>
          <w:rtl/>
        </w:rPr>
        <w:t>כאמור</w:t>
      </w:r>
      <w:r w:rsidRPr="00086D0E">
        <w:rPr>
          <w:rStyle w:val="emailstyle17"/>
          <w:rFonts w:cs="David"/>
          <w:color w:val="auto"/>
          <w:sz w:val="22"/>
          <w:rtl/>
        </w:rPr>
        <w:t xml:space="preserve">, </w:t>
      </w:r>
      <w:r w:rsidRPr="00086D0E">
        <w:rPr>
          <w:rStyle w:val="emailstyle17"/>
          <w:rFonts w:cs="David" w:hint="eastAsia"/>
          <w:color w:val="auto"/>
          <w:sz w:val="22"/>
          <w:rtl/>
        </w:rPr>
        <w:t>בשל</w:t>
      </w:r>
      <w:r w:rsidRPr="00086D0E">
        <w:rPr>
          <w:rStyle w:val="emailstyle17"/>
          <w:rFonts w:cs="David"/>
          <w:color w:val="auto"/>
          <w:sz w:val="22"/>
          <w:rtl/>
        </w:rPr>
        <w:t xml:space="preserve">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חובת</w:t>
      </w:r>
      <w:r w:rsidRPr="00086D0E">
        <w:rPr>
          <w:rStyle w:val="emailstyle17"/>
          <w:rFonts w:cs="David"/>
          <w:color w:val="auto"/>
          <w:sz w:val="22"/>
          <w:rtl/>
        </w:rPr>
        <w:t xml:space="preserve"> </w:t>
      </w:r>
      <w:r w:rsidRPr="00086D0E">
        <w:rPr>
          <w:rStyle w:val="emailstyle17"/>
          <w:rFonts w:cs="David" w:hint="eastAsia"/>
          <w:color w:val="auto"/>
          <w:sz w:val="22"/>
          <w:rtl/>
        </w:rPr>
        <w:t>השוויון</w:t>
      </w:r>
      <w:r w:rsidRPr="00086D0E">
        <w:rPr>
          <w:rStyle w:val="emailstyle17"/>
          <w:rFonts w:cs="David"/>
          <w:color w:val="auto"/>
          <w:sz w:val="22"/>
          <w:rtl/>
        </w:rPr>
        <w:t xml:space="preserve"> </w:t>
      </w:r>
      <w:r w:rsidRPr="00086D0E">
        <w:rPr>
          <w:rStyle w:val="emailstyle17"/>
          <w:rFonts w:cs="David" w:hint="eastAsia"/>
          <w:color w:val="auto"/>
          <w:sz w:val="22"/>
          <w:rtl/>
        </w:rPr>
        <w:t>ו</w:t>
      </w:r>
      <w:r w:rsidRPr="00086D0E">
        <w:rPr>
          <w:rStyle w:val="emailstyle17"/>
          <w:rFonts w:cs="David"/>
          <w:color w:val="auto"/>
          <w:sz w:val="22"/>
          <w:rtl/>
        </w:rPr>
        <w:t xml:space="preserve">/או </w:t>
      </w:r>
      <w:r w:rsidRPr="00086D0E">
        <w:rPr>
          <w:rStyle w:val="emailstyle17"/>
          <w:rFonts w:cs="David" w:hint="eastAsia"/>
          <w:color w:val="auto"/>
          <w:sz w:val="22"/>
          <w:rtl/>
        </w:rPr>
        <w:t>הפרת</w:t>
      </w:r>
      <w:r w:rsidRPr="00086D0E">
        <w:rPr>
          <w:rStyle w:val="emailstyle17"/>
          <w:rFonts w:cs="David"/>
          <w:color w:val="auto"/>
          <w:sz w:val="22"/>
          <w:rtl/>
        </w:rPr>
        <w:t xml:space="preserve"> </w:t>
      </w:r>
      <w:r w:rsidRPr="00086D0E">
        <w:rPr>
          <w:rStyle w:val="emailstyle17"/>
          <w:rFonts w:cs="David" w:hint="eastAsia"/>
          <w:color w:val="auto"/>
          <w:sz w:val="22"/>
          <w:rtl/>
        </w:rPr>
        <w:t>חובות</w:t>
      </w:r>
      <w:r w:rsidRPr="00086D0E">
        <w:rPr>
          <w:rStyle w:val="emailstyle17"/>
          <w:rFonts w:cs="David"/>
          <w:color w:val="auto"/>
          <w:sz w:val="22"/>
          <w:rtl/>
        </w:rPr>
        <w:t xml:space="preserve"> </w:t>
      </w:r>
      <w:r w:rsidRPr="00086D0E">
        <w:rPr>
          <w:rStyle w:val="emailstyle17"/>
          <w:rFonts w:cs="David" w:hint="eastAsia"/>
          <w:color w:val="auto"/>
          <w:sz w:val="22"/>
          <w:rtl/>
        </w:rPr>
        <w:t>תום</w:t>
      </w:r>
      <w:r w:rsidRPr="00086D0E">
        <w:rPr>
          <w:rStyle w:val="emailstyle17"/>
          <w:rFonts w:cs="David"/>
          <w:color w:val="auto"/>
          <w:sz w:val="22"/>
          <w:rtl/>
        </w:rPr>
        <w:t xml:space="preserve"> </w:t>
      </w:r>
      <w:r w:rsidRPr="00086D0E">
        <w:rPr>
          <w:rStyle w:val="emailstyle17"/>
          <w:rFonts w:cs="David" w:hint="eastAsia"/>
          <w:color w:val="auto"/>
          <w:sz w:val="22"/>
          <w:rtl/>
        </w:rPr>
        <w:t>הלב</w:t>
      </w:r>
      <w:r w:rsidRPr="00086D0E">
        <w:rPr>
          <w:rStyle w:val="emailstyle17"/>
          <w:rFonts w:cs="David"/>
          <w:color w:val="auto"/>
          <w:sz w:val="22"/>
          <w:rtl/>
        </w:rPr>
        <w:t xml:space="preserve"> </w:t>
      </w:r>
      <w:r w:rsidRPr="00086D0E">
        <w:rPr>
          <w:rStyle w:val="emailstyle17"/>
          <w:rFonts w:cs="David" w:hint="eastAsia"/>
          <w:color w:val="auto"/>
          <w:sz w:val="22"/>
          <w:rtl/>
        </w:rPr>
        <w:t>וההגינות</w:t>
      </w:r>
      <w:r w:rsidR="00086D0E" w:rsidRPr="00086D0E">
        <w:rPr>
          <w:rStyle w:val="emailstyle17"/>
          <w:rFonts w:cs="David"/>
          <w:color w:val="auto"/>
          <w:sz w:val="22"/>
          <w:rtl/>
        </w:rPr>
        <w:t xml:space="preserve"> ו/או כללי הצדק הטבעי</w:t>
      </w:r>
      <w:r w:rsidRPr="00086D0E">
        <w:rPr>
          <w:rStyle w:val="emailstyle17"/>
          <w:rFonts w:cs="David"/>
          <w:color w:val="auto"/>
          <w:sz w:val="22"/>
          <w:rtl/>
        </w:rPr>
        <w:t>.</w:t>
      </w:r>
    </w:p>
    <w:p w14:paraId="5FE94D9D" w14:textId="246D5ACD" w:rsidR="00086D0E" w:rsidRPr="00086D0E" w:rsidRDefault="001A415A">
      <w:pPr>
        <w:pStyle w:val="11"/>
        <w:numPr>
          <w:ilvl w:val="0"/>
          <w:numId w:val="60"/>
        </w:numPr>
        <w:tabs>
          <w:tab w:val="left" w:pos="566"/>
        </w:tabs>
        <w:spacing w:before="0" w:after="240" w:line="360" w:lineRule="auto"/>
        <w:ind w:left="566"/>
        <w:rPr>
          <w:rStyle w:val="emailstyle17"/>
          <w:rFonts w:cs="David"/>
          <w:color w:val="auto"/>
          <w:sz w:val="22"/>
          <w:rtl/>
        </w:rPr>
        <w:pPrChange w:id="6590" w:author="אופיר טל" w:date="2021-12-14T14:04:00Z">
          <w:pPr>
            <w:pStyle w:val="11"/>
            <w:numPr>
              <w:numId w:val="47"/>
            </w:numPr>
            <w:tabs>
              <w:tab w:val="num" w:pos="502"/>
              <w:tab w:val="left" w:pos="566"/>
            </w:tabs>
            <w:spacing w:before="0" w:after="240" w:line="360" w:lineRule="auto"/>
            <w:ind w:left="566" w:right="360" w:hanging="360"/>
          </w:pPr>
        </w:pPrChange>
      </w:pPr>
      <w:r w:rsidRPr="00086D0E">
        <w:rPr>
          <w:rStyle w:val="emailstyle17"/>
          <w:rFonts w:cs="David" w:hint="eastAsia"/>
          <w:b/>
          <w:bCs/>
          <w:color w:val="auto"/>
          <w:sz w:val="22"/>
          <w:rtl/>
        </w:rPr>
        <w:t>סעדים</w:t>
      </w:r>
      <w:r w:rsidRPr="00086D0E">
        <w:rPr>
          <w:rStyle w:val="emailstyle17"/>
          <w:rFonts w:cs="David"/>
          <w:b/>
          <w:bCs/>
          <w:color w:val="auto"/>
          <w:sz w:val="22"/>
          <w:rtl/>
        </w:rPr>
        <w:t xml:space="preserve"> </w:t>
      </w:r>
      <w:r w:rsidRPr="00086D0E">
        <w:rPr>
          <w:rStyle w:val="emailstyle17"/>
          <w:rFonts w:cs="David" w:hint="eastAsia"/>
          <w:b/>
          <w:bCs/>
          <w:color w:val="auto"/>
          <w:sz w:val="22"/>
          <w:rtl/>
        </w:rPr>
        <w:t>חלופיים</w:t>
      </w:r>
      <w:r w:rsidRPr="00086D0E">
        <w:rPr>
          <w:rStyle w:val="emailstyle17"/>
          <w:rFonts w:cs="David"/>
          <w:color w:val="auto"/>
          <w:sz w:val="22"/>
          <w:rtl/>
        </w:rPr>
        <w:t xml:space="preserve"> – </w:t>
      </w:r>
      <w:r w:rsidRPr="00086D0E">
        <w:rPr>
          <w:rStyle w:val="emailstyle17"/>
          <w:rFonts w:cs="David" w:hint="eastAsia"/>
          <w:color w:val="auto"/>
          <w:sz w:val="22"/>
          <w:rtl/>
        </w:rPr>
        <w:t>התובע</w:t>
      </w:r>
      <w:r w:rsidRPr="00086D0E">
        <w:rPr>
          <w:rStyle w:val="emailstyle17"/>
          <w:rFonts w:cs="David"/>
          <w:color w:val="auto"/>
          <w:sz w:val="22"/>
          <w:rtl/>
        </w:rPr>
        <w:t xml:space="preserve"> הציג בפרק שלעיל מספר סעדים חלופיים, שמהם נובעים סעדים </w:t>
      </w:r>
      <w:r w:rsidRPr="00086D0E">
        <w:rPr>
          <w:rStyle w:val="emailstyle17"/>
          <w:rFonts w:cs="David" w:hint="eastAsia"/>
          <w:color w:val="auto"/>
          <w:sz w:val="22"/>
          <w:rtl/>
        </w:rPr>
        <w:t>הצהרתיים</w:t>
      </w:r>
      <w:r w:rsidRPr="00086D0E">
        <w:rPr>
          <w:rStyle w:val="emailstyle17"/>
          <w:rFonts w:cs="David"/>
          <w:color w:val="auto"/>
          <w:sz w:val="22"/>
          <w:rtl/>
        </w:rPr>
        <w:t xml:space="preserve"> </w:t>
      </w:r>
      <w:r w:rsidRPr="00086D0E">
        <w:rPr>
          <w:rStyle w:val="emailstyle17"/>
          <w:rFonts w:cs="David" w:hint="eastAsia"/>
          <w:color w:val="auto"/>
          <w:sz w:val="22"/>
          <w:rtl/>
        </w:rPr>
        <w:t>וכספיים</w:t>
      </w:r>
      <w:r w:rsidRPr="00086D0E">
        <w:rPr>
          <w:rStyle w:val="emailstyle17"/>
          <w:rFonts w:cs="David"/>
          <w:color w:val="auto"/>
          <w:sz w:val="22"/>
          <w:rtl/>
        </w:rPr>
        <w:t xml:space="preserve"> </w:t>
      </w:r>
      <w:r w:rsidR="00211F05">
        <w:rPr>
          <w:rStyle w:val="emailstyle17"/>
          <w:rFonts w:cs="David" w:hint="cs"/>
          <w:color w:val="auto"/>
          <w:sz w:val="22"/>
          <w:rtl/>
        </w:rPr>
        <w:t>שונים</w:t>
      </w:r>
      <w:r w:rsidRPr="00086D0E">
        <w:rPr>
          <w:rStyle w:val="emailstyle17"/>
          <w:rFonts w:cs="David"/>
          <w:color w:val="auto"/>
          <w:sz w:val="22"/>
          <w:rtl/>
        </w:rPr>
        <w:t>.</w:t>
      </w:r>
      <w:r w:rsidR="00211F05">
        <w:rPr>
          <w:rStyle w:val="emailstyle17"/>
          <w:rFonts w:cs="David" w:hint="cs"/>
          <w:color w:val="auto"/>
          <w:sz w:val="22"/>
          <w:rtl/>
        </w:rPr>
        <w:t xml:space="preserve"> יצוין כי בחלק מחלופות אלה סכום הפרשי הפנסיה גבוה יותר מהחלופה שלעיל, אולם חלופות אלה מקטינות או מאיינות את הפרשי השכר, כך שבסופו של יום הסכום הכולל שנתבע הוא נמוך יותר.</w:t>
      </w:r>
    </w:p>
    <w:p w14:paraId="359314D6" w14:textId="3252BBD2" w:rsidR="007A660E" w:rsidRDefault="00211F05" w:rsidP="00A35B76">
      <w:pPr>
        <w:pStyle w:val="11"/>
        <w:tabs>
          <w:tab w:val="left" w:pos="566"/>
        </w:tabs>
        <w:spacing w:before="0" w:after="240" w:line="360" w:lineRule="auto"/>
        <w:ind w:left="566" w:firstLine="0"/>
        <w:rPr>
          <w:rStyle w:val="emailstyle17"/>
          <w:rFonts w:cs="David"/>
          <w:color w:val="auto"/>
          <w:sz w:val="22"/>
        </w:rPr>
      </w:pPr>
      <w:r>
        <w:rPr>
          <w:rStyle w:val="emailstyle17"/>
          <w:rFonts w:cs="David" w:hint="cs"/>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מנת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שלא</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לייגע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בית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הדין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הנכבד</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בתלי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תלים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של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נוסחאות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וחישובים</w:t>
      </w:r>
      <w:r w:rsidR="001A415A" w:rsidRPr="00211F05">
        <w:rPr>
          <w:rStyle w:val="emailstyle17"/>
          <w:rFonts w:cs="David"/>
          <w:color w:val="auto"/>
          <w:sz w:val="22"/>
          <w:rtl/>
        </w:rPr>
        <w:t xml:space="preserve"> כבר בשלב זה, ומאחר שהדבר אינו נחוץ לעניין תשלום האגרה (כאמור – </w:t>
      </w:r>
      <w:r>
        <w:rPr>
          <w:rStyle w:val="emailstyle17"/>
          <w:rFonts w:cs="David" w:hint="cs"/>
          <w:color w:val="auto"/>
          <w:sz w:val="22"/>
          <w:rtl/>
        </w:rPr>
        <w:t>הסעדים החלופיים מקטינים את סכום התביעה הכולל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יטען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התובע</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כי</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אותם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פרמטרים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חישוביים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המוצגים</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יש</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להחיל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על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כל</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החלופות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לעניין</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הפנסיה</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המפורטות</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בכתב</w:t>
      </w:r>
      <w:r w:rsidR="001A415A" w:rsidRPr="00211F05">
        <w:rPr>
          <w:rStyle w:val="emailstyle17"/>
          <w:rFonts w:cs="David"/>
          <w:color w:val="auto"/>
          <w:sz w:val="22"/>
          <w:rtl/>
        </w:rPr>
        <w:t xml:space="preserve"> </w:t>
      </w:r>
      <w:r w:rsidR="001A415A" w:rsidRPr="00211F05">
        <w:rPr>
          <w:rStyle w:val="emailstyle17"/>
          <w:rFonts w:cs="David" w:hint="eastAsia"/>
          <w:color w:val="auto"/>
          <w:sz w:val="22"/>
          <w:rtl/>
        </w:rPr>
        <w:t>התביעה</w:t>
      </w:r>
      <w:r w:rsidR="001A415A" w:rsidRPr="00211F05">
        <w:rPr>
          <w:rStyle w:val="emailstyle17"/>
          <w:rFonts w:cs="David"/>
          <w:color w:val="auto"/>
          <w:sz w:val="22"/>
          <w:rtl/>
        </w:rPr>
        <w:t>.</w:t>
      </w:r>
    </w:p>
    <w:p w14:paraId="3520D051" w14:textId="0283CCFE" w:rsidR="00F11C5A" w:rsidRPr="00901A33" w:rsidRDefault="00F11C5A">
      <w:pPr>
        <w:pStyle w:val="11"/>
        <w:numPr>
          <w:ilvl w:val="0"/>
          <w:numId w:val="60"/>
        </w:numPr>
        <w:tabs>
          <w:tab w:val="left" w:pos="566"/>
        </w:tabs>
        <w:spacing w:before="0" w:after="240" w:line="360" w:lineRule="auto"/>
        <w:ind w:left="566"/>
        <w:rPr>
          <w:b/>
          <w:bCs/>
        </w:rPr>
        <w:pPrChange w:id="6591" w:author="אופיר טל" w:date="2021-12-14T14:04:00Z">
          <w:pPr>
            <w:pStyle w:val="11"/>
            <w:numPr>
              <w:numId w:val="47"/>
            </w:numPr>
            <w:tabs>
              <w:tab w:val="num" w:pos="502"/>
              <w:tab w:val="left" w:pos="566"/>
            </w:tabs>
            <w:spacing w:before="0" w:after="240" w:line="360" w:lineRule="auto"/>
            <w:ind w:left="566" w:right="360" w:hanging="360"/>
          </w:pPr>
        </w:pPrChange>
      </w:pPr>
      <w:r>
        <w:rPr>
          <w:rFonts w:hint="cs"/>
          <w:b/>
          <w:bCs/>
          <w:rtl/>
        </w:rPr>
        <w:t xml:space="preserve">פיצול סעדים </w:t>
      </w:r>
      <w:r>
        <w:rPr>
          <w:b/>
          <w:bCs/>
          <w:rtl/>
        </w:rPr>
        <w:t>–</w:t>
      </w:r>
      <w:r>
        <w:rPr>
          <w:rFonts w:hint="cs"/>
          <w:b/>
          <w:bCs/>
          <w:rtl/>
        </w:rPr>
        <w:t xml:space="preserve"> </w:t>
      </w:r>
      <w:r>
        <w:rPr>
          <w:rFonts w:hint="cs"/>
          <w:rtl/>
        </w:rPr>
        <w:t>ככל שיידרש, שומר התובע על זכותו לפיצול סעדים בגין הפרשי פנסיה המגיעים לו החל ממועד הגשת התביעה ועד לקבלת ההכרעה בתביעה זאת, ובכלל.</w:t>
      </w:r>
    </w:p>
    <w:p w14:paraId="69BB1754" w14:textId="77777777" w:rsidR="00211F05" w:rsidRPr="004B1925" w:rsidRDefault="00211F05">
      <w:pPr>
        <w:pStyle w:val="11"/>
        <w:tabs>
          <w:tab w:val="left" w:pos="566"/>
        </w:tabs>
        <w:spacing w:before="0" w:line="360" w:lineRule="auto"/>
        <w:ind w:left="566" w:firstLine="0"/>
        <w:rPr>
          <w:rStyle w:val="emailstyle17"/>
          <w:rFonts w:cs="David"/>
          <w:color w:val="auto"/>
          <w:sz w:val="22"/>
          <w:rtl/>
        </w:rPr>
        <w:pPrChange w:id="6592" w:author="אופיר טל" w:date="2021-12-14T14:04:00Z">
          <w:pPr>
            <w:pStyle w:val="11"/>
            <w:tabs>
              <w:tab w:val="left" w:pos="566"/>
            </w:tabs>
            <w:spacing w:before="0" w:line="360" w:lineRule="auto"/>
            <w:ind w:left="566" w:right="360" w:firstLine="0"/>
          </w:pPr>
        </w:pPrChange>
      </w:pPr>
    </w:p>
    <w:p w14:paraId="33D97182" w14:textId="32222676" w:rsidR="0074668B" w:rsidRPr="00901A33" w:rsidRDefault="0074668B" w:rsidP="00A35B76">
      <w:pPr>
        <w:pStyle w:val="2"/>
        <w:numPr>
          <w:ilvl w:val="0"/>
          <w:numId w:val="18"/>
        </w:numPr>
        <w:tabs>
          <w:tab w:val="clear" w:pos="566"/>
          <w:tab w:val="left" w:pos="521"/>
        </w:tabs>
        <w:spacing w:after="120"/>
        <w:ind w:left="521"/>
        <w:rPr>
          <w:sz w:val="28"/>
          <w:lang w:eastAsia="en-US"/>
        </w:rPr>
      </w:pPr>
      <w:r w:rsidRPr="00901A33">
        <w:rPr>
          <w:rFonts w:hint="cs"/>
          <w:sz w:val="28"/>
          <w:rtl/>
          <w:lang w:eastAsia="en-US"/>
        </w:rPr>
        <w:t xml:space="preserve">פיצוי בגין </w:t>
      </w:r>
      <w:r w:rsidRPr="00901A33">
        <w:rPr>
          <w:rFonts w:hint="eastAsia"/>
          <w:sz w:val="28"/>
          <w:rtl/>
          <w:lang w:eastAsia="en-US"/>
        </w:rPr>
        <w:t>עגמת</w:t>
      </w:r>
      <w:r w:rsidRPr="00901A33">
        <w:rPr>
          <w:sz w:val="28"/>
          <w:rtl/>
          <w:lang w:eastAsia="en-US"/>
        </w:rPr>
        <w:t xml:space="preserve"> </w:t>
      </w:r>
      <w:r w:rsidRPr="00901A33">
        <w:rPr>
          <w:rFonts w:hint="eastAsia"/>
          <w:sz w:val="28"/>
          <w:rtl/>
          <w:lang w:eastAsia="en-US"/>
        </w:rPr>
        <w:t>נפש</w:t>
      </w:r>
      <w:r w:rsidRPr="00901A33">
        <w:rPr>
          <w:sz w:val="28"/>
          <w:rtl/>
          <w:lang w:eastAsia="en-US"/>
        </w:rPr>
        <w:t xml:space="preserve"> </w:t>
      </w:r>
      <w:r w:rsidRPr="00901A33">
        <w:rPr>
          <w:rFonts w:hint="eastAsia"/>
          <w:sz w:val="28"/>
          <w:rtl/>
          <w:lang w:eastAsia="en-US"/>
        </w:rPr>
        <w:t>ו</w:t>
      </w:r>
      <w:r w:rsidRPr="00901A33">
        <w:rPr>
          <w:rFonts w:hint="cs"/>
          <w:sz w:val="28"/>
          <w:rtl/>
          <w:lang w:eastAsia="en-US"/>
        </w:rPr>
        <w:t>בגין התנהלות בניגוד לדין</w:t>
      </w:r>
    </w:p>
    <w:p w14:paraId="5D551330" w14:textId="6A0272C9" w:rsidR="00B120BA" w:rsidRDefault="0074668B" w:rsidP="00A35B76">
      <w:pPr>
        <w:pStyle w:val="11"/>
        <w:tabs>
          <w:tab w:val="left" w:pos="566"/>
        </w:tabs>
        <w:spacing w:before="0" w:after="240" w:line="360" w:lineRule="auto"/>
        <w:ind w:firstLine="0"/>
        <w:rPr>
          <w:rtl/>
        </w:rPr>
      </w:pPr>
      <w:r w:rsidRPr="00901A33">
        <w:rPr>
          <w:rFonts w:hint="cs"/>
          <w:rtl/>
        </w:rPr>
        <w:t>מעשיה</w:t>
      </w:r>
      <w:r w:rsidR="00B120BA" w:rsidRPr="00901A33">
        <w:rPr>
          <w:rFonts w:hint="cs"/>
          <w:rtl/>
        </w:rPr>
        <w:t>ן</w:t>
      </w:r>
      <w:r w:rsidRPr="00901A33">
        <w:rPr>
          <w:rFonts w:hint="cs"/>
          <w:rtl/>
        </w:rPr>
        <w:t xml:space="preserve"> ומחדליה</w:t>
      </w:r>
      <w:r w:rsidR="00B120BA" w:rsidRPr="00901A33">
        <w:rPr>
          <w:rFonts w:hint="cs"/>
          <w:rtl/>
        </w:rPr>
        <w:t>ן</w:t>
      </w:r>
      <w:r w:rsidRPr="00901A33">
        <w:rPr>
          <w:rFonts w:hint="cs"/>
          <w:rtl/>
        </w:rPr>
        <w:t xml:space="preserve"> של הנתבע</w:t>
      </w:r>
      <w:r w:rsidR="00B120BA" w:rsidRPr="00901A33">
        <w:rPr>
          <w:rFonts w:hint="cs"/>
          <w:rtl/>
        </w:rPr>
        <w:t>ו</w:t>
      </w:r>
      <w:r w:rsidRPr="00901A33">
        <w:rPr>
          <w:rFonts w:hint="cs"/>
          <w:rtl/>
        </w:rPr>
        <w:t>ת</w:t>
      </w:r>
      <w:r w:rsidR="00B120BA" w:rsidRPr="00901A33">
        <w:rPr>
          <w:rFonts w:hint="cs"/>
          <w:rtl/>
        </w:rPr>
        <w:t xml:space="preserve"> או מי מהן</w:t>
      </w:r>
      <w:r w:rsidRPr="00901A33">
        <w:rPr>
          <w:rFonts w:hint="cs"/>
          <w:rtl/>
        </w:rPr>
        <w:t xml:space="preserve">, הדרך בה הופסקה עבודתו של התובע, </w:t>
      </w:r>
      <w:r w:rsidR="00B120BA" w:rsidRPr="00901A33">
        <w:rPr>
          <w:rFonts w:hint="cs"/>
          <w:rtl/>
        </w:rPr>
        <w:t xml:space="preserve">וההתנהלות של הנתבעות או מי מהן, נעשו בניגוד לדין ולחובות המוטלות עליהן, וממילא </w:t>
      </w:r>
      <w:r w:rsidRPr="00901A33">
        <w:rPr>
          <w:rFonts w:hint="cs"/>
          <w:rtl/>
        </w:rPr>
        <w:t>גרמו לתובע עגמת נפש רבה</w:t>
      </w:r>
      <w:r w:rsidR="00B120BA" w:rsidRPr="00901A33">
        <w:rPr>
          <w:rFonts w:hint="cs"/>
          <w:rtl/>
        </w:rPr>
        <w:t>. התובע זכאי, אם כן, לפיצוי בגין נזקיו הלא ממוניים, כפי שיפורט להלן:</w:t>
      </w:r>
    </w:p>
    <w:p w14:paraId="59BF1190" w14:textId="101E35F8" w:rsidR="003B377B" w:rsidRPr="00901A33" w:rsidDel="00A35B76" w:rsidRDefault="003B377B" w:rsidP="002E5E84">
      <w:pPr>
        <w:pStyle w:val="11"/>
        <w:tabs>
          <w:tab w:val="left" w:pos="566"/>
        </w:tabs>
        <w:spacing w:before="0" w:after="240" w:line="360" w:lineRule="auto"/>
        <w:ind w:firstLine="0"/>
        <w:rPr>
          <w:del w:id="6593" w:author="אופיר טל" w:date="2021-12-14T15:30:00Z"/>
          <w:rtl/>
        </w:rPr>
      </w:pPr>
    </w:p>
    <w:p w14:paraId="72DB883C" w14:textId="65A07E8D" w:rsidR="00B120BA" w:rsidDel="00492DFD" w:rsidRDefault="00B120BA">
      <w:pPr>
        <w:pStyle w:val="11"/>
        <w:numPr>
          <w:ilvl w:val="0"/>
          <w:numId w:val="60"/>
        </w:numPr>
        <w:tabs>
          <w:tab w:val="left" w:pos="566"/>
        </w:tabs>
        <w:spacing w:before="0" w:after="240" w:line="360" w:lineRule="auto"/>
        <w:ind w:left="566"/>
        <w:rPr>
          <w:del w:id="6594" w:author="אופיר טל" w:date="2021-11-30T12:53:00Z"/>
          <w:b/>
          <w:bCs/>
        </w:rPr>
        <w:pPrChange w:id="6595" w:author="אופיר טל" w:date="2021-12-14T14:04:00Z">
          <w:pPr>
            <w:pStyle w:val="11"/>
            <w:numPr>
              <w:numId w:val="47"/>
            </w:numPr>
            <w:tabs>
              <w:tab w:val="num" w:pos="502"/>
              <w:tab w:val="left" w:pos="566"/>
            </w:tabs>
            <w:spacing w:before="0" w:after="240" w:line="360" w:lineRule="auto"/>
            <w:ind w:left="566" w:right="360" w:hanging="360"/>
          </w:pPr>
        </w:pPrChange>
      </w:pPr>
      <w:del w:id="6596" w:author="אופיר טל" w:date="2021-11-30T12:53:00Z">
        <w:r w:rsidRPr="00901A33" w:rsidDel="00492DFD">
          <w:rPr>
            <w:rFonts w:hint="cs"/>
            <w:b/>
            <w:bCs/>
            <w:rtl/>
          </w:rPr>
          <w:delText>פיטורים בניגוד לדין</w:delText>
        </w:r>
      </w:del>
    </w:p>
    <w:p w14:paraId="28CC4961" w14:textId="482F5D72" w:rsidR="00E75DC5" w:rsidRPr="00901A33" w:rsidDel="00492DFD" w:rsidRDefault="00E75DC5">
      <w:pPr>
        <w:pStyle w:val="11"/>
        <w:numPr>
          <w:ilvl w:val="1"/>
          <w:numId w:val="60"/>
        </w:numPr>
        <w:tabs>
          <w:tab w:val="left" w:pos="1160"/>
        </w:tabs>
        <w:spacing w:before="0" w:after="240" w:line="360" w:lineRule="auto"/>
        <w:ind w:left="1160" w:hanging="540"/>
        <w:rPr>
          <w:del w:id="6597" w:author="אופיר טל" w:date="2021-11-30T12:53:00Z"/>
        </w:rPr>
        <w:pPrChange w:id="6598"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6599" w:author="אופיר טל" w:date="2021-11-30T12:53:00Z">
        <w:r w:rsidRPr="00901A33" w:rsidDel="00492DFD">
          <w:rPr>
            <w:rFonts w:hint="cs"/>
            <w:rtl/>
          </w:rPr>
          <w:delText>עמדנו על כך שהתובע פוטר ללא שימוע, ומבלי שניתנה לו הודעה מוקדמת כדין (למעשה, התובע קיבל "הודעה מוקדמת" רטרואקטיבית מספר חודשים לאחר סיום עבודתו), ותוך הפרת החוזה בין הצדדים.</w:delText>
        </w:r>
      </w:del>
    </w:p>
    <w:p w14:paraId="4D4B721A" w14:textId="5935DC73" w:rsidR="0074668B" w:rsidRPr="00901A33" w:rsidDel="00492DFD" w:rsidRDefault="00191D0B">
      <w:pPr>
        <w:pStyle w:val="11"/>
        <w:numPr>
          <w:ilvl w:val="1"/>
          <w:numId w:val="60"/>
        </w:numPr>
        <w:tabs>
          <w:tab w:val="left" w:pos="1160"/>
        </w:tabs>
        <w:spacing w:before="0" w:after="240" w:line="360" w:lineRule="auto"/>
        <w:ind w:left="1160" w:hanging="540"/>
        <w:rPr>
          <w:del w:id="6600" w:author="אופיר טל" w:date="2021-11-30T12:53:00Z"/>
        </w:rPr>
        <w:pPrChange w:id="6601"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6602" w:author="אופיר טל" w:date="2021-11-30T12:53:00Z">
        <w:r w:rsidRPr="00901A33" w:rsidDel="00492DFD">
          <w:rPr>
            <w:rFonts w:hint="cs"/>
            <w:rtl/>
          </w:rPr>
          <w:delText>מעבר לכך, ו</w:delText>
        </w:r>
        <w:r w:rsidR="00B120BA" w:rsidRPr="00901A33" w:rsidDel="00492DFD">
          <w:rPr>
            <w:rFonts w:hint="cs"/>
            <w:rtl/>
          </w:rPr>
          <w:delText xml:space="preserve">כאמור לעיל, </w:delText>
        </w:r>
        <w:r w:rsidR="0074668B" w:rsidRPr="00901A33" w:rsidDel="00492DFD">
          <w:rPr>
            <w:rFonts w:hint="eastAsia"/>
            <w:rtl/>
          </w:rPr>
          <w:delText>בתוקף</w:delText>
        </w:r>
        <w:r w:rsidR="0074668B" w:rsidRPr="00901A33" w:rsidDel="00492DFD">
          <w:rPr>
            <w:rtl/>
          </w:rPr>
          <w:delText xml:space="preserve"> תפקידו כחשב בכיר היה התובע אחראי לביצוע תקציב של יותר ממיליארד ומאתיים מיליון₪; היה חבר מרכזי בוועדות תמיכה בעל זכות וטו, ובעל השפעה על כל המערכות הרלוונטיות; עמד במוקד פעילות ענפה וקשר יומיומי עם מנהלי מוסדות רבים, חברי כנסת, גורמים משפטיים כלכליים ומקצועיים ברמות הגבוהות ביותר, ועוד. </w:delText>
        </w:r>
      </w:del>
    </w:p>
    <w:p w14:paraId="6265216A" w14:textId="24C64D46" w:rsidR="0074668B" w:rsidRPr="00901A33" w:rsidDel="00492DFD" w:rsidRDefault="0074668B">
      <w:pPr>
        <w:pStyle w:val="11"/>
        <w:numPr>
          <w:ilvl w:val="1"/>
          <w:numId w:val="60"/>
        </w:numPr>
        <w:tabs>
          <w:tab w:val="left" w:pos="1160"/>
        </w:tabs>
        <w:spacing w:before="0" w:after="240" w:line="360" w:lineRule="auto"/>
        <w:ind w:left="1160" w:hanging="540"/>
        <w:rPr>
          <w:del w:id="6603" w:author="אופיר טל" w:date="2021-11-30T12:53:00Z"/>
        </w:rPr>
        <w:pPrChange w:id="6604"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6605" w:author="אופיר טל" w:date="2021-11-30T12:53:00Z">
        <w:r w:rsidRPr="00901A33" w:rsidDel="00492DFD">
          <w:rPr>
            <w:rFonts w:hint="eastAsia"/>
            <w:rtl/>
          </w:rPr>
          <w:delText>פיטוריו</w:delText>
        </w:r>
        <w:r w:rsidRPr="00901A33" w:rsidDel="00492DFD">
          <w:rPr>
            <w:rtl/>
          </w:rPr>
          <w:delText xml:space="preserve"> ניתקוהו באחת מכל אלה, כשהוא בשיא כוחו, וללא הערכות מתאימה לתעסוקה חלופית. גם במערכת הסובבת אותו, לרבות עובדי מחלקתו, איש לא היה ערוך לסילוקו הפתאומי </w:delText>
        </w:r>
        <w:r w:rsidRPr="00901A33" w:rsidDel="00492DFD">
          <w:rPr>
            <w:rFonts w:hint="eastAsia"/>
            <w:b/>
            <w:bCs/>
            <w:rtl/>
          </w:rPr>
          <w:delText>כך</w:delText>
        </w:r>
        <w:r w:rsidRPr="00901A33" w:rsidDel="00492DFD">
          <w:rPr>
            <w:b/>
            <w:bCs/>
            <w:rtl/>
          </w:rPr>
          <w:delText xml:space="preserve"> </w:delText>
        </w:r>
        <w:r w:rsidRPr="00901A33" w:rsidDel="00492DFD">
          <w:rPr>
            <w:rFonts w:hint="eastAsia"/>
            <w:b/>
            <w:bCs/>
            <w:rtl/>
          </w:rPr>
          <w:delText>שאפילו</w:delText>
        </w:r>
        <w:r w:rsidRPr="00901A33" w:rsidDel="00492DFD">
          <w:rPr>
            <w:b/>
            <w:bCs/>
            <w:rtl/>
          </w:rPr>
          <w:delText xml:space="preserve"> </w:delText>
        </w:r>
        <w:r w:rsidRPr="00901A33" w:rsidDel="00492DFD">
          <w:rPr>
            <w:rFonts w:hint="eastAsia"/>
            <w:b/>
            <w:bCs/>
            <w:rtl/>
          </w:rPr>
          <w:delText>מסיבת</w:delText>
        </w:r>
        <w:r w:rsidRPr="00901A33" w:rsidDel="00492DFD">
          <w:rPr>
            <w:b/>
            <w:bCs/>
            <w:rtl/>
          </w:rPr>
          <w:delText xml:space="preserve"> </w:delText>
        </w:r>
        <w:r w:rsidRPr="00901A33" w:rsidDel="00492DFD">
          <w:rPr>
            <w:rFonts w:hint="eastAsia"/>
            <w:b/>
            <w:bCs/>
            <w:rtl/>
          </w:rPr>
          <w:delText>פרידה</w:delText>
        </w:r>
        <w:r w:rsidRPr="00901A33" w:rsidDel="00492DFD">
          <w:rPr>
            <w:b/>
            <w:bCs/>
            <w:rtl/>
          </w:rPr>
          <w:delText xml:space="preserve"> </w:delText>
        </w:r>
        <w:r w:rsidRPr="00901A33" w:rsidDel="00492DFD">
          <w:rPr>
            <w:rFonts w:hint="eastAsia"/>
            <w:b/>
            <w:bCs/>
            <w:rtl/>
          </w:rPr>
          <w:delText>סמלית</w:delText>
        </w:r>
        <w:r w:rsidRPr="00901A33" w:rsidDel="00492DFD">
          <w:rPr>
            <w:b/>
            <w:bCs/>
            <w:rtl/>
          </w:rPr>
          <w:delText xml:space="preserve">, </w:delText>
        </w:r>
        <w:r w:rsidRPr="00901A33" w:rsidDel="00492DFD">
          <w:rPr>
            <w:rFonts w:hint="eastAsia"/>
            <w:b/>
            <w:bCs/>
            <w:rtl/>
          </w:rPr>
          <w:delText>לא</w:delText>
        </w:r>
        <w:r w:rsidRPr="00901A33" w:rsidDel="00492DFD">
          <w:rPr>
            <w:b/>
            <w:bCs/>
            <w:rtl/>
          </w:rPr>
          <w:delText xml:space="preserve"> </w:delText>
        </w:r>
        <w:r w:rsidRPr="00901A33" w:rsidDel="00492DFD">
          <w:rPr>
            <w:rFonts w:hint="eastAsia"/>
            <w:b/>
            <w:bCs/>
            <w:rtl/>
          </w:rPr>
          <w:delText>נערכה</w:delText>
        </w:r>
        <w:r w:rsidRPr="00901A33" w:rsidDel="00492DFD">
          <w:rPr>
            <w:b/>
            <w:bCs/>
            <w:rtl/>
          </w:rPr>
          <w:delText xml:space="preserve"> </w:delText>
        </w:r>
        <w:r w:rsidRPr="00901A33" w:rsidDel="00492DFD">
          <w:rPr>
            <w:rFonts w:hint="eastAsia"/>
            <w:b/>
            <w:bCs/>
            <w:rtl/>
          </w:rPr>
          <w:delText>לכבודו</w:delText>
        </w:r>
        <w:r w:rsidRPr="00901A33" w:rsidDel="00492DFD">
          <w:rPr>
            <w:rtl/>
          </w:rPr>
          <w:delText xml:space="preserve"> (אחרי 42 שנה בשרות המדינה ויותר משבע שנים בתפקידו כחשב בכיר באגף למוסדות תורניים).</w:delText>
        </w:r>
      </w:del>
    </w:p>
    <w:p w14:paraId="5CBFD4C5" w14:textId="227FD0BB" w:rsidR="0074668B" w:rsidRPr="00901A33" w:rsidDel="00492DFD" w:rsidRDefault="0074668B">
      <w:pPr>
        <w:pStyle w:val="11"/>
        <w:numPr>
          <w:ilvl w:val="1"/>
          <w:numId w:val="60"/>
        </w:numPr>
        <w:tabs>
          <w:tab w:val="left" w:pos="1160"/>
        </w:tabs>
        <w:spacing w:before="0" w:after="240" w:line="360" w:lineRule="auto"/>
        <w:ind w:left="1160" w:hanging="540"/>
        <w:rPr>
          <w:del w:id="6606" w:author="אופיר טל" w:date="2021-11-30T12:53:00Z"/>
        </w:rPr>
        <w:pPrChange w:id="6607" w:author="אופיר טל" w:date="2021-12-14T14:04:00Z">
          <w:pPr>
            <w:pStyle w:val="11"/>
            <w:numPr>
              <w:ilvl w:val="1"/>
              <w:numId w:val="47"/>
            </w:numPr>
            <w:tabs>
              <w:tab w:val="left" w:pos="1160"/>
              <w:tab w:val="num" w:pos="1359"/>
            </w:tabs>
            <w:spacing w:before="0" w:after="240" w:line="360" w:lineRule="auto"/>
            <w:ind w:left="1160" w:right="792" w:hanging="540"/>
          </w:pPr>
        </w:pPrChange>
      </w:pPr>
      <w:del w:id="6608" w:author="אופיר טל" w:date="2021-11-30T12:53:00Z">
        <w:r w:rsidRPr="00901A33" w:rsidDel="00492DFD">
          <w:rPr>
            <w:rtl/>
          </w:rPr>
          <w:delText xml:space="preserve"> על רקע זה, קשה לתאר את ההרגשה הטראומטית של סילוק מהעבודה והצגתו כמסיג גבול, ואיומים על תביעה פלילית כאמצעי לחץ להשתקת</w:delText>
        </w:r>
        <w:r w:rsidR="00E75DC5" w:rsidRPr="00901A33" w:rsidDel="00492DFD">
          <w:rPr>
            <w:rFonts w:hint="cs"/>
            <w:rtl/>
          </w:rPr>
          <w:delText>ו</w:delText>
        </w:r>
        <w:r w:rsidRPr="00901A33" w:rsidDel="00492DFD">
          <w:rPr>
            <w:rtl/>
          </w:rPr>
          <w:delText>. כל אלה, והלילות הארוכים של חוסר שינה</w:delText>
        </w:r>
        <w:r w:rsidR="006B25CF" w:rsidDel="00492DFD">
          <w:rPr>
            <w:rFonts w:hint="cs"/>
            <w:rtl/>
          </w:rPr>
          <w:delText>,</w:delText>
        </w:r>
        <w:r w:rsidRPr="00901A33" w:rsidDel="00492DFD">
          <w:rPr>
            <w:rtl/>
          </w:rPr>
          <w:delText xml:space="preserve"> גרמו לתובע עגמת נפש גדולה וממושכת שהשליכו גם על חייו הפרטיים. </w:delText>
        </w:r>
      </w:del>
    </w:p>
    <w:p w14:paraId="1832C1E3" w14:textId="72AC7909" w:rsidR="00191D0B" w:rsidRPr="00901A33" w:rsidRDefault="00191D0B">
      <w:pPr>
        <w:pStyle w:val="11"/>
        <w:numPr>
          <w:ilvl w:val="0"/>
          <w:numId w:val="60"/>
        </w:numPr>
        <w:tabs>
          <w:tab w:val="left" w:pos="566"/>
        </w:tabs>
        <w:spacing w:before="0" w:after="240" w:line="360" w:lineRule="auto"/>
        <w:ind w:left="566"/>
        <w:rPr>
          <w:rtl/>
        </w:rPr>
        <w:pPrChange w:id="6609"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Fonts w:hint="eastAsia"/>
          <w:b/>
          <w:bCs/>
          <w:rtl/>
        </w:rPr>
        <w:t>התנהלות</w:t>
      </w:r>
      <w:r w:rsidRPr="00901A33">
        <w:rPr>
          <w:b/>
          <w:bCs/>
          <w:rtl/>
        </w:rPr>
        <w:t xml:space="preserve"> </w:t>
      </w:r>
      <w:r w:rsidRPr="00901A33">
        <w:rPr>
          <w:rFonts w:hint="eastAsia"/>
          <w:b/>
          <w:bCs/>
          <w:rtl/>
        </w:rPr>
        <w:t>קלוקלת</w:t>
      </w:r>
      <w:r w:rsidRPr="00901A33">
        <w:rPr>
          <w:b/>
          <w:bCs/>
          <w:rtl/>
        </w:rPr>
        <w:t xml:space="preserve"> </w:t>
      </w:r>
      <w:r w:rsidRPr="00901A33">
        <w:rPr>
          <w:rFonts w:hint="eastAsia"/>
          <w:b/>
          <w:bCs/>
          <w:rtl/>
        </w:rPr>
        <w:t>וסחבת</w:t>
      </w:r>
      <w:r w:rsidRPr="00901A33">
        <w:rPr>
          <w:b/>
          <w:bCs/>
          <w:rtl/>
        </w:rPr>
        <w:t xml:space="preserve"> </w:t>
      </w:r>
      <w:r w:rsidRPr="00901A33">
        <w:rPr>
          <w:rFonts w:hint="eastAsia"/>
          <w:b/>
          <w:bCs/>
          <w:rtl/>
        </w:rPr>
        <w:t>בלתי</w:t>
      </w:r>
      <w:r w:rsidRPr="00901A33">
        <w:rPr>
          <w:b/>
          <w:bCs/>
          <w:rtl/>
        </w:rPr>
        <w:t xml:space="preserve"> </w:t>
      </w:r>
      <w:r w:rsidRPr="00901A33">
        <w:rPr>
          <w:rFonts w:hint="eastAsia"/>
          <w:b/>
          <w:bCs/>
          <w:rtl/>
        </w:rPr>
        <w:t>נסבלת</w:t>
      </w:r>
      <w:r w:rsidRPr="00901A33">
        <w:rPr>
          <w:b/>
          <w:bCs/>
          <w:rtl/>
        </w:rPr>
        <w:t xml:space="preserve"> </w:t>
      </w:r>
      <w:r w:rsidRPr="00901A33">
        <w:rPr>
          <w:rFonts w:hint="eastAsia"/>
          <w:b/>
          <w:bCs/>
          <w:rtl/>
        </w:rPr>
        <w:t>בטיפול</w:t>
      </w:r>
      <w:r w:rsidRPr="00901A33">
        <w:rPr>
          <w:b/>
          <w:bCs/>
          <w:rtl/>
        </w:rPr>
        <w:t xml:space="preserve"> </w:t>
      </w:r>
      <w:r w:rsidRPr="00901A33">
        <w:rPr>
          <w:rFonts w:hint="eastAsia"/>
          <w:b/>
          <w:bCs/>
          <w:rtl/>
        </w:rPr>
        <w:t>בפניותיו</w:t>
      </w:r>
      <w:r w:rsidRPr="00901A33">
        <w:rPr>
          <w:b/>
          <w:bCs/>
          <w:rtl/>
        </w:rPr>
        <w:t xml:space="preserve"> </w:t>
      </w:r>
      <w:r w:rsidRPr="00901A33">
        <w:rPr>
          <w:rFonts w:hint="eastAsia"/>
          <w:b/>
          <w:bCs/>
          <w:rtl/>
        </w:rPr>
        <w:t>של</w:t>
      </w:r>
      <w:r w:rsidRPr="00901A33">
        <w:rPr>
          <w:b/>
          <w:bCs/>
          <w:rtl/>
        </w:rPr>
        <w:t xml:space="preserve"> </w:t>
      </w:r>
      <w:r w:rsidRPr="00901A33">
        <w:rPr>
          <w:rFonts w:hint="eastAsia"/>
          <w:b/>
          <w:bCs/>
          <w:rtl/>
        </w:rPr>
        <w:t>התובע</w:t>
      </w:r>
    </w:p>
    <w:p w14:paraId="6FBACBE7" w14:textId="7A70A13D" w:rsidR="00191D0B" w:rsidRPr="00901A33" w:rsidRDefault="00191D0B">
      <w:pPr>
        <w:pStyle w:val="11"/>
        <w:numPr>
          <w:ilvl w:val="1"/>
          <w:numId w:val="60"/>
        </w:numPr>
        <w:tabs>
          <w:tab w:val="left" w:pos="1160"/>
        </w:tabs>
        <w:spacing w:before="0" w:after="240" w:line="360" w:lineRule="auto"/>
        <w:ind w:left="1160" w:hanging="540"/>
        <w:pPrChange w:id="6610" w:author="Shimon" w:date="2021-12-29T17:22:00Z">
          <w:pPr>
            <w:pStyle w:val="11"/>
            <w:numPr>
              <w:ilvl w:val="1"/>
              <w:numId w:val="47"/>
            </w:numPr>
            <w:tabs>
              <w:tab w:val="left" w:pos="1160"/>
              <w:tab w:val="num" w:pos="1359"/>
            </w:tabs>
            <w:spacing w:before="0" w:after="240" w:line="360" w:lineRule="auto"/>
            <w:ind w:left="1160" w:right="792" w:hanging="540"/>
          </w:pPr>
        </w:pPrChange>
      </w:pPr>
      <w:r w:rsidRPr="00901A33">
        <w:rPr>
          <w:rFonts w:hint="cs"/>
          <w:rtl/>
        </w:rPr>
        <w:lastRenderedPageBreak/>
        <w:t xml:space="preserve">עמדנו על כך </w:t>
      </w:r>
      <w:del w:id="6611" w:author="Shimon" w:date="2021-12-29T17:22:00Z">
        <w:r w:rsidRPr="00901A33" w:rsidDel="00660FF7">
          <w:rPr>
            <w:rFonts w:hint="cs"/>
            <w:rtl/>
          </w:rPr>
          <w:delText xml:space="preserve">גם </w:delText>
        </w:r>
      </w:del>
      <w:ins w:id="6612" w:author="Shimon" w:date="2021-12-29T17:22:00Z">
        <w:r w:rsidR="00660FF7">
          <w:rPr>
            <w:rFonts w:hint="cs"/>
            <w:rtl/>
          </w:rPr>
          <w:t xml:space="preserve"> </w:t>
        </w:r>
        <w:r w:rsidR="00660FF7" w:rsidRPr="00901A33">
          <w:rPr>
            <w:rFonts w:hint="cs"/>
            <w:rtl/>
          </w:rPr>
          <w:t xml:space="preserve"> </w:t>
        </w:r>
      </w:ins>
      <w:r w:rsidRPr="00901A33">
        <w:rPr>
          <w:rFonts w:hint="cs"/>
          <w:rtl/>
        </w:rPr>
        <w:t>שהנתבעות או מי מהן עיכבו ללא הצדקה את תשלום הפנסיה לתובע במשך מספר חודשים, ומאז</w:t>
      </w:r>
      <w:ins w:id="6613" w:author="Shimon" w:date="2021-12-29T17:23:00Z">
        <w:r w:rsidR="00660FF7">
          <w:rPr>
            <w:rFonts w:hint="cs"/>
            <w:rtl/>
          </w:rPr>
          <w:t xml:space="preserve"> </w:t>
        </w:r>
        <w:r w:rsidR="00660FF7" w:rsidRPr="00660FF7">
          <w:rPr>
            <w:rFonts w:hint="eastAsia"/>
            <w:highlight w:val="yellow"/>
            <w:rtl/>
            <w:rPrChange w:id="6614" w:author="Shimon" w:date="2021-12-29T17:23:00Z">
              <w:rPr>
                <w:rFonts w:hint="eastAsia"/>
                <w:rtl/>
              </w:rPr>
            </w:rPrChange>
          </w:rPr>
          <w:t>ממתי</w:t>
        </w:r>
        <w:r w:rsidR="00660FF7" w:rsidRPr="00660FF7">
          <w:rPr>
            <w:highlight w:val="yellow"/>
            <w:rtl/>
            <w:rPrChange w:id="6615" w:author="Shimon" w:date="2021-12-29T17:23:00Z">
              <w:rPr>
                <w:rtl/>
              </w:rPr>
            </w:rPrChange>
          </w:rPr>
          <w:t>?</w:t>
        </w:r>
      </w:ins>
      <w:r w:rsidRPr="00901A33">
        <w:rPr>
          <w:rFonts w:hint="cs"/>
          <w:rtl/>
        </w:rPr>
        <w:t xml:space="preserve"> ועד עתה התובע אינו מקבל את </w:t>
      </w:r>
      <w:ins w:id="6616" w:author="Shimon" w:date="2021-12-29T17:23:00Z">
        <w:r w:rsidR="00660FF7">
          <w:rPr>
            <w:rFonts w:hint="cs"/>
            <w:rtl/>
          </w:rPr>
          <w:t xml:space="preserve">מלוא </w:t>
        </w:r>
      </w:ins>
      <w:r w:rsidRPr="00901A33">
        <w:rPr>
          <w:rFonts w:hint="cs"/>
          <w:rtl/>
        </w:rPr>
        <w:t xml:space="preserve">הפנסיה המגיעה לו על פי דין. </w:t>
      </w:r>
    </w:p>
    <w:p w14:paraId="526DE2E5" w14:textId="38A07969" w:rsidR="00A35B76" w:rsidRDefault="00191D0B" w:rsidP="00B86B04">
      <w:pPr>
        <w:pStyle w:val="11"/>
        <w:numPr>
          <w:ilvl w:val="1"/>
          <w:numId w:val="60"/>
        </w:numPr>
        <w:tabs>
          <w:tab w:val="left" w:pos="1160"/>
        </w:tabs>
        <w:spacing w:before="0" w:after="240" w:line="360" w:lineRule="auto"/>
        <w:ind w:left="1160" w:hanging="540"/>
        <w:rPr>
          <w:ins w:id="6617" w:author="אופיר טל" w:date="2021-12-14T15:32:00Z"/>
        </w:rPr>
      </w:pPr>
      <w:r w:rsidRPr="00901A33">
        <w:rPr>
          <w:rFonts w:hint="cs"/>
          <w:rtl/>
        </w:rPr>
        <w:t xml:space="preserve">התובע פנה עשרות פעמים, ואולי אף למעלה מכך, בפניות חוזרות ונשנות, שלרוב זכו להתעלמות. </w:t>
      </w:r>
      <w:ins w:id="6618" w:author="אופיר טל" w:date="2021-12-14T15:31:00Z">
        <w:r w:rsidR="00A35B76">
          <w:rPr>
            <w:rFonts w:hint="cs"/>
            <w:rtl/>
          </w:rPr>
          <w:t xml:space="preserve">במקרים אחרים </w:t>
        </w:r>
      </w:ins>
      <w:ins w:id="6619" w:author="אופיר טל" w:date="2021-12-14T15:32:00Z">
        <w:r w:rsidR="00A35B76">
          <w:rPr>
            <w:rFonts w:hint="cs"/>
            <w:rtl/>
          </w:rPr>
          <w:t>קיבל התובע תשובות לא רלבנטיות, תשובות שלא ענו על הטענות שהעלה, או הבטחות סרק כי הנושא בבדיקה או בטיפול.</w:t>
        </w:r>
      </w:ins>
    </w:p>
    <w:p w14:paraId="7076E3CD" w14:textId="77777777" w:rsidR="00A35B76" w:rsidRDefault="00A35B76">
      <w:pPr>
        <w:pStyle w:val="af"/>
        <w:spacing w:after="240" w:line="360" w:lineRule="auto"/>
        <w:ind w:left="360"/>
        <w:rPr>
          <w:ins w:id="6620" w:author="Shimon" w:date="2022-01-06T15:20:00Z"/>
          <w:rFonts w:ascii="David" w:hAnsi="David" w:cs="David"/>
          <w:sz w:val="24"/>
          <w:szCs w:val="24"/>
          <w:rtl/>
        </w:rPr>
        <w:pPrChange w:id="6621" w:author="אופיר טל" w:date="2021-12-14T15:31:00Z">
          <w:pPr>
            <w:pStyle w:val="af"/>
            <w:numPr>
              <w:numId w:val="60"/>
            </w:numPr>
            <w:spacing w:after="240" w:line="360" w:lineRule="auto"/>
            <w:ind w:left="360" w:hanging="360"/>
          </w:pPr>
        </w:pPrChange>
      </w:pPr>
      <w:ins w:id="6622" w:author="אופיר טל" w:date="2021-12-14T15:31:00Z">
        <w:r w:rsidRPr="00A35B76">
          <w:rPr>
            <w:rStyle w:val="emailstyle17"/>
            <w:rFonts w:ascii="David" w:hAnsi="David" w:cs="David"/>
            <w:i/>
            <w:iCs/>
            <w:color w:val="auto"/>
            <w:sz w:val="24"/>
            <w:szCs w:val="24"/>
            <w:rtl/>
            <w:rPrChange w:id="6623" w:author="אופיר טל" w:date="2021-12-14T15:31:00Z">
              <w:rPr>
                <w:rStyle w:val="emailstyle17"/>
                <w:rFonts w:ascii="David" w:hAnsi="David" w:cs="David"/>
                <w:i/>
                <w:iCs/>
                <w:color w:val="auto"/>
                <w:rtl/>
              </w:rPr>
            </w:rPrChange>
          </w:rPr>
          <w:t xml:space="preserve">*         רצ"ב  </w:t>
        </w:r>
        <w:r w:rsidRPr="00A35B76">
          <w:rPr>
            <w:rStyle w:val="emailstyle17"/>
            <w:rFonts w:ascii="David" w:hAnsi="David" w:cs="David" w:hint="eastAsia"/>
            <w:i/>
            <w:iCs/>
            <w:color w:val="auto"/>
            <w:sz w:val="24"/>
            <w:szCs w:val="24"/>
            <w:rtl/>
            <w:rPrChange w:id="6624" w:author="אופיר טל" w:date="2021-12-14T15:31:00Z">
              <w:rPr>
                <w:rStyle w:val="emailstyle17"/>
                <w:rFonts w:ascii="David" w:hAnsi="David" w:cs="David" w:hint="eastAsia"/>
                <w:i/>
                <w:iCs/>
                <w:color w:val="auto"/>
                <w:rtl/>
              </w:rPr>
            </w:rPrChange>
          </w:rPr>
          <w:t>דוגמאות</w:t>
        </w:r>
        <w:r w:rsidRPr="00A35B76">
          <w:rPr>
            <w:rStyle w:val="emailstyle17"/>
            <w:rFonts w:ascii="David" w:hAnsi="David" w:cs="David"/>
            <w:i/>
            <w:iCs/>
            <w:color w:val="auto"/>
            <w:sz w:val="24"/>
            <w:szCs w:val="24"/>
            <w:rtl/>
            <w:rPrChange w:id="6625"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6626" w:author="אופיר טל" w:date="2021-12-14T15:31:00Z">
              <w:rPr>
                <w:rStyle w:val="emailstyle17"/>
                <w:rFonts w:ascii="David" w:hAnsi="David" w:cs="David" w:hint="eastAsia"/>
                <w:i/>
                <w:iCs/>
                <w:color w:val="auto"/>
                <w:rtl/>
              </w:rPr>
            </w:rPrChange>
          </w:rPr>
          <w:t>לפניות</w:t>
        </w:r>
        <w:r w:rsidRPr="00A35B76">
          <w:rPr>
            <w:rStyle w:val="emailstyle17"/>
            <w:rFonts w:ascii="David" w:hAnsi="David" w:cs="David"/>
            <w:i/>
            <w:iCs/>
            <w:color w:val="auto"/>
            <w:sz w:val="24"/>
            <w:szCs w:val="24"/>
            <w:rtl/>
            <w:rPrChange w:id="6627"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6628" w:author="אופיר טל" w:date="2021-12-14T15:31:00Z">
              <w:rPr>
                <w:rStyle w:val="emailstyle17"/>
                <w:rFonts w:ascii="David" w:hAnsi="David" w:cs="David" w:hint="eastAsia"/>
                <w:i/>
                <w:iCs/>
                <w:color w:val="auto"/>
                <w:rtl/>
              </w:rPr>
            </w:rPrChange>
          </w:rPr>
          <w:t>הרבות</w:t>
        </w:r>
        <w:r w:rsidRPr="00A35B76">
          <w:rPr>
            <w:rStyle w:val="emailstyle17"/>
            <w:rFonts w:ascii="David" w:hAnsi="David" w:cs="David"/>
            <w:i/>
            <w:iCs/>
            <w:color w:val="auto"/>
            <w:sz w:val="24"/>
            <w:szCs w:val="24"/>
            <w:rtl/>
            <w:rPrChange w:id="6629"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6630" w:author="אופיר טל" w:date="2021-12-14T15:31:00Z">
              <w:rPr>
                <w:rStyle w:val="emailstyle17"/>
                <w:rFonts w:ascii="David" w:hAnsi="David" w:cs="David" w:hint="eastAsia"/>
                <w:i/>
                <w:iCs/>
                <w:color w:val="auto"/>
                <w:rtl/>
              </w:rPr>
            </w:rPrChange>
          </w:rPr>
          <w:t>של</w:t>
        </w:r>
        <w:r w:rsidRPr="00A35B76">
          <w:rPr>
            <w:rStyle w:val="emailstyle17"/>
            <w:rFonts w:ascii="David" w:hAnsi="David" w:cs="David"/>
            <w:i/>
            <w:iCs/>
            <w:color w:val="auto"/>
            <w:sz w:val="24"/>
            <w:szCs w:val="24"/>
            <w:rtl/>
            <w:rPrChange w:id="6631"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hint="eastAsia"/>
            <w:i/>
            <w:iCs/>
            <w:color w:val="auto"/>
            <w:sz w:val="24"/>
            <w:szCs w:val="24"/>
            <w:rtl/>
            <w:rPrChange w:id="6632" w:author="אופיר טל" w:date="2021-12-14T15:31:00Z">
              <w:rPr>
                <w:rStyle w:val="emailstyle17"/>
                <w:rFonts w:ascii="David" w:hAnsi="David" w:cs="David" w:hint="eastAsia"/>
                <w:i/>
                <w:iCs/>
                <w:color w:val="auto"/>
                <w:rtl/>
              </w:rPr>
            </w:rPrChange>
          </w:rPr>
          <w:t>התובע</w:t>
        </w:r>
        <w:r w:rsidRPr="00A35B76">
          <w:rPr>
            <w:rStyle w:val="emailstyle17"/>
            <w:rFonts w:ascii="David" w:hAnsi="David" w:cs="David"/>
            <w:i/>
            <w:iCs/>
            <w:color w:val="auto"/>
            <w:sz w:val="24"/>
            <w:szCs w:val="24"/>
            <w:rtl/>
            <w:rPrChange w:id="6633" w:author="אופיר טל" w:date="2021-12-14T15:31:00Z">
              <w:rPr>
                <w:rStyle w:val="emailstyle17"/>
                <w:rFonts w:ascii="David" w:hAnsi="David" w:cs="David"/>
                <w:i/>
                <w:iCs/>
                <w:color w:val="auto"/>
                <w:rtl/>
              </w:rPr>
            </w:rPrChange>
          </w:rPr>
          <w:t>, מסומ</w:t>
        </w:r>
        <w:r w:rsidRPr="00A35B76">
          <w:rPr>
            <w:rStyle w:val="emailstyle17"/>
            <w:rFonts w:ascii="David" w:hAnsi="David" w:cs="David" w:hint="eastAsia"/>
            <w:i/>
            <w:iCs/>
            <w:color w:val="auto"/>
            <w:sz w:val="24"/>
            <w:szCs w:val="24"/>
            <w:rtl/>
            <w:rPrChange w:id="6634" w:author="אופיר טל" w:date="2021-12-14T15:31:00Z">
              <w:rPr>
                <w:rStyle w:val="emailstyle17"/>
                <w:rFonts w:ascii="David" w:hAnsi="David" w:cs="David" w:hint="eastAsia"/>
                <w:i/>
                <w:iCs/>
                <w:color w:val="auto"/>
                <w:rtl/>
              </w:rPr>
            </w:rPrChange>
          </w:rPr>
          <w:t>נות</w:t>
        </w:r>
        <w:r w:rsidRPr="00A35B76">
          <w:rPr>
            <w:rStyle w:val="emailstyle17"/>
            <w:rFonts w:ascii="David" w:hAnsi="David" w:cs="David"/>
            <w:i/>
            <w:iCs/>
            <w:color w:val="auto"/>
            <w:sz w:val="24"/>
            <w:szCs w:val="24"/>
            <w:rtl/>
            <w:rPrChange w:id="6635" w:author="אופיר טל" w:date="2021-12-14T15:31:00Z">
              <w:rPr>
                <w:rStyle w:val="emailstyle17"/>
                <w:rFonts w:ascii="David" w:hAnsi="David" w:cs="David"/>
                <w:i/>
                <w:iCs/>
                <w:color w:val="auto"/>
                <w:rtl/>
              </w:rPr>
            </w:rPrChange>
          </w:rPr>
          <w:t xml:space="preserve"> </w:t>
        </w:r>
        <w:r w:rsidRPr="00A35B76">
          <w:rPr>
            <w:rStyle w:val="emailstyle17"/>
            <w:rFonts w:ascii="David" w:hAnsi="David" w:cs="David"/>
            <w:i/>
            <w:iCs/>
            <w:color w:val="auto"/>
            <w:sz w:val="24"/>
            <w:szCs w:val="24"/>
            <w:u w:val="single"/>
            <w:rtl/>
            <w:rPrChange w:id="6636" w:author="אופיר טל" w:date="2021-12-14T15:31:00Z">
              <w:rPr>
                <w:rStyle w:val="emailstyle17"/>
                <w:rFonts w:ascii="David" w:hAnsi="David" w:cs="David"/>
                <w:i/>
                <w:iCs/>
                <w:color w:val="auto"/>
                <w:u w:val="single"/>
                <w:rtl/>
              </w:rPr>
            </w:rPrChange>
          </w:rPr>
          <w:t xml:space="preserve">כנספח </w:t>
        </w:r>
        <w:r w:rsidRPr="00A35B76">
          <w:rPr>
            <w:rFonts w:ascii="David" w:hAnsi="David" w:cs="David"/>
            <w:i/>
            <w:iCs/>
            <w:sz w:val="24"/>
            <w:szCs w:val="24"/>
            <w:u w:val="single"/>
            <w:rtl/>
            <w:rPrChange w:id="6637" w:author="אופיר טל" w:date="2021-12-14T15:31:00Z">
              <w:rPr>
                <w:rFonts w:ascii="David" w:hAnsi="David" w:cs="David"/>
                <w:i/>
                <w:iCs/>
                <w:u w:val="single"/>
                <w:rtl/>
              </w:rPr>
            </w:rPrChange>
          </w:rPr>
          <w:t>19</w:t>
        </w:r>
        <w:r w:rsidRPr="00A35B76">
          <w:rPr>
            <w:rFonts w:ascii="David" w:hAnsi="David" w:cs="David"/>
            <w:sz w:val="24"/>
            <w:szCs w:val="24"/>
            <w:rtl/>
            <w:rPrChange w:id="6638" w:author="אופיר טל" w:date="2021-12-14T15:31:00Z">
              <w:rPr>
                <w:rFonts w:ascii="David" w:hAnsi="David" w:cs="David"/>
                <w:rtl/>
              </w:rPr>
            </w:rPrChange>
          </w:rPr>
          <w:t>.</w:t>
        </w:r>
      </w:ins>
    </w:p>
    <w:p w14:paraId="789F5A71" w14:textId="2FCB42BB" w:rsidR="00E671F2" w:rsidRPr="00A35B76" w:rsidRDefault="00E671F2">
      <w:pPr>
        <w:pStyle w:val="af"/>
        <w:spacing w:after="240" w:line="360" w:lineRule="auto"/>
        <w:ind w:left="360"/>
        <w:rPr>
          <w:ins w:id="6639" w:author="אופיר טל" w:date="2021-12-14T15:31:00Z"/>
          <w:rFonts w:ascii="David" w:hAnsi="David" w:cs="David"/>
          <w:sz w:val="24"/>
          <w:szCs w:val="24"/>
          <w:rtl/>
          <w:rPrChange w:id="6640" w:author="אופיר טל" w:date="2021-12-14T15:31:00Z">
            <w:rPr>
              <w:ins w:id="6641" w:author="אופיר טל" w:date="2021-12-14T15:31:00Z"/>
              <w:rFonts w:ascii="David" w:hAnsi="David" w:cs="David"/>
              <w:rtl/>
            </w:rPr>
          </w:rPrChange>
        </w:rPr>
        <w:pPrChange w:id="6642" w:author="אופיר טל" w:date="2021-12-14T15:31:00Z">
          <w:pPr>
            <w:pStyle w:val="af"/>
            <w:numPr>
              <w:numId w:val="60"/>
            </w:numPr>
            <w:spacing w:after="240" w:line="360" w:lineRule="auto"/>
            <w:ind w:left="360" w:hanging="360"/>
          </w:pPr>
        </w:pPrChange>
      </w:pPr>
      <w:ins w:id="6643" w:author="Shimon" w:date="2022-01-06T15:20:00Z">
        <w:r w:rsidRPr="00E671F2">
          <w:rPr>
            <w:rStyle w:val="emailstyle17"/>
            <w:rFonts w:ascii="David" w:hAnsi="David" w:cs="David" w:hint="eastAsia"/>
            <w:i/>
            <w:iCs/>
            <w:color w:val="auto"/>
            <w:sz w:val="24"/>
            <w:szCs w:val="24"/>
            <w:highlight w:val="yellow"/>
            <w:rtl/>
            <w:rPrChange w:id="6644" w:author="Shimon" w:date="2022-01-06T15:20:00Z">
              <w:rPr>
                <w:rStyle w:val="emailstyle17"/>
                <w:rFonts w:ascii="David" w:hAnsi="David" w:cs="David" w:hint="eastAsia"/>
                <w:i/>
                <w:iCs/>
                <w:color w:val="auto"/>
                <w:sz w:val="24"/>
                <w:szCs w:val="24"/>
                <w:rtl/>
              </w:rPr>
            </w:rPrChange>
          </w:rPr>
          <w:t>מבקש</w:t>
        </w:r>
        <w:r w:rsidRPr="00E671F2">
          <w:rPr>
            <w:rStyle w:val="emailstyle17"/>
            <w:rFonts w:ascii="David" w:hAnsi="David" w:cs="David"/>
            <w:i/>
            <w:iCs/>
            <w:color w:val="auto"/>
            <w:sz w:val="24"/>
            <w:szCs w:val="24"/>
            <w:highlight w:val="yellow"/>
            <w:rtl/>
            <w:rPrChange w:id="6645" w:author="Shimon" w:date="2022-01-06T15:20:00Z">
              <w:rPr>
                <w:rStyle w:val="emailstyle17"/>
                <w:rFonts w:ascii="David" w:hAnsi="David" w:cs="David"/>
                <w:i/>
                <w:iCs/>
                <w:color w:val="auto"/>
                <w:sz w:val="24"/>
                <w:szCs w:val="24"/>
                <w:rtl/>
              </w:rPr>
            </w:rPrChange>
          </w:rPr>
          <w:t xml:space="preserve"> </w:t>
        </w:r>
        <w:r w:rsidRPr="00E671F2">
          <w:rPr>
            <w:rStyle w:val="emailstyle17"/>
            <w:rFonts w:ascii="David" w:hAnsi="David" w:cs="David" w:hint="eastAsia"/>
            <w:i/>
            <w:iCs/>
            <w:color w:val="auto"/>
            <w:sz w:val="24"/>
            <w:szCs w:val="24"/>
            <w:highlight w:val="yellow"/>
            <w:rtl/>
            <w:rPrChange w:id="6646" w:author="Shimon" w:date="2022-01-06T15:20:00Z">
              <w:rPr>
                <w:rStyle w:val="emailstyle17"/>
                <w:rFonts w:ascii="David" w:hAnsi="David" w:cs="David" w:hint="eastAsia"/>
                <w:i/>
                <w:iCs/>
                <w:color w:val="auto"/>
                <w:sz w:val="24"/>
                <w:szCs w:val="24"/>
                <w:rtl/>
              </w:rPr>
            </w:rPrChange>
          </w:rPr>
          <w:t>רשימה</w:t>
        </w:r>
        <w:r w:rsidRPr="00E671F2">
          <w:rPr>
            <w:highlight w:val="yellow"/>
            <w:rtl/>
            <w:rPrChange w:id="6647" w:author="Shimon" w:date="2022-01-06T15:20:00Z">
              <w:rPr>
                <w:rStyle w:val="emailstyle17"/>
                <w:rFonts w:ascii="David" w:hAnsi="David" w:cs="David"/>
                <w:i/>
                <w:iCs/>
                <w:color w:val="auto"/>
                <w:sz w:val="24"/>
                <w:szCs w:val="24"/>
                <w:rtl/>
              </w:rPr>
            </w:rPrChange>
          </w:rPr>
          <w:t>.</w:t>
        </w:r>
        <w:r w:rsidRPr="00E671F2">
          <w:rPr>
            <w:rFonts w:ascii="David" w:hAnsi="David" w:cs="David"/>
            <w:sz w:val="24"/>
            <w:szCs w:val="24"/>
            <w:highlight w:val="yellow"/>
            <w:rtl/>
            <w:rPrChange w:id="6648" w:author="Shimon" w:date="2022-01-06T15:20:00Z">
              <w:rPr>
                <w:rFonts w:ascii="David" w:hAnsi="David" w:cs="David"/>
                <w:sz w:val="24"/>
                <w:szCs w:val="24"/>
                <w:rtl/>
              </w:rPr>
            </w:rPrChange>
          </w:rPr>
          <w:t xml:space="preserve"> אוסיף או אחליף לי הענין</w:t>
        </w:r>
      </w:ins>
    </w:p>
    <w:p w14:paraId="314934B6" w14:textId="7DA8DE87" w:rsidR="00191D0B" w:rsidRDefault="00191D0B" w:rsidP="00B86B04">
      <w:pPr>
        <w:pStyle w:val="11"/>
        <w:numPr>
          <w:ilvl w:val="1"/>
          <w:numId w:val="60"/>
        </w:numPr>
        <w:tabs>
          <w:tab w:val="left" w:pos="1160"/>
        </w:tabs>
        <w:spacing w:before="0" w:after="240" w:line="360" w:lineRule="auto"/>
        <w:ind w:left="1160" w:hanging="540"/>
        <w:rPr>
          <w:ins w:id="6649" w:author="אופיר טל" w:date="2021-12-14T15:30:00Z"/>
        </w:rPr>
      </w:pPr>
      <w:r w:rsidRPr="00901A33">
        <w:rPr>
          <w:rFonts w:hint="cs"/>
          <w:rtl/>
        </w:rPr>
        <w:t>לא כך חשב התובע ליהנות משנות הפנסיה, ולא זאת הדרך בה נדרשת המדינה לפעול בעניינו של כל עובד וגמלאי, ועל אחת כמה וכמה במי ששירת את המדינה תקופה כה ארוכה בתפקידים בכירים.</w:t>
      </w:r>
    </w:p>
    <w:p w14:paraId="127BB4C8" w14:textId="7F5E8523" w:rsidR="00A35B76" w:rsidRPr="00901A33" w:rsidDel="00A35B76" w:rsidRDefault="00A35B76">
      <w:pPr>
        <w:pStyle w:val="11"/>
        <w:tabs>
          <w:tab w:val="left" w:pos="1160"/>
        </w:tabs>
        <w:spacing w:before="0" w:after="240" w:line="360" w:lineRule="auto"/>
        <w:ind w:left="1160" w:firstLine="0"/>
        <w:rPr>
          <w:del w:id="6650" w:author="אופיר טל" w:date="2021-12-14T15:32:00Z"/>
        </w:rPr>
        <w:pPrChange w:id="6651" w:author="אופיר טל" w:date="2021-12-14T15:30:00Z">
          <w:pPr>
            <w:pStyle w:val="11"/>
            <w:numPr>
              <w:ilvl w:val="1"/>
              <w:numId w:val="47"/>
            </w:numPr>
            <w:tabs>
              <w:tab w:val="left" w:pos="1160"/>
              <w:tab w:val="num" w:pos="1359"/>
            </w:tabs>
            <w:spacing w:before="0" w:after="240" w:line="360" w:lineRule="auto"/>
            <w:ind w:left="1160" w:right="792" w:hanging="540"/>
          </w:pPr>
        </w:pPrChange>
      </w:pPr>
    </w:p>
    <w:p w14:paraId="1E5E2031" w14:textId="2C6E5977" w:rsidR="00191D0B" w:rsidRDefault="00191D0B">
      <w:pPr>
        <w:pStyle w:val="11"/>
        <w:numPr>
          <w:ilvl w:val="1"/>
          <w:numId w:val="60"/>
        </w:numPr>
        <w:tabs>
          <w:tab w:val="left" w:pos="1160"/>
        </w:tabs>
        <w:spacing w:before="0" w:after="240" w:line="360" w:lineRule="auto"/>
        <w:ind w:left="1160" w:hanging="540"/>
        <w:pPrChange w:id="6652" w:author="Shimon" w:date="2021-12-29T17:24:00Z">
          <w:pPr>
            <w:pStyle w:val="11"/>
            <w:numPr>
              <w:ilvl w:val="1"/>
              <w:numId w:val="47"/>
            </w:numPr>
            <w:tabs>
              <w:tab w:val="left" w:pos="1160"/>
              <w:tab w:val="num" w:pos="1359"/>
            </w:tabs>
            <w:spacing w:before="0" w:after="240" w:line="360" w:lineRule="auto"/>
            <w:ind w:left="1160" w:right="792" w:hanging="540"/>
          </w:pPr>
        </w:pPrChange>
      </w:pPr>
      <w:r w:rsidRPr="00901A33">
        <w:rPr>
          <w:rFonts w:hint="eastAsia"/>
          <w:rtl/>
        </w:rPr>
        <w:t>בהקשר</w:t>
      </w:r>
      <w:r w:rsidRPr="00901A33">
        <w:rPr>
          <w:rtl/>
        </w:rPr>
        <w:t xml:space="preserve"> לשעות העבודה שהתובע השקיע לא יהיה מיותר להזכיר כי ע"פ נתוני העזר בתלושי השכר  ערך שעת עבודה של התובע (שכר בסיס, לפני תשלומים </w:t>
      </w:r>
      <w:r w:rsidRPr="00901A33">
        <w:rPr>
          <w:rFonts w:hint="eastAsia"/>
          <w:rtl/>
        </w:rPr>
        <w:t>נלו</w:t>
      </w:r>
      <w:r w:rsidRPr="00901A33">
        <w:rPr>
          <w:rFonts w:hint="cs"/>
          <w:rtl/>
        </w:rPr>
        <w:t>ו</w:t>
      </w:r>
      <w:r w:rsidRPr="00901A33">
        <w:rPr>
          <w:rFonts w:hint="eastAsia"/>
          <w:rtl/>
        </w:rPr>
        <w:t>ים</w:t>
      </w:r>
      <w:r w:rsidRPr="00901A33">
        <w:rPr>
          <w:rtl/>
        </w:rPr>
        <w:t xml:space="preserve">) </w:t>
      </w:r>
      <w:r w:rsidRPr="00901A33">
        <w:rPr>
          <w:rFonts w:hint="eastAsia"/>
          <w:rtl/>
        </w:rPr>
        <w:t>עולה</w:t>
      </w:r>
      <w:r w:rsidRPr="00901A33">
        <w:rPr>
          <w:rtl/>
        </w:rPr>
        <w:t xml:space="preserve"> </w:t>
      </w:r>
      <w:r w:rsidRPr="00901A33">
        <w:rPr>
          <w:rFonts w:hint="eastAsia"/>
          <w:rtl/>
        </w:rPr>
        <w:t>על</w:t>
      </w:r>
      <w:r w:rsidRPr="00901A33">
        <w:rPr>
          <w:rtl/>
        </w:rPr>
        <w:t xml:space="preserve"> 200 ₪ לשעה, </w:t>
      </w:r>
      <w:r w:rsidRPr="00901A33">
        <w:rPr>
          <w:rFonts w:hint="eastAsia"/>
          <w:rtl/>
        </w:rPr>
        <w:t>כאשר</w:t>
      </w:r>
      <w:r w:rsidRPr="00901A33">
        <w:rPr>
          <w:rtl/>
        </w:rPr>
        <w:t xml:space="preserve"> </w:t>
      </w:r>
      <w:r w:rsidRPr="00901A33">
        <w:rPr>
          <w:rFonts w:hint="eastAsia"/>
          <w:rtl/>
        </w:rPr>
        <w:t>התובע</w:t>
      </w:r>
      <w:r w:rsidRPr="00901A33">
        <w:rPr>
          <w:rtl/>
        </w:rPr>
        <w:t xml:space="preserve">  </w:t>
      </w:r>
      <w:r w:rsidRPr="00901A33">
        <w:rPr>
          <w:rFonts w:hint="eastAsia"/>
          <w:rtl/>
        </w:rPr>
        <w:t>השקיע</w:t>
      </w:r>
      <w:r w:rsidRPr="00901A33">
        <w:rPr>
          <w:rtl/>
        </w:rPr>
        <w:t xml:space="preserve"> במהלך שנים </w:t>
      </w:r>
      <w:ins w:id="6653" w:author="Shimon" w:date="2021-12-29T17:24:00Z">
        <w:r w:rsidR="00660FF7">
          <w:rPr>
            <w:rFonts w:hint="cs"/>
            <w:rtl/>
          </w:rPr>
          <w:t xml:space="preserve">אלפי </w:t>
        </w:r>
      </w:ins>
      <w:del w:id="6654" w:author="Shimon" w:date="2021-12-29T17:24:00Z">
        <w:r w:rsidRPr="00901A33" w:rsidDel="00660FF7">
          <w:rPr>
            <w:rFonts w:hint="eastAsia"/>
            <w:rtl/>
          </w:rPr>
          <w:delText>מאות</w:delText>
        </w:r>
        <w:r w:rsidRPr="00901A33" w:rsidDel="00660FF7">
          <w:rPr>
            <w:rtl/>
          </w:rPr>
          <w:delText xml:space="preserve"> </w:delText>
        </w:r>
      </w:del>
      <w:r w:rsidRPr="00901A33">
        <w:rPr>
          <w:rFonts w:hint="eastAsia"/>
          <w:rtl/>
        </w:rPr>
        <w:t>שעות</w:t>
      </w:r>
      <w:r w:rsidRPr="00901A33">
        <w:rPr>
          <w:rtl/>
        </w:rPr>
        <w:t xml:space="preserve">, </w:t>
      </w:r>
      <w:del w:id="6655" w:author="Shimon" w:date="2021-12-29T17:24:00Z">
        <w:r w:rsidRPr="00901A33" w:rsidDel="00660FF7">
          <w:rPr>
            <w:rFonts w:hint="eastAsia"/>
            <w:rtl/>
          </w:rPr>
          <w:delText>אם</w:delText>
        </w:r>
        <w:r w:rsidRPr="00901A33" w:rsidDel="00660FF7">
          <w:rPr>
            <w:rtl/>
          </w:rPr>
          <w:delText xml:space="preserve"> </w:delText>
        </w:r>
        <w:r w:rsidRPr="00901A33" w:rsidDel="00660FF7">
          <w:rPr>
            <w:rFonts w:hint="eastAsia"/>
            <w:rtl/>
          </w:rPr>
          <w:delText>לא</w:delText>
        </w:r>
        <w:r w:rsidRPr="00901A33" w:rsidDel="00660FF7">
          <w:rPr>
            <w:rtl/>
          </w:rPr>
          <w:delText xml:space="preserve"> </w:delText>
        </w:r>
        <w:r w:rsidRPr="00901A33" w:rsidDel="00660FF7">
          <w:rPr>
            <w:rFonts w:hint="eastAsia"/>
            <w:rtl/>
          </w:rPr>
          <w:delText>למעלה</w:delText>
        </w:r>
        <w:r w:rsidRPr="00901A33" w:rsidDel="00660FF7">
          <w:rPr>
            <w:rtl/>
          </w:rPr>
          <w:delText xml:space="preserve"> </w:delText>
        </w:r>
        <w:r w:rsidRPr="00901A33" w:rsidDel="00660FF7">
          <w:rPr>
            <w:rFonts w:hint="eastAsia"/>
            <w:rtl/>
          </w:rPr>
          <w:delText>מכך</w:delText>
        </w:r>
      </w:del>
      <w:r w:rsidRPr="00901A33">
        <w:rPr>
          <w:rtl/>
        </w:rPr>
        <w:t xml:space="preserve">, </w:t>
      </w:r>
      <w:r w:rsidRPr="00901A33">
        <w:rPr>
          <w:rFonts w:hint="eastAsia"/>
          <w:rtl/>
        </w:rPr>
        <w:t>בניסיונות</w:t>
      </w:r>
      <w:r w:rsidRPr="00901A33">
        <w:rPr>
          <w:rtl/>
        </w:rPr>
        <w:t xml:space="preserve"> </w:t>
      </w:r>
      <w:r w:rsidRPr="00901A33">
        <w:rPr>
          <w:rFonts w:hint="eastAsia"/>
          <w:rtl/>
        </w:rPr>
        <w:t>לשכנע</w:t>
      </w:r>
      <w:r w:rsidRPr="00901A33">
        <w:rPr>
          <w:rtl/>
        </w:rPr>
        <w:t xml:space="preserve"> </w:t>
      </w:r>
      <w:r w:rsidRPr="00901A33">
        <w:rPr>
          <w:rFonts w:hint="eastAsia"/>
          <w:rtl/>
        </w:rPr>
        <w:t>את</w:t>
      </w:r>
      <w:r w:rsidRPr="00901A33">
        <w:rPr>
          <w:rtl/>
        </w:rPr>
        <w:t xml:space="preserve"> </w:t>
      </w:r>
      <w:r w:rsidRPr="00901A33">
        <w:rPr>
          <w:rFonts w:hint="eastAsia"/>
          <w:rtl/>
        </w:rPr>
        <w:t>המערכת</w:t>
      </w:r>
      <w:r w:rsidRPr="00901A33">
        <w:rPr>
          <w:rtl/>
        </w:rPr>
        <w:t xml:space="preserve"> </w:t>
      </w:r>
      <w:r w:rsidRPr="00901A33">
        <w:rPr>
          <w:rFonts w:hint="eastAsia"/>
          <w:rtl/>
        </w:rPr>
        <w:t>בצדקתו</w:t>
      </w:r>
      <w:del w:id="6656" w:author="Shimon" w:date="2021-12-29T17:25:00Z">
        <w:r w:rsidRPr="00901A33" w:rsidDel="00660FF7">
          <w:rPr>
            <w:rtl/>
          </w:rPr>
          <w:delText xml:space="preserve">. </w:delText>
        </w:r>
      </w:del>
      <w:r w:rsidRPr="00901A33">
        <w:rPr>
          <w:rtl/>
        </w:rPr>
        <w:t xml:space="preserve"> </w:t>
      </w:r>
    </w:p>
    <w:p w14:paraId="3BC66E42" w14:textId="52EC65AF" w:rsidR="00191D0B" w:rsidRPr="00901A33" w:rsidRDefault="00191D0B">
      <w:pPr>
        <w:pStyle w:val="11"/>
        <w:numPr>
          <w:ilvl w:val="0"/>
          <w:numId w:val="60"/>
        </w:numPr>
        <w:tabs>
          <w:tab w:val="left" w:pos="566"/>
        </w:tabs>
        <w:spacing w:before="0" w:after="240" w:line="360" w:lineRule="auto"/>
        <w:ind w:left="566"/>
        <w:pPrChange w:id="6657" w:author="אופיר טל" w:date="2021-12-14T14:04:00Z">
          <w:pPr>
            <w:pStyle w:val="11"/>
            <w:numPr>
              <w:numId w:val="47"/>
            </w:numPr>
            <w:tabs>
              <w:tab w:val="num" w:pos="502"/>
              <w:tab w:val="left" w:pos="566"/>
            </w:tabs>
            <w:spacing w:before="0" w:after="240" w:line="360" w:lineRule="auto"/>
            <w:ind w:left="566" w:right="360" w:hanging="360"/>
          </w:pPr>
        </w:pPrChange>
      </w:pPr>
      <w:r w:rsidRPr="00901A33">
        <w:rPr>
          <w:rFonts w:hint="eastAsia"/>
          <w:b/>
          <w:bCs/>
          <w:rtl/>
        </w:rPr>
        <w:t>עגמת</w:t>
      </w:r>
      <w:r w:rsidRPr="00901A33">
        <w:rPr>
          <w:b/>
          <w:bCs/>
          <w:rtl/>
        </w:rPr>
        <w:t xml:space="preserve"> </w:t>
      </w:r>
      <w:r w:rsidRPr="00901A33">
        <w:rPr>
          <w:rFonts w:hint="eastAsia"/>
          <w:b/>
          <w:bCs/>
          <w:rtl/>
        </w:rPr>
        <w:t>הנפש</w:t>
      </w:r>
      <w:r w:rsidRPr="00901A33">
        <w:rPr>
          <w:b/>
          <w:bCs/>
          <w:rtl/>
        </w:rPr>
        <w:t xml:space="preserve"> </w:t>
      </w:r>
      <w:r w:rsidRPr="00901A33">
        <w:rPr>
          <w:rFonts w:hint="eastAsia"/>
          <w:b/>
          <w:bCs/>
          <w:rtl/>
        </w:rPr>
        <w:t>שנגרמה</w:t>
      </w:r>
      <w:r w:rsidRPr="00901A33">
        <w:rPr>
          <w:b/>
          <w:bCs/>
          <w:rtl/>
        </w:rPr>
        <w:t xml:space="preserve"> </w:t>
      </w:r>
      <w:r w:rsidRPr="00901A33">
        <w:rPr>
          <w:rFonts w:hint="eastAsia"/>
          <w:b/>
          <w:bCs/>
          <w:rtl/>
        </w:rPr>
        <w:t>לתובע</w:t>
      </w:r>
    </w:p>
    <w:p w14:paraId="5205C0D1" w14:textId="481AF631" w:rsidR="00191D0B" w:rsidRPr="00901A33" w:rsidRDefault="00EC70C9">
      <w:pPr>
        <w:pStyle w:val="11"/>
        <w:numPr>
          <w:ilvl w:val="1"/>
          <w:numId w:val="60"/>
        </w:numPr>
        <w:tabs>
          <w:tab w:val="left" w:pos="1160"/>
        </w:tabs>
        <w:spacing w:before="0" w:after="240" w:line="360" w:lineRule="auto"/>
        <w:ind w:left="1160" w:hanging="540"/>
        <w:pPrChange w:id="6658"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eastAsia"/>
          <w:rtl/>
        </w:rPr>
        <w:t>מעשיה</w:t>
      </w:r>
      <w:r w:rsidRPr="00901A33">
        <w:rPr>
          <w:rtl/>
        </w:rPr>
        <w:t xml:space="preserve"> </w:t>
      </w:r>
      <w:r w:rsidRPr="00901A33">
        <w:rPr>
          <w:rFonts w:hint="eastAsia"/>
          <w:rtl/>
        </w:rPr>
        <w:t>ומחדליה</w:t>
      </w:r>
      <w:r w:rsidRPr="00901A33">
        <w:rPr>
          <w:rtl/>
        </w:rPr>
        <w:t xml:space="preserve"> </w:t>
      </w:r>
      <w:r w:rsidRPr="00901A33">
        <w:rPr>
          <w:rFonts w:hint="eastAsia"/>
          <w:rtl/>
        </w:rPr>
        <w:t>של</w:t>
      </w:r>
      <w:r w:rsidRPr="00901A33">
        <w:rPr>
          <w:rtl/>
        </w:rPr>
        <w:t xml:space="preserve"> </w:t>
      </w:r>
      <w:r w:rsidRPr="00901A33">
        <w:rPr>
          <w:rFonts w:hint="eastAsia"/>
          <w:rtl/>
        </w:rPr>
        <w:t>הנתבעת</w:t>
      </w:r>
      <w:r w:rsidRPr="00901A33">
        <w:rPr>
          <w:rtl/>
        </w:rPr>
        <w:t xml:space="preserve">, </w:t>
      </w:r>
      <w:r w:rsidR="00191D0B" w:rsidRPr="00901A33">
        <w:rPr>
          <w:rFonts w:hint="cs"/>
          <w:rtl/>
        </w:rPr>
        <w:t>המתוארים לעיל</w:t>
      </w:r>
      <w:r w:rsidRPr="00901A33">
        <w:rPr>
          <w:rtl/>
        </w:rPr>
        <w:t xml:space="preserve">, </w:t>
      </w:r>
      <w:r w:rsidR="00191D0B" w:rsidRPr="00901A33">
        <w:rPr>
          <w:rFonts w:hint="cs"/>
          <w:rtl/>
        </w:rPr>
        <w:t xml:space="preserve">ובפרט </w:t>
      </w:r>
      <w:del w:id="6659" w:author="אופיר טל" w:date="2021-12-14T15:32:00Z">
        <w:r w:rsidR="00191D0B" w:rsidRPr="00901A33" w:rsidDel="00A35B76">
          <w:rPr>
            <w:rFonts w:hint="cs"/>
            <w:rtl/>
          </w:rPr>
          <w:delText>הליך הפיטורין הקלוקל ו</w:delText>
        </w:r>
        <w:r w:rsidRPr="00901A33" w:rsidDel="00A35B76">
          <w:rPr>
            <w:rFonts w:hint="eastAsia"/>
            <w:rtl/>
          </w:rPr>
          <w:delText>התעלמותה</w:delText>
        </w:r>
        <w:r w:rsidRPr="00901A33" w:rsidDel="00A35B76">
          <w:rPr>
            <w:rtl/>
          </w:rPr>
          <w:delText xml:space="preserve"> </w:delText>
        </w:r>
        <w:r w:rsidRPr="00901A33" w:rsidDel="00A35B76">
          <w:rPr>
            <w:rFonts w:hint="eastAsia"/>
            <w:rtl/>
          </w:rPr>
          <w:delText>המתמשכת</w:delText>
        </w:r>
        <w:r w:rsidRPr="00901A33" w:rsidDel="00A35B76">
          <w:rPr>
            <w:rtl/>
          </w:rPr>
          <w:delText xml:space="preserve"> </w:delText>
        </w:r>
        <w:r w:rsidRPr="00901A33" w:rsidDel="00A35B76">
          <w:rPr>
            <w:rFonts w:hint="eastAsia"/>
            <w:rtl/>
          </w:rPr>
          <w:delText>מפניותיו</w:delText>
        </w:r>
        <w:r w:rsidRPr="00901A33" w:rsidDel="00A35B76">
          <w:rPr>
            <w:rtl/>
          </w:rPr>
          <w:delText xml:space="preserve"> </w:delText>
        </w:r>
        <w:r w:rsidRPr="00901A33" w:rsidDel="00A35B76">
          <w:rPr>
            <w:rFonts w:hint="eastAsia"/>
            <w:rtl/>
          </w:rPr>
          <w:delText>וטיעוניו</w:delText>
        </w:r>
      </w:del>
      <w:ins w:id="6660" w:author="אופיר טל" w:date="2021-12-14T15:32:00Z">
        <w:r w:rsidR="00A35B76">
          <w:rPr>
            <w:rFonts w:hint="cs"/>
            <w:rtl/>
          </w:rPr>
          <w:t>הס</w:t>
        </w:r>
      </w:ins>
      <w:ins w:id="6661" w:author="אופיר טל" w:date="2021-12-14T15:33:00Z">
        <w:r w:rsidR="00A35B76">
          <w:rPr>
            <w:rFonts w:hint="cs"/>
            <w:rtl/>
          </w:rPr>
          <w:t>חבת הבלתי נסבלת ממש בטיפול בפניותיו של התובע, ההתעלמות מפניותיו ו/או התשובות הלא רלבנטיות</w:t>
        </w:r>
      </w:ins>
      <w:r w:rsidRPr="00901A33">
        <w:rPr>
          <w:rtl/>
        </w:rPr>
        <w:t xml:space="preserve">, </w:t>
      </w:r>
      <w:r w:rsidRPr="00901A33">
        <w:rPr>
          <w:rFonts w:hint="eastAsia"/>
          <w:rtl/>
        </w:rPr>
        <w:t>גרמו</w:t>
      </w:r>
      <w:r w:rsidRPr="00901A33">
        <w:rPr>
          <w:rtl/>
        </w:rPr>
        <w:t xml:space="preserve"> </w:t>
      </w:r>
      <w:r w:rsidRPr="00901A33">
        <w:rPr>
          <w:rFonts w:hint="eastAsia"/>
          <w:rtl/>
        </w:rPr>
        <w:t>לתובע</w:t>
      </w:r>
      <w:r w:rsidRPr="00901A33">
        <w:rPr>
          <w:rtl/>
        </w:rPr>
        <w:t xml:space="preserve"> </w:t>
      </w:r>
      <w:r w:rsidRPr="00901A33">
        <w:rPr>
          <w:rFonts w:hint="eastAsia"/>
          <w:rtl/>
        </w:rPr>
        <w:t>עגמת</w:t>
      </w:r>
      <w:r w:rsidRPr="00901A33">
        <w:rPr>
          <w:rtl/>
        </w:rPr>
        <w:t xml:space="preserve"> </w:t>
      </w:r>
      <w:r w:rsidRPr="00901A33">
        <w:rPr>
          <w:rFonts w:hint="eastAsia"/>
          <w:rtl/>
        </w:rPr>
        <w:t>נפש</w:t>
      </w:r>
      <w:r w:rsidRPr="00901A33">
        <w:rPr>
          <w:rtl/>
        </w:rPr>
        <w:t xml:space="preserve"> </w:t>
      </w:r>
      <w:r w:rsidRPr="00901A33">
        <w:rPr>
          <w:rFonts w:hint="eastAsia"/>
          <w:rtl/>
        </w:rPr>
        <w:t>רבה</w:t>
      </w:r>
      <w:r w:rsidRPr="00901A33">
        <w:rPr>
          <w:rtl/>
        </w:rPr>
        <w:t xml:space="preserve">. </w:t>
      </w:r>
    </w:p>
    <w:p w14:paraId="25E7CEF8" w14:textId="77777777" w:rsidR="001B0526" w:rsidRDefault="00191D0B">
      <w:pPr>
        <w:pStyle w:val="11"/>
        <w:numPr>
          <w:ilvl w:val="1"/>
          <w:numId w:val="60"/>
        </w:numPr>
        <w:tabs>
          <w:tab w:val="left" w:pos="1160"/>
        </w:tabs>
        <w:spacing w:before="0" w:after="240" w:line="360" w:lineRule="auto"/>
        <w:ind w:left="1160" w:hanging="540"/>
        <w:pPrChange w:id="6662" w:author="אופיר טל" w:date="2021-12-14T14:04:00Z">
          <w:pPr>
            <w:pStyle w:val="11"/>
            <w:numPr>
              <w:ilvl w:val="1"/>
              <w:numId w:val="47"/>
            </w:numPr>
            <w:tabs>
              <w:tab w:val="left" w:pos="1160"/>
              <w:tab w:val="num" w:pos="1359"/>
            </w:tabs>
            <w:spacing w:before="0" w:after="240" w:line="360" w:lineRule="auto"/>
            <w:ind w:left="1160" w:right="792" w:hanging="540"/>
          </w:pPr>
        </w:pPrChange>
      </w:pPr>
      <w:r w:rsidRPr="00901A33">
        <w:rPr>
          <w:rFonts w:hint="cs"/>
          <w:rtl/>
        </w:rPr>
        <w:t xml:space="preserve">למעשה, וכפי שתיארנו בקצרה, התובע חש כי </w:t>
      </w:r>
      <w:r w:rsidRPr="00901A33">
        <w:rPr>
          <w:rFonts w:hint="eastAsia"/>
          <w:rtl/>
        </w:rPr>
        <w:t>במקום</w:t>
      </w:r>
      <w:r w:rsidRPr="00901A33">
        <w:rPr>
          <w:rtl/>
        </w:rPr>
        <w:t xml:space="preserve"> </w:t>
      </w:r>
      <w:r w:rsidRPr="00901A33">
        <w:rPr>
          <w:rFonts w:hint="eastAsia"/>
          <w:rtl/>
        </w:rPr>
        <w:t>ליהנות</w:t>
      </w:r>
      <w:r w:rsidRPr="00901A33">
        <w:rPr>
          <w:rtl/>
        </w:rPr>
        <w:t xml:space="preserve"> משנות הפנסיה הוא נאלץ לבזבז את מרצו וזמנו </w:t>
      </w:r>
      <w:r w:rsidRPr="00901A33">
        <w:rPr>
          <w:rFonts w:hint="eastAsia"/>
          <w:rtl/>
        </w:rPr>
        <w:t>לאורך</w:t>
      </w:r>
      <w:r w:rsidRPr="00901A33">
        <w:rPr>
          <w:rtl/>
        </w:rPr>
        <w:t xml:space="preserve"> חודשים ושנים, </w:t>
      </w:r>
      <w:r w:rsidRPr="00901A33">
        <w:rPr>
          <w:rFonts w:hint="eastAsia"/>
          <w:rtl/>
        </w:rPr>
        <w:t>בניסיונות</w:t>
      </w:r>
      <w:r w:rsidRPr="00901A33">
        <w:rPr>
          <w:rtl/>
        </w:rPr>
        <w:t xml:space="preserve"> חוזרים ונשנים לקבל את </w:t>
      </w:r>
      <w:r w:rsidRPr="00901A33">
        <w:rPr>
          <w:rFonts w:hint="cs"/>
          <w:rtl/>
        </w:rPr>
        <w:t>ה</w:t>
      </w:r>
      <w:r w:rsidRPr="00901A33">
        <w:rPr>
          <w:rtl/>
        </w:rPr>
        <w:t xml:space="preserve">זכויות </w:t>
      </w:r>
      <w:r w:rsidRPr="00901A33">
        <w:rPr>
          <w:rFonts w:hint="eastAsia"/>
          <w:rtl/>
        </w:rPr>
        <w:t>המגיעות</w:t>
      </w:r>
      <w:r w:rsidRPr="00901A33">
        <w:rPr>
          <w:rtl/>
        </w:rPr>
        <w:t xml:space="preserve"> לו, </w:t>
      </w:r>
      <w:r w:rsidRPr="00901A33">
        <w:rPr>
          <w:rFonts w:hint="eastAsia"/>
          <w:rtl/>
        </w:rPr>
        <w:t>עבורן</w:t>
      </w:r>
      <w:r w:rsidRPr="00901A33">
        <w:rPr>
          <w:rtl/>
        </w:rPr>
        <w:t xml:space="preserve"> </w:t>
      </w:r>
      <w:r w:rsidRPr="00901A33">
        <w:rPr>
          <w:rFonts w:hint="eastAsia"/>
          <w:rtl/>
        </w:rPr>
        <w:t>השקיע</w:t>
      </w:r>
      <w:r w:rsidRPr="00901A33">
        <w:rPr>
          <w:rtl/>
        </w:rPr>
        <w:t xml:space="preserve"> </w:t>
      </w:r>
      <w:r w:rsidRPr="00901A33">
        <w:rPr>
          <w:rFonts w:hint="eastAsia"/>
          <w:rtl/>
        </w:rPr>
        <w:t>שנות</w:t>
      </w:r>
      <w:r w:rsidRPr="00901A33">
        <w:rPr>
          <w:rtl/>
        </w:rPr>
        <w:t xml:space="preserve"> </w:t>
      </w:r>
      <w:r w:rsidRPr="00901A33">
        <w:rPr>
          <w:rFonts w:hint="eastAsia"/>
          <w:rtl/>
        </w:rPr>
        <w:t>עבודה</w:t>
      </w:r>
      <w:r w:rsidRPr="00901A33">
        <w:rPr>
          <w:rtl/>
        </w:rPr>
        <w:t xml:space="preserve"> </w:t>
      </w:r>
      <w:r w:rsidRPr="00901A33">
        <w:rPr>
          <w:rFonts w:hint="eastAsia"/>
          <w:rtl/>
        </w:rPr>
        <w:t>ארוכות</w:t>
      </w:r>
      <w:r w:rsidRPr="00901A33">
        <w:rPr>
          <w:rtl/>
        </w:rPr>
        <w:t xml:space="preserve"> ושילם ממיטב כספו.</w:t>
      </w:r>
      <w:r w:rsidRPr="00901A33">
        <w:rPr>
          <w:rFonts w:hint="cs"/>
          <w:rtl/>
        </w:rPr>
        <w:t xml:space="preserve"> </w:t>
      </w:r>
    </w:p>
    <w:p w14:paraId="156282B0" w14:textId="48FBCA46" w:rsidR="00191D0B" w:rsidRPr="00901A33" w:rsidRDefault="00191D0B" w:rsidP="00A35B76">
      <w:pPr>
        <w:pStyle w:val="11"/>
        <w:tabs>
          <w:tab w:val="left" w:pos="1160"/>
        </w:tabs>
        <w:spacing w:before="0" w:after="240" w:line="360" w:lineRule="auto"/>
        <w:ind w:left="1160" w:firstLine="0"/>
      </w:pPr>
      <w:r w:rsidRPr="00901A33">
        <w:rPr>
          <w:rFonts w:hint="eastAsia"/>
          <w:rtl/>
        </w:rPr>
        <w:t>במאמציו</w:t>
      </w:r>
      <w:r w:rsidRPr="00901A33">
        <w:rPr>
          <w:rtl/>
        </w:rPr>
        <w:t xml:space="preserve"> לשכנע את הנתבעת לתקן את עוול שנגרם לו. ההתכתבויות המפורטות, איסוף המסמכים להוכחת טיעוניו, ניסוח המכתבים הרבים וההתמודדות הבלתי נגמרת מול מערכת עוצמתית כל כך גזלו ממנו לתמיד –</w:t>
      </w:r>
      <w:r w:rsidRPr="00901A33">
        <w:rPr>
          <w:rFonts w:hint="eastAsia"/>
          <w:rtl/>
        </w:rPr>
        <w:t>מבחינת</w:t>
      </w:r>
      <w:r w:rsidRPr="00901A33">
        <w:rPr>
          <w:rtl/>
        </w:rPr>
        <w:t xml:space="preserve"> </w:t>
      </w:r>
      <w:r w:rsidRPr="00901A33">
        <w:rPr>
          <w:rFonts w:hint="eastAsia"/>
          <w:rtl/>
        </w:rPr>
        <w:t>מעוות</w:t>
      </w:r>
      <w:r w:rsidRPr="00901A33">
        <w:rPr>
          <w:rtl/>
        </w:rPr>
        <w:t xml:space="preserve"> </w:t>
      </w:r>
      <w:r w:rsidRPr="00901A33">
        <w:rPr>
          <w:rFonts w:hint="eastAsia"/>
          <w:rtl/>
        </w:rPr>
        <w:t>לא</w:t>
      </w:r>
      <w:r w:rsidRPr="00901A33">
        <w:rPr>
          <w:rtl/>
        </w:rPr>
        <w:t xml:space="preserve"> </w:t>
      </w:r>
      <w:r w:rsidRPr="00901A33">
        <w:rPr>
          <w:rFonts w:hint="eastAsia"/>
          <w:rtl/>
        </w:rPr>
        <w:t>יוכל</w:t>
      </w:r>
      <w:r w:rsidRPr="00901A33">
        <w:rPr>
          <w:rtl/>
        </w:rPr>
        <w:t xml:space="preserve"> </w:t>
      </w:r>
      <w:r w:rsidRPr="00901A33">
        <w:rPr>
          <w:rFonts w:hint="eastAsia"/>
          <w:rtl/>
        </w:rPr>
        <w:t>לתקון</w:t>
      </w:r>
      <w:r w:rsidRPr="00901A33">
        <w:rPr>
          <w:rFonts w:hint="cs"/>
          <w:rtl/>
        </w:rPr>
        <w:t xml:space="preserve"> </w:t>
      </w:r>
      <w:r w:rsidRPr="00901A33">
        <w:rPr>
          <w:rtl/>
        </w:rPr>
        <w:t xml:space="preserve">- </w:t>
      </w:r>
      <w:r w:rsidRPr="00901A33">
        <w:rPr>
          <w:rFonts w:hint="eastAsia"/>
          <w:rtl/>
        </w:rPr>
        <w:t>את</w:t>
      </w:r>
      <w:r w:rsidRPr="00901A33">
        <w:rPr>
          <w:rtl/>
        </w:rPr>
        <w:t xml:space="preserve"> </w:t>
      </w:r>
      <w:r w:rsidRPr="00901A33">
        <w:rPr>
          <w:rFonts w:hint="eastAsia"/>
          <w:rtl/>
        </w:rPr>
        <w:t>שנות</w:t>
      </w:r>
      <w:r w:rsidRPr="00901A33">
        <w:rPr>
          <w:rtl/>
        </w:rPr>
        <w:t xml:space="preserve"> </w:t>
      </w:r>
      <w:r w:rsidRPr="00901A33">
        <w:rPr>
          <w:rFonts w:hint="eastAsia"/>
          <w:rtl/>
        </w:rPr>
        <w:t>הפנסיה</w:t>
      </w:r>
      <w:r w:rsidRPr="00901A33">
        <w:rPr>
          <w:rtl/>
        </w:rPr>
        <w:t xml:space="preserve"> </w:t>
      </w:r>
      <w:r w:rsidRPr="00901A33">
        <w:rPr>
          <w:rFonts w:hint="eastAsia"/>
          <w:rtl/>
        </w:rPr>
        <w:t>הטובות</w:t>
      </w:r>
      <w:r w:rsidRPr="00901A33">
        <w:rPr>
          <w:rtl/>
        </w:rPr>
        <w:t xml:space="preserve"> </w:t>
      </w:r>
      <w:r w:rsidRPr="00901A33">
        <w:rPr>
          <w:rFonts w:hint="eastAsia"/>
          <w:rtl/>
        </w:rPr>
        <w:t>ביותר</w:t>
      </w:r>
      <w:r w:rsidRPr="00901A33">
        <w:rPr>
          <w:rtl/>
        </w:rPr>
        <w:t xml:space="preserve">. </w:t>
      </w:r>
    </w:p>
    <w:p w14:paraId="7A00FD2E" w14:textId="5250BCE6" w:rsidR="00A35B76" w:rsidRPr="00A35B76" w:rsidDel="00A35B76" w:rsidRDefault="00191D0B">
      <w:pPr>
        <w:rPr>
          <w:del w:id="6663" w:author="אופיר טל" w:date="2021-12-14T15:34:00Z"/>
          <w:rtl/>
          <w:rPrChange w:id="6664" w:author="אופיר טל" w:date="2021-12-14T15:33:00Z">
            <w:rPr>
              <w:del w:id="6665" w:author="אופיר טל" w:date="2021-12-14T15:34:00Z"/>
              <w:rFonts w:cs="David"/>
              <w:rtl/>
            </w:rPr>
          </w:rPrChange>
        </w:rPr>
        <w:pPrChange w:id="6666" w:author="אופיר טל" w:date="2021-12-14T15:33:00Z">
          <w:pPr>
            <w:numPr>
              <w:numId w:val="47"/>
            </w:numPr>
            <w:tabs>
              <w:tab w:val="num" w:pos="502"/>
              <w:tab w:val="left" w:pos="566"/>
              <w:tab w:val="left" w:pos="651"/>
            </w:tabs>
            <w:spacing w:after="120" w:line="360" w:lineRule="auto"/>
            <w:ind w:left="566" w:right="360" w:hanging="360"/>
            <w:jc w:val="both"/>
          </w:pPr>
        </w:pPrChange>
      </w:pPr>
      <w:del w:id="6667" w:author="אופיר טל" w:date="2021-12-14T15:34:00Z">
        <w:r w:rsidRPr="00A35B76" w:rsidDel="00A35B76">
          <w:rPr>
            <w:rFonts w:cs="David" w:hint="eastAsia"/>
            <w:b/>
            <w:bCs/>
            <w:rtl/>
            <w:rPrChange w:id="6668" w:author="אופיר טל" w:date="2021-12-14T15:33:00Z">
              <w:rPr>
                <w:rFonts w:cs="David" w:hint="eastAsia"/>
                <w:b/>
                <w:bCs/>
                <w:sz w:val="20"/>
                <w:rtl/>
              </w:rPr>
            </w:rPrChange>
          </w:rPr>
          <w:delText>הפיצוי</w:delText>
        </w:r>
        <w:r w:rsidRPr="00A35B76" w:rsidDel="00A35B76">
          <w:rPr>
            <w:rFonts w:cs="David"/>
            <w:b/>
            <w:bCs/>
            <w:rtl/>
            <w:rPrChange w:id="6669" w:author="אופיר טל" w:date="2021-12-14T15:33:00Z">
              <w:rPr>
                <w:rFonts w:cs="David"/>
                <w:b/>
                <w:bCs/>
                <w:sz w:val="20"/>
                <w:rtl/>
              </w:rPr>
            </w:rPrChange>
          </w:rPr>
          <w:delText xml:space="preserve"> </w:delText>
        </w:r>
        <w:r w:rsidRPr="00A35B76" w:rsidDel="00A35B76">
          <w:rPr>
            <w:rFonts w:cs="David" w:hint="eastAsia"/>
            <w:b/>
            <w:bCs/>
            <w:rtl/>
            <w:rPrChange w:id="6670" w:author="אופיר טל" w:date="2021-12-14T15:33:00Z">
              <w:rPr>
                <w:rFonts w:cs="David" w:hint="eastAsia"/>
                <w:b/>
                <w:bCs/>
                <w:sz w:val="20"/>
                <w:rtl/>
              </w:rPr>
            </w:rPrChange>
          </w:rPr>
          <w:delText>המגיע</w:delText>
        </w:r>
        <w:r w:rsidRPr="00A35B76" w:rsidDel="00A35B76">
          <w:rPr>
            <w:rFonts w:cs="David"/>
            <w:b/>
            <w:bCs/>
            <w:rtl/>
            <w:rPrChange w:id="6671" w:author="אופיר טל" w:date="2021-12-14T15:33:00Z">
              <w:rPr>
                <w:rFonts w:cs="David"/>
                <w:b/>
                <w:bCs/>
                <w:sz w:val="20"/>
                <w:rtl/>
              </w:rPr>
            </w:rPrChange>
          </w:rPr>
          <w:delText xml:space="preserve"> </w:delText>
        </w:r>
        <w:r w:rsidRPr="00A35B76" w:rsidDel="00A35B76">
          <w:rPr>
            <w:rFonts w:cs="David" w:hint="eastAsia"/>
            <w:b/>
            <w:bCs/>
            <w:rtl/>
            <w:rPrChange w:id="6672" w:author="אופיר טל" w:date="2021-12-14T15:33:00Z">
              <w:rPr>
                <w:rFonts w:cs="David" w:hint="eastAsia"/>
                <w:b/>
                <w:bCs/>
                <w:sz w:val="20"/>
                <w:rtl/>
              </w:rPr>
            </w:rPrChange>
          </w:rPr>
          <w:delText>לתובע</w:delText>
        </w:r>
        <w:r w:rsidRPr="00A35B76" w:rsidDel="00A35B76">
          <w:rPr>
            <w:b/>
            <w:bCs/>
            <w:rtl/>
          </w:rPr>
          <w:delText xml:space="preserve"> </w:delText>
        </w:r>
      </w:del>
    </w:p>
    <w:p w14:paraId="3C4C5248" w14:textId="0469BB09" w:rsidR="00191D0B" w:rsidDel="00C54447" w:rsidRDefault="00191D0B">
      <w:pPr>
        <w:numPr>
          <w:ilvl w:val="0"/>
          <w:numId w:val="60"/>
        </w:numPr>
        <w:tabs>
          <w:tab w:val="left" w:pos="566"/>
          <w:tab w:val="left" w:pos="651"/>
        </w:tabs>
        <w:spacing w:after="240" w:line="360" w:lineRule="auto"/>
        <w:ind w:left="566"/>
        <w:jc w:val="both"/>
        <w:rPr>
          <w:del w:id="6673" w:author="Shimon" w:date="2021-12-29T17:27:00Z"/>
          <w:rFonts w:cs="David"/>
        </w:rPr>
        <w:pPrChange w:id="6674" w:author="Shimon" w:date="2022-01-06T15:42:00Z">
          <w:pPr>
            <w:tabs>
              <w:tab w:val="left" w:pos="566"/>
              <w:tab w:val="left" w:pos="651"/>
            </w:tabs>
            <w:spacing w:after="240" w:line="360" w:lineRule="auto"/>
            <w:ind w:left="566"/>
            <w:jc w:val="both"/>
          </w:pPr>
        </w:pPrChange>
      </w:pPr>
      <w:r w:rsidRPr="00660FF7">
        <w:rPr>
          <w:rFonts w:cs="David" w:hint="eastAsia"/>
          <w:rtl/>
        </w:rPr>
        <w:t>בנסיבות</w:t>
      </w:r>
      <w:r w:rsidRPr="00660FF7">
        <w:rPr>
          <w:rFonts w:cs="David"/>
          <w:rtl/>
        </w:rPr>
        <w:t xml:space="preserve"> אלה זכאי התובע לפיצוי משמעותי על עגמת נפש שנגרמה לו, </w:t>
      </w:r>
      <w:del w:id="6675" w:author="אופיר טל" w:date="2021-11-30T12:53:00Z">
        <w:r w:rsidRPr="00660FF7" w:rsidDel="00492DFD">
          <w:rPr>
            <w:rFonts w:cs="David" w:hint="eastAsia"/>
            <w:rtl/>
          </w:rPr>
          <w:delText>על</w:delText>
        </w:r>
        <w:r w:rsidRPr="00660FF7" w:rsidDel="00492DFD">
          <w:rPr>
            <w:rFonts w:cs="David"/>
            <w:rtl/>
          </w:rPr>
          <w:delText xml:space="preserve"> </w:delText>
        </w:r>
        <w:r w:rsidRPr="00660FF7" w:rsidDel="00492DFD">
          <w:rPr>
            <w:rFonts w:cs="David" w:hint="eastAsia"/>
            <w:rtl/>
          </w:rPr>
          <w:delText>הפיטורים</w:delText>
        </w:r>
        <w:r w:rsidRPr="00660FF7" w:rsidDel="00492DFD">
          <w:rPr>
            <w:rFonts w:cs="David"/>
            <w:rtl/>
          </w:rPr>
          <w:delText xml:space="preserve"> </w:delText>
        </w:r>
        <w:r w:rsidRPr="00660FF7" w:rsidDel="00492DFD">
          <w:rPr>
            <w:rFonts w:cs="David" w:hint="eastAsia"/>
            <w:rtl/>
          </w:rPr>
          <w:delText>בניגוד</w:delText>
        </w:r>
        <w:r w:rsidRPr="00660FF7" w:rsidDel="00492DFD">
          <w:rPr>
            <w:rFonts w:cs="David"/>
            <w:rtl/>
          </w:rPr>
          <w:delText xml:space="preserve"> </w:delText>
        </w:r>
        <w:r w:rsidRPr="00660FF7" w:rsidDel="00492DFD">
          <w:rPr>
            <w:rFonts w:cs="David" w:hint="eastAsia"/>
            <w:rtl/>
          </w:rPr>
          <w:delText>לדין</w:delText>
        </w:r>
        <w:r w:rsidRPr="00660FF7" w:rsidDel="00492DFD">
          <w:rPr>
            <w:rFonts w:cs="David"/>
            <w:rtl/>
          </w:rPr>
          <w:delText xml:space="preserve"> </w:delText>
        </w:r>
        <w:r w:rsidRPr="00660FF7" w:rsidDel="00492DFD">
          <w:rPr>
            <w:rFonts w:cs="David" w:hint="eastAsia"/>
            <w:rtl/>
          </w:rPr>
          <w:delText>ו</w:delText>
        </w:r>
      </w:del>
      <w:r w:rsidRPr="00660FF7">
        <w:rPr>
          <w:rFonts w:cs="David" w:hint="eastAsia"/>
          <w:rtl/>
        </w:rPr>
        <w:t>בגין</w:t>
      </w:r>
      <w:r w:rsidRPr="00660FF7">
        <w:rPr>
          <w:rFonts w:cs="David"/>
          <w:rtl/>
        </w:rPr>
        <w:t xml:space="preserve"> </w:t>
      </w:r>
      <w:r w:rsidRPr="00660FF7">
        <w:rPr>
          <w:rFonts w:cs="David" w:hint="eastAsia"/>
          <w:rtl/>
        </w:rPr>
        <w:t>התנהלותן</w:t>
      </w:r>
      <w:r w:rsidRPr="00660FF7">
        <w:rPr>
          <w:rFonts w:cs="David"/>
          <w:rtl/>
        </w:rPr>
        <w:t xml:space="preserve"> </w:t>
      </w:r>
      <w:r w:rsidRPr="00660FF7">
        <w:rPr>
          <w:rFonts w:cs="David" w:hint="eastAsia"/>
          <w:rtl/>
        </w:rPr>
        <w:t>של</w:t>
      </w:r>
      <w:r w:rsidRPr="00660FF7">
        <w:rPr>
          <w:rFonts w:cs="David"/>
          <w:rtl/>
        </w:rPr>
        <w:t xml:space="preserve"> </w:t>
      </w:r>
      <w:r w:rsidRPr="00660FF7">
        <w:rPr>
          <w:rFonts w:cs="David" w:hint="eastAsia"/>
          <w:rtl/>
        </w:rPr>
        <w:t>הנתבעות</w:t>
      </w:r>
      <w:r w:rsidRPr="00660FF7">
        <w:rPr>
          <w:rFonts w:cs="David"/>
          <w:rtl/>
        </w:rPr>
        <w:t xml:space="preserve"> </w:t>
      </w:r>
      <w:r w:rsidRPr="00660FF7">
        <w:rPr>
          <w:rFonts w:cs="David" w:hint="eastAsia"/>
          <w:rtl/>
        </w:rPr>
        <w:t>או</w:t>
      </w:r>
      <w:r w:rsidRPr="00660FF7">
        <w:rPr>
          <w:rFonts w:cs="David"/>
          <w:rtl/>
        </w:rPr>
        <w:t xml:space="preserve"> </w:t>
      </w:r>
      <w:r w:rsidRPr="00660FF7">
        <w:rPr>
          <w:rFonts w:cs="David" w:hint="eastAsia"/>
          <w:rtl/>
        </w:rPr>
        <w:t>מי</w:t>
      </w:r>
      <w:r w:rsidRPr="00660FF7">
        <w:rPr>
          <w:rFonts w:cs="David"/>
          <w:rtl/>
        </w:rPr>
        <w:t xml:space="preserve"> </w:t>
      </w:r>
      <w:r w:rsidRPr="00660FF7">
        <w:rPr>
          <w:rFonts w:cs="David" w:hint="eastAsia"/>
          <w:rtl/>
        </w:rPr>
        <w:t>מהן</w:t>
      </w:r>
      <w:r w:rsidRPr="00660FF7">
        <w:rPr>
          <w:rFonts w:cs="David"/>
          <w:rtl/>
        </w:rPr>
        <w:t xml:space="preserve">. </w:t>
      </w:r>
      <w:r w:rsidRPr="00660FF7">
        <w:rPr>
          <w:rFonts w:cs="David" w:hint="eastAsia"/>
          <w:rtl/>
        </w:rPr>
        <w:t>והוא</w:t>
      </w:r>
      <w:r w:rsidRPr="00660FF7">
        <w:rPr>
          <w:rFonts w:cs="David"/>
          <w:rtl/>
        </w:rPr>
        <w:t xml:space="preserve"> </w:t>
      </w:r>
      <w:r w:rsidRPr="00660FF7">
        <w:rPr>
          <w:rFonts w:cs="David" w:hint="eastAsia"/>
          <w:rtl/>
        </w:rPr>
        <w:t>יעמיד</w:t>
      </w:r>
      <w:r w:rsidRPr="00660FF7">
        <w:rPr>
          <w:rFonts w:cs="David"/>
          <w:rtl/>
        </w:rPr>
        <w:t xml:space="preserve"> </w:t>
      </w:r>
      <w:r w:rsidRPr="00660FF7">
        <w:rPr>
          <w:rFonts w:cs="David" w:hint="eastAsia"/>
          <w:rtl/>
        </w:rPr>
        <w:t>תביעתו</w:t>
      </w:r>
      <w:r w:rsidRPr="00660FF7">
        <w:rPr>
          <w:rFonts w:cs="David"/>
          <w:rtl/>
        </w:rPr>
        <w:t xml:space="preserve"> </w:t>
      </w:r>
      <w:r w:rsidRPr="00660FF7">
        <w:rPr>
          <w:rFonts w:cs="David" w:hint="eastAsia"/>
          <w:rtl/>
          <w:rPrChange w:id="6676" w:author="Shimon" w:date="2021-12-29T17:27:00Z">
            <w:rPr>
              <w:rFonts w:cs="David" w:hint="eastAsia"/>
              <w:b/>
              <w:bCs/>
              <w:rtl/>
            </w:rPr>
          </w:rPrChange>
        </w:rPr>
        <w:t>על</w:t>
      </w:r>
      <w:r w:rsidRPr="00660FF7">
        <w:rPr>
          <w:rFonts w:cs="David"/>
          <w:rtl/>
          <w:rPrChange w:id="6677" w:author="Shimon" w:date="2021-12-29T17:27:00Z">
            <w:rPr>
              <w:rFonts w:cs="David"/>
              <w:b/>
              <w:bCs/>
              <w:rtl/>
            </w:rPr>
          </w:rPrChange>
        </w:rPr>
        <w:t xml:space="preserve"> סך של </w:t>
      </w:r>
      <w:del w:id="6678" w:author="אופיר טל" w:date="2021-11-30T12:53:00Z">
        <w:r w:rsidR="00083E98" w:rsidRPr="00660FF7" w:rsidDel="00492DFD">
          <w:rPr>
            <w:rFonts w:cs="David"/>
            <w:rtl/>
            <w:rPrChange w:id="6679" w:author="Shimon" w:date="2021-12-29T17:27:00Z">
              <w:rPr>
                <w:rFonts w:cs="David"/>
                <w:b/>
                <w:bCs/>
                <w:rtl/>
              </w:rPr>
            </w:rPrChange>
          </w:rPr>
          <w:delText>30</w:delText>
        </w:r>
        <w:r w:rsidRPr="00660FF7" w:rsidDel="00492DFD">
          <w:rPr>
            <w:rFonts w:cs="David"/>
            <w:rtl/>
            <w:rPrChange w:id="6680" w:author="Shimon" w:date="2021-12-29T17:27:00Z">
              <w:rPr>
                <w:rFonts w:cs="David"/>
                <w:b/>
                <w:bCs/>
                <w:rtl/>
              </w:rPr>
            </w:rPrChange>
          </w:rPr>
          <w:delText>0</w:delText>
        </w:r>
      </w:del>
      <w:ins w:id="6681" w:author="אופיר טל" w:date="2021-11-30T12:53:00Z">
        <w:r w:rsidR="00492DFD" w:rsidRPr="00660FF7">
          <w:rPr>
            <w:rFonts w:cs="David"/>
            <w:rtl/>
            <w:rPrChange w:id="6682" w:author="Shimon" w:date="2021-12-29T17:27:00Z">
              <w:rPr>
                <w:rFonts w:cs="David"/>
                <w:b/>
                <w:bCs/>
                <w:rtl/>
              </w:rPr>
            </w:rPrChange>
          </w:rPr>
          <w:t>150</w:t>
        </w:r>
      </w:ins>
      <w:r w:rsidRPr="00660FF7">
        <w:rPr>
          <w:rFonts w:cs="David"/>
          <w:rtl/>
          <w:rPrChange w:id="6683" w:author="Shimon" w:date="2021-12-29T17:27:00Z">
            <w:rPr>
              <w:rFonts w:cs="David"/>
              <w:b/>
              <w:bCs/>
              <w:rtl/>
            </w:rPr>
          </w:rPrChange>
        </w:rPr>
        <w:t xml:space="preserve">,000 </w:t>
      </w:r>
      <w:r w:rsidRPr="00660FF7">
        <w:rPr>
          <w:rFonts w:cs="David" w:hint="eastAsia"/>
          <w:rtl/>
          <w:rPrChange w:id="6684" w:author="Shimon" w:date="2021-12-29T17:27:00Z">
            <w:rPr>
              <w:rFonts w:cs="David" w:hint="eastAsia"/>
              <w:b/>
              <w:bCs/>
              <w:rtl/>
            </w:rPr>
          </w:rPrChange>
        </w:rPr>
        <w:t>₪</w:t>
      </w:r>
      <w:r w:rsidRPr="00660FF7">
        <w:rPr>
          <w:rFonts w:cs="David"/>
          <w:rtl/>
          <w:rPrChange w:id="6685" w:author="Shimon" w:date="2021-12-29T17:27:00Z">
            <w:rPr>
              <w:rFonts w:cs="David"/>
              <w:b/>
              <w:bCs/>
              <w:rtl/>
            </w:rPr>
          </w:rPrChange>
        </w:rPr>
        <w:t xml:space="preserve"> בלבד</w:t>
      </w:r>
      <w:r w:rsidRPr="00660FF7">
        <w:rPr>
          <w:rFonts w:cs="David"/>
          <w:rtl/>
        </w:rPr>
        <w:t xml:space="preserve"> (פחות </w:t>
      </w:r>
      <w:del w:id="6686" w:author="אופיר טל" w:date="2021-11-30T12:54:00Z">
        <w:r w:rsidRPr="00660FF7" w:rsidDel="00492DFD">
          <w:rPr>
            <w:rFonts w:cs="David"/>
            <w:rtl/>
          </w:rPr>
          <w:delText>מ</w:delText>
        </w:r>
        <w:r w:rsidR="00083E98" w:rsidRPr="00660FF7" w:rsidDel="00492DFD">
          <w:rPr>
            <w:rFonts w:cs="David" w:hint="eastAsia"/>
            <w:rtl/>
          </w:rPr>
          <w:delText>שמונה</w:delText>
        </w:r>
        <w:r w:rsidRPr="00660FF7" w:rsidDel="00492DFD">
          <w:rPr>
            <w:rFonts w:cs="David"/>
            <w:rtl/>
          </w:rPr>
          <w:delText xml:space="preserve"> </w:delText>
        </w:r>
      </w:del>
      <w:ins w:id="6687" w:author="אופיר טל" w:date="2021-11-30T12:54:00Z">
        <w:r w:rsidR="00492DFD" w:rsidRPr="00660FF7">
          <w:rPr>
            <w:rFonts w:cs="David"/>
            <w:rtl/>
          </w:rPr>
          <w:t>מ</w:t>
        </w:r>
        <w:r w:rsidR="00492DFD" w:rsidRPr="00660FF7">
          <w:rPr>
            <w:rFonts w:cs="David" w:hint="eastAsia"/>
            <w:rtl/>
          </w:rPr>
          <w:t>ארבע</w:t>
        </w:r>
        <w:r w:rsidR="00492DFD" w:rsidRPr="00660FF7">
          <w:rPr>
            <w:rFonts w:cs="David"/>
            <w:rtl/>
          </w:rPr>
          <w:t xml:space="preserve"> </w:t>
        </w:r>
      </w:ins>
      <w:r w:rsidRPr="00660FF7">
        <w:rPr>
          <w:rFonts w:cs="David"/>
          <w:rtl/>
        </w:rPr>
        <w:t>משכורות).</w:t>
      </w:r>
      <w:ins w:id="6688" w:author="Shimon" w:date="2022-01-06T15:31:00Z">
        <w:r w:rsidR="00336978" w:rsidRPr="00920314">
          <w:rPr>
            <w:rFonts w:cs="David" w:hint="eastAsia"/>
            <w:highlight w:val="yellow"/>
            <w:rtl/>
            <w:rPrChange w:id="6689" w:author="Shimon" w:date="2022-01-06T15:43:00Z">
              <w:rPr>
                <w:rFonts w:cs="David" w:hint="eastAsia"/>
                <w:rtl/>
              </w:rPr>
            </w:rPrChange>
          </w:rPr>
          <w:t>אם</w:t>
        </w:r>
        <w:r w:rsidR="00336978" w:rsidRPr="00920314">
          <w:rPr>
            <w:rFonts w:cs="David"/>
            <w:highlight w:val="yellow"/>
            <w:rtl/>
            <w:rPrChange w:id="6690" w:author="Shimon" w:date="2022-01-06T15:43:00Z">
              <w:rPr>
                <w:rFonts w:cs="David"/>
                <w:rtl/>
              </w:rPr>
            </w:rPrChange>
          </w:rPr>
          <w:t xml:space="preserve"> הבנתי נכון הארצי </w:t>
        </w:r>
        <w:r w:rsidR="00336978" w:rsidRPr="00920314">
          <w:rPr>
            <w:rFonts w:cs="David" w:hint="eastAsia"/>
            <w:b/>
            <w:bCs/>
            <w:highlight w:val="yellow"/>
            <w:rtl/>
            <w:rPrChange w:id="6691" w:author="Shimon" w:date="2022-01-06T15:43:00Z">
              <w:rPr>
                <w:rFonts w:cs="David" w:hint="eastAsia"/>
                <w:rtl/>
              </w:rPr>
            </w:rPrChange>
          </w:rPr>
          <w:t>לא</w:t>
        </w:r>
        <w:r w:rsidR="00336978" w:rsidRPr="00920314">
          <w:rPr>
            <w:rFonts w:cs="David"/>
            <w:b/>
            <w:bCs/>
            <w:highlight w:val="yellow"/>
            <w:rtl/>
            <w:rPrChange w:id="6692" w:author="Shimon" w:date="2022-01-06T15:43:00Z">
              <w:rPr>
                <w:rFonts w:cs="David"/>
                <w:rtl/>
              </w:rPr>
            </w:rPrChange>
          </w:rPr>
          <w:t xml:space="preserve"> </w:t>
        </w:r>
        <w:r w:rsidR="00336978" w:rsidRPr="00920314">
          <w:rPr>
            <w:rFonts w:cs="David" w:hint="eastAsia"/>
            <w:b/>
            <w:bCs/>
            <w:highlight w:val="yellow"/>
            <w:rtl/>
            <w:rPrChange w:id="6693" w:author="Shimon" w:date="2022-01-06T15:43:00Z">
              <w:rPr>
                <w:rFonts w:cs="David" w:hint="eastAsia"/>
                <w:rtl/>
              </w:rPr>
            </w:rPrChange>
          </w:rPr>
          <w:t>פסק</w:t>
        </w:r>
        <w:r w:rsidR="00336978" w:rsidRPr="00920314">
          <w:rPr>
            <w:rFonts w:cs="David"/>
            <w:highlight w:val="yellow"/>
            <w:rtl/>
            <w:rPrChange w:id="6694" w:author="Shimon" w:date="2022-01-06T15:43:00Z">
              <w:rPr>
                <w:rFonts w:cs="David"/>
                <w:rtl/>
              </w:rPr>
            </w:rPrChange>
          </w:rPr>
          <w:t xml:space="preserve"> את הסכום שניתן לתבוע בגין מרכיב הפנסיה בתביעה אלא </w:t>
        </w:r>
      </w:ins>
      <w:ins w:id="6695" w:author="Shimon" w:date="2022-01-06T15:38:00Z">
        <w:r w:rsidR="00336978" w:rsidRPr="00920314">
          <w:rPr>
            <w:rFonts w:cs="David" w:hint="eastAsia"/>
            <w:highlight w:val="yellow"/>
            <w:rtl/>
            <w:rPrChange w:id="6696" w:author="Shimon" w:date="2022-01-06T15:43:00Z">
              <w:rPr>
                <w:rFonts w:cs="David" w:hint="eastAsia"/>
                <w:rtl/>
              </w:rPr>
            </w:rPrChange>
          </w:rPr>
          <w:t>איפשר</w:t>
        </w:r>
        <w:r w:rsidR="00336978" w:rsidRPr="00920314">
          <w:rPr>
            <w:rFonts w:cs="David"/>
            <w:highlight w:val="yellow"/>
            <w:rtl/>
            <w:rPrChange w:id="6697" w:author="Shimon" w:date="2022-01-06T15:43:00Z">
              <w:rPr>
                <w:rFonts w:cs="David"/>
                <w:rtl/>
              </w:rPr>
            </w:rPrChange>
          </w:rPr>
          <w:t xml:space="preserve"> </w:t>
        </w:r>
        <w:r w:rsidR="00336978" w:rsidRPr="00920314">
          <w:rPr>
            <w:rFonts w:cs="David" w:hint="eastAsia"/>
            <w:highlight w:val="yellow"/>
            <w:rtl/>
            <w:rPrChange w:id="6698" w:author="Shimon" w:date="2022-01-06T15:43:00Z">
              <w:rPr>
                <w:rFonts w:cs="David" w:hint="eastAsia"/>
                <w:rtl/>
              </w:rPr>
            </w:rPrChange>
          </w:rPr>
          <w:t>לדון</w:t>
        </w:r>
        <w:r w:rsidR="00336978" w:rsidRPr="00920314">
          <w:rPr>
            <w:rFonts w:cs="David"/>
            <w:highlight w:val="yellow"/>
            <w:rtl/>
            <w:rPrChange w:id="6699" w:author="Shimon" w:date="2022-01-06T15:43:00Z">
              <w:rPr>
                <w:rFonts w:cs="David"/>
                <w:rtl/>
              </w:rPr>
            </w:rPrChange>
          </w:rPr>
          <w:t xml:space="preserve"> </w:t>
        </w:r>
        <w:r w:rsidR="00336978" w:rsidRPr="00920314">
          <w:rPr>
            <w:rFonts w:cs="David" w:hint="eastAsia"/>
            <w:highlight w:val="yellow"/>
            <w:rtl/>
            <w:rPrChange w:id="6700" w:author="Shimon" w:date="2022-01-06T15:43:00Z">
              <w:rPr>
                <w:rFonts w:cs="David" w:hint="eastAsia"/>
                <w:rtl/>
              </w:rPr>
            </w:rPrChange>
          </w:rPr>
          <w:t>ב</w:t>
        </w:r>
      </w:ins>
      <w:ins w:id="6701" w:author="Shimon" w:date="2022-01-06T15:39:00Z">
        <w:r w:rsidR="00336978" w:rsidRPr="00920314">
          <w:rPr>
            <w:rFonts w:cs="David" w:hint="eastAsia"/>
            <w:highlight w:val="yellow"/>
            <w:rtl/>
            <w:rPrChange w:id="6702" w:author="Shimon" w:date="2022-01-06T15:43:00Z">
              <w:rPr>
                <w:rFonts w:cs="David" w:hint="eastAsia"/>
                <w:rtl/>
              </w:rPr>
            </w:rPrChange>
          </w:rPr>
          <w:t>ביה</w:t>
        </w:r>
      </w:ins>
      <w:ins w:id="6703" w:author="Shimon" w:date="2022-01-06T15:40:00Z">
        <w:r w:rsidR="00920314" w:rsidRPr="00920314">
          <w:rPr>
            <w:rFonts w:cs="David"/>
            <w:highlight w:val="yellow"/>
            <w:rtl/>
            <w:rPrChange w:id="6704" w:author="Shimon" w:date="2022-01-06T15:43:00Z">
              <w:rPr>
                <w:rFonts w:cs="David"/>
                <w:rtl/>
              </w:rPr>
            </w:rPrChange>
          </w:rPr>
          <w:t xml:space="preserve">'ד </w:t>
        </w:r>
        <w:r w:rsidR="00920314" w:rsidRPr="00920314">
          <w:rPr>
            <w:rFonts w:cs="David" w:hint="eastAsia"/>
            <w:highlight w:val="yellow"/>
            <w:rtl/>
            <w:rPrChange w:id="6705" w:author="Shimon" w:date="2022-01-06T15:43:00Z">
              <w:rPr>
                <w:rFonts w:cs="David" w:hint="eastAsia"/>
                <w:rtl/>
              </w:rPr>
            </w:rPrChange>
          </w:rPr>
          <w:t>ה</w:t>
        </w:r>
      </w:ins>
      <w:ins w:id="6706" w:author="Shimon" w:date="2022-01-06T15:38:00Z">
        <w:r w:rsidR="00336978" w:rsidRPr="00920314">
          <w:rPr>
            <w:rFonts w:cs="David" w:hint="eastAsia"/>
            <w:highlight w:val="yellow"/>
            <w:rtl/>
            <w:rPrChange w:id="6707" w:author="Shimon" w:date="2022-01-06T15:43:00Z">
              <w:rPr>
                <w:rFonts w:cs="David" w:hint="eastAsia"/>
                <w:rtl/>
              </w:rPr>
            </w:rPrChange>
          </w:rPr>
          <w:t>אזורי</w:t>
        </w:r>
        <w:r w:rsidR="00336978" w:rsidRPr="00920314">
          <w:rPr>
            <w:rFonts w:cs="David"/>
            <w:highlight w:val="yellow"/>
            <w:rtl/>
            <w:rPrChange w:id="6708" w:author="Shimon" w:date="2022-01-06T15:43:00Z">
              <w:rPr>
                <w:rFonts w:cs="David"/>
                <w:rtl/>
              </w:rPr>
            </w:rPrChange>
          </w:rPr>
          <w:t xml:space="preserve"> </w:t>
        </w:r>
      </w:ins>
      <w:ins w:id="6709" w:author="Shimon" w:date="2022-01-06T15:41:00Z">
        <w:r w:rsidR="00920314" w:rsidRPr="00920314">
          <w:rPr>
            <w:rFonts w:cs="David" w:hint="eastAsia"/>
            <w:highlight w:val="yellow"/>
            <w:rtl/>
            <w:rPrChange w:id="6710" w:author="Shimon" w:date="2022-01-06T15:43:00Z">
              <w:rPr>
                <w:rFonts w:cs="David" w:hint="eastAsia"/>
                <w:rtl/>
              </w:rPr>
            </w:rPrChange>
          </w:rPr>
          <w:t>על</w:t>
        </w:r>
        <w:r w:rsidR="00920314" w:rsidRPr="00920314">
          <w:rPr>
            <w:rFonts w:cs="David"/>
            <w:highlight w:val="yellow"/>
            <w:rtl/>
            <w:rPrChange w:id="6711" w:author="Shimon" w:date="2022-01-06T15:43:00Z">
              <w:rPr>
                <w:rFonts w:cs="David"/>
                <w:rtl/>
              </w:rPr>
            </w:rPrChange>
          </w:rPr>
          <w:t xml:space="preserve"> תביעה של 150,000 כי הוא </w:t>
        </w:r>
      </w:ins>
      <w:ins w:id="6712" w:author="Shimon" w:date="2022-01-06T15:31:00Z">
        <w:r w:rsidR="00336978" w:rsidRPr="00920314">
          <w:rPr>
            <w:rFonts w:cs="David" w:hint="eastAsia"/>
            <w:highlight w:val="yellow"/>
            <w:rtl/>
            <w:rPrChange w:id="6713" w:author="Shimon" w:date="2022-01-06T15:43:00Z">
              <w:rPr>
                <w:rFonts w:cs="David" w:hint="eastAsia"/>
                <w:rtl/>
              </w:rPr>
            </w:rPrChange>
          </w:rPr>
          <w:t>הסתמך</w:t>
        </w:r>
        <w:r w:rsidR="00336978" w:rsidRPr="00920314">
          <w:rPr>
            <w:rFonts w:cs="David"/>
            <w:highlight w:val="yellow"/>
            <w:rtl/>
            <w:rPrChange w:id="6714" w:author="Shimon" w:date="2022-01-06T15:43:00Z">
              <w:rPr>
                <w:rFonts w:cs="David"/>
                <w:rtl/>
              </w:rPr>
            </w:rPrChange>
          </w:rPr>
          <w:t xml:space="preserve"> </w:t>
        </w:r>
        <w:r w:rsidR="00336978" w:rsidRPr="00920314">
          <w:rPr>
            <w:rFonts w:cs="David" w:hint="eastAsia"/>
            <w:highlight w:val="yellow"/>
            <w:rtl/>
            <w:rPrChange w:id="6715" w:author="Shimon" w:date="2022-01-06T15:43:00Z">
              <w:rPr>
                <w:rFonts w:cs="David" w:hint="eastAsia"/>
                <w:rtl/>
              </w:rPr>
            </w:rPrChange>
          </w:rPr>
          <w:t>על</w:t>
        </w:r>
        <w:r w:rsidR="00336978" w:rsidRPr="00920314">
          <w:rPr>
            <w:rFonts w:cs="David"/>
            <w:highlight w:val="yellow"/>
            <w:rtl/>
            <w:rPrChange w:id="6716" w:author="Shimon" w:date="2022-01-06T15:43:00Z">
              <w:rPr>
                <w:rFonts w:cs="David"/>
                <w:rtl/>
              </w:rPr>
            </w:rPrChange>
          </w:rPr>
          <w:t xml:space="preserve"> </w:t>
        </w:r>
        <w:r w:rsidR="00336978" w:rsidRPr="00920314">
          <w:rPr>
            <w:rFonts w:cs="David" w:hint="eastAsia"/>
            <w:highlight w:val="yellow"/>
            <w:rtl/>
            <w:rPrChange w:id="6717" w:author="Shimon" w:date="2022-01-06T15:43:00Z">
              <w:rPr>
                <w:rFonts w:cs="David" w:hint="eastAsia"/>
                <w:rtl/>
              </w:rPr>
            </w:rPrChange>
          </w:rPr>
          <w:t>תגובתך</w:t>
        </w:r>
        <w:r w:rsidR="00336978" w:rsidRPr="00920314">
          <w:rPr>
            <w:rFonts w:cs="David"/>
            <w:highlight w:val="yellow"/>
            <w:rtl/>
            <w:rPrChange w:id="6718" w:author="Shimon" w:date="2022-01-06T15:43:00Z">
              <w:rPr>
                <w:rFonts w:cs="David"/>
                <w:rtl/>
              </w:rPr>
            </w:rPrChange>
          </w:rPr>
          <w:t xml:space="preserve"> </w:t>
        </w:r>
        <w:r w:rsidR="00336978" w:rsidRPr="00920314">
          <w:rPr>
            <w:rFonts w:cs="David" w:hint="eastAsia"/>
            <w:highlight w:val="yellow"/>
            <w:rtl/>
            <w:rPrChange w:id="6719" w:author="Shimon" w:date="2022-01-06T15:43:00Z">
              <w:rPr>
                <w:rFonts w:cs="David" w:hint="eastAsia"/>
                <w:rtl/>
              </w:rPr>
            </w:rPrChange>
          </w:rPr>
          <w:t>ל</w:t>
        </w:r>
      </w:ins>
      <w:ins w:id="6720" w:author="Shimon" w:date="2022-01-06T15:33:00Z">
        <w:r w:rsidR="00336978" w:rsidRPr="00920314">
          <w:rPr>
            <w:rFonts w:cs="David" w:hint="eastAsia"/>
            <w:highlight w:val="yellow"/>
            <w:rtl/>
            <w:rPrChange w:id="6721" w:author="Shimon" w:date="2022-01-06T15:43:00Z">
              <w:rPr>
                <w:rFonts w:cs="David" w:hint="eastAsia"/>
                <w:rtl/>
              </w:rPr>
            </w:rPrChange>
          </w:rPr>
          <w:t>הערכת</w:t>
        </w:r>
      </w:ins>
      <w:ins w:id="6722" w:author="Shimon" w:date="2022-01-06T15:31:00Z">
        <w:r w:rsidR="00336978" w:rsidRPr="00920314">
          <w:rPr>
            <w:rFonts w:cs="David"/>
            <w:highlight w:val="yellow"/>
            <w:rtl/>
            <w:rPrChange w:id="6723" w:author="Shimon" w:date="2022-01-06T15:43:00Z">
              <w:rPr>
                <w:rFonts w:cs="David"/>
                <w:rtl/>
              </w:rPr>
            </w:rPrChange>
          </w:rPr>
          <w:t xml:space="preserve"> אב בית הדין</w:t>
        </w:r>
      </w:ins>
      <w:ins w:id="6724" w:author="Shimon" w:date="2022-01-06T15:34:00Z">
        <w:r w:rsidR="00336978" w:rsidRPr="00920314">
          <w:rPr>
            <w:rFonts w:cs="David"/>
            <w:highlight w:val="yellow"/>
            <w:rtl/>
            <w:rPrChange w:id="6725" w:author="Shimon" w:date="2022-01-06T15:43:00Z">
              <w:rPr>
                <w:rFonts w:cs="David"/>
                <w:rtl/>
              </w:rPr>
            </w:rPrChange>
          </w:rPr>
          <w:t xml:space="preserve"> </w:t>
        </w:r>
      </w:ins>
      <w:ins w:id="6726" w:author="Shimon" w:date="2022-01-06T15:42:00Z">
        <w:r w:rsidR="00920314" w:rsidRPr="00920314">
          <w:rPr>
            <w:rFonts w:cs="David" w:hint="eastAsia"/>
            <w:highlight w:val="yellow"/>
            <w:rtl/>
            <w:rPrChange w:id="6727" w:author="Shimon" w:date="2022-01-06T15:43:00Z">
              <w:rPr>
                <w:rFonts w:cs="David" w:hint="eastAsia"/>
                <w:rtl/>
              </w:rPr>
            </w:rPrChange>
          </w:rPr>
          <w:t>שכוונתינו</w:t>
        </w:r>
        <w:r w:rsidR="00920314" w:rsidRPr="00920314">
          <w:rPr>
            <w:rFonts w:cs="David"/>
            <w:highlight w:val="yellow"/>
            <w:rtl/>
            <w:rPrChange w:id="6728" w:author="Shimon" w:date="2022-01-06T15:43:00Z">
              <w:rPr>
                <w:rFonts w:cs="David"/>
                <w:rtl/>
              </w:rPr>
            </w:rPrChange>
          </w:rPr>
          <w:t xml:space="preserve"> </w:t>
        </w:r>
        <w:r w:rsidR="00920314" w:rsidRPr="00920314">
          <w:rPr>
            <w:rFonts w:cs="David" w:hint="eastAsia"/>
            <w:highlight w:val="yellow"/>
            <w:rtl/>
            <w:rPrChange w:id="6729" w:author="Shimon" w:date="2022-01-06T15:43:00Z">
              <w:rPr>
                <w:rFonts w:cs="David" w:hint="eastAsia"/>
                <w:rtl/>
              </w:rPr>
            </w:rPrChange>
          </w:rPr>
          <w:t>לתתבוע</w:t>
        </w:r>
        <w:r w:rsidR="00920314" w:rsidRPr="00920314">
          <w:rPr>
            <w:rFonts w:cs="David"/>
            <w:highlight w:val="yellow"/>
            <w:rtl/>
            <w:rPrChange w:id="6730" w:author="Shimon" w:date="2022-01-06T15:43:00Z">
              <w:rPr>
                <w:rFonts w:cs="David"/>
                <w:rtl/>
              </w:rPr>
            </w:rPrChange>
          </w:rPr>
          <w:t xml:space="preserve"> </w:t>
        </w:r>
        <w:r w:rsidR="00920314" w:rsidRPr="00920314">
          <w:rPr>
            <w:rFonts w:cs="David" w:hint="eastAsia"/>
            <w:highlight w:val="yellow"/>
            <w:rtl/>
            <w:rPrChange w:id="6731" w:author="Shimon" w:date="2022-01-06T15:43:00Z">
              <w:rPr>
                <w:rFonts w:cs="David" w:hint="eastAsia"/>
                <w:rtl/>
              </w:rPr>
            </w:rPrChange>
          </w:rPr>
          <w:t>מ</w:t>
        </w:r>
      </w:ins>
      <w:ins w:id="6732" w:author="Shimon" w:date="2022-01-06T15:34:00Z">
        <w:r w:rsidR="00336978" w:rsidRPr="00920314">
          <w:rPr>
            <w:rFonts w:cs="David" w:hint="eastAsia"/>
            <w:highlight w:val="yellow"/>
            <w:rtl/>
            <w:rPrChange w:id="6733" w:author="Shimon" w:date="2022-01-06T15:43:00Z">
              <w:rPr>
                <w:rFonts w:cs="David" w:hint="eastAsia"/>
                <w:rtl/>
              </w:rPr>
            </w:rPrChange>
          </w:rPr>
          <w:t>חצי</w:t>
        </w:r>
      </w:ins>
      <w:ins w:id="6734" w:author="Shimon" w:date="2022-01-06T15:42:00Z">
        <w:r w:rsidR="00920314" w:rsidRPr="00920314">
          <w:rPr>
            <w:rFonts w:cs="David" w:hint="eastAsia"/>
            <w:highlight w:val="yellow"/>
            <w:rtl/>
            <w:rPrChange w:id="6735" w:author="Shimon" w:date="2022-01-06T15:43:00Z">
              <w:rPr>
                <w:rFonts w:cs="David" w:hint="eastAsia"/>
                <w:rtl/>
              </w:rPr>
            </w:rPrChange>
          </w:rPr>
          <w:t>ת</w:t>
        </w:r>
      </w:ins>
      <w:ins w:id="6736" w:author="Shimon" w:date="2022-01-06T15:34:00Z">
        <w:r w:rsidR="00336978" w:rsidRPr="00920314">
          <w:rPr>
            <w:rFonts w:cs="David"/>
            <w:highlight w:val="yellow"/>
            <w:rtl/>
            <w:rPrChange w:id="6737" w:author="Shimon" w:date="2022-01-06T15:43:00Z">
              <w:rPr>
                <w:rFonts w:cs="David"/>
                <w:rtl/>
              </w:rPr>
            </w:rPrChange>
          </w:rPr>
          <w:t xml:space="preserve"> </w:t>
        </w:r>
      </w:ins>
      <w:ins w:id="6738" w:author="Shimon" w:date="2022-01-06T15:42:00Z">
        <w:r w:rsidR="00920314" w:rsidRPr="00920314">
          <w:rPr>
            <w:rFonts w:cs="David" w:hint="eastAsia"/>
            <w:highlight w:val="yellow"/>
            <w:rtl/>
            <w:rPrChange w:id="6739" w:author="Shimon" w:date="2022-01-06T15:43:00Z">
              <w:rPr>
                <w:rFonts w:cs="David" w:hint="eastAsia"/>
                <w:rtl/>
              </w:rPr>
            </w:rPrChange>
          </w:rPr>
          <w:t>בגלל</w:t>
        </w:r>
        <w:r w:rsidR="00920314" w:rsidRPr="00920314">
          <w:rPr>
            <w:rFonts w:cs="David"/>
            <w:highlight w:val="yellow"/>
            <w:rtl/>
            <w:rPrChange w:id="6740" w:author="Shimon" w:date="2022-01-06T15:43:00Z">
              <w:rPr>
                <w:rFonts w:cs="David"/>
                <w:rtl/>
              </w:rPr>
            </w:rPrChange>
          </w:rPr>
          <w:t xml:space="preserve"> </w:t>
        </w:r>
        <w:r w:rsidR="00920314" w:rsidRPr="00920314">
          <w:rPr>
            <w:rFonts w:cs="David" w:hint="eastAsia"/>
            <w:highlight w:val="yellow"/>
            <w:rtl/>
            <w:rPrChange w:id="6741" w:author="Shimon" w:date="2022-01-06T15:43:00Z">
              <w:rPr>
                <w:rFonts w:cs="David" w:hint="eastAsia"/>
                <w:rtl/>
              </w:rPr>
            </w:rPrChange>
          </w:rPr>
          <w:t>ענין</w:t>
        </w:r>
        <w:r w:rsidR="00920314" w:rsidRPr="00920314">
          <w:rPr>
            <w:rFonts w:cs="David"/>
            <w:highlight w:val="yellow"/>
            <w:rtl/>
            <w:rPrChange w:id="6742" w:author="Shimon" w:date="2022-01-06T15:43:00Z">
              <w:rPr>
                <w:rFonts w:cs="David"/>
                <w:rtl/>
              </w:rPr>
            </w:rPrChange>
          </w:rPr>
          <w:t xml:space="preserve"> </w:t>
        </w:r>
        <w:r w:rsidR="00920314" w:rsidRPr="00920314">
          <w:rPr>
            <w:rFonts w:cs="David" w:hint="eastAsia"/>
            <w:highlight w:val="yellow"/>
            <w:rtl/>
            <w:rPrChange w:id="6743" w:author="Shimon" w:date="2022-01-06T15:43:00Z">
              <w:rPr>
                <w:rFonts w:cs="David" w:hint="eastAsia"/>
                <w:rtl/>
              </w:rPr>
            </w:rPrChange>
          </w:rPr>
          <w:t>ה</w:t>
        </w:r>
      </w:ins>
      <w:ins w:id="6744" w:author="Shimon" w:date="2022-01-06T15:34:00Z">
        <w:r w:rsidR="00336978" w:rsidRPr="00920314">
          <w:rPr>
            <w:rFonts w:cs="David" w:hint="eastAsia"/>
            <w:highlight w:val="yellow"/>
            <w:rtl/>
            <w:rPrChange w:id="6745" w:author="Shimon" w:date="2022-01-06T15:43:00Z">
              <w:rPr>
                <w:rFonts w:cs="David" w:hint="eastAsia"/>
                <w:rtl/>
              </w:rPr>
            </w:rPrChange>
          </w:rPr>
          <w:t>פנסיה</w:t>
        </w:r>
      </w:ins>
      <w:ins w:id="6746" w:author="Shimon" w:date="2022-01-06T15:42:00Z">
        <w:r w:rsidR="00920314" w:rsidRPr="00920314">
          <w:rPr>
            <w:rFonts w:cs="David"/>
            <w:highlight w:val="yellow"/>
            <w:rtl/>
            <w:rPrChange w:id="6747" w:author="Shimon" w:date="2022-01-06T15:43:00Z">
              <w:rPr>
                <w:rFonts w:cs="David"/>
                <w:rtl/>
              </w:rPr>
            </w:rPrChange>
          </w:rPr>
          <w:t xml:space="preserve"> בתביעה </w:t>
        </w:r>
      </w:ins>
      <w:ins w:id="6748" w:author="Shimon" w:date="2022-01-06T15:34:00Z">
        <w:r w:rsidR="00336978" w:rsidRPr="00920314">
          <w:rPr>
            <w:rFonts w:cs="David" w:hint="eastAsia"/>
            <w:highlight w:val="yellow"/>
            <w:rtl/>
            <w:rPrChange w:id="6749" w:author="Shimon" w:date="2022-01-06T15:43:00Z">
              <w:rPr>
                <w:rFonts w:cs="David" w:hint="eastAsia"/>
                <w:rtl/>
              </w:rPr>
            </w:rPrChange>
          </w:rPr>
          <w:t>חצי</w:t>
        </w:r>
        <w:r w:rsidR="00336978" w:rsidRPr="00920314">
          <w:rPr>
            <w:rFonts w:cs="David"/>
            <w:highlight w:val="yellow"/>
            <w:rtl/>
            <w:rPrChange w:id="6750" w:author="Shimon" w:date="2022-01-06T15:43:00Z">
              <w:rPr>
                <w:rFonts w:cs="David"/>
                <w:rtl/>
              </w:rPr>
            </w:rPrChange>
          </w:rPr>
          <w:t xml:space="preserve"> להשלמת ההעסקה). </w:t>
        </w:r>
      </w:ins>
      <w:ins w:id="6751" w:author="Shimon" w:date="2022-01-06T15:35:00Z">
        <w:r w:rsidR="00336978" w:rsidRPr="00920314">
          <w:rPr>
            <w:rFonts w:cs="David"/>
            <w:highlight w:val="yellow"/>
            <w:rtl/>
            <w:rPrChange w:id="6752" w:author="Shimon" w:date="2022-01-06T15:43:00Z">
              <w:rPr>
                <w:rFonts w:cs="David"/>
                <w:rtl/>
              </w:rPr>
            </w:rPrChange>
          </w:rPr>
          <w:t xml:space="preserve">(ר' </w:t>
        </w:r>
        <w:r w:rsidR="00336978" w:rsidRPr="00920314">
          <w:rPr>
            <w:rFonts w:cs="David" w:hint="eastAsia"/>
            <w:highlight w:val="yellow"/>
            <w:rtl/>
            <w:rPrChange w:id="6753" w:author="Shimon" w:date="2022-01-06T15:43:00Z">
              <w:rPr>
                <w:rFonts w:cs="David" w:hint="eastAsia"/>
                <w:rtl/>
              </w:rPr>
            </w:rPrChange>
          </w:rPr>
          <w:t>פרוטוקול</w:t>
        </w:r>
        <w:r w:rsidR="00336978" w:rsidRPr="00920314">
          <w:rPr>
            <w:rFonts w:cs="David"/>
            <w:highlight w:val="yellow"/>
            <w:rtl/>
            <w:rPrChange w:id="6754" w:author="Shimon" w:date="2022-01-06T15:43:00Z">
              <w:rPr>
                <w:rFonts w:cs="David"/>
                <w:rtl/>
              </w:rPr>
            </w:rPrChange>
          </w:rPr>
          <w:t xml:space="preserve"> </w:t>
        </w:r>
        <w:r w:rsidR="00336978" w:rsidRPr="00920314">
          <w:rPr>
            <w:rFonts w:cs="David" w:hint="eastAsia"/>
            <w:highlight w:val="yellow"/>
            <w:rtl/>
            <w:rPrChange w:id="6755" w:author="Shimon" w:date="2022-01-06T15:43:00Z">
              <w:rPr>
                <w:rFonts w:cs="David" w:hint="eastAsia"/>
                <w:rtl/>
              </w:rPr>
            </w:rPrChange>
          </w:rPr>
          <w:t>הדיון</w:t>
        </w:r>
        <w:r w:rsidR="00336978" w:rsidRPr="00920314">
          <w:rPr>
            <w:rFonts w:cs="David"/>
            <w:highlight w:val="yellow"/>
            <w:rtl/>
            <w:rPrChange w:id="6756" w:author="Shimon" w:date="2022-01-06T15:43:00Z">
              <w:rPr>
                <w:rFonts w:cs="David"/>
                <w:rtl/>
              </w:rPr>
            </w:rPrChange>
          </w:rPr>
          <w:t xml:space="preserve">). </w:t>
        </w:r>
        <w:r w:rsidR="00336978" w:rsidRPr="00920314">
          <w:rPr>
            <w:rFonts w:cs="David" w:hint="eastAsia"/>
            <w:highlight w:val="yellow"/>
            <w:rtl/>
            <w:rPrChange w:id="6757" w:author="Shimon" w:date="2022-01-06T15:43:00Z">
              <w:rPr>
                <w:rFonts w:cs="David" w:hint="eastAsia"/>
                <w:rtl/>
              </w:rPr>
            </w:rPrChange>
          </w:rPr>
          <w:t>האם</w:t>
        </w:r>
        <w:r w:rsidR="00336978" w:rsidRPr="00920314">
          <w:rPr>
            <w:rFonts w:cs="David"/>
            <w:highlight w:val="yellow"/>
            <w:rtl/>
            <w:rPrChange w:id="6758" w:author="Shimon" w:date="2022-01-06T15:43:00Z">
              <w:rPr>
                <w:rFonts w:cs="David"/>
                <w:rtl/>
              </w:rPr>
            </w:rPrChange>
          </w:rPr>
          <w:t xml:space="preserve"> </w:t>
        </w:r>
        <w:r w:rsidR="00336978" w:rsidRPr="00920314">
          <w:rPr>
            <w:rFonts w:cs="David" w:hint="eastAsia"/>
            <w:highlight w:val="yellow"/>
            <w:rtl/>
            <w:rPrChange w:id="6759" w:author="Shimon" w:date="2022-01-06T15:43:00Z">
              <w:rPr>
                <w:rFonts w:cs="David" w:hint="eastAsia"/>
                <w:rtl/>
              </w:rPr>
            </w:rPrChange>
          </w:rPr>
          <w:t>ניתן</w:t>
        </w:r>
        <w:r w:rsidR="00336978" w:rsidRPr="00920314">
          <w:rPr>
            <w:rFonts w:cs="David"/>
            <w:highlight w:val="yellow"/>
            <w:rtl/>
            <w:rPrChange w:id="6760" w:author="Shimon" w:date="2022-01-06T15:43:00Z">
              <w:rPr>
                <w:rFonts w:cs="David"/>
                <w:rtl/>
              </w:rPr>
            </w:rPrChange>
          </w:rPr>
          <w:t xml:space="preserve"> </w:t>
        </w:r>
        <w:r w:rsidR="00336978" w:rsidRPr="00920314">
          <w:rPr>
            <w:rFonts w:cs="David" w:hint="eastAsia"/>
            <w:highlight w:val="yellow"/>
            <w:rtl/>
            <w:rPrChange w:id="6761" w:author="Shimon" w:date="2022-01-06T15:43:00Z">
              <w:rPr>
                <w:rFonts w:cs="David" w:hint="eastAsia"/>
                <w:rtl/>
              </w:rPr>
            </w:rPrChange>
          </w:rPr>
          <w:t>עוד</w:t>
        </w:r>
        <w:r w:rsidR="00336978" w:rsidRPr="00920314">
          <w:rPr>
            <w:rFonts w:cs="David"/>
            <w:highlight w:val="yellow"/>
            <w:rtl/>
            <w:rPrChange w:id="6762" w:author="Shimon" w:date="2022-01-06T15:43:00Z">
              <w:rPr>
                <w:rFonts w:cs="David"/>
                <w:rtl/>
              </w:rPr>
            </w:rPrChange>
          </w:rPr>
          <w:t xml:space="preserve"> </w:t>
        </w:r>
        <w:r w:rsidR="00336978" w:rsidRPr="00920314">
          <w:rPr>
            <w:rFonts w:cs="David" w:hint="eastAsia"/>
            <w:highlight w:val="yellow"/>
            <w:rtl/>
            <w:rPrChange w:id="6763" w:author="Shimon" w:date="2022-01-06T15:43:00Z">
              <w:rPr>
                <w:rFonts w:cs="David" w:hint="eastAsia"/>
                <w:rtl/>
              </w:rPr>
            </w:rPrChange>
          </w:rPr>
          <w:t>לתקן</w:t>
        </w:r>
        <w:r w:rsidR="00336978" w:rsidRPr="00920314">
          <w:rPr>
            <w:rFonts w:cs="David"/>
            <w:highlight w:val="yellow"/>
            <w:rtl/>
            <w:rPrChange w:id="6764" w:author="Shimon" w:date="2022-01-06T15:43:00Z">
              <w:rPr>
                <w:rFonts w:cs="David"/>
                <w:rtl/>
              </w:rPr>
            </w:rPrChange>
          </w:rPr>
          <w:t xml:space="preserve"> </w:t>
        </w:r>
        <w:r w:rsidR="00336978" w:rsidRPr="00920314">
          <w:rPr>
            <w:rFonts w:cs="David" w:hint="eastAsia"/>
            <w:highlight w:val="yellow"/>
            <w:rtl/>
            <w:rPrChange w:id="6765" w:author="Shimon" w:date="2022-01-06T15:43:00Z">
              <w:rPr>
                <w:rFonts w:cs="David" w:hint="eastAsia"/>
                <w:rtl/>
              </w:rPr>
            </w:rPrChange>
          </w:rPr>
          <w:t>ולאמר</w:t>
        </w:r>
        <w:r w:rsidR="00336978" w:rsidRPr="00920314">
          <w:rPr>
            <w:rFonts w:cs="David"/>
            <w:highlight w:val="yellow"/>
            <w:rtl/>
            <w:rPrChange w:id="6766" w:author="Shimon" w:date="2022-01-06T15:43:00Z">
              <w:rPr>
                <w:rFonts w:cs="David"/>
                <w:rtl/>
              </w:rPr>
            </w:rPrChange>
          </w:rPr>
          <w:t xml:space="preserve"> </w:t>
        </w:r>
        <w:r w:rsidR="00336978" w:rsidRPr="00920314">
          <w:rPr>
            <w:rFonts w:cs="David" w:hint="eastAsia"/>
            <w:highlight w:val="yellow"/>
            <w:rtl/>
            <w:rPrChange w:id="6767" w:author="Shimon" w:date="2022-01-06T15:43:00Z">
              <w:rPr>
                <w:rFonts w:cs="David" w:hint="eastAsia"/>
                <w:rtl/>
              </w:rPr>
            </w:rPrChange>
          </w:rPr>
          <w:t>שענית</w:t>
        </w:r>
        <w:r w:rsidR="00336978" w:rsidRPr="00920314">
          <w:rPr>
            <w:rFonts w:cs="David"/>
            <w:highlight w:val="yellow"/>
            <w:rtl/>
            <w:rPrChange w:id="6768" w:author="Shimon" w:date="2022-01-06T15:43:00Z">
              <w:rPr>
                <w:rFonts w:cs="David"/>
                <w:rtl/>
              </w:rPr>
            </w:rPrChange>
          </w:rPr>
          <w:t xml:space="preserve"> </w:t>
        </w:r>
        <w:r w:rsidR="00336978" w:rsidRPr="00920314">
          <w:rPr>
            <w:rFonts w:cs="David" w:hint="eastAsia"/>
            <w:highlight w:val="yellow"/>
            <w:rtl/>
            <w:rPrChange w:id="6769" w:author="Shimon" w:date="2022-01-06T15:43:00Z">
              <w:rPr>
                <w:rFonts w:cs="David" w:hint="eastAsia"/>
                <w:rtl/>
              </w:rPr>
            </w:rPrChange>
          </w:rPr>
          <w:t>ללא</w:t>
        </w:r>
        <w:r w:rsidR="00336978" w:rsidRPr="00920314">
          <w:rPr>
            <w:rFonts w:cs="David"/>
            <w:highlight w:val="yellow"/>
            <w:rtl/>
            <w:rPrChange w:id="6770" w:author="Shimon" w:date="2022-01-06T15:43:00Z">
              <w:rPr>
                <w:rFonts w:cs="David"/>
                <w:rtl/>
              </w:rPr>
            </w:rPrChange>
          </w:rPr>
          <w:t xml:space="preserve"> </w:t>
        </w:r>
        <w:r w:rsidR="00336978" w:rsidRPr="00920314">
          <w:rPr>
            <w:rFonts w:cs="David" w:hint="eastAsia"/>
            <w:highlight w:val="yellow"/>
            <w:rtl/>
            <w:rPrChange w:id="6771" w:author="Shimon" w:date="2022-01-06T15:43:00Z">
              <w:rPr>
                <w:rFonts w:cs="David" w:hint="eastAsia"/>
                <w:rtl/>
              </w:rPr>
            </w:rPrChange>
          </w:rPr>
          <w:t>התיעצות</w:t>
        </w:r>
        <w:r w:rsidR="00336978" w:rsidRPr="00920314">
          <w:rPr>
            <w:rFonts w:cs="David"/>
            <w:highlight w:val="yellow"/>
            <w:rtl/>
            <w:rPrChange w:id="6772" w:author="Shimon" w:date="2022-01-06T15:43:00Z">
              <w:rPr>
                <w:rFonts w:cs="David"/>
                <w:rtl/>
              </w:rPr>
            </w:rPrChange>
          </w:rPr>
          <w:t xml:space="preserve"> </w:t>
        </w:r>
        <w:r w:rsidR="00336978" w:rsidRPr="00920314">
          <w:rPr>
            <w:rFonts w:cs="David" w:hint="eastAsia"/>
            <w:highlight w:val="yellow"/>
            <w:rtl/>
            <w:rPrChange w:id="6773" w:author="Shimon" w:date="2022-01-06T15:43:00Z">
              <w:rPr>
                <w:rFonts w:cs="David" w:hint="eastAsia"/>
                <w:rtl/>
              </w:rPr>
            </w:rPrChange>
          </w:rPr>
          <w:t>אתי</w:t>
        </w:r>
        <w:r w:rsidR="00336978" w:rsidRPr="00920314">
          <w:rPr>
            <w:rFonts w:cs="David"/>
            <w:highlight w:val="yellow"/>
            <w:rtl/>
            <w:rPrChange w:id="6774" w:author="Shimon" w:date="2022-01-06T15:43:00Z">
              <w:rPr>
                <w:rFonts w:cs="David"/>
                <w:rtl/>
              </w:rPr>
            </w:rPrChange>
          </w:rPr>
          <w:t xml:space="preserve"> </w:t>
        </w:r>
        <w:r w:rsidR="00336978" w:rsidRPr="00920314">
          <w:rPr>
            <w:rFonts w:cs="David" w:hint="eastAsia"/>
            <w:highlight w:val="yellow"/>
            <w:rtl/>
            <w:rPrChange w:id="6775" w:author="Shimon" w:date="2022-01-06T15:43:00Z">
              <w:rPr>
                <w:rFonts w:cs="David" w:hint="eastAsia"/>
                <w:rtl/>
              </w:rPr>
            </w:rPrChange>
          </w:rPr>
          <w:t>באולם</w:t>
        </w:r>
        <w:r w:rsidR="00336978" w:rsidRPr="00920314">
          <w:rPr>
            <w:rFonts w:cs="David"/>
            <w:highlight w:val="yellow"/>
            <w:rtl/>
            <w:rPrChange w:id="6776" w:author="Shimon" w:date="2022-01-06T15:43:00Z">
              <w:rPr>
                <w:rFonts w:cs="David"/>
                <w:rtl/>
              </w:rPr>
            </w:rPrChange>
          </w:rPr>
          <w:t xml:space="preserve"> </w:t>
        </w:r>
        <w:r w:rsidR="00336978" w:rsidRPr="00920314">
          <w:rPr>
            <w:rFonts w:cs="David" w:hint="eastAsia"/>
            <w:highlight w:val="yellow"/>
            <w:rtl/>
            <w:rPrChange w:id="6777" w:author="Shimon" w:date="2022-01-06T15:43:00Z">
              <w:rPr>
                <w:rFonts w:cs="David" w:hint="eastAsia"/>
                <w:rtl/>
              </w:rPr>
            </w:rPrChange>
          </w:rPr>
          <w:t>בית</w:t>
        </w:r>
        <w:r w:rsidR="00336978" w:rsidRPr="00920314">
          <w:rPr>
            <w:rFonts w:cs="David"/>
            <w:highlight w:val="yellow"/>
            <w:rtl/>
            <w:rPrChange w:id="6778" w:author="Shimon" w:date="2022-01-06T15:43:00Z">
              <w:rPr>
                <w:rFonts w:cs="David"/>
                <w:rtl/>
              </w:rPr>
            </w:rPrChange>
          </w:rPr>
          <w:t xml:space="preserve"> </w:t>
        </w:r>
        <w:r w:rsidR="00336978" w:rsidRPr="00920314">
          <w:rPr>
            <w:rFonts w:cs="David" w:hint="eastAsia"/>
            <w:highlight w:val="yellow"/>
            <w:rtl/>
            <w:rPrChange w:id="6779" w:author="Shimon" w:date="2022-01-06T15:43:00Z">
              <w:rPr>
                <w:rFonts w:cs="David" w:hint="eastAsia"/>
                <w:rtl/>
              </w:rPr>
            </w:rPrChange>
          </w:rPr>
          <w:t>הדין</w:t>
        </w:r>
        <w:r w:rsidR="00336978" w:rsidRPr="00920314">
          <w:rPr>
            <w:rFonts w:cs="David"/>
            <w:highlight w:val="yellow"/>
            <w:rtl/>
            <w:rPrChange w:id="6780" w:author="Shimon" w:date="2022-01-06T15:43:00Z">
              <w:rPr>
                <w:rFonts w:cs="David"/>
                <w:rtl/>
              </w:rPr>
            </w:rPrChange>
          </w:rPr>
          <w:t xml:space="preserve"> </w:t>
        </w:r>
        <w:r w:rsidR="00336978" w:rsidRPr="00920314">
          <w:rPr>
            <w:rFonts w:cs="David" w:hint="eastAsia"/>
            <w:highlight w:val="yellow"/>
            <w:rtl/>
            <w:rPrChange w:id="6781" w:author="Shimon" w:date="2022-01-06T15:43:00Z">
              <w:rPr>
                <w:rFonts w:cs="David" w:hint="eastAsia"/>
                <w:rtl/>
              </w:rPr>
            </w:rPrChange>
          </w:rPr>
          <w:t>אך</w:t>
        </w:r>
        <w:r w:rsidR="00336978" w:rsidRPr="00920314">
          <w:rPr>
            <w:rFonts w:cs="David"/>
            <w:highlight w:val="yellow"/>
            <w:rtl/>
            <w:rPrChange w:id="6782" w:author="Shimon" w:date="2022-01-06T15:43:00Z">
              <w:rPr>
                <w:rFonts w:cs="David"/>
                <w:rtl/>
              </w:rPr>
            </w:rPrChange>
          </w:rPr>
          <w:t xml:space="preserve"> </w:t>
        </w:r>
        <w:r w:rsidR="00336978" w:rsidRPr="00920314">
          <w:rPr>
            <w:rFonts w:cs="David" w:hint="eastAsia"/>
            <w:highlight w:val="yellow"/>
            <w:rtl/>
            <w:rPrChange w:id="6783" w:author="Shimon" w:date="2022-01-06T15:43:00Z">
              <w:rPr>
                <w:rFonts w:cs="David" w:hint="eastAsia"/>
                <w:rtl/>
              </w:rPr>
            </w:rPrChange>
          </w:rPr>
          <w:t>האמת</w:t>
        </w:r>
        <w:r w:rsidR="00336978" w:rsidRPr="00920314">
          <w:rPr>
            <w:rFonts w:cs="David"/>
            <w:highlight w:val="yellow"/>
            <w:rtl/>
            <w:rPrChange w:id="6784" w:author="Shimon" w:date="2022-01-06T15:43:00Z">
              <w:rPr>
                <w:rFonts w:cs="David"/>
                <w:rtl/>
              </w:rPr>
            </w:rPrChange>
          </w:rPr>
          <w:t xml:space="preserve"> </w:t>
        </w:r>
        <w:r w:rsidR="00336978" w:rsidRPr="00920314">
          <w:rPr>
            <w:rFonts w:cs="David" w:hint="eastAsia"/>
            <w:highlight w:val="yellow"/>
            <w:rtl/>
            <w:rPrChange w:id="6785" w:author="Shimon" w:date="2022-01-06T15:43:00Z">
              <w:rPr>
                <w:rFonts w:cs="David" w:hint="eastAsia"/>
                <w:rtl/>
              </w:rPr>
            </w:rPrChange>
          </w:rPr>
          <w:t>היא</w:t>
        </w:r>
        <w:r w:rsidR="00336978" w:rsidRPr="00920314">
          <w:rPr>
            <w:rFonts w:cs="David"/>
            <w:highlight w:val="yellow"/>
            <w:rtl/>
            <w:rPrChange w:id="6786" w:author="Shimon" w:date="2022-01-06T15:43:00Z">
              <w:rPr>
                <w:rFonts w:cs="David"/>
                <w:rtl/>
              </w:rPr>
            </w:rPrChange>
          </w:rPr>
          <w:t xml:space="preserve"> </w:t>
        </w:r>
        <w:r w:rsidR="00336978" w:rsidRPr="00920314">
          <w:rPr>
            <w:rFonts w:cs="David" w:hint="eastAsia"/>
            <w:highlight w:val="yellow"/>
            <w:rtl/>
            <w:rPrChange w:id="6787" w:author="Shimon" w:date="2022-01-06T15:43:00Z">
              <w:rPr>
                <w:rFonts w:cs="David" w:hint="eastAsia"/>
                <w:rtl/>
              </w:rPr>
            </w:rPrChange>
          </w:rPr>
          <w:t>שמירב</w:t>
        </w:r>
        <w:r w:rsidR="00336978" w:rsidRPr="00920314">
          <w:rPr>
            <w:rFonts w:cs="David"/>
            <w:highlight w:val="yellow"/>
            <w:rtl/>
            <w:rPrChange w:id="6788" w:author="Shimon" w:date="2022-01-06T15:43:00Z">
              <w:rPr>
                <w:rFonts w:cs="David"/>
                <w:rtl/>
              </w:rPr>
            </w:rPrChange>
          </w:rPr>
          <w:t xml:space="preserve"> </w:t>
        </w:r>
        <w:r w:rsidR="00336978" w:rsidRPr="00920314">
          <w:rPr>
            <w:rFonts w:cs="David" w:hint="eastAsia"/>
            <w:highlight w:val="yellow"/>
            <w:rtl/>
            <w:rPrChange w:id="6789" w:author="Shimon" w:date="2022-01-06T15:43:00Z">
              <w:rPr>
                <w:rFonts w:cs="David" w:hint="eastAsia"/>
                <w:rtl/>
              </w:rPr>
            </w:rPrChange>
          </w:rPr>
          <w:t>הפגיעה</w:t>
        </w:r>
        <w:r w:rsidR="00336978" w:rsidRPr="00920314">
          <w:rPr>
            <w:rFonts w:cs="David"/>
            <w:highlight w:val="yellow"/>
            <w:rtl/>
            <w:rPrChange w:id="6790" w:author="Shimon" w:date="2022-01-06T15:43:00Z">
              <w:rPr>
                <w:rFonts w:cs="David"/>
                <w:rtl/>
              </w:rPr>
            </w:rPrChange>
          </w:rPr>
          <w:t xml:space="preserve"> </w:t>
        </w:r>
        <w:r w:rsidR="00336978" w:rsidRPr="00920314">
          <w:rPr>
            <w:rFonts w:cs="David" w:hint="eastAsia"/>
            <w:highlight w:val="yellow"/>
            <w:rtl/>
            <w:rPrChange w:id="6791" w:author="Shimon" w:date="2022-01-06T15:43:00Z">
              <w:rPr>
                <w:rFonts w:cs="David" w:hint="eastAsia"/>
                <w:rtl/>
              </w:rPr>
            </w:rPrChange>
          </w:rPr>
          <w:t>והטירחה</w:t>
        </w:r>
      </w:ins>
      <w:ins w:id="6792" w:author="Shimon" w:date="2022-01-06T15:36:00Z">
        <w:r w:rsidR="00336978" w:rsidRPr="00920314">
          <w:rPr>
            <w:rFonts w:cs="David"/>
            <w:highlight w:val="yellow"/>
            <w:rtl/>
            <w:rPrChange w:id="6793" w:author="Shimon" w:date="2022-01-06T15:43:00Z">
              <w:rPr>
                <w:rFonts w:cs="David"/>
                <w:rtl/>
              </w:rPr>
            </w:rPrChange>
          </w:rPr>
          <w:t xml:space="preserve"> קשור לתביעת הפנסיה והיחס אמור היה להיות 250/50</w:t>
        </w:r>
      </w:ins>
      <w:ins w:id="6794" w:author="Shimon" w:date="2022-01-06T15:35:00Z">
        <w:r w:rsidR="00336978" w:rsidRPr="00920314">
          <w:rPr>
            <w:rFonts w:cs="David"/>
            <w:highlight w:val="yellow"/>
            <w:rtl/>
            <w:rPrChange w:id="6795" w:author="Shimon" w:date="2022-01-06T15:43:00Z">
              <w:rPr>
                <w:rFonts w:cs="David"/>
                <w:rtl/>
              </w:rPr>
            </w:rPrChange>
          </w:rPr>
          <w:t xml:space="preserve"> </w:t>
        </w:r>
      </w:ins>
      <w:ins w:id="6796" w:author="Shimon" w:date="2022-01-06T15:37:00Z">
        <w:r w:rsidR="00336978" w:rsidRPr="00920314">
          <w:rPr>
            <w:rFonts w:cs="David" w:hint="eastAsia"/>
            <w:highlight w:val="yellow"/>
            <w:rtl/>
            <w:rPrChange w:id="6797" w:author="Shimon" w:date="2022-01-06T15:43:00Z">
              <w:rPr>
                <w:rFonts w:cs="David" w:hint="eastAsia"/>
                <w:rtl/>
              </w:rPr>
            </w:rPrChange>
          </w:rPr>
          <w:t>ובהתאם</w:t>
        </w:r>
        <w:r w:rsidR="00336978" w:rsidRPr="00920314">
          <w:rPr>
            <w:rFonts w:cs="David"/>
            <w:highlight w:val="yellow"/>
            <w:rtl/>
            <w:rPrChange w:id="6798" w:author="Shimon" w:date="2022-01-06T15:43:00Z">
              <w:rPr>
                <w:rFonts w:cs="David"/>
                <w:rtl/>
              </w:rPr>
            </w:rPrChange>
          </w:rPr>
          <w:t xml:space="preserve"> </w:t>
        </w:r>
        <w:r w:rsidR="00336978" w:rsidRPr="00920314">
          <w:rPr>
            <w:rFonts w:cs="David" w:hint="eastAsia"/>
            <w:highlight w:val="yellow"/>
            <w:rtl/>
            <w:rPrChange w:id="6799" w:author="Shimon" w:date="2022-01-06T15:43:00Z">
              <w:rPr>
                <w:rFonts w:cs="David" w:hint="eastAsia"/>
                <w:rtl/>
              </w:rPr>
            </w:rPrChange>
          </w:rPr>
          <w:t>לכך</w:t>
        </w:r>
        <w:r w:rsidR="00336978" w:rsidRPr="00920314">
          <w:rPr>
            <w:rFonts w:cs="David"/>
            <w:highlight w:val="yellow"/>
            <w:rtl/>
            <w:rPrChange w:id="6800" w:author="Shimon" w:date="2022-01-06T15:43:00Z">
              <w:rPr>
                <w:rFonts w:cs="David"/>
                <w:rtl/>
              </w:rPr>
            </w:rPrChange>
          </w:rPr>
          <w:t xml:space="preserve"> </w:t>
        </w:r>
        <w:r w:rsidR="00336978" w:rsidRPr="00920314">
          <w:rPr>
            <w:rFonts w:cs="David" w:hint="eastAsia"/>
            <w:highlight w:val="yellow"/>
            <w:rtl/>
            <w:rPrChange w:id="6801" w:author="Shimon" w:date="2022-01-06T15:43:00Z">
              <w:rPr>
                <w:rFonts w:cs="David" w:hint="eastAsia"/>
                <w:rtl/>
              </w:rPr>
            </w:rPrChange>
          </w:rPr>
          <w:t>להעמיד</w:t>
        </w:r>
        <w:r w:rsidR="00336978" w:rsidRPr="00920314">
          <w:rPr>
            <w:rFonts w:cs="David"/>
            <w:highlight w:val="yellow"/>
            <w:rtl/>
            <w:rPrChange w:id="6802" w:author="Shimon" w:date="2022-01-06T15:43:00Z">
              <w:rPr>
                <w:rFonts w:cs="David"/>
                <w:rtl/>
              </w:rPr>
            </w:rPrChange>
          </w:rPr>
          <w:t xml:space="preserve"> </w:t>
        </w:r>
        <w:r w:rsidR="00336978" w:rsidRPr="00920314">
          <w:rPr>
            <w:rFonts w:cs="David" w:hint="eastAsia"/>
            <w:highlight w:val="yellow"/>
            <w:rtl/>
            <w:rPrChange w:id="6803" w:author="Shimon" w:date="2022-01-06T15:43:00Z">
              <w:rPr>
                <w:rFonts w:cs="David" w:hint="eastAsia"/>
                <w:rtl/>
              </w:rPr>
            </w:rPrChange>
          </w:rPr>
          <w:t>את</w:t>
        </w:r>
        <w:r w:rsidR="00336978" w:rsidRPr="00920314">
          <w:rPr>
            <w:rFonts w:cs="David"/>
            <w:highlight w:val="yellow"/>
            <w:rtl/>
            <w:rPrChange w:id="6804" w:author="Shimon" w:date="2022-01-06T15:43:00Z">
              <w:rPr>
                <w:rFonts w:cs="David"/>
                <w:rtl/>
              </w:rPr>
            </w:rPrChange>
          </w:rPr>
          <w:t xml:space="preserve"> </w:t>
        </w:r>
        <w:r w:rsidR="00336978" w:rsidRPr="00920314">
          <w:rPr>
            <w:rFonts w:cs="David" w:hint="eastAsia"/>
            <w:highlight w:val="yellow"/>
            <w:rtl/>
            <w:rPrChange w:id="6805" w:author="Shimon" w:date="2022-01-06T15:43:00Z">
              <w:rPr>
                <w:rFonts w:cs="David" w:hint="eastAsia"/>
                <w:rtl/>
              </w:rPr>
            </w:rPrChange>
          </w:rPr>
          <w:t>התביעה</w:t>
        </w:r>
        <w:r w:rsidR="00336978" w:rsidRPr="00920314">
          <w:rPr>
            <w:rFonts w:cs="David"/>
            <w:highlight w:val="yellow"/>
            <w:rtl/>
            <w:rPrChange w:id="6806" w:author="Shimon" w:date="2022-01-06T15:43:00Z">
              <w:rPr>
                <w:rFonts w:cs="David"/>
                <w:rtl/>
              </w:rPr>
            </w:rPrChange>
          </w:rPr>
          <w:t xml:space="preserve"> </w:t>
        </w:r>
        <w:r w:rsidR="00336978" w:rsidRPr="00920314">
          <w:rPr>
            <w:rFonts w:cs="David" w:hint="eastAsia"/>
            <w:highlight w:val="yellow"/>
            <w:rtl/>
            <w:rPrChange w:id="6807" w:author="Shimon" w:date="2022-01-06T15:43:00Z">
              <w:rPr>
                <w:rFonts w:cs="David" w:hint="eastAsia"/>
                <w:rtl/>
              </w:rPr>
            </w:rPrChange>
          </w:rPr>
          <w:t>הנוכחית</w:t>
        </w:r>
        <w:r w:rsidR="00336978" w:rsidRPr="00920314">
          <w:rPr>
            <w:rFonts w:cs="David"/>
            <w:highlight w:val="yellow"/>
            <w:rtl/>
            <w:rPrChange w:id="6808" w:author="Shimon" w:date="2022-01-06T15:43:00Z">
              <w:rPr>
                <w:rFonts w:cs="David"/>
                <w:rtl/>
              </w:rPr>
            </w:rPrChange>
          </w:rPr>
          <w:t xml:space="preserve"> </w:t>
        </w:r>
        <w:r w:rsidR="00336978" w:rsidRPr="00920314">
          <w:rPr>
            <w:rFonts w:cs="David" w:hint="eastAsia"/>
            <w:highlight w:val="yellow"/>
            <w:rtl/>
            <w:rPrChange w:id="6809" w:author="Shimon" w:date="2022-01-06T15:43:00Z">
              <w:rPr>
                <w:rFonts w:cs="David" w:hint="eastAsia"/>
                <w:rtl/>
              </w:rPr>
            </w:rPrChange>
          </w:rPr>
          <w:t>על</w:t>
        </w:r>
        <w:r w:rsidR="00336978" w:rsidRPr="00920314">
          <w:rPr>
            <w:rFonts w:cs="David"/>
            <w:highlight w:val="yellow"/>
            <w:rtl/>
            <w:rPrChange w:id="6810" w:author="Shimon" w:date="2022-01-06T15:43:00Z">
              <w:rPr>
                <w:rFonts w:cs="David"/>
                <w:rtl/>
              </w:rPr>
            </w:rPrChange>
          </w:rPr>
          <w:t xml:space="preserve"> 250אלף </w:t>
        </w:r>
        <w:r w:rsidR="00336978" w:rsidRPr="00920314">
          <w:rPr>
            <w:rFonts w:cs="David" w:hint="eastAsia"/>
            <w:highlight w:val="yellow"/>
            <w:rtl/>
            <w:rPrChange w:id="6811" w:author="Shimon" w:date="2022-01-06T15:43:00Z">
              <w:rPr>
                <w:rFonts w:cs="David" w:hint="eastAsia"/>
                <w:rtl/>
              </w:rPr>
            </w:rPrChange>
          </w:rPr>
          <w:t>שח</w:t>
        </w:r>
        <w:r w:rsidR="00336978" w:rsidRPr="00920314">
          <w:rPr>
            <w:rFonts w:cs="David"/>
            <w:highlight w:val="yellow"/>
            <w:rtl/>
            <w:rPrChange w:id="6812" w:author="Shimon" w:date="2022-01-06T15:43:00Z">
              <w:rPr>
                <w:rFonts w:cs="David"/>
                <w:rtl/>
              </w:rPr>
            </w:rPrChange>
          </w:rPr>
          <w:t>)</w:t>
        </w:r>
      </w:ins>
      <w:ins w:id="6813" w:author="Shimon" w:date="2022-01-06T15:43:00Z">
        <w:r w:rsidR="00920314" w:rsidRPr="00920314">
          <w:rPr>
            <w:rFonts w:cs="David"/>
            <w:highlight w:val="yellow"/>
            <w:rtl/>
            <w:rPrChange w:id="6814" w:author="Shimon" w:date="2022-01-06T15:43:00Z">
              <w:rPr>
                <w:rFonts w:cs="David"/>
                <w:rtl/>
              </w:rPr>
            </w:rPrChange>
          </w:rPr>
          <w:t>?</w:t>
        </w:r>
      </w:ins>
    </w:p>
    <w:p w14:paraId="70BFA756" w14:textId="0ADEF091" w:rsidR="00C54447" w:rsidRDefault="00336978">
      <w:pPr>
        <w:tabs>
          <w:tab w:val="left" w:pos="566"/>
          <w:tab w:val="left" w:pos="651"/>
        </w:tabs>
        <w:spacing w:after="240" w:line="360" w:lineRule="auto"/>
        <w:jc w:val="both"/>
        <w:rPr>
          <w:ins w:id="6815" w:author="Shimon" w:date="2022-01-06T22:37:00Z"/>
          <w:rFonts w:cs="David"/>
          <w:b/>
          <w:bCs/>
          <w:highlight w:val="yellow"/>
          <w:rtl/>
        </w:rPr>
        <w:pPrChange w:id="6816" w:author="Shimon" w:date="2022-01-06T15:33:00Z">
          <w:pPr>
            <w:tabs>
              <w:tab w:val="left" w:pos="566"/>
              <w:tab w:val="left" w:pos="651"/>
            </w:tabs>
            <w:spacing w:after="240" w:line="360" w:lineRule="auto"/>
            <w:ind w:left="566"/>
            <w:jc w:val="both"/>
          </w:pPr>
        </w:pPrChange>
      </w:pPr>
      <w:ins w:id="6817" w:author="Shimon" w:date="2022-01-06T15:33:00Z">
        <w:r>
          <w:rPr>
            <w:rFonts w:cs="David" w:hint="cs"/>
            <w:highlight w:val="yellow"/>
            <w:rtl/>
          </w:rPr>
          <w:t xml:space="preserve"> </w:t>
        </w:r>
      </w:ins>
      <w:ins w:id="6818" w:author="Shimon" w:date="2022-01-05T19:31:00Z">
        <w:r w:rsidR="00C54447" w:rsidRPr="004525D9">
          <w:rPr>
            <w:rFonts w:cs="David" w:hint="eastAsia"/>
            <w:b/>
            <w:bCs/>
            <w:highlight w:val="yellow"/>
            <w:rtl/>
            <w:rPrChange w:id="6819" w:author="Shimon" w:date="2022-01-06T22:37:00Z">
              <w:rPr>
                <w:rFonts w:cs="David" w:hint="eastAsia"/>
                <w:rtl/>
              </w:rPr>
            </w:rPrChange>
          </w:rPr>
          <w:t>האם</w:t>
        </w:r>
        <w:r w:rsidR="00C54447" w:rsidRPr="004525D9">
          <w:rPr>
            <w:rFonts w:cs="David"/>
            <w:b/>
            <w:bCs/>
            <w:highlight w:val="yellow"/>
            <w:rtl/>
            <w:rPrChange w:id="6820" w:author="Shimon" w:date="2022-01-06T22:37:00Z">
              <w:rPr>
                <w:rFonts w:cs="David"/>
                <w:rtl/>
              </w:rPr>
            </w:rPrChange>
          </w:rPr>
          <w:t xml:space="preserve"> </w:t>
        </w:r>
        <w:r w:rsidR="00C54447" w:rsidRPr="004525D9">
          <w:rPr>
            <w:rFonts w:cs="David" w:hint="eastAsia"/>
            <w:b/>
            <w:bCs/>
            <w:highlight w:val="yellow"/>
            <w:rtl/>
            <w:rPrChange w:id="6821" w:author="Shimon" w:date="2022-01-06T22:37:00Z">
              <w:rPr>
                <w:rFonts w:cs="David" w:hint="eastAsia"/>
                <w:rtl/>
              </w:rPr>
            </w:rPrChange>
          </w:rPr>
          <w:t>אפשר</w:t>
        </w:r>
        <w:r w:rsidR="00C54447" w:rsidRPr="004525D9">
          <w:rPr>
            <w:rFonts w:cs="David"/>
            <w:b/>
            <w:bCs/>
            <w:highlight w:val="yellow"/>
            <w:rtl/>
            <w:rPrChange w:id="6822" w:author="Shimon" w:date="2022-01-06T22:37:00Z">
              <w:rPr>
                <w:rFonts w:cs="David"/>
                <w:rtl/>
              </w:rPr>
            </w:rPrChange>
          </w:rPr>
          <w:t xml:space="preserve"> </w:t>
        </w:r>
        <w:r w:rsidR="00C54447" w:rsidRPr="004525D9">
          <w:rPr>
            <w:rFonts w:cs="David" w:hint="eastAsia"/>
            <w:b/>
            <w:bCs/>
            <w:highlight w:val="yellow"/>
            <w:rtl/>
            <w:rPrChange w:id="6823" w:author="Shimon" w:date="2022-01-06T22:37:00Z">
              <w:rPr>
                <w:rFonts w:cs="David" w:hint="eastAsia"/>
                <w:rtl/>
              </w:rPr>
            </w:rPrChange>
          </w:rPr>
          <w:t>לדרוש</w:t>
        </w:r>
      </w:ins>
      <w:ins w:id="6824" w:author="Shimon" w:date="2022-01-05T19:32:00Z">
        <w:r w:rsidR="00C54447" w:rsidRPr="004525D9">
          <w:rPr>
            <w:rFonts w:cs="David"/>
            <w:b/>
            <w:bCs/>
            <w:highlight w:val="yellow"/>
            <w:rtl/>
            <w:rPrChange w:id="6825" w:author="Shimon" w:date="2022-01-06T22:37:00Z">
              <w:rPr>
                <w:rFonts w:cs="David"/>
                <w:highlight w:val="yellow"/>
                <w:rtl/>
              </w:rPr>
            </w:rPrChange>
          </w:rPr>
          <w:t xml:space="preserve"> בנוסף </w:t>
        </w:r>
      </w:ins>
      <w:ins w:id="6826" w:author="Shimon" w:date="2022-01-05T19:31:00Z">
        <w:r w:rsidR="00C54447" w:rsidRPr="004525D9">
          <w:rPr>
            <w:rFonts w:cs="David"/>
            <w:b/>
            <w:bCs/>
            <w:highlight w:val="yellow"/>
            <w:rtl/>
            <w:rPrChange w:id="6827" w:author="Shimon" w:date="2022-01-06T22:37:00Z">
              <w:rPr>
                <w:rFonts w:cs="David"/>
                <w:rtl/>
              </w:rPr>
            </w:rPrChange>
          </w:rPr>
          <w:t xml:space="preserve"> על </w:t>
        </w:r>
      </w:ins>
      <w:ins w:id="6828" w:author="Shimon" w:date="2022-01-05T19:32:00Z">
        <w:r w:rsidR="00C54447" w:rsidRPr="004525D9">
          <w:rPr>
            <w:rFonts w:cs="David" w:hint="eastAsia"/>
            <w:b/>
            <w:bCs/>
            <w:highlight w:val="yellow"/>
            <w:rtl/>
            <w:rPrChange w:id="6829" w:author="Shimon" w:date="2022-01-06T22:37:00Z">
              <w:rPr>
                <w:rFonts w:cs="David" w:hint="eastAsia"/>
                <w:highlight w:val="yellow"/>
                <w:rtl/>
              </w:rPr>
            </w:rPrChange>
          </w:rPr>
          <w:t>ע</w:t>
        </w:r>
      </w:ins>
      <w:ins w:id="6830" w:author="Shimon" w:date="2022-01-05T19:31:00Z">
        <w:r w:rsidR="00C54447" w:rsidRPr="004525D9">
          <w:rPr>
            <w:rFonts w:cs="David" w:hint="eastAsia"/>
            <w:b/>
            <w:bCs/>
            <w:highlight w:val="yellow"/>
            <w:rtl/>
            <w:rPrChange w:id="6831" w:author="Shimon" w:date="2022-01-06T22:37:00Z">
              <w:rPr>
                <w:rFonts w:cs="David" w:hint="eastAsia"/>
                <w:rtl/>
              </w:rPr>
            </w:rPrChange>
          </w:rPr>
          <w:t>וגמת</w:t>
        </w:r>
        <w:r w:rsidR="00C54447" w:rsidRPr="004525D9">
          <w:rPr>
            <w:rFonts w:cs="David"/>
            <w:b/>
            <w:bCs/>
            <w:highlight w:val="yellow"/>
            <w:rtl/>
            <w:rPrChange w:id="6832" w:author="Shimon" w:date="2022-01-06T22:37:00Z">
              <w:rPr>
                <w:rFonts w:cs="David"/>
                <w:rtl/>
              </w:rPr>
            </w:rPrChange>
          </w:rPr>
          <w:t xml:space="preserve"> </w:t>
        </w:r>
        <w:r w:rsidR="00C54447" w:rsidRPr="004525D9">
          <w:rPr>
            <w:rFonts w:cs="David" w:hint="eastAsia"/>
            <w:b/>
            <w:bCs/>
            <w:highlight w:val="yellow"/>
            <w:rtl/>
            <w:rPrChange w:id="6833" w:author="Shimon" w:date="2022-01-06T22:37:00Z">
              <w:rPr>
                <w:rFonts w:cs="David" w:hint="eastAsia"/>
                <w:rtl/>
              </w:rPr>
            </w:rPrChange>
          </w:rPr>
          <w:t>נפש</w:t>
        </w:r>
        <w:r w:rsidR="00C54447" w:rsidRPr="004525D9">
          <w:rPr>
            <w:rFonts w:cs="David"/>
            <w:b/>
            <w:bCs/>
            <w:highlight w:val="yellow"/>
            <w:rtl/>
            <w:rPrChange w:id="6834" w:author="Shimon" w:date="2022-01-06T22:37:00Z">
              <w:rPr>
                <w:rFonts w:cs="David"/>
                <w:rtl/>
              </w:rPr>
            </w:rPrChange>
          </w:rPr>
          <w:t xml:space="preserve"> </w:t>
        </w:r>
        <w:r w:rsidR="00C54447" w:rsidRPr="004525D9">
          <w:rPr>
            <w:rFonts w:cs="David" w:hint="eastAsia"/>
            <w:b/>
            <w:bCs/>
            <w:highlight w:val="yellow"/>
            <w:rtl/>
            <w:rPrChange w:id="6835" w:author="Shimon" w:date="2022-01-06T22:37:00Z">
              <w:rPr>
                <w:rFonts w:cs="David" w:hint="eastAsia"/>
                <w:rtl/>
              </w:rPr>
            </w:rPrChange>
          </w:rPr>
          <w:t>בגין</w:t>
        </w:r>
        <w:r w:rsidR="00C54447" w:rsidRPr="004525D9">
          <w:rPr>
            <w:rFonts w:cs="David"/>
            <w:b/>
            <w:bCs/>
            <w:highlight w:val="yellow"/>
            <w:rtl/>
            <w:rPrChange w:id="6836" w:author="Shimon" w:date="2022-01-06T22:37:00Z">
              <w:rPr>
                <w:rFonts w:cs="David"/>
                <w:rtl/>
              </w:rPr>
            </w:rPrChange>
          </w:rPr>
          <w:t xml:space="preserve"> </w:t>
        </w:r>
        <w:r w:rsidR="00C54447" w:rsidRPr="004525D9">
          <w:rPr>
            <w:rFonts w:cs="David" w:hint="eastAsia"/>
            <w:b/>
            <w:bCs/>
            <w:highlight w:val="yellow"/>
            <w:rtl/>
            <w:rPrChange w:id="6837" w:author="Shimon" w:date="2022-01-06T22:37:00Z">
              <w:rPr>
                <w:rFonts w:cs="David" w:hint="eastAsia"/>
                <w:rtl/>
              </w:rPr>
            </w:rPrChange>
          </w:rPr>
          <w:t>כל</w:t>
        </w:r>
        <w:r w:rsidR="00C54447" w:rsidRPr="004525D9">
          <w:rPr>
            <w:rFonts w:cs="David"/>
            <w:b/>
            <w:bCs/>
            <w:highlight w:val="yellow"/>
            <w:rtl/>
            <w:rPrChange w:id="6838" w:author="Shimon" w:date="2022-01-06T22:37:00Z">
              <w:rPr>
                <w:rFonts w:cs="David"/>
                <w:rtl/>
              </w:rPr>
            </w:rPrChange>
          </w:rPr>
          <w:t xml:space="preserve"> </w:t>
        </w:r>
        <w:r w:rsidR="00C54447" w:rsidRPr="004525D9">
          <w:rPr>
            <w:rFonts w:cs="David" w:hint="eastAsia"/>
            <w:b/>
            <w:bCs/>
            <w:highlight w:val="yellow"/>
            <w:rtl/>
            <w:rPrChange w:id="6839" w:author="Shimon" w:date="2022-01-06T22:37:00Z">
              <w:rPr>
                <w:rFonts w:cs="David" w:hint="eastAsia"/>
                <w:rtl/>
              </w:rPr>
            </w:rPrChange>
          </w:rPr>
          <w:t>הליכי</w:t>
        </w:r>
        <w:r w:rsidR="00C54447" w:rsidRPr="004525D9">
          <w:rPr>
            <w:rFonts w:cs="David"/>
            <w:b/>
            <w:bCs/>
            <w:highlight w:val="yellow"/>
            <w:rtl/>
            <w:rPrChange w:id="6840" w:author="Shimon" w:date="2022-01-06T22:37:00Z">
              <w:rPr>
                <w:rFonts w:cs="David"/>
                <w:rtl/>
              </w:rPr>
            </w:rPrChange>
          </w:rPr>
          <w:t xml:space="preserve"> </w:t>
        </w:r>
        <w:r w:rsidR="00C54447" w:rsidRPr="004525D9">
          <w:rPr>
            <w:rFonts w:cs="David" w:hint="eastAsia"/>
            <w:b/>
            <w:bCs/>
            <w:highlight w:val="yellow"/>
            <w:rtl/>
            <w:rPrChange w:id="6841" w:author="Shimon" w:date="2022-01-06T22:37:00Z">
              <w:rPr>
                <w:rFonts w:cs="David" w:hint="eastAsia"/>
                <w:rtl/>
              </w:rPr>
            </w:rPrChange>
          </w:rPr>
          <w:t>העירעור</w:t>
        </w:r>
        <w:r w:rsidR="00C54447" w:rsidRPr="004525D9">
          <w:rPr>
            <w:rFonts w:cs="David"/>
            <w:b/>
            <w:bCs/>
            <w:highlight w:val="yellow"/>
            <w:rtl/>
            <w:rPrChange w:id="6842" w:author="Shimon" w:date="2022-01-06T22:37:00Z">
              <w:rPr>
                <w:rFonts w:cs="David"/>
                <w:rtl/>
              </w:rPr>
            </w:rPrChange>
          </w:rPr>
          <w:t xml:space="preserve"> </w:t>
        </w:r>
        <w:r w:rsidR="00C54447" w:rsidRPr="004525D9">
          <w:rPr>
            <w:rFonts w:cs="David" w:hint="eastAsia"/>
            <w:b/>
            <w:bCs/>
            <w:highlight w:val="yellow"/>
            <w:rtl/>
            <w:rPrChange w:id="6843" w:author="Shimon" w:date="2022-01-06T22:37:00Z">
              <w:rPr>
                <w:rFonts w:cs="David" w:hint="eastAsia"/>
                <w:rtl/>
              </w:rPr>
            </w:rPrChange>
          </w:rPr>
          <w:t>והזמן</w:t>
        </w:r>
        <w:r w:rsidR="00C54447" w:rsidRPr="004525D9">
          <w:rPr>
            <w:rFonts w:cs="David"/>
            <w:b/>
            <w:bCs/>
            <w:highlight w:val="yellow"/>
            <w:rtl/>
            <w:rPrChange w:id="6844" w:author="Shimon" w:date="2022-01-06T22:37:00Z">
              <w:rPr>
                <w:rFonts w:cs="David"/>
                <w:rtl/>
              </w:rPr>
            </w:rPrChange>
          </w:rPr>
          <w:t xml:space="preserve"> </w:t>
        </w:r>
        <w:r w:rsidR="00C54447" w:rsidRPr="004525D9">
          <w:rPr>
            <w:rFonts w:cs="David" w:hint="eastAsia"/>
            <w:b/>
            <w:bCs/>
            <w:highlight w:val="yellow"/>
            <w:rtl/>
            <w:rPrChange w:id="6845" w:author="Shimon" w:date="2022-01-06T22:37:00Z">
              <w:rPr>
                <w:rFonts w:cs="David" w:hint="eastAsia"/>
                <w:rtl/>
              </w:rPr>
            </w:rPrChange>
          </w:rPr>
          <w:t>המבוזבז</w:t>
        </w:r>
      </w:ins>
      <w:ins w:id="6846" w:author="Shimon" w:date="2022-01-06T15:30:00Z">
        <w:r w:rsidRPr="004525D9">
          <w:rPr>
            <w:rFonts w:cs="David"/>
            <w:b/>
            <w:bCs/>
            <w:highlight w:val="yellow"/>
            <w:rtl/>
            <w:rPrChange w:id="6847" w:author="Shimon" w:date="2022-01-06T22:37:00Z">
              <w:rPr>
                <w:rFonts w:cs="David"/>
                <w:highlight w:val="yellow"/>
                <w:rtl/>
              </w:rPr>
            </w:rPrChange>
          </w:rPr>
          <w:t>?</w:t>
        </w:r>
      </w:ins>
    </w:p>
    <w:p w14:paraId="29D90E7F" w14:textId="77777777" w:rsidR="004525D9" w:rsidRPr="004525D9" w:rsidRDefault="004525D9">
      <w:pPr>
        <w:tabs>
          <w:tab w:val="left" w:pos="566"/>
          <w:tab w:val="left" w:pos="651"/>
        </w:tabs>
        <w:spacing w:after="240" w:line="360" w:lineRule="auto"/>
        <w:jc w:val="both"/>
        <w:rPr>
          <w:ins w:id="6848" w:author="Shimon" w:date="2022-01-06T15:21:00Z"/>
          <w:rFonts w:cs="David"/>
          <w:b/>
          <w:bCs/>
          <w:highlight w:val="yellow"/>
          <w:rPrChange w:id="6849" w:author="Shimon" w:date="2022-01-06T22:37:00Z">
            <w:rPr>
              <w:ins w:id="6850" w:author="Shimon" w:date="2022-01-06T15:21:00Z"/>
              <w:rFonts w:cs="David"/>
              <w:highlight w:val="yellow"/>
            </w:rPr>
          </w:rPrChange>
        </w:rPr>
        <w:pPrChange w:id="6851" w:author="Shimon" w:date="2022-01-06T15:33:00Z">
          <w:pPr>
            <w:tabs>
              <w:tab w:val="left" w:pos="566"/>
              <w:tab w:val="left" w:pos="651"/>
            </w:tabs>
            <w:spacing w:after="240" w:line="360" w:lineRule="auto"/>
            <w:ind w:left="566"/>
            <w:jc w:val="both"/>
          </w:pPr>
        </w:pPrChange>
      </w:pPr>
    </w:p>
    <w:p w14:paraId="66AFB507" w14:textId="34F1F196" w:rsidR="004525D9" w:rsidRDefault="00E671F2" w:rsidP="00BA0BBC">
      <w:pPr>
        <w:spacing w:after="240" w:line="360" w:lineRule="auto"/>
        <w:ind w:left="665"/>
        <w:jc w:val="both"/>
        <w:rPr>
          <w:ins w:id="6852" w:author="Shimon" w:date="2022-01-06T22:37:00Z"/>
          <w:rFonts w:cs="David"/>
          <w:highlight w:val="yellow"/>
          <w:rtl/>
        </w:rPr>
      </w:pPr>
      <w:ins w:id="6853" w:author="Shimon" w:date="2022-01-06T15:21:00Z">
        <w:r w:rsidRPr="00251E9B">
          <w:rPr>
            <w:rFonts w:cs="David" w:hint="eastAsia"/>
            <w:b/>
            <w:bCs/>
            <w:highlight w:val="yellow"/>
            <w:u w:val="single"/>
            <w:rtl/>
            <w:rPrChange w:id="6854" w:author="Shimon" w:date="2022-01-06T22:18:00Z">
              <w:rPr>
                <w:rFonts w:cs="David" w:hint="eastAsia"/>
                <w:highlight w:val="yellow"/>
                <w:rtl/>
              </w:rPr>
            </w:rPrChange>
          </w:rPr>
          <w:t>מבקש</w:t>
        </w:r>
        <w:r w:rsidRPr="00251E9B">
          <w:rPr>
            <w:rFonts w:cs="David"/>
            <w:b/>
            <w:bCs/>
            <w:highlight w:val="yellow"/>
            <w:u w:val="single"/>
            <w:rtl/>
            <w:rPrChange w:id="6855" w:author="Shimon" w:date="2022-01-06T22:18:00Z">
              <w:rPr>
                <w:rFonts w:cs="David"/>
                <w:highlight w:val="yellow"/>
                <w:rtl/>
              </w:rPr>
            </w:rPrChange>
          </w:rPr>
          <w:t xml:space="preserve"> להוסיף </w:t>
        </w:r>
      </w:ins>
      <w:ins w:id="6856" w:author="Shimon" w:date="2022-01-06T15:22:00Z">
        <w:r w:rsidRPr="00251E9B">
          <w:rPr>
            <w:rFonts w:cs="David" w:hint="eastAsia"/>
            <w:b/>
            <w:bCs/>
            <w:highlight w:val="yellow"/>
            <w:u w:val="single"/>
            <w:rtl/>
            <w:rPrChange w:id="6857" w:author="Shimon" w:date="2022-01-06T22:18:00Z">
              <w:rPr>
                <w:rFonts w:cs="David" w:hint="eastAsia"/>
                <w:highlight w:val="yellow"/>
                <w:rtl/>
              </w:rPr>
            </w:rPrChange>
          </w:rPr>
          <w:t>פיצוי</w:t>
        </w:r>
      </w:ins>
      <w:ins w:id="6858" w:author="Shimon" w:date="2022-01-06T22:37:00Z">
        <w:r w:rsidR="004525D9">
          <w:rPr>
            <w:rFonts w:cs="David" w:hint="cs"/>
            <w:b/>
            <w:bCs/>
            <w:highlight w:val="yellow"/>
            <w:u w:val="single"/>
            <w:rtl/>
          </w:rPr>
          <w:t xml:space="preserve"> נפרד ונוסף</w:t>
        </w:r>
      </w:ins>
      <w:ins w:id="6859" w:author="Shimon" w:date="2022-01-06T15:22:00Z">
        <w:r w:rsidRPr="00251E9B">
          <w:rPr>
            <w:rFonts w:cs="David"/>
            <w:b/>
            <w:bCs/>
            <w:highlight w:val="yellow"/>
            <w:u w:val="single"/>
            <w:rtl/>
            <w:rPrChange w:id="6860" w:author="Shimon" w:date="2022-01-06T22:18:00Z">
              <w:rPr>
                <w:rFonts w:cs="David"/>
                <w:highlight w:val="yellow"/>
                <w:rtl/>
              </w:rPr>
            </w:rPrChange>
          </w:rPr>
          <w:t xml:space="preserve"> בגין האפליה</w:t>
        </w:r>
        <w:r>
          <w:rPr>
            <w:rFonts w:cs="David" w:hint="cs"/>
            <w:highlight w:val="yellow"/>
            <w:rtl/>
          </w:rPr>
          <w:t xml:space="preserve">. </w:t>
        </w:r>
      </w:ins>
      <w:ins w:id="6861" w:author="Shimon" w:date="2022-01-06T15:43:00Z">
        <w:r w:rsidR="00920314">
          <w:rPr>
            <w:rFonts w:cs="David" w:hint="cs"/>
            <w:highlight w:val="yellow"/>
            <w:rtl/>
          </w:rPr>
          <w:t>(</w:t>
        </w:r>
      </w:ins>
      <w:ins w:id="6862" w:author="Shimon" w:date="2022-01-06T22:18:00Z">
        <w:r w:rsidR="00251E9B" w:rsidRPr="00345EDE">
          <w:rPr>
            <w:rFonts w:cs="David" w:hint="cs"/>
            <w:rtl/>
          </w:rPr>
          <w:t xml:space="preserve">שתוצאתה הקשה </w:t>
        </w:r>
        <w:r w:rsidR="00251E9B">
          <w:rPr>
            <w:rFonts w:cs="David" w:hint="cs"/>
            <w:rtl/>
          </w:rPr>
          <w:t>בהיבטים רבים ומתמשכים</w:t>
        </w:r>
      </w:ins>
      <w:ins w:id="6863" w:author="Shimon" w:date="2022-01-06T22:38:00Z">
        <w:r w:rsidR="004525D9">
          <w:rPr>
            <w:rFonts w:cs="David" w:hint="cs"/>
            <w:rtl/>
          </w:rPr>
          <w:t xml:space="preserve"> המודגמים להלן, </w:t>
        </w:r>
      </w:ins>
      <w:ins w:id="6864" w:author="Shimon" w:date="2022-01-06T22:18:00Z">
        <w:r w:rsidR="00251E9B">
          <w:rPr>
            <w:rFonts w:cs="David" w:hint="cs"/>
            <w:rtl/>
          </w:rPr>
          <w:t xml:space="preserve">היו יכולים להמנע,  </w:t>
        </w:r>
      </w:ins>
      <w:ins w:id="6865" w:author="Shimon" w:date="2022-01-06T22:29:00Z">
        <w:r w:rsidR="004525D9">
          <w:rPr>
            <w:rFonts w:cs="David" w:hint="cs"/>
            <w:highlight w:val="yellow"/>
            <w:rtl/>
          </w:rPr>
          <w:t>כ</w:t>
        </w:r>
      </w:ins>
      <w:ins w:id="6866" w:author="Shimon" w:date="2022-01-06T22:39:00Z">
        <w:r w:rsidR="004525D9">
          <w:rPr>
            <w:rFonts w:cs="David" w:hint="cs"/>
            <w:highlight w:val="yellow"/>
            <w:rtl/>
          </w:rPr>
          <w:t>מו</w:t>
        </w:r>
      </w:ins>
      <w:ins w:id="6867" w:author="Shimon" w:date="2022-01-06T22:37:00Z">
        <w:r w:rsidR="004525D9">
          <w:rPr>
            <w:rFonts w:cs="David" w:hint="cs"/>
            <w:highlight w:val="yellow"/>
            <w:rtl/>
          </w:rPr>
          <w:t xml:space="preserve">: </w:t>
        </w:r>
      </w:ins>
    </w:p>
    <w:p w14:paraId="5794F514" w14:textId="7DC0B3F7" w:rsidR="00ED3CD4" w:rsidRPr="004525D9" w:rsidRDefault="00ED3CD4" w:rsidP="00BA0BBC">
      <w:pPr>
        <w:spacing w:after="240" w:line="360" w:lineRule="auto"/>
        <w:ind w:left="665"/>
        <w:jc w:val="both"/>
        <w:rPr>
          <w:ins w:id="6868" w:author="Shimon" w:date="2022-01-06T22:30:00Z"/>
          <w:rFonts w:cs="David"/>
          <w:highlight w:val="yellow"/>
          <w:rtl/>
          <w:rPrChange w:id="6869" w:author="Shimon" w:date="2022-01-06T22:31:00Z">
            <w:rPr>
              <w:ins w:id="6870" w:author="Shimon" w:date="2022-01-06T22:30:00Z"/>
              <w:rFonts w:cs="David"/>
              <w:rtl/>
            </w:rPr>
          </w:rPrChange>
        </w:rPr>
      </w:pPr>
      <w:ins w:id="6871" w:author="Shimon" w:date="2022-01-06T22:30:00Z">
        <w:r w:rsidRPr="004525D9">
          <w:rPr>
            <w:rFonts w:cs="David" w:hint="eastAsia"/>
            <w:highlight w:val="yellow"/>
            <w:rtl/>
            <w:rPrChange w:id="6872" w:author="Shimon" w:date="2022-01-06T22:31:00Z">
              <w:rPr>
                <w:rFonts w:cs="David" w:hint="eastAsia"/>
                <w:rtl/>
              </w:rPr>
            </w:rPrChange>
          </w:rPr>
          <w:t>עבודה</w:t>
        </w:r>
        <w:r w:rsidRPr="004525D9">
          <w:rPr>
            <w:rFonts w:cs="David"/>
            <w:highlight w:val="yellow"/>
            <w:rtl/>
            <w:rPrChange w:id="6873" w:author="Shimon" w:date="2022-01-06T22:31:00Z">
              <w:rPr>
                <w:rFonts w:cs="David"/>
                <w:rtl/>
              </w:rPr>
            </w:rPrChange>
          </w:rPr>
          <w:t xml:space="preserve"> </w:t>
        </w:r>
        <w:r w:rsidRPr="004525D9">
          <w:rPr>
            <w:rFonts w:cs="David" w:hint="eastAsia"/>
            <w:highlight w:val="yellow"/>
            <w:rtl/>
            <w:rPrChange w:id="6874" w:author="Shimon" w:date="2022-01-06T22:31:00Z">
              <w:rPr>
                <w:rFonts w:cs="David" w:hint="eastAsia"/>
                <w:rtl/>
              </w:rPr>
            </w:rPrChange>
          </w:rPr>
          <w:t>של</w:t>
        </w:r>
        <w:r w:rsidRPr="004525D9">
          <w:rPr>
            <w:rFonts w:cs="David"/>
            <w:highlight w:val="yellow"/>
            <w:rtl/>
            <w:rPrChange w:id="6875" w:author="Shimon" w:date="2022-01-06T22:31:00Z">
              <w:rPr>
                <w:rFonts w:cs="David"/>
                <w:rtl/>
              </w:rPr>
            </w:rPrChange>
          </w:rPr>
          <w:t xml:space="preserve"> </w:t>
        </w:r>
        <w:r w:rsidRPr="004525D9">
          <w:rPr>
            <w:rFonts w:cs="David" w:hint="eastAsia"/>
            <w:highlight w:val="yellow"/>
            <w:rtl/>
            <w:rPrChange w:id="6876" w:author="Shimon" w:date="2022-01-06T22:31:00Z">
              <w:rPr>
                <w:rFonts w:cs="David" w:hint="eastAsia"/>
                <w:rtl/>
              </w:rPr>
            </w:rPrChange>
          </w:rPr>
          <w:t>אלפי</w:t>
        </w:r>
        <w:r w:rsidRPr="004525D9">
          <w:rPr>
            <w:rFonts w:cs="David"/>
            <w:highlight w:val="yellow"/>
            <w:rtl/>
            <w:rPrChange w:id="6877" w:author="Shimon" w:date="2022-01-06T22:31:00Z">
              <w:rPr>
                <w:rFonts w:cs="David"/>
                <w:rtl/>
              </w:rPr>
            </w:rPrChange>
          </w:rPr>
          <w:t xml:space="preserve"> </w:t>
        </w:r>
        <w:r w:rsidRPr="004525D9">
          <w:rPr>
            <w:rFonts w:cs="David" w:hint="eastAsia"/>
            <w:highlight w:val="yellow"/>
            <w:rtl/>
            <w:rPrChange w:id="6878" w:author="Shimon" w:date="2022-01-06T22:31:00Z">
              <w:rPr>
                <w:rFonts w:cs="David" w:hint="eastAsia"/>
                <w:rtl/>
              </w:rPr>
            </w:rPrChange>
          </w:rPr>
          <w:t>שעות</w:t>
        </w:r>
        <w:r w:rsidRPr="004525D9">
          <w:rPr>
            <w:rFonts w:cs="David"/>
            <w:highlight w:val="yellow"/>
            <w:rtl/>
            <w:rPrChange w:id="6879" w:author="Shimon" w:date="2022-01-06T22:31:00Z">
              <w:rPr>
                <w:rFonts w:cs="David"/>
                <w:rtl/>
              </w:rPr>
            </w:rPrChange>
          </w:rPr>
          <w:t xml:space="preserve">, (וזו </w:t>
        </w:r>
        <w:r w:rsidRPr="004525D9">
          <w:rPr>
            <w:rFonts w:cs="David" w:hint="eastAsia"/>
            <w:highlight w:val="yellow"/>
            <w:rtl/>
            <w:rPrChange w:id="6880" w:author="Shimon" w:date="2022-01-06T22:31:00Z">
              <w:rPr>
                <w:rFonts w:cs="David" w:hint="eastAsia"/>
                <w:rtl/>
              </w:rPr>
            </w:rPrChange>
          </w:rPr>
          <w:t>אינה</w:t>
        </w:r>
        <w:r w:rsidRPr="004525D9">
          <w:rPr>
            <w:rFonts w:cs="David"/>
            <w:highlight w:val="yellow"/>
            <w:rtl/>
            <w:rPrChange w:id="6881" w:author="Shimon" w:date="2022-01-06T22:31:00Z">
              <w:rPr>
                <w:rFonts w:cs="David"/>
                <w:rtl/>
              </w:rPr>
            </w:rPrChange>
          </w:rPr>
          <w:t xml:space="preserve"> </w:t>
        </w:r>
        <w:r w:rsidRPr="004525D9">
          <w:rPr>
            <w:rFonts w:cs="David" w:hint="eastAsia"/>
            <w:highlight w:val="yellow"/>
            <w:rtl/>
            <w:rPrChange w:id="6882" w:author="Shimon" w:date="2022-01-06T22:31:00Z">
              <w:rPr>
                <w:rFonts w:cs="David" w:hint="eastAsia"/>
                <w:rtl/>
              </w:rPr>
            </w:rPrChange>
          </w:rPr>
          <w:t>הגזמה</w:t>
        </w:r>
        <w:r w:rsidRPr="004525D9">
          <w:rPr>
            <w:rFonts w:cs="David"/>
            <w:highlight w:val="yellow"/>
            <w:rtl/>
            <w:rPrChange w:id="6883" w:author="Shimon" w:date="2022-01-06T22:31:00Z">
              <w:rPr>
                <w:rFonts w:cs="David"/>
                <w:rtl/>
              </w:rPr>
            </w:rPrChange>
          </w:rPr>
          <w:t xml:space="preserve">), </w:t>
        </w:r>
        <w:r w:rsidRPr="004525D9">
          <w:rPr>
            <w:rFonts w:cs="David" w:hint="eastAsia"/>
            <w:highlight w:val="yellow"/>
            <w:rtl/>
            <w:rPrChange w:id="6884" w:author="Shimon" w:date="2022-01-06T22:31:00Z">
              <w:rPr>
                <w:rFonts w:cs="David" w:hint="eastAsia"/>
                <w:rtl/>
              </w:rPr>
            </w:rPrChange>
          </w:rPr>
          <w:t>בימים</w:t>
        </w:r>
        <w:r w:rsidRPr="004525D9">
          <w:rPr>
            <w:rFonts w:cs="David"/>
            <w:highlight w:val="yellow"/>
            <w:rtl/>
            <w:rPrChange w:id="6885" w:author="Shimon" w:date="2022-01-06T22:31:00Z">
              <w:rPr>
                <w:rFonts w:cs="David"/>
                <w:rtl/>
              </w:rPr>
            </w:rPrChange>
          </w:rPr>
          <w:t xml:space="preserve"> </w:t>
        </w:r>
        <w:r w:rsidRPr="004525D9">
          <w:rPr>
            <w:rFonts w:cs="David" w:hint="eastAsia"/>
            <w:highlight w:val="yellow"/>
            <w:rtl/>
            <w:rPrChange w:id="6886" w:author="Shimon" w:date="2022-01-06T22:31:00Z">
              <w:rPr>
                <w:rFonts w:cs="David" w:hint="eastAsia"/>
                <w:rtl/>
              </w:rPr>
            </w:rPrChange>
          </w:rPr>
          <w:t>ובלילות</w:t>
        </w:r>
        <w:r w:rsidRPr="004525D9">
          <w:rPr>
            <w:rFonts w:cs="David"/>
            <w:highlight w:val="yellow"/>
            <w:rtl/>
            <w:rPrChange w:id="6887" w:author="Shimon" w:date="2022-01-06T22:31:00Z">
              <w:rPr>
                <w:rFonts w:cs="David"/>
                <w:rtl/>
              </w:rPr>
            </w:rPrChange>
          </w:rPr>
          <w:t xml:space="preserve"> </w:t>
        </w:r>
        <w:r w:rsidRPr="004525D9">
          <w:rPr>
            <w:rFonts w:cs="David" w:hint="eastAsia"/>
            <w:highlight w:val="yellow"/>
            <w:rtl/>
            <w:rPrChange w:id="6888" w:author="Shimon" w:date="2022-01-06T22:31:00Z">
              <w:rPr>
                <w:rFonts w:cs="David" w:hint="eastAsia"/>
                <w:rtl/>
              </w:rPr>
            </w:rPrChange>
          </w:rPr>
          <w:t>ארוכים</w:t>
        </w:r>
        <w:r w:rsidRPr="004525D9">
          <w:rPr>
            <w:rFonts w:cs="David"/>
            <w:highlight w:val="yellow"/>
            <w:rtl/>
            <w:rPrChange w:id="6889" w:author="Shimon" w:date="2022-01-06T22:31:00Z">
              <w:rPr>
                <w:rFonts w:cs="David"/>
                <w:rtl/>
              </w:rPr>
            </w:rPrChange>
          </w:rPr>
          <w:t xml:space="preserve">, </w:t>
        </w:r>
        <w:r w:rsidRPr="004525D9">
          <w:rPr>
            <w:rFonts w:cs="David" w:hint="eastAsia"/>
            <w:highlight w:val="yellow"/>
            <w:rtl/>
            <w:rPrChange w:id="6890" w:author="Shimon" w:date="2022-01-06T22:31:00Z">
              <w:rPr>
                <w:rFonts w:cs="David" w:hint="eastAsia"/>
                <w:rtl/>
              </w:rPr>
            </w:rPrChange>
          </w:rPr>
          <w:t>לניהול</w:t>
        </w:r>
        <w:r w:rsidRPr="004525D9">
          <w:rPr>
            <w:rFonts w:cs="David"/>
            <w:highlight w:val="yellow"/>
            <w:rtl/>
            <w:rPrChange w:id="6891" w:author="Shimon" w:date="2022-01-06T22:31:00Z">
              <w:rPr>
                <w:rFonts w:cs="David"/>
                <w:rtl/>
              </w:rPr>
            </w:rPrChange>
          </w:rPr>
          <w:t xml:space="preserve"> </w:t>
        </w:r>
        <w:r w:rsidRPr="004525D9">
          <w:rPr>
            <w:rFonts w:cs="David" w:hint="eastAsia"/>
            <w:highlight w:val="yellow"/>
            <w:rtl/>
            <w:rPrChange w:id="6892" w:author="Shimon" w:date="2022-01-06T22:31:00Z">
              <w:rPr>
                <w:rFonts w:cs="David" w:hint="eastAsia"/>
                <w:rtl/>
              </w:rPr>
            </w:rPrChange>
          </w:rPr>
          <w:t>המאבק</w:t>
        </w:r>
        <w:r w:rsidRPr="004525D9">
          <w:rPr>
            <w:rFonts w:cs="David"/>
            <w:highlight w:val="yellow"/>
            <w:rtl/>
            <w:rPrChange w:id="6893" w:author="Shimon" w:date="2022-01-06T22:31:00Z">
              <w:rPr>
                <w:rFonts w:cs="David"/>
                <w:rtl/>
              </w:rPr>
            </w:rPrChange>
          </w:rPr>
          <w:t xml:space="preserve"> </w:t>
        </w:r>
        <w:r w:rsidRPr="004525D9">
          <w:rPr>
            <w:rFonts w:cs="David" w:hint="eastAsia"/>
            <w:highlight w:val="yellow"/>
            <w:rtl/>
            <w:rPrChange w:id="6894" w:author="Shimon" w:date="2022-01-06T22:31:00Z">
              <w:rPr>
                <w:rFonts w:cs="David" w:hint="eastAsia"/>
                <w:rtl/>
              </w:rPr>
            </w:rPrChange>
          </w:rPr>
          <w:t>לתיקון</w:t>
        </w:r>
        <w:r w:rsidRPr="004525D9">
          <w:rPr>
            <w:rFonts w:cs="David"/>
            <w:highlight w:val="yellow"/>
            <w:rtl/>
            <w:rPrChange w:id="6895" w:author="Shimon" w:date="2022-01-06T22:31:00Z">
              <w:rPr>
                <w:rFonts w:cs="David"/>
                <w:rtl/>
              </w:rPr>
            </w:rPrChange>
          </w:rPr>
          <w:t xml:space="preserve"> </w:t>
        </w:r>
        <w:r w:rsidRPr="004525D9">
          <w:rPr>
            <w:rFonts w:cs="David" w:hint="eastAsia"/>
            <w:highlight w:val="yellow"/>
            <w:rtl/>
            <w:rPrChange w:id="6896" w:author="Shimon" w:date="2022-01-06T22:31:00Z">
              <w:rPr>
                <w:rFonts w:cs="David" w:hint="eastAsia"/>
                <w:rtl/>
              </w:rPr>
            </w:rPrChange>
          </w:rPr>
          <w:t>העוול</w:t>
        </w:r>
        <w:r w:rsidRPr="004525D9">
          <w:rPr>
            <w:rFonts w:cs="David"/>
            <w:highlight w:val="yellow"/>
            <w:rtl/>
            <w:rPrChange w:id="6897" w:author="Shimon" w:date="2022-01-06T22:31:00Z">
              <w:rPr>
                <w:rFonts w:cs="David"/>
                <w:rtl/>
              </w:rPr>
            </w:rPrChange>
          </w:rPr>
          <w:t xml:space="preserve"> </w:t>
        </w:r>
        <w:r w:rsidRPr="004525D9">
          <w:rPr>
            <w:rFonts w:cs="David" w:hint="eastAsia"/>
            <w:highlight w:val="yellow"/>
            <w:rtl/>
            <w:rPrChange w:id="6898" w:author="Shimon" w:date="2022-01-06T22:31:00Z">
              <w:rPr>
                <w:rFonts w:cs="David" w:hint="eastAsia"/>
                <w:rtl/>
              </w:rPr>
            </w:rPrChange>
          </w:rPr>
          <w:t>שנגרם</w:t>
        </w:r>
        <w:r w:rsidRPr="004525D9">
          <w:rPr>
            <w:rFonts w:cs="David"/>
            <w:highlight w:val="yellow"/>
            <w:rtl/>
            <w:rPrChange w:id="6899" w:author="Shimon" w:date="2022-01-06T22:31:00Z">
              <w:rPr>
                <w:rFonts w:cs="David"/>
                <w:rtl/>
              </w:rPr>
            </w:rPrChange>
          </w:rPr>
          <w:t xml:space="preserve"> </w:t>
        </w:r>
        <w:r w:rsidRPr="004525D9">
          <w:rPr>
            <w:rFonts w:cs="David" w:hint="eastAsia"/>
            <w:highlight w:val="yellow"/>
            <w:rtl/>
            <w:rPrChange w:id="6900" w:author="Shimon" w:date="2022-01-06T22:31:00Z">
              <w:rPr>
                <w:rFonts w:cs="David" w:hint="eastAsia"/>
                <w:rtl/>
              </w:rPr>
            </w:rPrChange>
          </w:rPr>
          <w:t>לי</w:t>
        </w:r>
        <w:r w:rsidRPr="004525D9">
          <w:rPr>
            <w:rFonts w:cs="David"/>
            <w:highlight w:val="yellow"/>
            <w:rtl/>
            <w:rPrChange w:id="6901" w:author="Shimon" w:date="2022-01-06T22:31:00Z">
              <w:rPr>
                <w:rFonts w:cs="David"/>
                <w:rtl/>
              </w:rPr>
            </w:rPrChange>
          </w:rPr>
          <w:t xml:space="preserve">, </w:t>
        </w:r>
        <w:r w:rsidRPr="004525D9">
          <w:rPr>
            <w:rFonts w:cs="David" w:hint="eastAsia"/>
            <w:highlight w:val="yellow"/>
            <w:rtl/>
            <w:rPrChange w:id="6902" w:author="Shimon" w:date="2022-01-06T22:31:00Z">
              <w:rPr>
                <w:rFonts w:cs="David" w:hint="eastAsia"/>
                <w:rtl/>
              </w:rPr>
            </w:rPrChange>
          </w:rPr>
          <w:t>מול</w:t>
        </w:r>
        <w:r w:rsidRPr="004525D9">
          <w:rPr>
            <w:rFonts w:cs="David"/>
            <w:highlight w:val="yellow"/>
            <w:rtl/>
            <w:rPrChange w:id="6903" w:author="Shimon" w:date="2022-01-06T22:31:00Z">
              <w:rPr>
                <w:rFonts w:cs="David"/>
                <w:rtl/>
              </w:rPr>
            </w:rPrChange>
          </w:rPr>
          <w:t xml:space="preserve"> </w:t>
        </w:r>
        <w:r w:rsidRPr="004525D9">
          <w:rPr>
            <w:rFonts w:cs="David" w:hint="eastAsia"/>
            <w:highlight w:val="yellow"/>
            <w:rtl/>
            <w:rPrChange w:id="6904" w:author="Shimon" w:date="2022-01-06T22:31:00Z">
              <w:rPr>
                <w:rFonts w:cs="David" w:hint="eastAsia"/>
                <w:rtl/>
              </w:rPr>
            </w:rPrChange>
          </w:rPr>
          <w:t>מערכת</w:t>
        </w:r>
        <w:r w:rsidRPr="004525D9">
          <w:rPr>
            <w:rFonts w:cs="David"/>
            <w:highlight w:val="yellow"/>
            <w:rtl/>
            <w:rPrChange w:id="6905" w:author="Shimon" w:date="2022-01-06T22:31:00Z">
              <w:rPr>
                <w:rFonts w:cs="David"/>
                <w:rtl/>
              </w:rPr>
            </w:rPrChange>
          </w:rPr>
          <w:t xml:space="preserve"> </w:t>
        </w:r>
        <w:r w:rsidRPr="004525D9">
          <w:rPr>
            <w:rFonts w:cs="David" w:hint="eastAsia"/>
            <w:highlight w:val="yellow"/>
            <w:rtl/>
            <w:rPrChange w:id="6906" w:author="Shimon" w:date="2022-01-06T22:31:00Z">
              <w:rPr>
                <w:rFonts w:cs="David" w:hint="eastAsia"/>
                <w:rtl/>
              </w:rPr>
            </w:rPrChange>
          </w:rPr>
          <w:t>כבידה</w:t>
        </w:r>
        <w:r w:rsidRPr="004525D9">
          <w:rPr>
            <w:rFonts w:cs="David"/>
            <w:highlight w:val="yellow"/>
            <w:rtl/>
            <w:rPrChange w:id="6907" w:author="Shimon" w:date="2022-01-06T22:31:00Z">
              <w:rPr>
                <w:rFonts w:cs="David"/>
                <w:rtl/>
              </w:rPr>
            </w:rPrChange>
          </w:rPr>
          <w:t xml:space="preserve"> </w:t>
        </w:r>
        <w:r w:rsidRPr="004525D9">
          <w:rPr>
            <w:rFonts w:cs="David" w:hint="eastAsia"/>
            <w:highlight w:val="yellow"/>
            <w:rtl/>
            <w:rPrChange w:id="6908" w:author="Shimon" w:date="2022-01-06T22:31:00Z">
              <w:rPr>
                <w:rFonts w:cs="David" w:hint="eastAsia"/>
                <w:rtl/>
              </w:rPr>
            </w:rPrChange>
          </w:rPr>
          <w:t>ומשומנת</w:t>
        </w:r>
        <w:r w:rsidRPr="004525D9">
          <w:rPr>
            <w:rFonts w:cs="David"/>
            <w:highlight w:val="yellow"/>
            <w:rtl/>
            <w:rPrChange w:id="6909" w:author="Shimon" w:date="2022-01-06T22:31:00Z">
              <w:rPr>
                <w:rFonts w:cs="David"/>
                <w:rtl/>
              </w:rPr>
            </w:rPrChange>
          </w:rPr>
          <w:t xml:space="preserve"> </w:t>
        </w:r>
        <w:r w:rsidRPr="004525D9">
          <w:rPr>
            <w:rFonts w:cs="David" w:hint="eastAsia"/>
            <w:highlight w:val="yellow"/>
            <w:rtl/>
            <w:rPrChange w:id="6910" w:author="Shimon" w:date="2022-01-06T22:31:00Z">
              <w:rPr>
                <w:rFonts w:cs="David" w:hint="eastAsia"/>
                <w:rtl/>
              </w:rPr>
            </w:rPrChange>
          </w:rPr>
          <w:t>ועשרות</w:t>
        </w:r>
        <w:r w:rsidRPr="004525D9">
          <w:rPr>
            <w:rFonts w:cs="David"/>
            <w:highlight w:val="yellow"/>
            <w:rtl/>
            <w:rPrChange w:id="6911" w:author="Shimon" w:date="2022-01-06T22:31:00Z">
              <w:rPr>
                <w:rFonts w:cs="David"/>
                <w:rtl/>
              </w:rPr>
            </w:rPrChange>
          </w:rPr>
          <w:t xml:space="preserve"> </w:t>
        </w:r>
        <w:r w:rsidRPr="004525D9">
          <w:rPr>
            <w:rFonts w:cs="David" w:hint="eastAsia"/>
            <w:highlight w:val="yellow"/>
            <w:rtl/>
            <w:rPrChange w:id="6912" w:author="Shimon" w:date="2022-01-06T22:31:00Z">
              <w:rPr>
                <w:rFonts w:cs="David" w:hint="eastAsia"/>
                <w:rtl/>
              </w:rPr>
            </w:rPrChange>
          </w:rPr>
          <w:t>בעלי</w:t>
        </w:r>
        <w:r w:rsidRPr="004525D9">
          <w:rPr>
            <w:rFonts w:cs="David"/>
            <w:highlight w:val="yellow"/>
            <w:rtl/>
            <w:rPrChange w:id="6913" w:author="Shimon" w:date="2022-01-06T22:31:00Z">
              <w:rPr>
                <w:rFonts w:cs="David"/>
                <w:rtl/>
              </w:rPr>
            </w:rPrChange>
          </w:rPr>
          <w:t xml:space="preserve"> </w:t>
        </w:r>
        <w:r w:rsidRPr="004525D9">
          <w:rPr>
            <w:rFonts w:cs="David" w:hint="eastAsia"/>
            <w:highlight w:val="yellow"/>
            <w:rtl/>
            <w:rPrChange w:id="6914" w:author="Shimon" w:date="2022-01-06T22:31:00Z">
              <w:rPr>
                <w:rFonts w:cs="David" w:hint="eastAsia"/>
                <w:rtl/>
              </w:rPr>
            </w:rPrChange>
          </w:rPr>
          <w:t>תפקידים</w:t>
        </w:r>
        <w:r w:rsidRPr="004525D9">
          <w:rPr>
            <w:rFonts w:cs="David"/>
            <w:highlight w:val="yellow"/>
            <w:rtl/>
            <w:rPrChange w:id="6915" w:author="Shimon" w:date="2022-01-06T22:31:00Z">
              <w:rPr>
                <w:rFonts w:cs="David"/>
                <w:rtl/>
              </w:rPr>
            </w:rPrChange>
          </w:rPr>
          <w:t xml:space="preserve">, </w:t>
        </w:r>
        <w:r w:rsidRPr="004525D9">
          <w:rPr>
            <w:rFonts w:cs="David" w:hint="eastAsia"/>
            <w:highlight w:val="yellow"/>
            <w:rtl/>
            <w:rPrChange w:id="6916" w:author="Shimon" w:date="2022-01-06T22:31:00Z">
              <w:rPr>
                <w:rFonts w:cs="David" w:hint="eastAsia"/>
                <w:rtl/>
              </w:rPr>
            </w:rPrChange>
          </w:rPr>
          <w:t>שלא</w:t>
        </w:r>
        <w:r w:rsidRPr="004525D9">
          <w:rPr>
            <w:rFonts w:cs="David"/>
            <w:highlight w:val="yellow"/>
            <w:rtl/>
            <w:rPrChange w:id="6917" w:author="Shimon" w:date="2022-01-06T22:31:00Z">
              <w:rPr>
                <w:rFonts w:cs="David"/>
                <w:rtl/>
              </w:rPr>
            </w:rPrChange>
          </w:rPr>
          <w:t xml:space="preserve"> </w:t>
        </w:r>
        <w:r w:rsidRPr="004525D9">
          <w:rPr>
            <w:rFonts w:cs="David" w:hint="eastAsia"/>
            <w:highlight w:val="yellow"/>
            <w:rtl/>
            <w:rPrChange w:id="6918" w:author="Shimon" w:date="2022-01-06T22:31:00Z">
              <w:rPr>
                <w:rFonts w:cs="David" w:hint="eastAsia"/>
                <w:rtl/>
              </w:rPr>
            </w:rPrChange>
          </w:rPr>
          <w:t>כאן</w:t>
        </w:r>
        <w:r w:rsidRPr="004525D9">
          <w:rPr>
            <w:rFonts w:cs="David"/>
            <w:highlight w:val="yellow"/>
            <w:rtl/>
            <w:rPrChange w:id="6919" w:author="Shimon" w:date="2022-01-06T22:31:00Z">
              <w:rPr>
                <w:rFonts w:cs="David"/>
                <w:rtl/>
              </w:rPr>
            </w:rPrChange>
          </w:rPr>
          <w:t xml:space="preserve"> </w:t>
        </w:r>
        <w:r w:rsidRPr="004525D9">
          <w:rPr>
            <w:rFonts w:cs="David" w:hint="eastAsia"/>
            <w:highlight w:val="yellow"/>
            <w:rtl/>
            <w:rPrChange w:id="6920" w:author="Shimon" w:date="2022-01-06T22:31:00Z">
              <w:rPr>
                <w:rFonts w:cs="David" w:hint="eastAsia"/>
                <w:rtl/>
              </w:rPr>
            </w:rPrChange>
          </w:rPr>
          <w:t>המקום</w:t>
        </w:r>
        <w:r w:rsidRPr="004525D9">
          <w:rPr>
            <w:rFonts w:cs="David"/>
            <w:highlight w:val="yellow"/>
            <w:rtl/>
            <w:rPrChange w:id="6921" w:author="Shimon" w:date="2022-01-06T22:31:00Z">
              <w:rPr>
                <w:rFonts w:cs="David"/>
                <w:rtl/>
              </w:rPr>
            </w:rPrChange>
          </w:rPr>
          <w:t xml:space="preserve"> </w:t>
        </w:r>
        <w:r w:rsidRPr="004525D9">
          <w:rPr>
            <w:rFonts w:cs="David" w:hint="eastAsia"/>
            <w:highlight w:val="yellow"/>
            <w:rtl/>
            <w:rPrChange w:id="6922" w:author="Shimon" w:date="2022-01-06T22:31:00Z">
              <w:rPr>
                <w:rFonts w:cs="David" w:hint="eastAsia"/>
                <w:rtl/>
              </w:rPr>
            </w:rPrChange>
          </w:rPr>
          <w:t>לפרטם</w:t>
        </w:r>
        <w:r w:rsidRPr="004525D9">
          <w:rPr>
            <w:rFonts w:cs="David"/>
            <w:highlight w:val="yellow"/>
            <w:rtl/>
            <w:rPrChange w:id="6923" w:author="Shimon" w:date="2022-01-06T22:31:00Z">
              <w:rPr>
                <w:rFonts w:cs="David"/>
                <w:rtl/>
              </w:rPr>
            </w:rPrChange>
          </w:rPr>
          <w:t xml:space="preserve"> </w:t>
        </w:r>
        <w:r w:rsidRPr="004525D9">
          <w:rPr>
            <w:rFonts w:cs="David" w:hint="eastAsia"/>
            <w:highlight w:val="yellow"/>
            <w:rtl/>
            <w:rPrChange w:id="6924" w:author="Shimon" w:date="2022-01-06T22:31:00Z">
              <w:rPr>
                <w:rFonts w:cs="David" w:hint="eastAsia"/>
                <w:rtl/>
              </w:rPr>
            </w:rPrChange>
          </w:rPr>
          <w:t>אך</w:t>
        </w:r>
        <w:r w:rsidRPr="004525D9">
          <w:rPr>
            <w:rFonts w:cs="David"/>
            <w:highlight w:val="yellow"/>
            <w:rtl/>
            <w:rPrChange w:id="6925" w:author="Shimon" w:date="2022-01-06T22:31:00Z">
              <w:rPr>
                <w:rFonts w:cs="David"/>
                <w:rtl/>
              </w:rPr>
            </w:rPrChange>
          </w:rPr>
          <w:t xml:space="preserve"> </w:t>
        </w:r>
        <w:r w:rsidRPr="004525D9">
          <w:rPr>
            <w:rFonts w:cs="David" w:hint="eastAsia"/>
            <w:highlight w:val="yellow"/>
            <w:rtl/>
            <w:rPrChange w:id="6926" w:author="Shimon" w:date="2022-01-06T22:31:00Z">
              <w:rPr>
                <w:rFonts w:cs="David" w:hint="eastAsia"/>
                <w:rtl/>
              </w:rPr>
            </w:rPrChange>
          </w:rPr>
          <w:t>רשימת</w:t>
        </w:r>
        <w:r w:rsidRPr="004525D9">
          <w:rPr>
            <w:rFonts w:cs="David"/>
            <w:highlight w:val="yellow"/>
            <w:rtl/>
            <w:rPrChange w:id="6927" w:author="Shimon" w:date="2022-01-06T22:31:00Z">
              <w:rPr>
                <w:rFonts w:cs="David"/>
                <w:rtl/>
              </w:rPr>
            </w:rPrChange>
          </w:rPr>
          <w:t xml:space="preserve"> </w:t>
        </w:r>
        <w:r w:rsidRPr="004525D9">
          <w:rPr>
            <w:rFonts w:cs="David" w:hint="eastAsia"/>
            <w:highlight w:val="yellow"/>
            <w:rtl/>
            <w:rPrChange w:id="6928" w:author="Shimon" w:date="2022-01-06T22:31:00Z">
              <w:rPr>
                <w:rFonts w:cs="David" w:hint="eastAsia"/>
                <w:rtl/>
              </w:rPr>
            </w:rPrChange>
          </w:rPr>
          <w:t>המכותבים</w:t>
        </w:r>
        <w:r w:rsidRPr="004525D9">
          <w:rPr>
            <w:rFonts w:cs="David"/>
            <w:highlight w:val="yellow"/>
            <w:rtl/>
            <w:rPrChange w:id="6929" w:author="Shimon" w:date="2022-01-06T22:31:00Z">
              <w:rPr>
                <w:rFonts w:cs="David"/>
                <w:rtl/>
              </w:rPr>
            </w:rPrChange>
          </w:rPr>
          <w:t xml:space="preserve">, </w:t>
        </w:r>
        <w:r w:rsidRPr="004525D9">
          <w:rPr>
            <w:rFonts w:cs="David" w:hint="eastAsia"/>
            <w:highlight w:val="yellow"/>
            <w:rtl/>
            <w:rPrChange w:id="6930" w:author="Shimon" w:date="2022-01-06T22:31:00Z">
              <w:rPr>
                <w:rFonts w:cs="David" w:hint="eastAsia"/>
                <w:rtl/>
              </w:rPr>
            </w:rPrChange>
          </w:rPr>
          <w:t>מקבלי</w:t>
        </w:r>
        <w:r w:rsidRPr="004525D9">
          <w:rPr>
            <w:rFonts w:cs="David"/>
            <w:highlight w:val="yellow"/>
            <w:rtl/>
            <w:rPrChange w:id="6931" w:author="Shimon" w:date="2022-01-06T22:31:00Z">
              <w:rPr>
                <w:rFonts w:cs="David"/>
                <w:rtl/>
              </w:rPr>
            </w:rPrChange>
          </w:rPr>
          <w:t xml:space="preserve"> </w:t>
        </w:r>
        <w:r w:rsidRPr="004525D9">
          <w:rPr>
            <w:rFonts w:cs="David" w:hint="eastAsia"/>
            <w:highlight w:val="yellow"/>
            <w:rtl/>
            <w:rPrChange w:id="6932" w:author="Shimon" w:date="2022-01-06T22:31:00Z">
              <w:rPr>
                <w:rFonts w:cs="David" w:hint="eastAsia"/>
                <w:rtl/>
              </w:rPr>
            </w:rPrChange>
          </w:rPr>
          <w:t>ההעתקים</w:t>
        </w:r>
        <w:r w:rsidRPr="004525D9">
          <w:rPr>
            <w:rFonts w:cs="David"/>
            <w:highlight w:val="yellow"/>
            <w:rtl/>
            <w:rPrChange w:id="6933" w:author="Shimon" w:date="2022-01-06T22:31:00Z">
              <w:rPr>
                <w:rFonts w:cs="David"/>
                <w:rtl/>
              </w:rPr>
            </w:rPrChange>
          </w:rPr>
          <w:t xml:space="preserve">, </w:t>
        </w:r>
        <w:r w:rsidRPr="004525D9">
          <w:rPr>
            <w:rFonts w:cs="David" w:hint="eastAsia"/>
            <w:highlight w:val="yellow"/>
            <w:rtl/>
            <w:rPrChange w:id="6934" w:author="Shimon" w:date="2022-01-06T22:31:00Z">
              <w:rPr>
                <w:rFonts w:cs="David" w:hint="eastAsia"/>
                <w:rtl/>
              </w:rPr>
            </w:rPrChange>
          </w:rPr>
          <w:t>וצוותיהם</w:t>
        </w:r>
        <w:r w:rsidRPr="004525D9">
          <w:rPr>
            <w:rFonts w:cs="David"/>
            <w:highlight w:val="yellow"/>
            <w:rtl/>
            <w:rPrChange w:id="6935" w:author="Shimon" w:date="2022-01-06T22:31:00Z">
              <w:rPr>
                <w:rFonts w:cs="David"/>
                <w:rtl/>
              </w:rPr>
            </w:rPrChange>
          </w:rPr>
          <w:t xml:space="preserve">, </w:t>
        </w:r>
        <w:r w:rsidRPr="004525D9">
          <w:rPr>
            <w:rFonts w:cs="David" w:hint="eastAsia"/>
            <w:highlight w:val="yellow"/>
            <w:rtl/>
            <w:rPrChange w:id="6936" w:author="Shimon" w:date="2022-01-06T22:31:00Z">
              <w:rPr>
                <w:rFonts w:cs="David" w:hint="eastAsia"/>
                <w:rtl/>
              </w:rPr>
            </w:rPrChange>
          </w:rPr>
          <w:t>יכולה</w:t>
        </w:r>
        <w:r w:rsidRPr="004525D9">
          <w:rPr>
            <w:rFonts w:cs="David"/>
            <w:highlight w:val="yellow"/>
            <w:rtl/>
            <w:rPrChange w:id="6937" w:author="Shimon" w:date="2022-01-06T22:31:00Z">
              <w:rPr>
                <w:rFonts w:cs="David"/>
                <w:rtl/>
              </w:rPr>
            </w:rPrChange>
          </w:rPr>
          <w:t xml:space="preserve"> </w:t>
        </w:r>
        <w:r w:rsidRPr="004525D9">
          <w:rPr>
            <w:rFonts w:cs="David" w:hint="eastAsia"/>
            <w:highlight w:val="yellow"/>
            <w:rtl/>
            <w:rPrChange w:id="6938" w:author="Shimon" w:date="2022-01-06T22:31:00Z">
              <w:rPr>
                <w:rFonts w:cs="David" w:hint="eastAsia"/>
                <w:rtl/>
              </w:rPr>
            </w:rPrChange>
          </w:rPr>
          <w:t>לרמז</w:t>
        </w:r>
        <w:r w:rsidRPr="004525D9">
          <w:rPr>
            <w:rFonts w:cs="David"/>
            <w:highlight w:val="yellow"/>
            <w:rtl/>
            <w:rPrChange w:id="6939" w:author="Shimon" w:date="2022-01-06T22:31:00Z">
              <w:rPr>
                <w:rFonts w:cs="David"/>
                <w:rtl/>
              </w:rPr>
            </w:rPrChange>
          </w:rPr>
          <w:t xml:space="preserve"> </w:t>
        </w:r>
        <w:r w:rsidRPr="004525D9">
          <w:rPr>
            <w:rFonts w:cs="David" w:hint="eastAsia"/>
            <w:highlight w:val="yellow"/>
            <w:rtl/>
            <w:rPrChange w:id="6940" w:author="Shimon" w:date="2022-01-06T22:31:00Z">
              <w:rPr>
                <w:rFonts w:cs="David" w:hint="eastAsia"/>
                <w:rtl/>
              </w:rPr>
            </w:rPrChange>
          </w:rPr>
          <w:t>על</w:t>
        </w:r>
        <w:r w:rsidRPr="004525D9">
          <w:rPr>
            <w:rFonts w:cs="David"/>
            <w:highlight w:val="yellow"/>
            <w:rtl/>
            <w:rPrChange w:id="6941" w:author="Shimon" w:date="2022-01-06T22:31:00Z">
              <w:rPr>
                <w:rFonts w:cs="David"/>
                <w:rtl/>
              </w:rPr>
            </w:rPrChange>
          </w:rPr>
          <w:t xml:space="preserve"> </w:t>
        </w:r>
        <w:r w:rsidRPr="004525D9">
          <w:rPr>
            <w:rFonts w:cs="David" w:hint="eastAsia"/>
            <w:highlight w:val="yellow"/>
            <w:rtl/>
            <w:rPrChange w:id="6942" w:author="Shimon" w:date="2022-01-06T22:31:00Z">
              <w:rPr>
                <w:rFonts w:cs="David" w:hint="eastAsia"/>
                <w:rtl/>
              </w:rPr>
            </w:rPrChange>
          </w:rPr>
          <w:t>ההיקף</w:t>
        </w:r>
        <w:r w:rsidRPr="004525D9">
          <w:rPr>
            <w:rFonts w:cs="David"/>
            <w:highlight w:val="yellow"/>
            <w:rtl/>
            <w:rPrChange w:id="6943" w:author="Shimon" w:date="2022-01-06T22:31:00Z">
              <w:rPr>
                <w:rFonts w:cs="David"/>
                <w:rtl/>
              </w:rPr>
            </w:rPrChange>
          </w:rPr>
          <w:t>,</w:t>
        </w:r>
      </w:ins>
    </w:p>
    <w:p w14:paraId="088AE74C" w14:textId="6A932FCB" w:rsidR="00ED3CD4" w:rsidRPr="004525D9" w:rsidRDefault="00ED3CD4" w:rsidP="00CA3894">
      <w:pPr>
        <w:spacing w:after="240" w:line="360" w:lineRule="auto"/>
        <w:ind w:left="665"/>
        <w:jc w:val="both"/>
        <w:rPr>
          <w:ins w:id="6944" w:author="Shimon" w:date="2022-01-06T22:30:00Z"/>
          <w:rFonts w:cs="David"/>
          <w:highlight w:val="yellow"/>
          <w:rtl/>
          <w:rPrChange w:id="6945" w:author="Shimon" w:date="2022-01-06T22:31:00Z">
            <w:rPr>
              <w:ins w:id="6946" w:author="Shimon" w:date="2022-01-06T22:30:00Z"/>
              <w:rFonts w:cs="David"/>
              <w:rtl/>
            </w:rPr>
          </w:rPrChange>
        </w:rPr>
      </w:pPr>
      <w:ins w:id="6947" w:author="Shimon" w:date="2022-01-06T22:30:00Z">
        <w:r w:rsidRPr="004525D9">
          <w:rPr>
            <w:rFonts w:cs="David"/>
            <w:highlight w:val="yellow"/>
            <w:rtl/>
            <w:rPrChange w:id="6948" w:author="Shimon" w:date="2022-01-06T22:31:00Z">
              <w:rPr>
                <w:rFonts w:cs="David"/>
                <w:rtl/>
              </w:rPr>
            </w:rPrChange>
          </w:rPr>
          <w:t xml:space="preserve"> ניטרול חיי משפחה וחברה, </w:t>
        </w:r>
      </w:ins>
      <w:ins w:id="6949" w:author="Shimon" w:date="2022-01-06T22:31:00Z">
        <w:r w:rsidR="004525D9">
          <w:rPr>
            <w:rFonts w:cs="David" w:hint="cs"/>
            <w:highlight w:val="yellow"/>
            <w:rtl/>
          </w:rPr>
          <w:t xml:space="preserve">אליהם </w:t>
        </w:r>
      </w:ins>
      <w:ins w:id="6950" w:author="Shimon" w:date="2022-01-06T22:30:00Z">
        <w:r w:rsidRPr="004525D9">
          <w:rPr>
            <w:rFonts w:cs="David" w:hint="eastAsia"/>
            <w:highlight w:val="yellow"/>
            <w:rtl/>
            <w:rPrChange w:id="6951" w:author="Shimon" w:date="2022-01-06T22:31:00Z">
              <w:rPr>
                <w:rFonts w:cs="David" w:hint="eastAsia"/>
                <w:rtl/>
              </w:rPr>
            </w:rPrChange>
          </w:rPr>
          <w:t>לא</w:t>
        </w:r>
        <w:r w:rsidRPr="004525D9">
          <w:rPr>
            <w:rFonts w:cs="David"/>
            <w:highlight w:val="yellow"/>
            <w:rtl/>
            <w:rPrChange w:id="6952" w:author="Shimon" w:date="2022-01-06T22:31:00Z">
              <w:rPr>
                <w:rFonts w:cs="David"/>
                <w:rtl/>
              </w:rPr>
            </w:rPrChange>
          </w:rPr>
          <w:t xml:space="preserve"> יכולתי להתפנות בעשר השנים האחרונות, </w:t>
        </w:r>
      </w:ins>
      <w:ins w:id="6953" w:author="Shimon" w:date="2022-01-06T22:32:00Z">
        <w:r w:rsidR="004525D9">
          <w:rPr>
            <w:rFonts w:cs="David" w:hint="cs"/>
            <w:highlight w:val="yellow"/>
            <w:rtl/>
          </w:rPr>
          <w:t>ו</w:t>
        </w:r>
      </w:ins>
      <w:ins w:id="6954" w:author="Shimon" w:date="2022-01-06T22:30:00Z">
        <w:r w:rsidRPr="004525D9">
          <w:rPr>
            <w:rFonts w:cs="David" w:hint="eastAsia"/>
            <w:highlight w:val="yellow"/>
            <w:rtl/>
            <w:rPrChange w:id="6955" w:author="Shimon" w:date="2022-01-06T22:31:00Z">
              <w:rPr>
                <w:rFonts w:cs="David" w:hint="eastAsia"/>
                <w:rtl/>
              </w:rPr>
            </w:rPrChange>
          </w:rPr>
          <w:t>חוסר</w:t>
        </w:r>
        <w:r w:rsidRPr="004525D9">
          <w:rPr>
            <w:rFonts w:cs="David"/>
            <w:highlight w:val="yellow"/>
            <w:rtl/>
            <w:rPrChange w:id="6956" w:author="Shimon" w:date="2022-01-06T22:31:00Z">
              <w:rPr>
                <w:rFonts w:cs="David"/>
                <w:rtl/>
              </w:rPr>
            </w:rPrChange>
          </w:rPr>
          <w:t xml:space="preserve"> </w:t>
        </w:r>
        <w:r w:rsidRPr="004525D9">
          <w:rPr>
            <w:rFonts w:cs="David" w:hint="eastAsia"/>
            <w:highlight w:val="yellow"/>
            <w:rtl/>
            <w:rPrChange w:id="6957" w:author="Shimon" w:date="2022-01-06T22:31:00Z">
              <w:rPr>
                <w:rFonts w:cs="David" w:hint="eastAsia"/>
                <w:rtl/>
              </w:rPr>
            </w:rPrChange>
          </w:rPr>
          <w:t>יכולת</w:t>
        </w:r>
        <w:r w:rsidRPr="004525D9">
          <w:rPr>
            <w:rFonts w:cs="David"/>
            <w:highlight w:val="yellow"/>
            <w:rtl/>
            <w:rPrChange w:id="6958" w:author="Shimon" w:date="2022-01-06T22:31:00Z">
              <w:rPr>
                <w:rFonts w:cs="David"/>
                <w:rtl/>
              </w:rPr>
            </w:rPrChange>
          </w:rPr>
          <w:t xml:space="preserve"> </w:t>
        </w:r>
        <w:r w:rsidRPr="004525D9">
          <w:rPr>
            <w:rFonts w:cs="David" w:hint="eastAsia"/>
            <w:highlight w:val="yellow"/>
            <w:rtl/>
            <w:rPrChange w:id="6959" w:author="Shimon" w:date="2022-01-06T22:31:00Z">
              <w:rPr>
                <w:rFonts w:cs="David" w:hint="eastAsia"/>
                <w:rtl/>
              </w:rPr>
            </w:rPrChange>
          </w:rPr>
          <w:t>להקדיש</w:t>
        </w:r>
        <w:r w:rsidRPr="004525D9">
          <w:rPr>
            <w:rFonts w:cs="David"/>
            <w:highlight w:val="yellow"/>
            <w:rtl/>
            <w:rPrChange w:id="6960" w:author="Shimon" w:date="2022-01-06T22:31:00Z">
              <w:rPr>
                <w:rFonts w:cs="David"/>
                <w:rtl/>
              </w:rPr>
            </w:rPrChange>
          </w:rPr>
          <w:t xml:space="preserve"> </w:t>
        </w:r>
        <w:r w:rsidRPr="004525D9">
          <w:rPr>
            <w:rFonts w:cs="David" w:hint="eastAsia"/>
            <w:highlight w:val="yellow"/>
            <w:rtl/>
            <w:rPrChange w:id="6961" w:author="Shimon" w:date="2022-01-06T22:31:00Z">
              <w:rPr>
                <w:rFonts w:cs="David" w:hint="eastAsia"/>
                <w:rtl/>
              </w:rPr>
            </w:rPrChange>
          </w:rPr>
          <w:t>זמן</w:t>
        </w:r>
        <w:r w:rsidRPr="004525D9">
          <w:rPr>
            <w:rFonts w:cs="David"/>
            <w:highlight w:val="yellow"/>
            <w:rtl/>
            <w:rPrChange w:id="6962" w:author="Shimon" w:date="2022-01-06T22:31:00Z">
              <w:rPr>
                <w:rFonts w:cs="David"/>
                <w:rtl/>
              </w:rPr>
            </w:rPrChange>
          </w:rPr>
          <w:t xml:space="preserve"> </w:t>
        </w:r>
        <w:r w:rsidRPr="004525D9">
          <w:rPr>
            <w:rFonts w:cs="David" w:hint="eastAsia"/>
            <w:highlight w:val="yellow"/>
            <w:rtl/>
            <w:rPrChange w:id="6963" w:author="Shimon" w:date="2022-01-06T22:31:00Z">
              <w:rPr>
                <w:rFonts w:cs="David" w:hint="eastAsia"/>
                <w:rtl/>
              </w:rPr>
            </w:rPrChange>
          </w:rPr>
          <w:t>ולהתמקד</w:t>
        </w:r>
        <w:r w:rsidRPr="004525D9">
          <w:rPr>
            <w:rFonts w:cs="David"/>
            <w:highlight w:val="yellow"/>
            <w:rtl/>
            <w:rPrChange w:id="6964" w:author="Shimon" w:date="2022-01-06T22:31:00Z">
              <w:rPr>
                <w:rFonts w:cs="David"/>
                <w:rtl/>
              </w:rPr>
            </w:rPrChange>
          </w:rPr>
          <w:t xml:space="preserve"> </w:t>
        </w:r>
        <w:r w:rsidRPr="004525D9">
          <w:rPr>
            <w:rFonts w:cs="David" w:hint="eastAsia"/>
            <w:highlight w:val="yellow"/>
            <w:rtl/>
            <w:rPrChange w:id="6965" w:author="Shimon" w:date="2022-01-06T22:31:00Z">
              <w:rPr>
                <w:rFonts w:cs="David" w:hint="eastAsia"/>
                <w:rtl/>
              </w:rPr>
            </w:rPrChange>
          </w:rPr>
          <w:t>בטיפוח</w:t>
        </w:r>
        <w:r w:rsidRPr="004525D9">
          <w:rPr>
            <w:rFonts w:cs="David"/>
            <w:highlight w:val="yellow"/>
            <w:rtl/>
            <w:rPrChange w:id="6966" w:author="Shimon" w:date="2022-01-06T22:31:00Z">
              <w:rPr>
                <w:rFonts w:cs="David"/>
                <w:rtl/>
              </w:rPr>
            </w:rPrChange>
          </w:rPr>
          <w:t xml:space="preserve"> </w:t>
        </w:r>
        <w:r w:rsidRPr="004525D9">
          <w:rPr>
            <w:rFonts w:cs="David" w:hint="eastAsia"/>
            <w:highlight w:val="yellow"/>
            <w:rtl/>
            <w:rPrChange w:id="6967" w:author="Shimon" w:date="2022-01-06T22:31:00Z">
              <w:rPr>
                <w:rFonts w:cs="David" w:hint="eastAsia"/>
                <w:rtl/>
              </w:rPr>
            </w:rPrChange>
          </w:rPr>
          <w:t>חיי</w:t>
        </w:r>
        <w:r w:rsidRPr="004525D9">
          <w:rPr>
            <w:rFonts w:cs="David"/>
            <w:highlight w:val="yellow"/>
            <w:rtl/>
            <w:rPrChange w:id="6968" w:author="Shimon" w:date="2022-01-06T22:31:00Z">
              <w:rPr>
                <w:rFonts w:cs="David"/>
                <w:rtl/>
              </w:rPr>
            </w:rPrChange>
          </w:rPr>
          <w:t xml:space="preserve"> </w:t>
        </w:r>
        <w:r w:rsidRPr="004525D9">
          <w:rPr>
            <w:rFonts w:cs="David" w:hint="eastAsia"/>
            <w:highlight w:val="yellow"/>
            <w:rtl/>
            <w:rPrChange w:id="6969" w:author="Shimon" w:date="2022-01-06T22:31:00Z">
              <w:rPr>
                <w:rFonts w:cs="David" w:hint="eastAsia"/>
                <w:rtl/>
              </w:rPr>
            </w:rPrChange>
          </w:rPr>
          <w:t>הנישואין</w:t>
        </w:r>
        <w:r w:rsidRPr="004525D9">
          <w:rPr>
            <w:rFonts w:cs="David"/>
            <w:highlight w:val="yellow"/>
            <w:rtl/>
            <w:rPrChange w:id="6970" w:author="Shimon" w:date="2022-01-06T22:31:00Z">
              <w:rPr>
                <w:rFonts w:cs="David"/>
                <w:rtl/>
              </w:rPr>
            </w:rPrChange>
          </w:rPr>
          <w:t xml:space="preserve"> </w:t>
        </w:r>
        <w:r w:rsidRPr="004525D9">
          <w:rPr>
            <w:rFonts w:cs="David" w:hint="eastAsia"/>
            <w:highlight w:val="yellow"/>
            <w:rtl/>
            <w:rPrChange w:id="6971" w:author="Shimon" w:date="2022-01-06T22:31:00Z">
              <w:rPr>
                <w:rFonts w:cs="David" w:hint="eastAsia"/>
                <w:rtl/>
              </w:rPr>
            </w:rPrChange>
          </w:rPr>
          <w:t>השניים</w:t>
        </w:r>
        <w:r w:rsidRPr="004525D9">
          <w:rPr>
            <w:rFonts w:cs="David"/>
            <w:highlight w:val="yellow"/>
            <w:rtl/>
            <w:rPrChange w:id="6972" w:author="Shimon" w:date="2022-01-06T22:31:00Z">
              <w:rPr>
                <w:rFonts w:cs="David"/>
                <w:rtl/>
              </w:rPr>
            </w:rPrChange>
          </w:rPr>
          <w:t xml:space="preserve"> </w:t>
        </w:r>
        <w:r w:rsidRPr="004525D9">
          <w:rPr>
            <w:rFonts w:cs="David" w:hint="eastAsia"/>
            <w:highlight w:val="yellow"/>
            <w:rtl/>
            <w:rPrChange w:id="6973" w:author="Shimon" w:date="2022-01-06T22:31:00Z">
              <w:rPr>
                <w:rFonts w:cs="David" w:hint="eastAsia"/>
                <w:rtl/>
              </w:rPr>
            </w:rPrChange>
          </w:rPr>
          <w:t>שלי</w:t>
        </w:r>
        <w:r w:rsidRPr="004525D9">
          <w:rPr>
            <w:rFonts w:cs="David"/>
            <w:highlight w:val="yellow"/>
            <w:rtl/>
            <w:rPrChange w:id="6974" w:author="Shimon" w:date="2022-01-06T22:31:00Z">
              <w:rPr>
                <w:rFonts w:cs="David"/>
                <w:rtl/>
              </w:rPr>
            </w:rPrChange>
          </w:rPr>
          <w:t xml:space="preserve">, </w:t>
        </w:r>
        <w:r w:rsidRPr="004525D9">
          <w:rPr>
            <w:rFonts w:cs="David" w:hint="eastAsia"/>
            <w:highlight w:val="yellow"/>
            <w:rtl/>
            <w:rPrChange w:id="6975" w:author="Shimon" w:date="2022-01-06T22:31:00Z">
              <w:rPr>
                <w:rFonts w:cs="David" w:hint="eastAsia"/>
                <w:rtl/>
              </w:rPr>
            </w:rPrChange>
          </w:rPr>
          <w:t>לאחר</w:t>
        </w:r>
        <w:r w:rsidRPr="004525D9">
          <w:rPr>
            <w:rFonts w:cs="David"/>
            <w:highlight w:val="yellow"/>
            <w:rtl/>
            <w:rPrChange w:id="6976" w:author="Shimon" w:date="2022-01-06T22:31:00Z">
              <w:rPr>
                <w:rFonts w:cs="David"/>
                <w:rtl/>
              </w:rPr>
            </w:rPrChange>
          </w:rPr>
          <w:t xml:space="preserve"> </w:t>
        </w:r>
        <w:r w:rsidRPr="004525D9">
          <w:rPr>
            <w:rFonts w:cs="David" w:hint="eastAsia"/>
            <w:highlight w:val="yellow"/>
            <w:rtl/>
            <w:rPrChange w:id="6977" w:author="Shimon" w:date="2022-01-06T22:31:00Z">
              <w:rPr>
                <w:rFonts w:cs="David" w:hint="eastAsia"/>
                <w:rtl/>
              </w:rPr>
            </w:rPrChange>
          </w:rPr>
          <w:t>פטירת</w:t>
        </w:r>
        <w:r w:rsidRPr="004525D9">
          <w:rPr>
            <w:rFonts w:cs="David"/>
            <w:highlight w:val="yellow"/>
            <w:rtl/>
            <w:rPrChange w:id="6978" w:author="Shimon" w:date="2022-01-06T22:31:00Z">
              <w:rPr>
                <w:rFonts w:cs="David"/>
                <w:rtl/>
              </w:rPr>
            </w:rPrChange>
          </w:rPr>
          <w:t xml:space="preserve"> </w:t>
        </w:r>
        <w:r w:rsidRPr="004525D9">
          <w:rPr>
            <w:rFonts w:cs="David" w:hint="eastAsia"/>
            <w:highlight w:val="yellow"/>
            <w:rtl/>
            <w:rPrChange w:id="6979" w:author="Shimon" w:date="2022-01-06T22:31:00Z">
              <w:rPr>
                <w:rFonts w:cs="David" w:hint="eastAsia"/>
                <w:rtl/>
              </w:rPr>
            </w:rPrChange>
          </w:rPr>
          <w:t>אשתי</w:t>
        </w:r>
        <w:r w:rsidRPr="004525D9">
          <w:rPr>
            <w:rFonts w:cs="David"/>
            <w:highlight w:val="yellow"/>
            <w:rtl/>
            <w:rPrChange w:id="6980" w:author="Shimon" w:date="2022-01-06T22:31:00Z">
              <w:rPr>
                <w:rFonts w:cs="David"/>
                <w:rtl/>
              </w:rPr>
            </w:rPrChange>
          </w:rPr>
          <w:t>,</w:t>
        </w:r>
      </w:ins>
      <w:ins w:id="6981" w:author="Shimon" w:date="2022-01-06T22:32:00Z">
        <w:r w:rsidR="004525D9">
          <w:rPr>
            <w:rFonts w:cs="David" w:hint="cs"/>
            <w:highlight w:val="yellow"/>
            <w:rtl/>
          </w:rPr>
          <w:t xml:space="preserve"> כי לא הייתי ממש בפנסיה: עבדתי ועבדתי</w:t>
        </w:r>
      </w:ins>
      <w:ins w:id="6982" w:author="Shimon" w:date="2022-01-06T22:33:00Z">
        <w:r w:rsidR="004525D9">
          <w:rPr>
            <w:rFonts w:cs="David" w:hint="cs"/>
            <w:highlight w:val="yellow"/>
            <w:rtl/>
          </w:rPr>
          <w:t>,</w:t>
        </w:r>
      </w:ins>
      <w:ins w:id="6983" w:author="Shimon" w:date="2022-01-06T22:32:00Z">
        <w:r w:rsidR="004525D9">
          <w:rPr>
            <w:rFonts w:cs="David" w:hint="cs"/>
            <w:highlight w:val="yellow"/>
            <w:rtl/>
          </w:rPr>
          <w:t xml:space="preserve"> עס</w:t>
        </w:r>
      </w:ins>
      <w:ins w:id="6984" w:author="Shimon" w:date="2022-01-06T22:33:00Z">
        <w:r w:rsidR="004525D9">
          <w:rPr>
            <w:rFonts w:cs="David" w:hint="cs"/>
            <w:highlight w:val="yellow"/>
            <w:rtl/>
          </w:rPr>
          <w:t>קתי וטיפלתי במאבק</w:t>
        </w:r>
      </w:ins>
    </w:p>
    <w:p w14:paraId="1F6D87D5" w14:textId="3C3330CD" w:rsidR="00ED3CD4" w:rsidRDefault="00ED3CD4">
      <w:pPr>
        <w:spacing w:after="240" w:line="360" w:lineRule="auto"/>
        <w:ind w:left="665"/>
        <w:jc w:val="both"/>
        <w:rPr>
          <w:ins w:id="6985" w:author="Shimon" w:date="2022-01-06T22:30:00Z"/>
          <w:rFonts w:cs="David"/>
          <w:b/>
          <w:bCs/>
          <w:rtl/>
        </w:rPr>
        <w:pPrChange w:id="6986" w:author="Shimon" w:date="2022-01-06T22:31:00Z">
          <w:pPr>
            <w:tabs>
              <w:tab w:val="left" w:pos="1286"/>
            </w:tabs>
            <w:spacing w:after="240" w:line="360" w:lineRule="auto"/>
            <w:jc w:val="both"/>
          </w:pPr>
        </w:pPrChange>
      </w:pPr>
      <w:ins w:id="6987" w:author="Shimon" w:date="2022-01-06T22:30:00Z">
        <w:r w:rsidRPr="004525D9">
          <w:rPr>
            <w:rFonts w:cs="David"/>
            <w:highlight w:val="yellow"/>
            <w:rtl/>
            <w:rPrChange w:id="6988" w:author="Shimon" w:date="2022-01-06T22:31:00Z">
              <w:rPr>
                <w:rFonts w:cs="David"/>
                <w:rtl/>
              </w:rPr>
            </w:rPrChange>
          </w:rPr>
          <w:t xml:space="preserve"> לילות ארוכים ללא שינה ועוד ועו</w:t>
        </w:r>
      </w:ins>
      <w:ins w:id="6989" w:author="Shimon" w:date="2022-01-06T22:31:00Z">
        <w:r w:rsidRPr="004525D9">
          <w:rPr>
            <w:rFonts w:cs="David" w:hint="eastAsia"/>
            <w:highlight w:val="yellow"/>
            <w:rtl/>
            <w:rPrChange w:id="6990" w:author="Shimon" w:date="2022-01-06T22:31:00Z">
              <w:rPr>
                <w:rFonts w:cs="David" w:hint="eastAsia"/>
                <w:rtl/>
              </w:rPr>
            </w:rPrChange>
          </w:rPr>
          <w:t>ד</w:t>
        </w:r>
        <w:r w:rsidRPr="004525D9">
          <w:rPr>
            <w:rFonts w:cs="David"/>
            <w:highlight w:val="yellow"/>
            <w:rtl/>
            <w:rPrChange w:id="6991" w:author="Shimon" w:date="2022-01-06T22:31:00Z">
              <w:rPr>
                <w:rFonts w:cs="David"/>
                <w:rtl/>
              </w:rPr>
            </w:rPrChange>
          </w:rPr>
          <w:t xml:space="preserve"> </w:t>
        </w:r>
      </w:ins>
      <w:ins w:id="6992" w:author="Shimon" w:date="2022-01-06T22:30:00Z">
        <w:r w:rsidRPr="004525D9">
          <w:rPr>
            <w:rFonts w:cs="David"/>
            <w:highlight w:val="yellow"/>
            <w:rtl/>
            <w:rPrChange w:id="6993" w:author="Shimon" w:date="2022-01-06T22:31:00Z">
              <w:rPr>
                <w:rFonts w:cs="David"/>
                <w:rtl/>
              </w:rPr>
            </w:rPrChange>
          </w:rPr>
          <w:t xml:space="preserve">(יפורט </w:t>
        </w:r>
        <w:r w:rsidRPr="004525D9">
          <w:rPr>
            <w:rFonts w:cs="David" w:hint="eastAsia"/>
            <w:highlight w:val="yellow"/>
            <w:rtl/>
            <w:rPrChange w:id="6994" w:author="Shimon" w:date="2022-01-06T22:31:00Z">
              <w:rPr>
                <w:rFonts w:cs="David" w:hint="eastAsia"/>
                <w:rtl/>
              </w:rPr>
            </w:rPrChange>
          </w:rPr>
          <w:t>עוד</w:t>
        </w:r>
        <w:r w:rsidRPr="004525D9">
          <w:rPr>
            <w:rFonts w:cs="David"/>
            <w:highlight w:val="yellow"/>
            <w:rtl/>
            <w:rPrChange w:id="6995" w:author="Shimon" w:date="2022-01-06T22:31:00Z">
              <w:rPr>
                <w:rFonts w:cs="David"/>
                <w:rtl/>
              </w:rPr>
            </w:rPrChange>
          </w:rPr>
          <w:t xml:space="preserve"> </w:t>
        </w:r>
        <w:r w:rsidRPr="004525D9">
          <w:rPr>
            <w:rFonts w:cs="David" w:hint="eastAsia"/>
            <w:highlight w:val="yellow"/>
            <w:rtl/>
            <w:rPrChange w:id="6996" w:author="Shimon" w:date="2022-01-06T22:31:00Z">
              <w:rPr>
                <w:rFonts w:cs="David" w:hint="eastAsia"/>
                <w:rtl/>
              </w:rPr>
            </w:rPrChange>
          </w:rPr>
          <w:t>בהמשך</w:t>
        </w:r>
        <w:r w:rsidRPr="004525D9">
          <w:rPr>
            <w:rFonts w:cs="David"/>
            <w:highlight w:val="yellow"/>
            <w:rtl/>
            <w:rPrChange w:id="6997" w:author="Shimon" w:date="2022-01-06T22:31:00Z">
              <w:rPr>
                <w:rFonts w:cs="David"/>
                <w:rtl/>
              </w:rPr>
            </w:rPrChange>
          </w:rPr>
          <w:t>)</w:t>
        </w:r>
        <w:r w:rsidRPr="00153CBF">
          <w:rPr>
            <w:rFonts w:cs="David" w:hint="cs"/>
            <w:rtl/>
          </w:rPr>
          <w:t xml:space="preserve"> </w:t>
        </w:r>
      </w:ins>
    </w:p>
    <w:p w14:paraId="5F634C04" w14:textId="77777777" w:rsidR="004525D9" w:rsidRDefault="00251E9B" w:rsidP="004525D9">
      <w:pPr>
        <w:tabs>
          <w:tab w:val="left" w:pos="566"/>
          <w:tab w:val="left" w:pos="651"/>
        </w:tabs>
        <w:spacing w:after="240" w:line="360" w:lineRule="auto"/>
        <w:ind w:left="566"/>
        <w:jc w:val="both"/>
        <w:rPr>
          <w:ins w:id="6998" w:author="Shimon" w:date="2022-01-06T22:36:00Z"/>
          <w:rFonts w:cs="David"/>
          <w:rtl/>
        </w:rPr>
      </w:pPr>
      <w:ins w:id="6999" w:author="Shimon" w:date="2022-01-06T22:19:00Z">
        <w:r>
          <w:rPr>
            <w:rFonts w:cs="David" w:hint="cs"/>
            <w:highlight w:val="yellow"/>
            <w:rtl/>
          </w:rPr>
          <w:t xml:space="preserve">אמנם מרכיב חדש בתביעה, אבל לא התישן כי האפליה המתוארת בענין פרנקנבורג התגבשה רק במחצית 2016 </w:t>
        </w:r>
      </w:ins>
      <w:ins w:id="7000" w:author="Shimon" w:date="2022-01-06T22:25:00Z">
        <w:r w:rsidR="00ED3CD4">
          <w:rPr>
            <w:rFonts w:cs="David" w:hint="cs"/>
            <w:rtl/>
          </w:rPr>
          <w:t>(</w:t>
        </w:r>
        <w:r w:rsidR="00ED3CD4" w:rsidRPr="00ED3CD4">
          <w:rPr>
            <w:rFonts w:cs="David" w:hint="eastAsia"/>
            <w:highlight w:val="yellow"/>
            <w:rtl/>
            <w:rPrChange w:id="7001" w:author="Shimon" w:date="2022-01-06T22:26:00Z">
              <w:rPr>
                <w:rFonts w:cs="David" w:hint="eastAsia"/>
                <w:rtl/>
              </w:rPr>
            </w:rPrChange>
          </w:rPr>
          <w:t>המועד</w:t>
        </w:r>
        <w:r w:rsidR="00ED3CD4" w:rsidRPr="00ED3CD4">
          <w:rPr>
            <w:rFonts w:cs="David"/>
            <w:highlight w:val="yellow"/>
            <w:rtl/>
            <w:rPrChange w:id="7002" w:author="Shimon" w:date="2022-01-06T22:26:00Z">
              <w:rPr>
                <w:rFonts w:cs="David"/>
                <w:rtl/>
              </w:rPr>
            </w:rPrChange>
          </w:rPr>
          <w:t xml:space="preserve"> </w:t>
        </w:r>
      </w:ins>
      <w:ins w:id="7003" w:author="Shimon" w:date="2022-01-06T22:26:00Z">
        <w:r w:rsidR="00ED3CD4">
          <w:rPr>
            <w:rFonts w:cs="David" w:hint="cs"/>
            <w:highlight w:val="yellow"/>
            <w:rtl/>
          </w:rPr>
          <w:t>שההסדר קיבל תוקף של פס</w:t>
        </w:r>
      </w:ins>
      <w:ins w:id="7004" w:author="Shimon" w:date="2022-01-06T22:27:00Z">
        <w:r w:rsidR="00ED3CD4">
          <w:rPr>
            <w:rFonts w:cs="David" w:hint="cs"/>
            <w:highlight w:val="yellow"/>
            <w:rtl/>
          </w:rPr>
          <w:t>"ד</w:t>
        </w:r>
      </w:ins>
      <w:ins w:id="7005" w:author="Shimon" w:date="2022-01-06T22:22:00Z">
        <w:r w:rsidR="00ED3CD4">
          <w:rPr>
            <w:rFonts w:cs="David" w:hint="cs"/>
            <w:rtl/>
          </w:rPr>
          <w:t xml:space="preserve"> </w:t>
        </w:r>
        <w:r w:rsidR="00ED3CD4" w:rsidRPr="00ED3CD4">
          <w:rPr>
            <w:rFonts w:cs="David" w:hint="eastAsia"/>
            <w:highlight w:val="yellow"/>
            <w:rtl/>
            <w:rPrChange w:id="7006" w:author="Shimon" w:date="2022-01-06T22:23:00Z">
              <w:rPr>
                <w:rFonts w:cs="David" w:hint="eastAsia"/>
                <w:rtl/>
              </w:rPr>
            </w:rPrChange>
          </w:rPr>
          <w:t>ולי</w:t>
        </w:r>
        <w:r w:rsidR="00ED3CD4" w:rsidRPr="00ED3CD4">
          <w:rPr>
            <w:rFonts w:cs="David"/>
            <w:highlight w:val="yellow"/>
            <w:rtl/>
            <w:rPrChange w:id="7007" w:author="Shimon" w:date="2022-01-06T22:23:00Z">
              <w:rPr>
                <w:rFonts w:cs="David"/>
                <w:rtl/>
              </w:rPr>
            </w:rPrChange>
          </w:rPr>
          <w:t xml:space="preserve"> </w:t>
        </w:r>
        <w:r w:rsidR="00ED3CD4" w:rsidRPr="00ED3CD4">
          <w:rPr>
            <w:rFonts w:cs="David" w:hint="eastAsia"/>
            <w:highlight w:val="yellow"/>
            <w:rtl/>
            <w:rPrChange w:id="7008" w:author="Shimon" w:date="2022-01-06T22:23:00Z">
              <w:rPr>
                <w:rFonts w:cs="David" w:hint="eastAsia"/>
                <w:rtl/>
              </w:rPr>
            </w:rPrChange>
          </w:rPr>
          <w:t>היא</w:t>
        </w:r>
        <w:r w:rsidR="00ED3CD4" w:rsidRPr="00ED3CD4">
          <w:rPr>
            <w:rFonts w:cs="David"/>
            <w:highlight w:val="yellow"/>
            <w:rtl/>
            <w:rPrChange w:id="7009" w:author="Shimon" w:date="2022-01-06T22:23:00Z">
              <w:rPr>
                <w:rFonts w:cs="David"/>
                <w:rtl/>
              </w:rPr>
            </w:rPrChange>
          </w:rPr>
          <w:t xml:space="preserve"> </w:t>
        </w:r>
        <w:r w:rsidR="00ED3CD4" w:rsidRPr="00ED3CD4">
          <w:rPr>
            <w:rFonts w:cs="David" w:hint="eastAsia"/>
            <w:highlight w:val="yellow"/>
            <w:rtl/>
            <w:rPrChange w:id="7010" w:author="Shimon" w:date="2022-01-06T22:23:00Z">
              <w:rPr>
                <w:rFonts w:cs="David" w:hint="eastAsia"/>
                <w:rtl/>
              </w:rPr>
            </w:rPrChange>
          </w:rPr>
          <w:t>נודעה</w:t>
        </w:r>
        <w:r w:rsidR="00ED3CD4" w:rsidRPr="00ED3CD4">
          <w:rPr>
            <w:rFonts w:cs="David"/>
            <w:highlight w:val="yellow"/>
            <w:rtl/>
            <w:rPrChange w:id="7011" w:author="Shimon" w:date="2022-01-06T22:23:00Z">
              <w:rPr>
                <w:rFonts w:cs="David"/>
                <w:rtl/>
              </w:rPr>
            </w:rPrChange>
          </w:rPr>
          <w:t xml:space="preserve"> </w:t>
        </w:r>
        <w:r w:rsidR="00ED3CD4" w:rsidRPr="00ED3CD4">
          <w:rPr>
            <w:rFonts w:cs="David" w:hint="eastAsia"/>
            <w:highlight w:val="yellow"/>
            <w:rtl/>
            <w:rPrChange w:id="7012" w:author="Shimon" w:date="2022-01-06T22:23:00Z">
              <w:rPr>
                <w:rFonts w:cs="David" w:hint="eastAsia"/>
                <w:rtl/>
              </w:rPr>
            </w:rPrChange>
          </w:rPr>
          <w:t>מאוחר</w:t>
        </w:r>
        <w:r w:rsidR="00ED3CD4" w:rsidRPr="00ED3CD4">
          <w:rPr>
            <w:rFonts w:cs="David"/>
            <w:highlight w:val="yellow"/>
            <w:rtl/>
            <w:rPrChange w:id="7013" w:author="Shimon" w:date="2022-01-06T22:23:00Z">
              <w:rPr>
                <w:rFonts w:cs="David"/>
                <w:rtl/>
              </w:rPr>
            </w:rPrChange>
          </w:rPr>
          <w:t xml:space="preserve"> </w:t>
        </w:r>
        <w:r w:rsidR="00ED3CD4" w:rsidRPr="00ED3CD4">
          <w:rPr>
            <w:rFonts w:cs="David" w:hint="eastAsia"/>
            <w:highlight w:val="yellow"/>
            <w:rtl/>
            <w:rPrChange w:id="7014" w:author="Shimon" w:date="2022-01-06T22:23:00Z">
              <w:rPr>
                <w:rFonts w:cs="David" w:hint="eastAsia"/>
                <w:rtl/>
              </w:rPr>
            </w:rPrChange>
          </w:rPr>
          <w:t>יותר</w:t>
        </w:r>
        <w:r w:rsidR="00ED3CD4">
          <w:rPr>
            <w:rFonts w:cs="David" w:hint="cs"/>
            <w:rtl/>
          </w:rPr>
          <w:t>.</w:t>
        </w:r>
      </w:ins>
    </w:p>
    <w:p w14:paraId="5B32C776" w14:textId="77777777" w:rsidR="004525D9" w:rsidRDefault="00ED3CD4" w:rsidP="004525D9">
      <w:pPr>
        <w:tabs>
          <w:tab w:val="left" w:pos="566"/>
          <w:tab w:val="left" w:pos="651"/>
        </w:tabs>
        <w:spacing w:after="240" w:line="360" w:lineRule="auto"/>
        <w:ind w:left="566"/>
        <w:jc w:val="both"/>
        <w:rPr>
          <w:ins w:id="7015" w:author="Shimon" w:date="2022-01-06T22:36:00Z"/>
          <w:rFonts w:cs="David"/>
          <w:highlight w:val="yellow"/>
          <w:rtl/>
        </w:rPr>
      </w:pPr>
      <w:ins w:id="7016" w:author="Shimon" w:date="2022-01-06T22:22:00Z">
        <w:r>
          <w:rPr>
            <w:rFonts w:cs="David" w:hint="cs"/>
            <w:rtl/>
          </w:rPr>
          <w:t xml:space="preserve"> </w:t>
        </w:r>
        <w:r w:rsidRPr="00ED3CD4">
          <w:rPr>
            <w:rFonts w:cs="David" w:hint="eastAsia"/>
            <w:highlight w:val="yellow"/>
            <w:rtl/>
            <w:rPrChange w:id="7017" w:author="Shimon" w:date="2022-01-06T22:23:00Z">
              <w:rPr>
                <w:rFonts w:cs="David" w:hint="eastAsia"/>
                <w:rtl/>
              </w:rPr>
            </w:rPrChange>
          </w:rPr>
          <w:t>כך</w:t>
        </w:r>
        <w:r w:rsidRPr="00ED3CD4">
          <w:rPr>
            <w:rFonts w:cs="David"/>
            <w:highlight w:val="yellow"/>
            <w:rtl/>
            <w:rPrChange w:id="7018" w:author="Shimon" w:date="2022-01-06T22:23:00Z">
              <w:rPr>
                <w:rFonts w:cs="David"/>
                <w:rtl/>
              </w:rPr>
            </w:rPrChange>
          </w:rPr>
          <w:t xml:space="preserve"> </w:t>
        </w:r>
        <w:r w:rsidRPr="00ED3CD4">
          <w:rPr>
            <w:rFonts w:cs="David" w:hint="eastAsia"/>
            <w:highlight w:val="yellow"/>
            <w:rtl/>
            <w:rPrChange w:id="7019" w:author="Shimon" w:date="2022-01-06T22:23:00Z">
              <w:rPr>
                <w:rFonts w:cs="David" w:hint="eastAsia"/>
                <w:rtl/>
              </w:rPr>
            </w:rPrChange>
          </w:rPr>
          <w:t>גם</w:t>
        </w:r>
        <w:r w:rsidRPr="00ED3CD4">
          <w:rPr>
            <w:rFonts w:cs="David"/>
            <w:highlight w:val="yellow"/>
            <w:rtl/>
            <w:rPrChange w:id="7020" w:author="Shimon" w:date="2022-01-06T22:23:00Z">
              <w:rPr>
                <w:rFonts w:cs="David"/>
                <w:rtl/>
              </w:rPr>
            </w:rPrChange>
          </w:rPr>
          <w:t xml:space="preserve"> </w:t>
        </w:r>
        <w:r w:rsidRPr="00ED3CD4">
          <w:rPr>
            <w:rFonts w:cs="David" w:hint="eastAsia"/>
            <w:highlight w:val="yellow"/>
            <w:rtl/>
            <w:rPrChange w:id="7021" w:author="Shimon" w:date="2022-01-06T22:23:00Z">
              <w:rPr>
                <w:rFonts w:cs="David" w:hint="eastAsia"/>
                <w:rtl/>
              </w:rPr>
            </w:rPrChange>
          </w:rPr>
          <w:t>לגבי</w:t>
        </w:r>
        <w:r w:rsidRPr="00ED3CD4">
          <w:rPr>
            <w:rFonts w:cs="David"/>
            <w:highlight w:val="yellow"/>
            <w:rtl/>
            <w:rPrChange w:id="7022" w:author="Shimon" w:date="2022-01-06T22:23:00Z">
              <w:rPr>
                <w:rFonts w:cs="David"/>
                <w:rtl/>
              </w:rPr>
            </w:rPrChange>
          </w:rPr>
          <w:t xml:space="preserve"> </w:t>
        </w:r>
        <w:r w:rsidRPr="00ED3CD4">
          <w:rPr>
            <w:rFonts w:cs="David" w:hint="eastAsia"/>
            <w:highlight w:val="yellow"/>
            <w:rtl/>
            <w:rPrChange w:id="7023" w:author="Shimon" w:date="2022-01-06T22:23:00Z">
              <w:rPr>
                <w:rFonts w:cs="David" w:hint="eastAsia"/>
                <w:rtl/>
              </w:rPr>
            </w:rPrChange>
          </w:rPr>
          <w:t>טלמור</w:t>
        </w:r>
      </w:ins>
      <w:ins w:id="7024" w:author="Shimon" w:date="2022-01-06T22:18:00Z">
        <w:r w:rsidR="00251E9B">
          <w:rPr>
            <w:rFonts w:cs="David" w:hint="cs"/>
            <w:rtl/>
          </w:rPr>
          <w:t>:</w:t>
        </w:r>
      </w:ins>
      <w:ins w:id="7025" w:author="Shimon" w:date="2022-01-06T22:36:00Z">
        <w:r w:rsidR="004525D9">
          <w:rPr>
            <w:rFonts w:cs="David" w:hint="cs"/>
            <w:highlight w:val="yellow"/>
            <w:rtl/>
          </w:rPr>
          <w:t xml:space="preserve"> </w:t>
        </w:r>
      </w:ins>
    </w:p>
    <w:p w14:paraId="06C219C5" w14:textId="335BE1CC" w:rsidR="004525D9" w:rsidRPr="00C957C9" w:rsidRDefault="004525D9" w:rsidP="004525D9">
      <w:pPr>
        <w:tabs>
          <w:tab w:val="left" w:pos="566"/>
          <w:tab w:val="left" w:pos="651"/>
        </w:tabs>
        <w:spacing w:after="240" w:line="360" w:lineRule="auto"/>
        <w:ind w:left="566"/>
        <w:jc w:val="both"/>
        <w:rPr>
          <w:ins w:id="7026" w:author="Shimon" w:date="2022-01-06T22:36:00Z"/>
          <w:rFonts w:cs="David"/>
          <w:highlight w:val="yellow"/>
          <w:rtl/>
        </w:rPr>
      </w:pPr>
      <w:ins w:id="7027" w:author="Shimon" w:date="2022-01-06T22:39:00Z">
        <w:r>
          <w:rPr>
            <w:rFonts w:cs="David" w:hint="cs"/>
            <w:highlight w:val="yellow"/>
            <w:rtl/>
          </w:rPr>
          <w:t>ו</w:t>
        </w:r>
      </w:ins>
      <w:ins w:id="7028" w:author="Shimon" w:date="2022-01-06T22:36:00Z">
        <w:r>
          <w:rPr>
            <w:rFonts w:cs="David" w:hint="cs"/>
            <w:highlight w:val="yellow"/>
            <w:rtl/>
          </w:rPr>
          <w:t>גם על האפליה  בענין ההודעה מראש, אפשר לאמר שהיא לא התגבשה לפני שקבלתי הודעת הנציבות בדצמבר 2012, + העובדה שהארצי הנחה שלא להפריד בין מרכיבי התביעה)</w:t>
        </w:r>
      </w:ins>
    </w:p>
    <w:p w14:paraId="369571D2" w14:textId="4E3728BF" w:rsidR="006B25CF" w:rsidRPr="00660FF7" w:rsidDel="00660FF7" w:rsidRDefault="004525D9">
      <w:pPr>
        <w:numPr>
          <w:ilvl w:val="0"/>
          <w:numId w:val="60"/>
        </w:numPr>
        <w:tabs>
          <w:tab w:val="left" w:pos="566"/>
          <w:tab w:val="left" w:pos="651"/>
        </w:tabs>
        <w:spacing w:after="240" w:line="360" w:lineRule="auto"/>
        <w:ind w:left="566"/>
        <w:jc w:val="both"/>
        <w:rPr>
          <w:del w:id="7029" w:author="Shimon" w:date="2021-12-29T17:27:00Z"/>
          <w:rFonts w:cs="David"/>
        </w:rPr>
        <w:pPrChange w:id="7030" w:author="Shimon" w:date="2022-01-06T22:40:00Z">
          <w:pPr>
            <w:tabs>
              <w:tab w:val="left" w:pos="566"/>
              <w:tab w:val="left" w:pos="651"/>
            </w:tabs>
            <w:spacing w:line="360" w:lineRule="auto"/>
            <w:ind w:left="566"/>
            <w:jc w:val="both"/>
          </w:pPr>
        </w:pPrChange>
      </w:pPr>
      <w:ins w:id="7031" w:author="Shimon" w:date="2022-01-06T22:39:00Z">
        <w:r>
          <w:rPr>
            <w:rFonts w:cs="David" w:hint="cs"/>
            <w:rtl/>
          </w:rPr>
          <w:t xml:space="preserve">מבקש להעמיד את התביה גין אפליה על </w:t>
        </w:r>
      </w:ins>
      <w:ins w:id="7032" w:author="Shimon" w:date="2022-01-06T22:24:00Z">
        <w:r w:rsidR="00ED3CD4">
          <w:rPr>
            <w:rFonts w:cs="David" w:hint="cs"/>
            <w:rtl/>
          </w:rPr>
          <w:t xml:space="preserve">סכום סמלי של ערך שעת עבודה </w:t>
        </w:r>
      </w:ins>
      <w:ins w:id="7033" w:author="Shimon" w:date="2022-01-06T22:40:00Z">
        <w:r>
          <w:rPr>
            <w:rFonts w:cs="David" w:hint="cs"/>
            <w:rtl/>
          </w:rPr>
          <w:t xml:space="preserve">אחת בלבד </w:t>
        </w:r>
      </w:ins>
      <w:ins w:id="7034" w:author="Shimon" w:date="2022-01-06T22:24:00Z">
        <w:r w:rsidR="00ED3CD4">
          <w:rPr>
            <w:rFonts w:cs="David" w:hint="cs"/>
            <w:rtl/>
          </w:rPr>
          <w:t>(לפי תלוש המשכורת המעודכנת)</w:t>
        </w:r>
        <w:r w:rsidR="00ED3CD4">
          <w:rPr>
            <w:rFonts w:cs="David" w:hint="cs"/>
            <w:highlight w:val="yellow"/>
            <w:rtl/>
          </w:rPr>
          <w:t xml:space="preserve">  לכל יום מאז שהופסקה עבודתי, עד קבלת פס"ד סופי</w:t>
        </w:r>
      </w:ins>
    </w:p>
    <w:p w14:paraId="12254102" w14:textId="431EF407" w:rsidR="0084507D" w:rsidRDefault="00506C84" w:rsidP="00251E9B">
      <w:pPr>
        <w:numPr>
          <w:ilvl w:val="0"/>
          <w:numId w:val="60"/>
        </w:numPr>
        <w:tabs>
          <w:tab w:val="left" w:pos="566"/>
          <w:tab w:val="left" w:pos="651"/>
        </w:tabs>
        <w:spacing w:after="240" w:line="360" w:lineRule="auto"/>
        <w:ind w:left="566"/>
        <w:jc w:val="both"/>
        <w:rPr>
          <w:ins w:id="7035" w:author="אופיר טל" w:date="2021-12-14T15:34:00Z"/>
          <w:rFonts w:cs="David"/>
        </w:rPr>
      </w:pPr>
      <w:r w:rsidRPr="00A35B76">
        <w:rPr>
          <w:rFonts w:cs="David" w:hint="eastAsia"/>
          <w:rtl/>
          <w:rPrChange w:id="7036" w:author="אופיר טל" w:date="2021-12-14T15:33:00Z">
            <w:rPr>
              <w:rFonts w:hint="eastAsia"/>
              <w:sz w:val="28"/>
              <w:rtl/>
              <w:lang w:eastAsia="en-US"/>
            </w:rPr>
          </w:rPrChange>
        </w:rPr>
        <w:t>סיכום</w:t>
      </w:r>
      <w:r w:rsidRPr="00A35B76">
        <w:rPr>
          <w:rFonts w:cs="David"/>
          <w:rtl/>
          <w:rPrChange w:id="7037" w:author="אופיר טל" w:date="2021-12-14T15:33:00Z">
            <w:rPr>
              <w:sz w:val="28"/>
              <w:rtl/>
              <w:lang w:eastAsia="en-US"/>
            </w:rPr>
          </w:rPrChange>
        </w:rPr>
        <w:t xml:space="preserve"> </w:t>
      </w:r>
      <w:r w:rsidRPr="00A35B76">
        <w:rPr>
          <w:rFonts w:cs="David" w:hint="eastAsia"/>
          <w:rtl/>
          <w:rPrChange w:id="7038" w:author="אופיר טל" w:date="2021-12-14T15:33:00Z">
            <w:rPr>
              <w:rFonts w:hint="eastAsia"/>
              <w:sz w:val="28"/>
              <w:rtl/>
              <w:lang w:eastAsia="en-US"/>
            </w:rPr>
          </w:rPrChange>
        </w:rPr>
        <w:t>הסעדים</w:t>
      </w:r>
      <w:r w:rsidRPr="00A35B76">
        <w:rPr>
          <w:rFonts w:cs="David"/>
          <w:rtl/>
          <w:rPrChange w:id="7039" w:author="אופיר טל" w:date="2021-12-14T15:33:00Z">
            <w:rPr>
              <w:sz w:val="28"/>
              <w:rtl/>
              <w:lang w:eastAsia="en-US"/>
            </w:rPr>
          </w:rPrChange>
        </w:rPr>
        <w:t xml:space="preserve"> המבוקשים</w:t>
      </w:r>
    </w:p>
    <w:p w14:paraId="15848AFC" w14:textId="18D4A23E" w:rsidR="00A35B76" w:rsidRDefault="00A35B76" w:rsidP="00A35B76">
      <w:pPr>
        <w:tabs>
          <w:tab w:val="left" w:pos="566"/>
          <w:tab w:val="left" w:pos="651"/>
        </w:tabs>
        <w:spacing w:after="240" w:line="360" w:lineRule="auto"/>
        <w:ind w:left="566"/>
        <w:jc w:val="both"/>
        <w:rPr>
          <w:ins w:id="7040" w:author="אופיר טל" w:date="2021-12-14T15:34:00Z"/>
          <w:rFonts w:cs="David"/>
          <w:rtl/>
        </w:rPr>
      </w:pPr>
    </w:p>
    <w:p w14:paraId="3D9037E9" w14:textId="77777777" w:rsidR="00A35B76" w:rsidRDefault="00A35B76" w:rsidP="00A35B76">
      <w:pPr>
        <w:pStyle w:val="2"/>
        <w:numPr>
          <w:ilvl w:val="0"/>
          <w:numId w:val="18"/>
        </w:numPr>
        <w:tabs>
          <w:tab w:val="clear" w:pos="566"/>
          <w:tab w:val="left" w:pos="521"/>
        </w:tabs>
        <w:spacing w:after="120"/>
        <w:ind w:left="521"/>
        <w:rPr>
          <w:ins w:id="7041" w:author="אופיר טל" w:date="2021-12-14T15:34:00Z"/>
          <w:rtl/>
        </w:rPr>
      </w:pPr>
      <w:ins w:id="7042" w:author="אופיר טל" w:date="2021-12-14T15:34:00Z">
        <w:r>
          <w:rPr>
            <w:rFonts w:hint="cs"/>
            <w:rtl/>
          </w:rPr>
          <w:t>סיכום התביעה</w:t>
        </w:r>
      </w:ins>
    </w:p>
    <w:p w14:paraId="3060DCF2" w14:textId="4121824A" w:rsidR="00A35B76" w:rsidRPr="00A35B76" w:rsidDel="00A35B76" w:rsidRDefault="00A35B76">
      <w:pPr>
        <w:tabs>
          <w:tab w:val="left" w:pos="566"/>
          <w:tab w:val="left" w:pos="651"/>
        </w:tabs>
        <w:spacing w:after="240" w:line="360" w:lineRule="auto"/>
        <w:ind w:left="566"/>
        <w:jc w:val="both"/>
        <w:rPr>
          <w:del w:id="7043" w:author="אופיר טל" w:date="2021-12-14T15:34:00Z"/>
          <w:rPrChange w:id="7044" w:author="אופיר טל" w:date="2021-12-14T15:33:00Z">
            <w:rPr>
              <w:del w:id="7045" w:author="אופיר טל" w:date="2021-12-14T15:34:00Z"/>
              <w:sz w:val="28"/>
              <w:lang w:eastAsia="en-US"/>
            </w:rPr>
          </w:rPrChange>
        </w:rPr>
        <w:pPrChange w:id="7046" w:author="אופיר טל" w:date="2021-12-14T15:34:00Z">
          <w:pPr>
            <w:pStyle w:val="2"/>
            <w:numPr>
              <w:numId w:val="18"/>
            </w:numPr>
            <w:tabs>
              <w:tab w:val="clear" w:pos="566"/>
              <w:tab w:val="left" w:pos="521"/>
            </w:tabs>
            <w:spacing w:after="120"/>
            <w:ind w:left="521" w:hanging="360"/>
          </w:pPr>
        </w:pPrChange>
      </w:pPr>
    </w:p>
    <w:p w14:paraId="3A3BB089" w14:textId="6CF1D6A6" w:rsidR="0084507D" w:rsidRPr="00901A33" w:rsidRDefault="0084507D">
      <w:pPr>
        <w:numPr>
          <w:ilvl w:val="0"/>
          <w:numId w:val="60"/>
        </w:numPr>
        <w:tabs>
          <w:tab w:val="left" w:pos="566"/>
          <w:tab w:val="left" w:pos="651"/>
        </w:tabs>
        <w:spacing w:after="240" w:line="360" w:lineRule="auto"/>
        <w:ind w:left="566"/>
        <w:jc w:val="both"/>
        <w:rPr>
          <w:rFonts w:cs="David"/>
        </w:rPr>
        <w:pPrChange w:id="7047" w:author="אופיר טל" w:date="2021-12-14T14:04:00Z">
          <w:pPr>
            <w:numPr>
              <w:numId w:val="47"/>
            </w:numPr>
            <w:tabs>
              <w:tab w:val="num" w:pos="502"/>
              <w:tab w:val="left" w:pos="566"/>
              <w:tab w:val="left" w:pos="651"/>
            </w:tabs>
            <w:spacing w:after="240" w:line="360" w:lineRule="auto"/>
            <w:ind w:left="566" w:right="360" w:hanging="360"/>
            <w:jc w:val="both"/>
          </w:pPr>
        </w:pPrChange>
      </w:pPr>
      <w:r w:rsidRPr="00901A33">
        <w:rPr>
          <w:rFonts w:cs="David" w:hint="eastAsia"/>
          <w:rtl/>
        </w:rPr>
        <w:t>להלן</w:t>
      </w:r>
      <w:r w:rsidRPr="00901A33">
        <w:rPr>
          <w:rFonts w:cs="David"/>
          <w:rtl/>
        </w:rPr>
        <w:t xml:space="preserve"> יובא סיכום </w:t>
      </w:r>
      <w:r w:rsidRPr="00901A33">
        <w:rPr>
          <w:rFonts w:cs="David" w:hint="eastAsia"/>
          <w:rtl/>
        </w:rPr>
        <w:t>הסעדים</w:t>
      </w:r>
      <w:r w:rsidRPr="00901A33">
        <w:rPr>
          <w:rFonts w:cs="David"/>
          <w:rtl/>
        </w:rPr>
        <w:t xml:space="preserve"> בכתב תביעה זה</w:t>
      </w:r>
      <w:r w:rsidR="00211F05">
        <w:rPr>
          <w:rFonts w:cs="David" w:hint="cs"/>
          <w:rtl/>
        </w:rPr>
        <w:t xml:space="preserve"> (על מנת שלא לסרבל, הסיכום אינו כולל את כל החלופות)</w:t>
      </w:r>
      <w:r w:rsidRPr="00901A33">
        <w:rPr>
          <w:rFonts w:cs="David"/>
          <w:rtl/>
        </w:rPr>
        <w:t>:</w:t>
      </w:r>
    </w:p>
    <w:p w14:paraId="1EF04433" w14:textId="0B45FAEE" w:rsidR="0084507D" w:rsidRPr="00901A33" w:rsidRDefault="0084507D">
      <w:pPr>
        <w:numPr>
          <w:ilvl w:val="1"/>
          <w:numId w:val="60"/>
        </w:numPr>
        <w:tabs>
          <w:tab w:val="left" w:pos="1286"/>
        </w:tabs>
        <w:spacing w:after="240" w:line="360" w:lineRule="auto"/>
        <w:ind w:left="1286"/>
        <w:jc w:val="both"/>
        <w:rPr>
          <w:rFonts w:cs="David"/>
        </w:rPr>
        <w:pPrChange w:id="7048" w:author="אופיר טל" w:date="2021-12-14T14:04:00Z">
          <w:pPr>
            <w:numPr>
              <w:ilvl w:val="1"/>
              <w:numId w:val="47"/>
            </w:numPr>
            <w:tabs>
              <w:tab w:val="left" w:pos="1286"/>
              <w:tab w:val="num" w:pos="1359"/>
            </w:tabs>
            <w:spacing w:after="240" w:line="360" w:lineRule="auto"/>
            <w:ind w:left="1286" w:right="792" w:hanging="720"/>
            <w:jc w:val="both"/>
          </w:pPr>
        </w:pPrChange>
      </w:pPr>
      <w:del w:id="7049" w:author="אופיר טל" w:date="2021-12-14T15:34:00Z">
        <w:r w:rsidRPr="00901A33" w:rsidDel="00A35B76">
          <w:rPr>
            <w:rFonts w:cs="David" w:hint="eastAsia"/>
            <w:b/>
            <w:bCs/>
            <w:rtl/>
          </w:rPr>
          <w:delText>השלמת</w:delText>
        </w:r>
        <w:r w:rsidRPr="00901A33" w:rsidDel="00A35B76">
          <w:rPr>
            <w:rFonts w:cs="David"/>
            <w:b/>
            <w:bCs/>
            <w:rtl/>
          </w:rPr>
          <w:delText xml:space="preserve"> שכר </w:delText>
        </w:r>
        <w:r w:rsidR="0062518C" w:rsidDel="00A35B76">
          <w:rPr>
            <w:rFonts w:cs="David" w:hint="cs"/>
            <w:b/>
            <w:bCs/>
            <w:rtl/>
          </w:rPr>
          <w:delText>ו</w:delText>
        </w:r>
      </w:del>
      <w:r w:rsidR="0062518C" w:rsidRPr="00211F05">
        <w:rPr>
          <w:rFonts w:ascii="David" w:hAnsi="David" w:cs="David" w:hint="eastAsia"/>
          <w:b/>
          <w:bCs/>
          <w:rtl/>
        </w:rPr>
        <w:t>הפרשי</w:t>
      </w:r>
      <w:r w:rsidR="0062518C" w:rsidRPr="00211F05">
        <w:rPr>
          <w:rFonts w:ascii="David" w:hAnsi="David" w:cs="David"/>
          <w:b/>
          <w:bCs/>
          <w:rtl/>
        </w:rPr>
        <w:t xml:space="preserve"> </w:t>
      </w:r>
      <w:r w:rsidR="0062518C" w:rsidRPr="00211F05">
        <w:rPr>
          <w:rFonts w:ascii="David" w:hAnsi="David" w:cs="David" w:hint="eastAsia"/>
          <w:b/>
          <w:bCs/>
          <w:rtl/>
        </w:rPr>
        <w:t>פנסיה</w:t>
      </w:r>
      <w:r w:rsidR="0062518C" w:rsidRPr="00211F05">
        <w:rPr>
          <w:rFonts w:ascii="David" w:hAnsi="David" w:cs="David"/>
          <w:b/>
          <w:bCs/>
          <w:rtl/>
        </w:rPr>
        <w:t xml:space="preserve"> </w:t>
      </w:r>
      <w:r w:rsidR="0062518C" w:rsidRPr="00211F05">
        <w:rPr>
          <w:rFonts w:ascii="David" w:hAnsi="David" w:cs="David" w:hint="eastAsia"/>
          <w:b/>
          <w:bCs/>
          <w:rtl/>
        </w:rPr>
        <w:t>רטרואקטיביים</w:t>
      </w:r>
      <w:r w:rsidR="0062518C" w:rsidRPr="00211F05">
        <w:rPr>
          <w:rFonts w:ascii="David" w:hAnsi="David" w:cs="David"/>
          <w:rtl/>
        </w:rPr>
        <w:t xml:space="preserve"> (</w:t>
      </w:r>
      <w:r w:rsidR="0062518C" w:rsidRPr="00211F05">
        <w:rPr>
          <w:rFonts w:ascii="David" w:hAnsi="David" w:cs="David" w:hint="eastAsia"/>
          <w:rtl/>
        </w:rPr>
        <w:t>עבור</w:t>
      </w:r>
      <w:r w:rsidR="0062518C" w:rsidRPr="00211F05">
        <w:rPr>
          <w:rFonts w:ascii="David" w:hAnsi="David" w:cs="David"/>
          <w:rtl/>
        </w:rPr>
        <w:t xml:space="preserve"> השנים </w:t>
      </w:r>
      <w:r w:rsidR="0062518C" w:rsidRPr="004B1925">
        <w:rPr>
          <w:rFonts w:ascii="David" w:hAnsi="David" w:cs="David"/>
          <w:rtl/>
        </w:rPr>
        <w:t>2014</w:t>
      </w:r>
      <w:r w:rsidR="0062518C" w:rsidRPr="00211F05">
        <w:rPr>
          <w:rFonts w:ascii="David" w:hAnsi="David" w:cs="David"/>
          <w:rtl/>
        </w:rPr>
        <w:t xml:space="preserve"> – 2019) </w:t>
      </w:r>
      <w:r w:rsidRPr="00901A33">
        <w:rPr>
          <w:rFonts w:cs="David"/>
          <w:b/>
          <w:bCs/>
          <w:rtl/>
        </w:rPr>
        <w:t xml:space="preserve">– </w:t>
      </w:r>
      <w:r w:rsidR="0062518C" w:rsidRPr="00A35B76">
        <w:rPr>
          <w:rStyle w:val="emailstyle17"/>
          <w:rFonts w:cs="David"/>
          <w:b/>
          <w:bCs/>
          <w:color w:val="auto"/>
          <w:sz w:val="22"/>
          <w:highlight w:val="yellow"/>
          <w:u w:val="single"/>
          <w:rtl/>
          <w:rPrChange w:id="7050" w:author="אופיר טל" w:date="2021-12-14T15:34:00Z">
            <w:rPr>
              <w:rStyle w:val="emailstyle17"/>
              <w:rFonts w:cs="David"/>
              <w:b/>
              <w:bCs/>
              <w:color w:val="auto"/>
              <w:sz w:val="22"/>
              <w:u w:val="single"/>
              <w:rtl/>
            </w:rPr>
          </w:rPrChange>
        </w:rPr>
        <w:t>1,303,692</w:t>
      </w:r>
      <w:r w:rsidR="00F01D59" w:rsidRPr="00A35B76">
        <w:rPr>
          <w:rStyle w:val="emailstyle17"/>
          <w:rFonts w:cs="David"/>
          <w:b/>
          <w:bCs/>
          <w:color w:val="auto"/>
          <w:sz w:val="22"/>
          <w:highlight w:val="yellow"/>
          <w:u w:val="single"/>
          <w:rtl/>
          <w:rPrChange w:id="7051" w:author="אופיר טל" w:date="2021-12-14T15:34:00Z">
            <w:rPr>
              <w:rStyle w:val="emailstyle17"/>
              <w:rFonts w:cs="David"/>
              <w:b/>
              <w:bCs/>
              <w:color w:val="auto"/>
              <w:sz w:val="22"/>
              <w:u w:val="single"/>
              <w:rtl/>
            </w:rPr>
          </w:rPrChange>
        </w:rPr>
        <w:t xml:space="preserve"> </w:t>
      </w:r>
      <w:r w:rsidRPr="00A35B76">
        <w:rPr>
          <w:rFonts w:cs="David"/>
          <w:b/>
          <w:bCs/>
          <w:highlight w:val="yellow"/>
          <w:u w:val="single"/>
          <w:rtl/>
          <w:rPrChange w:id="7052" w:author="אופיר טל" w:date="2021-12-14T15:34:00Z">
            <w:rPr>
              <w:rFonts w:cs="David"/>
              <w:b/>
              <w:bCs/>
              <w:u w:val="single"/>
              <w:rtl/>
            </w:rPr>
          </w:rPrChange>
        </w:rPr>
        <w:t>₪</w:t>
      </w:r>
      <w:r w:rsidR="00F01D59" w:rsidRPr="00A35B76">
        <w:rPr>
          <w:rFonts w:cs="David"/>
          <w:highlight w:val="yellow"/>
          <w:rtl/>
          <w:rPrChange w:id="7053" w:author="אופיר טל" w:date="2021-12-14T15:34:00Z">
            <w:rPr>
              <w:rFonts w:cs="David"/>
              <w:rtl/>
            </w:rPr>
          </w:rPrChange>
        </w:rPr>
        <w:t>;</w:t>
      </w:r>
      <w:ins w:id="7054" w:author="Shimon" w:date="2022-01-06T22:15:00Z">
        <w:r w:rsidR="00251E9B">
          <w:rPr>
            <w:rFonts w:cs="David" w:hint="cs"/>
            <w:rtl/>
          </w:rPr>
          <w:t xml:space="preserve"> </w:t>
        </w:r>
        <w:r w:rsidR="00251E9B" w:rsidRPr="00251E9B">
          <w:rPr>
            <w:rFonts w:cs="David" w:hint="eastAsia"/>
            <w:highlight w:val="yellow"/>
            <w:rtl/>
            <w:rPrChange w:id="7055" w:author="Shimon" w:date="2022-01-06T22:15:00Z">
              <w:rPr>
                <w:rFonts w:cs="David" w:hint="eastAsia"/>
                <w:rtl/>
              </w:rPr>
            </w:rPrChange>
          </w:rPr>
          <w:t>איך</w:t>
        </w:r>
        <w:r w:rsidR="00251E9B" w:rsidRPr="00251E9B">
          <w:rPr>
            <w:rFonts w:cs="David"/>
            <w:highlight w:val="yellow"/>
            <w:rtl/>
            <w:rPrChange w:id="7056" w:author="Shimon" w:date="2022-01-06T22:15:00Z">
              <w:rPr>
                <w:rFonts w:cs="David"/>
                <w:rtl/>
              </w:rPr>
            </w:rPrChange>
          </w:rPr>
          <w:t xml:space="preserve"> </w:t>
        </w:r>
        <w:r w:rsidR="00251E9B" w:rsidRPr="00251E9B">
          <w:rPr>
            <w:rFonts w:cs="David" w:hint="eastAsia"/>
            <w:highlight w:val="yellow"/>
            <w:rtl/>
            <w:rPrChange w:id="7057" w:author="Shimon" w:date="2022-01-06T22:15:00Z">
              <w:rPr>
                <w:rFonts w:cs="David" w:hint="eastAsia"/>
                <w:rtl/>
              </w:rPr>
            </w:rPrChange>
          </w:rPr>
          <w:t>חושב</w:t>
        </w:r>
        <w:r w:rsidR="00251E9B" w:rsidRPr="00251E9B">
          <w:rPr>
            <w:rFonts w:cs="David"/>
            <w:highlight w:val="yellow"/>
            <w:rtl/>
            <w:rPrChange w:id="7058" w:author="Shimon" w:date="2022-01-06T22:15:00Z">
              <w:rPr>
                <w:rFonts w:cs="David"/>
                <w:rtl/>
              </w:rPr>
            </w:rPrChange>
          </w:rPr>
          <w:t xml:space="preserve"> </w:t>
        </w:r>
        <w:r w:rsidR="00251E9B" w:rsidRPr="00251E9B">
          <w:rPr>
            <w:rFonts w:cs="David" w:hint="eastAsia"/>
            <w:highlight w:val="yellow"/>
            <w:rtl/>
            <w:rPrChange w:id="7059" w:author="Shimon" w:date="2022-01-06T22:15:00Z">
              <w:rPr>
                <w:rFonts w:cs="David" w:hint="eastAsia"/>
                <w:rtl/>
              </w:rPr>
            </w:rPrChange>
          </w:rPr>
          <w:t>הסכום</w:t>
        </w:r>
        <w:r w:rsidR="00251E9B" w:rsidRPr="00251E9B">
          <w:rPr>
            <w:rFonts w:cs="David"/>
            <w:highlight w:val="yellow"/>
            <w:rtl/>
            <w:rPrChange w:id="7060" w:author="Shimon" w:date="2022-01-06T22:15:00Z">
              <w:rPr>
                <w:rFonts w:cs="David"/>
                <w:rtl/>
              </w:rPr>
            </w:rPrChange>
          </w:rPr>
          <w:t xml:space="preserve"> </w:t>
        </w:r>
        <w:r w:rsidR="00251E9B" w:rsidRPr="00251E9B">
          <w:rPr>
            <w:rFonts w:cs="David" w:hint="eastAsia"/>
            <w:highlight w:val="yellow"/>
            <w:rtl/>
            <w:rPrChange w:id="7061" w:author="Shimon" w:date="2022-01-06T22:15:00Z">
              <w:rPr>
                <w:rFonts w:cs="David" w:hint="eastAsia"/>
                <w:rtl/>
              </w:rPr>
            </w:rPrChange>
          </w:rPr>
          <w:t>הזה</w:t>
        </w:r>
        <w:r w:rsidR="00251E9B" w:rsidRPr="00251E9B">
          <w:rPr>
            <w:rFonts w:cs="David"/>
            <w:highlight w:val="yellow"/>
            <w:rtl/>
            <w:rPrChange w:id="7062" w:author="Shimon" w:date="2022-01-06T22:15:00Z">
              <w:rPr>
                <w:rFonts w:cs="David"/>
                <w:rtl/>
              </w:rPr>
            </w:rPrChange>
          </w:rPr>
          <w:t>?</w:t>
        </w:r>
      </w:ins>
    </w:p>
    <w:p w14:paraId="0275167F" w14:textId="7297FD7C" w:rsidR="0049482F" w:rsidRPr="00901A33" w:rsidRDefault="0049482F">
      <w:pPr>
        <w:numPr>
          <w:ilvl w:val="1"/>
          <w:numId w:val="60"/>
        </w:numPr>
        <w:tabs>
          <w:tab w:val="left" w:pos="1286"/>
        </w:tabs>
        <w:spacing w:after="240" w:line="360" w:lineRule="auto"/>
        <w:ind w:left="1286"/>
        <w:jc w:val="both"/>
        <w:rPr>
          <w:rFonts w:ascii="David" w:hAnsi="David" w:cs="David"/>
        </w:rPr>
        <w:pPrChange w:id="7063" w:author="אופיר טל" w:date="2021-12-14T14:04:00Z">
          <w:pPr>
            <w:numPr>
              <w:ilvl w:val="1"/>
              <w:numId w:val="47"/>
            </w:numPr>
            <w:tabs>
              <w:tab w:val="left" w:pos="1286"/>
              <w:tab w:val="num" w:pos="1359"/>
            </w:tabs>
            <w:spacing w:after="240" w:line="360" w:lineRule="auto"/>
            <w:ind w:left="1286" w:right="792" w:hanging="720"/>
            <w:jc w:val="both"/>
          </w:pPr>
        </w:pPrChange>
      </w:pPr>
      <w:r w:rsidRPr="00901A33">
        <w:rPr>
          <w:rFonts w:ascii="David" w:hAnsi="David" w:cs="David" w:hint="eastAsia"/>
          <w:b/>
          <w:bCs/>
          <w:rtl/>
        </w:rPr>
        <w:t>סעד</w:t>
      </w:r>
      <w:r w:rsidRPr="00901A33">
        <w:rPr>
          <w:rFonts w:ascii="David" w:hAnsi="David" w:cs="David"/>
          <w:b/>
          <w:bCs/>
          <w:rtl/>
        </w:rPr>
        <w:t xml:space="preserve"> </w:t>
      </w:r>
      <w:r w:rsidRPr="00901A33">
        <w:rPr>
          <w:rFonts w:ascii="David" w:hAnsi="David" w:cs="David" w:hint="eastAsia"/>
          <w:b/>
          <w:bCs/>
          <w:rtl/>
        </w:rPr>
        <w:t>הצהרתי</w:t>
      </w:r>
      <w:r w:rsidRPr="00901A33">
        <w:rPr>
          <w:rFonts w:ascii="David" w:hAnsi="David" w:cs="David"/>
          <w:b/>
          <w:bCs/>
          <w:rtl/>
        </w:rPr>
        <w:t xml:space="preserve"> </w:t>
      </w:r>
      <w:r w:rsidRPr="00901A33">
        <w:rPr>
          <w:rFonts w:ascii="David" w:hAnsi="David" w:cs="David" w:hint="eastAsia"/>
          <w:b/>
          <w:bCs/>
          <w:rtl/>
        </w:rPr>
        <w:t>בעניין</w:t>
      </w:r>
      <w:r w:rsidR="002334C3" w:rsidRPr="00901A33">
        <w:rPr>
          <w:rFonts w:ascii="David" w:hAnsi="David" w:cs="David"/>
          <w:b/>
          <w:bCs/>
          <w:rtl/>
        </w:rPr>
        <w:t xml:space="preserve"> </w:t>
      </w:r>
      <w:r w:rsidR="00083E98" w:rsidRPr="00901A33">
        <w:rPr>
          <w:rFonts w:ascii="David" w:hAnsi="David" w:cs="David" w:hint="eastAsia"/>
          <w:b/>
          <w:bCs/>
          <w:rtl/>
        </w:rPr>
        <w:t>הפנסיה</w:t>
      </w:r>
      <w:r w:rsidR="00083E98" w:rsidRPr="00901A33">
        <w:rPr>
          <w:rFonts w:ascii="David" w:hAnsi="David" w:cs="David"/>
          <w:rtl/>
        </w:rPr>
        <w:t xml:space="preserve">, </w:t>
      </w:r>
      <w:r w:rsidR="00083E98" w:rsidRPr="00901A33">
        <w:rPr>
          <w:rFonts w:ascii="David" w:hAnsi="David" w:cs="David" w:hint="eastAsia"/>
          <w:rtl/>
        </w:rPr>
        <w:t>כמפורט</w:t>
      </w:r>
      <w:r w:rsidR="00083E98" w:rsidRPr="00901A33">
        <w:rPr>
          <w:rFonts w:ascii="David" w:hAnsi="David" w:cs="David"/>
          <w:rtl/>
        </w:rPr>
        <w:t xml:space="preserve"> </w:t>
      </w:r>
      <w:r w:rsidR="00083E98" w:rsidRPr="00901A33">
        <w:rPr>
          <w:rFonts w:ascii="David" w:hAnsi="David" w:cs="David" w:hint="eastAsia"/>
          <w:rtl/>
        </w:rPr>
        <w:t>לעיל</w:t>
      </w:r>
      <w:r w:rsidR="00F01D59">
        <w:rPr>
          <w:rFonts w:ascii="David" w:hAnsi="David" w:cs="David" w:hint="cs"/>
          <w:rtl/>
        </w:rPr>
        <w:t>;</w:t>
      </w:r>
    </w:p>
    <w:p w14:paraId="75D89F5A" w14:textId="35EC684C" w:rsidR="0084507D" w:rsidRDefault="0062518C">
      <w:pPr>
        <w:numPr>
          <w:ilvl w:val="1"/>
          <w:numId w:val="60"/>
        </w:numPr>
        <w:tabs>
          <w:tab w:val="left" w:pos="1286"/>
        </w:tabs>
        <w:spacing w:after="240" w:line="360" w:lineRule="auto"/>
        <w:ind w:left="1286"/>
        <w:jc w:val="both"/>
        <w:rPr>
          <w:ins w:id="7064" w:author="Shimon" w:date="2022-01-06T16:35:00Z"/>
          <w:rFonts w:cs="David"/>
          <w:b/>
          <w:bCs/>
        </w:rPr>
        <w:pPrChange w:id="7065" w:author="אופיר טל" w:date="2021-12-14T14:04:00Z">
          <w:pPr>
            <w:numPr>
              <w:ilvl w:val="1"/>
              <w:numId w:val="47"/>
            </w:numPr>
            <w:tabs>
              <w:tab w:val="left" w:pos="1286"/>
              <w:tab w:val="num" w:pos="1359"/>
            </w:tabs>
            <w:spacing w:after="240" w:line="360" w:lineRule="auto"/>
            <w:ind w:left="1286" w:right="792" w:hanging="720"/>
            <w:jc w:val="both"/>
          </w:pPr>
        </w:pPrChange>
      </w:pPr>
      <w:r>
        <w:rPr>
          <w:rFonts w:cs="David" w:hint="cs"/>
          <w:b/>
          <w:bCs/>
          <w:rtl/>
        </w:rPr>
        <w:t>פ</w:t>
      </w:r>
      <w:r w:rsidR="00083E98" w:rsidRPr="00901A33">
        <w:rPr>
          <w:rFonts w:cs="David" w:hint="eastAsia"/>
          <w:b/>
          <w:bCs/>
          <w:rtl/>
        </w:rPr>
        <w:t>יצוי</w:t>
      </w:r>
      <w:r w:rsidR="00083E98" w:rsidRPr="00901A33">
        <w:rPr>
          <w:rFonts w:cs="David"/>
          <w:b/>
          <w:bCs/>
          <w:rtl/>
        </w:rPr>
        <w:t xml:space="preserve"> בגין נזקים לא ממוניים – </w:t>
      </w:r>
      <w:del w:id="7066" w:author="אופיר טל" w:date="2021-11-30T12:55:00Z">
        <w:r w:rsidR="00083E98" w:rsidRPr="00901A33" w:rsidDel="00492DFD">
          <w:rPr>
            <w:rFonts w:cs="David"/>
            <w:b/>
            <w:bCs/>
            <w:u w:val="single"/>
            <w:rtl/>
          </w:rPr>
          <w:delText>300</w:delText>
        </w:r>
      </w:del>
      <w:ins w:id="7067" w:author="אופיר טל" w:date="2021-11-30T12:55:00Z">
        <w:r w:rsidR="00492DFD">
          <w:rPr>
            <w:rFonts w:cs="David" w:hint="cs"/>
            <w:b/>
            <w:bCs/>
            <w:u w:val="single"/>
            <w:rtl/>
          </w:rPr>
          <w:t>15</w:t>
        </w:r>
        <w:r w:rsidR="00492DFD" w:rsidRPr="00901A33">
          <w:rPr>
            <w:rFonts w:cs="David"/>
            <w:b/>
            <w:bCs/>
            <w:u w:val="single"/>
            <w:rtl/>
          </w:rPr>
          <w:t>0</w:t>
        </w:r>
      </w:ins>
      <w:r w:rsidR="00083E98" w:rsidRPr="00901A33">
        <w:rPr>
          <w:rFonts w:cs="David"/>
          <w:b/>
          <w:bCs/>
          <w:u w:val="single"/>
          <w:rtl/>
        </w:rPr>
        <w:t xml:space="preserve">,000 </w:t>
      </w:r>
      <w:r w:rsidR="00083E98" w:rsidRPr="00901A33">
        <w:rPr>
          <w:rFonts w:cs="David" w:hint="eastAsia"/>
          <w:b/>
          <w:bCs/>
          <w:u w:val="single"/>
          <w:rtl/>
        </w:rPr>
        <w:t>₪</w:t>
      </w:r>
      <w:r w:rsidR="00083E98" w:rsidRPr="00901A33">
        <w:rPr>
          <w:rFonts w:cs="David"/>
          <w:b/>
          <w:bCs/>
          <w:rtl/>
        </w:rPr>
        <w:t>.</w:t>
      </w:r>
    </w:p>
    <w:p w14:paraId="565C2C8F" w14:textId="7D873B19" w:rsidR="0093008E" w:rsidRPr="0093008E" w:rsidRDefault="006B0A31">
      <w:pPr>
        <w:numPr>
          <w:ilvl w:val="1"/>
          <w:numId w:val="60"/>
        </w:numPr>
        <w:tabs>
          <w:tab w:val="left" w:pos="1286"/>
        </w:tabs>
        <w:spacing w:after="240" w:line="360" w:lineRule="auto"/>
        <w:ind w:left="1286"/>
        <w:jc w:val="both"/>
        <w:rPr>
          <w:rFonts w:cs="David"/>
          <w:b/>
          <w:bCs/>
        </w:rPr>
        <w:pPrChange w:id="7068" w:author="Shimon" w:date="2022-01-06T22:07:00Z">
          <w:pPr>
            <w:numPr>
              <w:ilvl w:val="1"/>
              <w:numId w:val="47"/>
            </w:numPr>
            <w:tabs>
              <w:tab w:val="left" w:pos="1286"/>
              <w:tab w:val="num" w:pos="1359"/>
            </w:tabs>
            <w:spacing w:after="240" w:line="360" w:lineRule="auto"/>
            <w:ind w:left="1286" w:right="792" w:hanging="720"/>
            <w:jc w:val="both"/>
          </w:pPr>
        </w:pPrChange>
      </w:pPr>
      <w:ins w:id="7069" w:author="Shimon" w:date="2022-01-06T16:35:00Z">
        <w:r>
          <w:rPr>
            <w:rFonts w:cs="David" w:hint="cs"/>
            <w:b/>
            <w:bCs/>
            <w:rtl/>
          </w:rPr>
          <w:t>בגין אפליה</w:t>
        </w:r>
      </w:ins>
      <w:ins w:id="7070" w:author="Shimon" w:date="2022-01-06T21:55:00Z">
        <w:r w:rsidR="003E3C4A">
          <w:rPr>
            <w:rFonts w:cs="David" w:hint="cs"/>
            <w:b/>
            <w:bCs/>
            <w:rtl/>
          </w:rPr>
          <w:t xml:space="preserve">, </w:t>
        </w:r>
        <w:r w:rsidR="003E3C4A" w:rsidRPr="0093008E">
          <w:rPr>
            <w:rFonts w:cs="David" w:hint="eastAsia"/>
            <w:rtl/>
            <w:rPrChange w:id="7071" w:author="Shimon" w:date="2022-01-06T22:02:00Z">
              <w:rPr>
                <w:rFonts w:cs="David" w:hint="eastAsia"/>
                <w:b/>
                <w:bCs/>
                <w:rtl/>
              </w:rPr>
            </w:rPrChange>
          </w:rPr>
          <w:t>שתוצאתה</w:t>
        </w:r>
        <w:r w:rsidR="003E3C4A" w:rsidRPr="0093008E">
          <w:rPr>
            <w:rFonts w:cs="David"/>
            <w:rtl/>
            <w:rPrChange w:id="7072" w:author="Shimon" w:date="2022-01-06T22:02:00Z">
              <w:rPr>
                <w:rFonts w:cs="David"/>
                <w:b/>
                <w:bCs/>
                <w:rtl/>
              </w:rPr>
            </w:rPrChange>
          </w:rPr>
          <w:t xml:space="preserve"> הקשה </w:t>
        </w:r>
      </w:ins>
      <w:ins w:id="7073" w:author="Shimon" w:date="2022-01-06T22:02:00Z">
        <w:r w:rsidR="0093008E">
          <w:rPr>
            <w:rFonts w:cs="David" w:hint="cs"/>
            <w:rtl/>
          </w:rPr>
          <w:t>בהיבטים רבים ומתמ</w:t>
        </w:r>
      </w:ins>
      <w:ins w:id="7074" w:author="Shimon" w:date="2022-01-06T22:05:00Z">
        <w:r w:rsidR="0093008E">
          <w:rPr>
            <w:rFonts w:cs="David" w:hint="cs"/>
            <w:rtl/>
          </w:rPr>
          <w:t>ש</w:t>
        </w:r>
      </w:ins>
      <w:ins w:id="7075" w:author="Shimon" w:date="2022-01-06T22:02:00Z">
        <w:r w:rsidR="0093008E">
          <w:rPr>
            <w:rFonts w:cs="David" w:hint="cs"/>
            <w:rtl/>
          </w:rPr>
          <w:t xml:space="preserve">כים </w:t>
        </w:r>
      </w:ins>
      <w:ins w:id="7076" w:author="Shimon" w:date="2022-01-06T22:06:00Z">
        <w:r w:rsidR="0093008E">
          <w:rPr>
            <w:rFonts w:cs="David" w:hint="cs"/>
            <w:rtl/>
          </w:rPr>
          <w:t>ש</w:t>
        </w:r>
      </w:ins>
      <w:ins w:id="7077" w:author="Shimon" w:date="2022-01-06T22:05:00Z">
        <w:r w:rsidR="0093008E">
          <w:rPr>
            <w:rFonts w:cs="David" w:hint="cs"/>
            <w:rtl/>
          </w:rPr>
          <w:t xml:space="preserve">היו </w:t>
        </w:r>
      </w:ins>
      <w:ins w:id="7078" w:author="Shimon" w:date="2022-01-06T22:06:00Z">
        <w:r w:rsidR="0093008E">
          <w:rPr>
            <w:rFonts w:cs="David" w:hint="cs"/>
            <w:rtl/>
          </w:rPr>
          <w:t>יכולים להמנע</w:t>
        </w:r>
      </w:ins>
      <w:ins w:id="7079" w:author="Shimon" w:date="2022-01-06T22:07:00Z">
        <w:r w:rsidR="0093008E">
          <w:rPr>
            <w:rFonts w:cs="David" w:hint="cs"/>
            <w:rtl/>
          </w:rPr>
          <w:t xml:space="preserve">, </w:t>
        </w:r>
      </w:ins>
      <w:ins w:id="7080" w:author="Shimon" w:date="2022-01-06T22:06:00Z">
        <w:r w:rsidR="0093008E">
          <w:rPr>
            <w:rFonts w:cs="David" w:hint="cs"/>
            <w:rtl/>
          </w:rPr>
          <w:t xml:space="preserve"> </w:t>
        </w:r>
      </w:ins>
      <w:ins w:id="7081" w:author="Shimon" w:date="2022-01-06T22:13:00Z">
        <w:r w:rsidR="00251E9B">
          <w:rPr>
            <w:rFonts w:cs="David" w:hint="cs"/>
            <w:rtl/>
          </w:rPr>
          <w:t>בסכום סמלי של ערך שעת עבודה (</w:t>
        </w:r>
      </w:ins>
      <w:ins w:id="7082" w:author="Shimon" w:date="2022-01-06T22:14:00Z">
        <w:r w:rsidR="00251E9B">
          <w:rPr>
            <w:rFonts w:cs="David" w:hint="cs"/>
            <w:rtl/>
          </w:rPr>
          <w:t>לפי תלוש המשכורת המעודכנת)</w:t>
        </w:r>
      </w:ins>
      <w:ins w:id="7083" w:author="Shimon" w:date="2022-01-06T22:02:00Z">
        <w:r w:rsidR="0093008E">
          <w:rPr>
            <w:rFonts w:cs="David" w:hint="cs"/>
            <w:rtl/>
          </w:rPr>
          <w:t>כגון:</w:t>
        </w:r>
      </w:ins>
    </w:p>
    <w:p w14:paraId="47318472" w14:textId="58843940" w:rsidR="00251E9B" w:rsidDel="00ED3CD4" w:rsidRDefault="00251E9B">
      <w:pPr>
        <w:tabs>
          <w:tab w:val="left" w:pos="1286"/>
        </w:tabs>
        <w:spacing w:after="240" w:line="360" w:lineRule="auto"/>
        <w:ind w:left="1286"/>
        <w:jc w:val="both"/>
        <w:rPr>
          <w:del w:id="7084" w:author="Shimon" w:date="2022-01-06T22:30:00Z"/>
          <w:rFonts w:cs="David"/>
          <w:rtl/>
        </w:rPr>
        <w:pPrChange w:id="7085" w:author="Shimon" w:date="2022-01-06T22:08:00Z">
          <w:pPr>
            <w:numPr>
              <w:ilvl w:val="1"/>
              <w:numId w:val="47"/>
            </w:numPr>
            <w:tabs>
              <w:tab w:val="left" w:pos="1286"/>
              <w:tab w:val="num" w:pos="1359"/>
            </w:tabs>
            <w:spacing w:after="240" w:line="360" w:lineRule="auto"/>
            <w:ind w:left="1286" w:right="792" w:hanging="720"/>
            <w:jc w:val="both"/>
          </w:pPr>
        </w:pPrChange>
      </w:pPr>
    </w:p>
    <w:p w14:paraId="19822749" w14:textId="05E976FD" w:rsidR="0093008E" w:rsidRPr="00251E9B" w:rsidRDefault="006B0A31">
      <w:pPr>
        <w:tabs>
          <w:tab w:val="left" w:pos="1286"/>
        </w:tabs>
        <w:spacing w:after="240" w:line="360" w:lineRule="auto"/>
        <w:ind w:left="1286"/>
        <w:jc w:val="both"/>
        <w:rPr>
          <w:rFonts w:cs="David"/>
          <w:b/>
          <w:bCs/>
        </w:rPr>
        <w:pPrChange w:id="7086" w:author="Shimon" w:date="2022-01-06T22:11:00Z">
          <w:pPr>
            <w:numPr>
              <w:ilvl w:val="1"/>
              <w:numId w:val="47"/>
            </w:numPr>
            <w:tabs>
              <w:tab w:val="left" w:pos="1286"/>
              <w:tab w:val="num" w:pos="1359"/>
            </w:tabs>
            <w:spacing w:after="240" w:line="360" w:lineRule="auto"/>
            <w:ind w:left="1286" w:right="792" w:hanging="720"/>
            <w:jc w:val="both"/>
          </w:pPr>
        </w:pPrChange>
      </w:pPr>
      <w:ins w:id="7087" w:author="Shimon" w:date="2022-01-06T16:36:00Z">
        <w:r w:rsidRPr="0093008E">
          <w:rPr>
            <w:rFonts w:cs="David" w:hint="cs"/>
            <w:b/>
            <w:bCs/>
            <w:rtl/>
          </w:rPr>
          <w:t xml:space="preserve"> </w:t>
        </w:r>
      </w:ins>
      <w:ins w:id="7088" w:author="Shimon" w:date="2022-01-06T22:01:00Z">
        <w:r w:rsidR="0093008E" w:rsidRPr="0093008E">
          <w:rPr>
            <w:rFonts w:cs="David" w:hint="cs"/>
            <w:b/>
            <w:bCs/>
            <w:rtl/>
          </w:rPr>
          <w:t xml:space="preserve"> </w:t>
        </w:r>
      </w:ins>
    </w:p>
    <w:p w14:paraId="0EE9BAF0" w14:textId="4A7DEAE3" w:rsidR="006B0A31" w:rsidRPr="0093008E" w:rsidDel="004525D9" w:rsidRDefault="006B0A31" w:rsidP="0093008E">
      <w:pPr>
        <w:tabs>
          <w:tab w:val="left" w:pos="1286"/>
        </w:tabs>
        <w:spacing w:after="240" w:line="360" w:lineRule="auto"/>
        <w:ind w:left="1090"/>
        <w:jc w:val="both"/>
        <w:rPr>
          <w:del w:id="7089" w:author="Shimon" w:date="2022-01-06T22:40:00Z"/>
          <w:rFonts w:cs="David"/>
          <w:b/>
          <w:bCs/>
        </w:rPr>
      </w:pPr>
    </w:p>
    <w:p w14:paraId="58974123" w14:textId="77777777" w:rsidR="009B48BB" w:rsidRPr="00901A33" w:rsidRDefault="0092613E">
      <w:pPr>
        <w:numPr>
          <w:ilvl w:val="0"/>
          <w:numId w:val="60"/>
        </w:numPr>
        <w:tabs>
          <w:tab w:val="left" w:pos="566"/>
          <w:tab w:val="left" w:pos="651"/>
        </w:tabs>
        <w:spacing w:after="240" w:line="360" w:lineRule="auto"/>
        <w:ind w:left="566"/>
        <w:jc w:val="both"/>
        <w:rPr>
          <w:rFonts w:cs="David"/>
        </w:rPr>
        <w:pPrChange w:id="7090" w:author="אופיר טל" w:date="2021-12-14T14:04:00Z">
          <w:pPr>
            <w:numPr>
              <w:numId w:val="47"/>
            </w:numPr>
            <w:tabs>
              <w:tab w:val="num" w:pos="502"/>
              <w:tab w:val="left" w:pos="566"/>
              <w:tab w:val="left" w:pos="651"/>
            </w:tabs>
            <w:spacing w:after="240" w:line="360" w:lineRule="auto"/>
            <w:ind w:left="566" w:right="360" w:hanging="360"/>
            <w:jc w:val="both"/>
          </w:pPr>
        </w:pPrChange>
      </w:pPr>
      <w:r w:rsidRPr="00901A33">
        <w:rPr>
          <w:rFonts w:cs="David"/>
          <w:rtl/>
        </w:rPr>
        <w:t xml:space="preserve">בית דין נכבד זה מוסמך לדון בתביעה, מאחר שבין </w:t>
      </w:r>
      <w:r w:rsidR="001907C8" w:rsidRPr="00901A33">
        <w:rPr>
          <w:rFonts w:cs="David"/>
          <w:rtl/>
        </w:rPr>
        <w:t>התובע</w:t>
      </w:r>
      <w:r w:rsidRPr="00901A33">
        <w:rPr>
          <w:rFonts w:cs="David"/>
          <w:rtl/>
        </w:rPr>
        <w:t xml:space="preserve"> לנתבעת התקיימו יחסי עובד -  מעביד, ומאחר </w:t>
      </w:r>
      <w:r w:rsidR="006E7D6C" w:rsidRPr="00901A33">
        <w:rPr>
          <w:rFonts w:cs="David" w:hint="cs"/>
          <w:rtl/>
        </w:rPr>
        <w:t>ש</w:t>
      </w:r>
      <w:r w:rsidR="0032017F" w:rsidRPr="00901A33">
        <w:rPr>
          <w:rFonts w:cs="David" w:hint="cs"/>
          <w:rtl/>
        </w:rPr>
        <w:t>התובע</w:t>
      </w:r>
      <w:r w:rsidR="00086BC0" w:rsidRPr="00901A33">
        <w:rPr>
          <w:rFonts w:cs="David" w:hint="cs"/>
          <w:rtl/>
        </w:rPr>
        <w:t xml:space="preserve"> </w:t>
      </w:r>
      <w:r w:rsidR="0032017F" w:rsidRPr="00901A33">
        <w:rPr>
          <w:rFonts w:cs="David" w:hint="cs"/>
          <w:rtl/>
        </w:rPr>
        <w:t>עבד ומתגורר</w:t>
      </w:r>
      <w:r w:rsidR="00086BC0" w:rsidRPr="00901A33">
        <w:rPr>
          <w:rFonts w:cs="David" w:hint="cs"/>
          <w:rtl/>
        </w:rPr>
        <w:t xml:space="preserve"> בירושלים</w:t>
      </w:r>
      <w:r w:rsidR="0032017F" w:rsidRPr="00901A33">
        <w:rPr>
          <w:rFonts w:cs="David" w:hint="cs"/>
          <w:rtl/>
        </w:rPr>
        <w:t>, וכל עבודתו</w:t>
      </w:r>
      <w:r w:rsidR="006E7D6C" w:rsidRPr="00901A33">
        <w:rPr>
          <w:rFonts w:cs="David" w:hint="cs"/>
          <w:rtl/>
        </w:rPr>
        <w:t xml:space="preserve"> היתה בירושלים</w:t>
      </w:r>
      <w:r w:rsidR="00086BC0" w:rsidRPr="00901A33">
        <w:rPr>
          <w:rFonts w:cs="David" w:hint="cs"/>
          <w:rtl/>
        </w:rPr>
        <w:t>.</w:t>
      </w:r>
    </w:p>
    <w:p w14:paraId="16DA9C9A" w14:textId="77777777" w:rsidR="00F11C5A" w:rsidRPr="003B377B" w:rsidRDefault="00F11C5A" w:rsidP="00A35B76">
      <w:pPr>
        <w:pStyle w:val="30"/>
        <w:spacing w:after="240"/>
        <w:rPr>
          <w:rtl/>
        </w:rPr>
      </w:pPr>
    </w:p>
    <w:p w14:paraId="27B78C9C" w14:textId="77777777" w:rsidR="001B0526" w:rsidRDefault="00083E98" w:rsidP="00BA0BBC">
      <w:pPr>
        <w:pStyle w:val="30"/>
        <w:spacing w:after="240"/>
        <w:rPr>
          <w:rtl/>
        </w:rPr>
      </w:pPr>
      <w:r w:rsidRPr="00901A33">
        <w:rPr>
          <w:rtl/>
        </w:rPr>
        <w:tab/>
      </w:r>
      <w:r w:rsidR="0092613E" w:rsidRPr="00901A33">
        <w:rPr>
          <w:rFonts w:hint="cs"/>
          <w:rtl/>
        </w:rPr>
        <w:t xml:space="preserve">אשר על כן, מתבקש בית הדין הנכבד לקבל את כתב תביעה זה </w:t>
      </w:r>
      <w:r w:rsidRPr="00901A33">
        <w:rPr>
          <w:rFonts w:hint="cs"/>
          <w:rtl/>
        </w:rPr>
        <w:t xml:space="preserve">ליתן את הסעדים הצהרתיים המפורטים לעיל, </w:t>
      </w:r>
      <w:r w:rsidR="0032017F" w:rsidRPr="00901A33">
        <w:rPr>
          <w:rFonts w:hint="cs"/>
          <w:rtl/>
        </w:rPr>
        <w:t>ולהורות כי על הנתבע</w:t>
      </w:r>
      <w:r w:rsidRPr="00901A33">
        <w:rPr>
          <w:rFonts w:hint="cs"/>
          <w:rtl/>
        </w:rPr>
        <w:t>ו</w:t>
      </w:r>
      <w:r w:rsidR="0032017F" w:rsidRPr="00901A33">
        <w:rPr>
          <w:rFonts w:hint="cs"/>
          <w:rtl/>
        </w:rPr>
        <w:t>ת</w:t>
      </w:r>
      <w:r w:rsidRPr="00901A33">
        <w:rPr>
          <w:rFonts w:hint="cs"/>
          <w:rtl/>
        </w:rPr>
        <w:t>, או מי מהן</w:t>
      </w:r>
      <w:r w:rsidR="0032017F" w:rsidRPr="00901A33">
        <w:rPr>
          <w:rFonts w:hint="cs"/>
          <w:rtl/>
        </w:rPr>
        <w:t xml:space="preserve"> לשלם לתובע</w:t>
      </w:r>
      <w:r w:rsidR="0092613E" w:rsidRPr="00901A33">
        <w:rPr>
          <w:rFonts w:hint="cs"/>
          <w:rtl/>
        </w:rPr>
        <w:t xml:space="preserve"> את הסעדים כמפורט בכתב התביעה</w:t>
      </w:r>
      <w:r w:rsidR="005252F7" w:rsidRPr="00901A33">
        <w:rPr>
          <w:rFonts w:hint="cs"/>
          <w:rtl/>
        </w:rPr>
        <w:t>, בצירוף הפרשי הצמדה ורבית כחוק</w:t>
      </w:r>
      <w:r w:rsidR="0092613E" w:rsidRPr="00901A33">
        <w:rPr>
          <w:rFonts w:hint="cs"/>
          <w:rtl/>
        </w:rPr>
        <w:t xml:space="preserve">. </w:t>
      </w:r>
    </w:p>
    <w:p w14:paraId="0FBEBC2E" w14:textId="26A4C6A4" w:rsidR="009B48BB" w:rsidRPr="00C54447" w:rsidRDefault="001B0526" w:rsidP="00BA0BBC">
      <w:pPr>
        <w:pStyle w:val="30"/>
        <w:spacing w:after="240"/>
        <w:rPr>
          <w:b w:val="0"/>
          <w:bCs w:val="0"/>
          <w:rPrChange w:id="7091" w:author="Shimon" w:date="2022-01-05T19:30:00Z">
            <w:rPr/>
          </w:rPrChange>
        </w:rPr>
      </w:pPr>
      <w:r>
        <w:rPr>
          <w:rtl/>
        </w:rPr>
        <w:tab/>
      </w:r>
      <w:r w:rsidR="0092613E" w:rsidRPr="00901A33">
        <w:rPr>
          <w:rFonts w:hint="cs"/>
          <w:rtl/>
        </w:rPr>
        <w:t xml:space="preserve">כן יתבקש בית הדין הנכבד לחייב את הנתבעת  בהוצאות כתב תביעה זה </w:t>
      </w:r>
      <w:r w:rsidR="0092613E" w:rsidRPr="00901A33">
        <w:rPr>
          <w:rtl/>
        </w:rPr>
        <w:t>ובשכר טרחת עורכי דינ</w:t>
      </w:r>
      <w:r w:rsidR="0032017F" w:rsidRPr="00901A33">
        <w:rPr>
          <w:rFonts w:hint="cs"/>
          <w:rtl/>
        </w:rPr>
        <w:t>ו</w:t>
      </w:r>
      <w:r w:rsidR="0092613E" w:rsidRPr="00901A33">
        <w:rPr>
          <w:rtl/>
        </w:rPr>
        <w:t xml:space="preserve"> של </w:t>
      </w:r>
      <w:r w:rsidR="001907C8" w:rsidRPr="00901A33">
        <w:rPr>
          <w:rFonts w:hint="cs"/>
          <w:rtl/>
        </w:rPr>
        <w:t>התובע</w:t>
      </w:r>
      <w:r w:rsidR="0092613E" w:rsidRPr="00901A33">
        <w:rPr>
          <w:rFonts w:hint="cs"/>
          <w:rtl/>
        </w:rPr>
        <w:t xml:space="preserve"> </w:t>
      </w:r>
      <w:r w:rsidR="0092613E" w:rsidRPr="00901A33">
        <w:rPr>
          <w:rtl/>
        </w:rPr>
        <w:t>ו</w:t>
      </w:r>
      <w:r w:rsidR="0092613E" w:rsidRPr="00901A33">
        <w:rPr>
          <w:rFonts w:hint="cs"/>
          <w:rtl/>
        </w:rPr>
        <w:t xml:space="preserve">לצרף לסכום זה </w:t>
      </w:r>
      <w:r w:rsidR="0092613E" w:rsidRPr="00901A33">
        <w:rPr>
          <w:rtl/>
        </w:rPr>
        <w:t>מע"מ בסכום המרבי הקבוע בחוק</w:t>
      </w:r>
      <w:r w:rsidR="0092613E" w:rsidRPr="00C54447">
        <w:rPr>
          <w:highlight w:val="yellow"/>
          <w:rtl/>
          <w:rPrChange w:id="7092" w:author="Shimon" w:date="2022-01-05T19:30:00Z">
            <w:rPr>
              <w:rtl/>
            </w:rPr>
          </w:rPrChange>
        </w:rPr>
        <w:t>.</w:t>
      </w:r>
      <w:ins w:id="7093" w:author="Shimon" w:date="2022-01-05T19:29:00Z">
        <w:r w:rsidR="00C54447" w:rsidRPr="00C54447">
          <w:rPr>
            <w:highlight w:val="yellow"/>
            <w:rtl/>
            <w:rPrChange w:id="7094" w:author="Shimon" w:date="2022-01-05T19:30:00Z">
              <w:rPr>
                <w:rtl/>
              </w:rPr>
            </w:rPrChange>
          </w:rPr>
          <w:t xml:space="preserve"> ומה </w:t>
        </w:r>
        <w:r w:rsidR="00C54447">
          <w:rPr>
            <w:rFonts w:hint="eastAsia"/>
            <w:highlight w:val="yellow"/>
            <w:rtl/>
          </w:rPr>
          <w:t>עם</w:t>
        </w:r>
        <w:r w:rsidR="00C54447">
          <w:rPr>
            <w:highlight w:val="yellow"/>
            <w:rtl/>
          </w:rPr>
          <w:t xml:space="preserve"> </w:t>
        </w:r>
        <w:r w:rsidR="00C54447">
          <w:rPr>
            <w:rFonts w:hint="eastAsia"/>
            <w:highlight w:val="yellow"/>
            <w:rtl/>
          </w:rPr>
          <w:t>עלויות</w:t>
        </w:r>
        <w:r w:rsidR="00C54447">
          <w:rPr>
            <w:highlight w:val="yellow"/>
            <w:rtl/>
          </w:rPr>
          <w:t xml:space="preserve"> </w:t>
        </w:r>
        <w:r w:rsidR="00C54447">
          <w:rPr>
            <w:rFonts w:hint="eastAsia"/>
            <w:highlight w:val="yellow"/>
            <w:rtl/>
          </w:rPr>
          <w:t>העירעור</w:t>
        </w:r>
      </w:ins>
      <w:ins w:id="7095" w:author="Shimon" w:date="2022-01-05T19:30:00Z">
        <w:r w:rsidR="00C54447">
          <w:rPr>
            <w:rFonts w:hint="cs"/>
            <w:highlight w:val="yellow"/>
            <w:rtl/>
          </w:rPr>
          <w:t>, לרבות אגרות, הוצאות עו</w:t>
        </w:r>
      </w:ins>
      <w:ins w:id="7096" w:author="Shimon" w:date="2022-01-05T19:31:00Z">
        <w:r w:rsidR="00C54447">
          <w:rPr>
            <w:rFonts w:hint="cs"/>
            <w:highlight w:val="yellow"/>
            <w:rtl/>
          </w:rPr>
          <w:t xml:space="preserve">"ד </w:t>
        </w:r>
      </w:ins>
      <w:ins w:id="7097" w:author="Shimon" w:date="2022-01-05T19:29:00Z">
        <w:r w:rsidR="00710C42">
          <w:rPr>
            <w:rFonts w:hint="eastAsia"/>
            <w:highlight w:val="yellow"/>
            <w:rtl/>
          </w:rPr>
          <w:t>שהארצי</w:t>
        </w:r>
        <w:r w:rsidR="00710C42">
          <w:rPr>
            <w:highlight w:val="yellow"/>
            <w:rtl/>
          </w:rPr>
          <w:t xml:space="preserve"> </w:t>
        </w:r>
        <w:r w:rsidR="00710C42">
          <w:rPr>
            <w:rFonts w:hint="eastAsia"/>
            <w:highlight w:val="yellow"/>
            <w:rtl/>
          </w:rPr>
          <w:t>פס</w:t>
        </w:r>
      </w:ins>
      <w:ins w:id="7098" w:author="Shimon" w:date="2022-01-06T21:40:00Z">
        <w:r w:rsidR="00710C42">
          <w:rPr>
            <w:rFonts w:hint="cs"/>
            <w:highlight w:val="yellow"/>
            <w:rtl/>
          </w:rPr>
          <w:t>ק</w:t>
        </w:r>
      </w:ins>
      <w:ins w:id="7099" w:author="Shimon" w:date="2022-01-05T19:30:00Z">
        <w:r w:rsidR="00C54447" w:rsidRPr="00C54447">
          <w:rPr>
            <w:highlight w:val="yellow"/>
            <w:rtl/>
            <w:rPrChange w:id="7100" w:author="Shimon" w:date="2022-01-05T19:30:00Z">
              <w:rPr>
                <w:rtl/>
              </w:rPr>
            </w:rPrChange>
          </w:rPr>
          <w:t xml:space="preserve"> </w:t>
        </w:r>
      </w:ins>
      <w:ins w:id="7101" w:author="Shimon" w:date="2022-01-06T21:40:00Z">
        <w:r w:rsidR="00710C42">
          <w:rPr>
            <w:rFonts w:hint="cs"/>
            <w:highlight w:val="yellow"/>
            <w:rtl/>
          </w:rPr>
          <w:t>ש</w:t>
        </w:r>
      </w:ins>
      <w:ins w:id="7102" w:author="Shimon" w:date="2022-01-05T19:30:00Z">
        <w:r w:rsidR="00C54447" w:rsidRPr="00C54447">
          <w:rPr>
            <w:rFonts w:hint="eastAsia"/>
            <w:highlight w:val="yellow"/>
            <w:rtl/>
            <w:rPrChange w:id="7103" w:author="Shimon" w:date="2022-01-05T19:30:00Z">
              <w:rPr>
                <w:rFonts w:hint="eastAsia"/>
                <w:rtl/>
              </w:rPr>
            </w:rPrChange>
          </w:rPr>
          <w:t>האזורי</w:t>
        </w:r>
      </w:ins>
      <w:ins w:id="7104" w:author="Shimon" w:date="2022-01-06T21:40:00Z">
        <w:r w:rsidR="00710C42">
          <w:rPr>
            <w:rFonts w:hint="cs"/>
            <w:highlight w:val="yellow"/>
            <w:rtl/>
          </w:rPr>
          <w:t xml:space="preserve"> יחליט</w:t>
        </w:r>
      </w:ins>
      <w:ins w:id="7105" w:author="Shimon" w:date="2022-01-05T19:30:00Z">
        <w:r w:rsidR="00C54447" w:rsidRPr="00C54447">
          <w:rPr>
            <w:highlight w:val="yellow"/>
            <w:rtl/>
            <w:rPrChange w:id="7106" w:author="Shimon" w:date="2022-01-05T19:30:00Z">
              <w:rPr>
                <w:rtl/>
              </w:rPr>
            </w:rPrChange>
          </w:rPr>
          <w:t>?</w:t>
        </w:r>
      </w:ins>
    </w:p>
    <w:p w14:paraId="74177920" w14:textId="77777777" w:rsidR="00F01D59" w:rsidRDefault="00F01D59" w:rsidP="00A35B76">
      <w:pPr>
        <w:pStyle w:val="22"/>
        <w:tabs>
          <w:tab w:val="center" w:pos="-2268"/>
          <w:tab w:val="left" w:pos="631"/>
        </w:tabs>
        <w:spacing w:before="120"/>
        <w:ind w:left="0" w:right="0" w:firstLine="0"/>
        <w:rPr>
          <w:b/>
          <w:bCs/>
          <w:noProof w:val="0"/>
          <w:rtl/>
        </w:rPr>
      </w:pPr>
    </w:p>
    <w:p w14:paraId="7DDA731F" w14:textId="569FD8C3" w:rsidR="00F11C5A" w:rsidRDefault="00B42DBB" w:rsidP="00BA0BBC">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del w:id="7107" w:author="אופיר טל" w:date="2021-12-14T14:04:00Z">
        <w:r w:rsidR="00F11C5A" w:rsidDel="00B86B04">
          <w:rPr>
            <w:rFonts w:hint="cs"/>
            <w:b/>
            <w:bCs/>
            <w:noProof w:val="0"/>
            <w:rtl/>
          </w:rPr>
          <w:delText xml:space="preserve">3 </w:delText>
        </w:r>
      </w:del>
      <w:ins w:id="7108" w:author="אופיר טל" w:date="2021-12-14T14:04:00Z">
        <w:r w:rsidR="00B86B04">
          <w:rPr>
            <w:rFonts w:hint="cs"/>
            <w:b/>
            <w:bCs/>
            <w:noProof w:val="0"/>
            <w:rtl/>
          </w:rPr>
          <w:t xml:space="preserve">__ </w:t>
        </w:r>
      </w:ins>
      <w:del w:id="7109" w:author="אופיר טל" w:date="2021-12-14T14:04:00Z">
        <w:r w:rsidR="00F11C5A" w:rsidDel="00B86B04">
          <w:rPr>
            <w:rFonts w:hint="cs"/>
            <w:b/>
            <w:bCs/>
            <w:noProof w:val="0"/>
            <w:rtl/>
          </w:rPr>
          <w:delText>באוקטובר</w:delText>
        </w:r>
        <w:r w:rsidR="00903EDA" w:rsidRPr="00901A33" w:rsidDel="00B86B04">
          <w:rPr>
            <w:rFonts w:hint="cs"/>
            <w:b/>
            <w:bCs/>
            <w:noProof w:val="0"/>
            <w:rtl/>
          </w:rPr>
          <w:delText xml:space="preserve"> </w:delText>
        </w:r>
      </w:del>
      <w:ins w:id="7110" w:author="אופיר טל" w:date="2021-12-14T14:04:00Z">
        <w:r w:rsidR="00B86B04">
          <w:rPr>
            <w:rFonts w:hint="cs"/>
            <w:b/>
            <w:bCs/>
            <w:noProof w:val="0"/>
            <w:rtl/>
          </w:rPr>
          <w:t>בדצמבר</w:t>
        </w:r>
        <w:r w:rsidR="00B86B04" w:rsidRPr="00901A33">
          <w:rPr>
            <w:rFonts w:hint="cs"/>
            <w:b/>
            <w:bCs/>
            <w:noProof w:val="0"/>
            <w:rtl/>
          </w:rPr>
          <w:t xml:space="preserve"> </w:t>
        </w:r>
      </w:ins>
      <w:r w:rsidRPr="00901A33">
        <w:rPr>
          <w:rFonts w:hint="cs"/>
          <w:b/>
          <w:bCs/>
          <w:noProof w:val="0"/>
          <w:rtl/>
        </w:rPr>
        <w:t>20</w:t>
      </w:r>
      <w:del w:id="7111" w:author="אופיר טל" w:date="2021-12-14T14:04:00Z">
        <w:r w:rsidRPr="00901A33" w:rsidDel="00B86B04">
          <w:rPr>
            <w:rFonts w:hint="cs"/>
            <w:b/>
            <w:bCs/>
            <w:noProof w:val="0"/>
            <w:rtl/>
          </w:rPr>
          <w:delText>1</w:delText>
        </w:r>
      </w:del>
      <w:ins w:id="7112" w:author="אופיר טל" w:date="2021-12-14T14:04:00Z">
        <w:r w:rsidR="00B86B04">
          <w:rPr>
            <w:rFonts w:hint="cs"/>
            <w:b/>
            <w:bCs/>
            <w:noProof w:val="0"/>
            <w:rtl/>
          </w:rPr>
          <w:t>2</w:t>
        </w:r>
      </w:ins>
      <w:del w:id="7113" w:author="אופיר טל" w:date="2021-12-14T14:04:00Z">
        <w:r w:rsidRPr="00901A33" w:rsidDel="00B86B04">
          <w:rPr>
            <w:rFonts w:hint="cs"/>
            <w:b/>
            <w:bCs/>
            <w:noProof w:val="0"/>
            <w:rtl/>
          </w:rPr>
          <w:delText>9</w:delText>
        </w:r>
      </w:del>
      <w:ins w:id="7114" w:author="אופיר טל" w:date="2021-12-14T14:04:00Z">
        <w:r w:rsidR="00B86B04">
          <w:rPr>
            <w:rFonts w:hint="cs"/>
            <w:b/>
            <w:bCs/>
            <w:noProof w:val="0"/>
            <w:rtl/>
          </w:rPr>
          <w:t>1</w:t>
        </w:r>
      </w:ins>
      <w:r w:rsidRPr="00901A33">
        <w:rPr>
          <w:rFonts w:hint="cs"/>
          <w:b/>
          <w:bCs/>
          <w:noProof w:val="0"/>
          <w:rtl/>
        </w:rPr>
        <w:t>.</w:t>
      </w:r>
    </w:p>
    <w:p w14:paraId="54AAD195" w14:textId="77777777" w:rsidR="00B42DBB" w:rsidRPr="00901A33" w:rsidRDefault="00B42DBB" w:rsidP="00A35B76">
      <w:pPr>
        <w:pStyle w:val="22"/>
        <w:tabs>
          <w:tab w:val="center" w:pos="-2268"/>
          <w:tab w:val="left" w:pos="631"/>
        </w:tabs>
        <w:spacing w:before="0"/>
        <w:ind w:left="509" w:right="0"/>
        <w:rPr>
          <w:b/>
          <w:bCs/>
          <w:noProof w:val="0"/>
          <w:rtl/>
        </w:rPr>
      </w:pPr>
    </w:p>
    <w:p w14:paraId="38371C51" w14:textId="77777777" w:rsidR="00B42DBB" w:rsidRPr="00901A33" w:rsidRDefault="00B42DBB" w:rsidP="00BA0BBC">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14:paraId="12182619" w14:textId="131569C3"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Pr="00901A33">
        <w:rPr>
          <w:noProof w:val="0"/>
          <w:rtl/>
        </w:rPr>
        <w:t>ב"כ התובע</w:t>
      </w:r>
    </w:p>
    <w:sectPr w:rsidR="0092613E" w:rsidRPr="00D74F54" w:rsidSect="00577511">
      <w:headerReference w:type="even" r:id="rId12"/>
      <w:headerReference w:type="default" r:id="rId13"/>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07CF43" w14:textId="77777777" w:rsidR="00643CD6" w:rsidRDefault="00643CD6">
      <w:r>
        <w:separator/>
      </w:r>
    </w:p>
  </w:endnote>
  <w:endnote w:type="continuationSeparator" w:id="0">
    <w:p w14:paraId="4DB4C8E7" w14:textId="77777777" w:rsidR="00643CD6" w:rsidRDefault="00643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avid">
    <w:altName w:val="Times New Roman"/>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56589" w14:textId="77777777" w:rsidR="00643CD6" w:rsidRDefault="00643CD6">
      <w:r>
        <w:separator/>
      </w:r>
    </w:p>
  </w:footnote>
  <w:footnote w:type="continuationSeparator" w:id="0">
    <w:p w14:paraId="037A40F2" w14:textId="77777777" w:rsidR="00643CD6" w:rsidRDefault="00643C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2A0874" w:rsidRDefault="002A0874"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14:paraId="2F308AC3" w14:textId="77777777" w:rsidR="002A0874" w:rsidRDefault="002A087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2A0874" w:rsidRDefault="002A0874" w:rsidP="00093CA2">
    <w:pPr>
      <w:pStyle w:val="a4"/>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D12032">
      <w:rPr>
        <w:rStyle w:val="ab"/>
        <w:noProof/>
        <w:rtl/>
      </w:rPr>
      <w:t>3</w:t>
    </w:r>
    <w:r>
      <w:rPr>
        <w:rStyle w:val="ab"/>
        <w:rtl/>
      </w:rPr>
      <w:fldChar w:fldCharType="end"/>
    </w:r>
  </w:p>
  <w:p w14:paraId="7884F950" w14:textId="77777777" w:rsidR="002A0874" w:rsidRDefault="002A087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47E9"/>
    <w:multiLevelType w:val="hybridMultilevel"/>
    <w:tmpl w:val="EDD6C91E"/>
    <w:lvl w:ilvl="0" w:tplc="21ECE656">
      <w:start w:val="45"/>
      <w:numFmt w:val="bullet"/>
      <w:lvlText w:val=""/>
      <w:lvlJc w:val="left"/>
      <w:pPr>
        <w:ind w:left="1520" w:hanging="360"/>
      </w:pPr>
      <w:rPr>
        <w:rFonts w:ascii="Symbol" w:eastAsia="Times New Roman" w:hAnsi="Symbol" w:cs="David"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15:restartNumberingAfterBreak="0">
    <w:nsid w:val="02FA6798"/>
    <w:multiLevelType w:val="hybridMultilevel"/>
    <w:tmpl w:val="FFFC31A0"/>
    <w:lvl w:ilvl="0" w:tplc="0409000F">
      <w:start w:val="1"/>
      <w:numFmt w:val="decimal"/>
      <w:lvlText w:val="%1."/>
      <w:lvlJc w:val="left"/>
      <w:pPr>
        <w:ind w:left="805" w:hanging="360"/>
      </w:p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2" w15:restartNumberingAfterBreak="0">
    <w:nsid w:val="03A503A7"/>
    <w:multiLevelType w:val="multilevel"/>
    <w:tmpl w:val="171842D2"/>
    <w:lvl w:ilvl="0">
      <w:start w:val="41"/>
      <w:numFmt w:val="decimal"/>
      <w:lvlText w:val="%1"/>
      <w:lvlJc w:val="left"/>
      <w:pPr>
        <w:ind w:left="420" w:hanging="420"/>
      </w:pPr>
      <w:rPr>
        <w:rFonts w:hint="default"/>
        <w:u w:val="none"/>
      </w:rPr>
    </w:lvl>
    <w:lvl w:ilvl="1">
      <w:start w:val="1"/>
      <w:numFmt w:val="decimal"/>
      <w:lvlText w:val="44.%2"/>
      <w:lvlJc w:val="left"/>
      <w:pPr>
        <w:ind w:left="704" w:hanging="420"/>
      </w:pPr>
      <w:rPr>
        <w:rFonts w:hint="default"/>
        <w:u w:val="none"/>
      </w:rPr>
    </w:lvl>
    <w:lvl w:ilvl="2">
      <w:start w:val="1"/>
      <w:numFmt w:val="decimal"/>
      <w:lvlText w:val="%1.%2.%3"/>
      <w:lvlJc w:val="left"/>
      <w:pPr>
        <w:ind w:left="1992" w:hanging="720"/>
      </w:pPr>
      <w:rPr>
        <w:rFonts w:hint="default"/>
        <w:u w:val="none"/>
      </w:rPr>
    </w:lvl>
    <w:lvl w:ilvl="3">
      <w:start w:val="1"/>
      <w:numFmt w:val="decimal"/>
      <w:lvlText w:val="%1.%2.%3.%4"/>
      <w:lvlJc w:val="left"/>
      <w:pPr>
        <w:ind w:left="2628" w:hanging="720"/>
      </w:pPr>
      <w:rPr>
        <w:rFonts w:hint="default"/>
        <w:u w:val="none"/>
      </w:rPr>
    </w:lvl>
    <w:lvl w:ilvl="4">
      <w:start w:val="1"/>
      <w:numFmt w:val="decimal"/>
      <w:lvlText w:val="%1.%2.%3.%4.%5"/>
      <w:lvlJc w:val="left"/>
      <w:pPr>
        <w:ind w:left="3624" w:hanging="1080"/>
      </w:pPr>
      <w:rPr>
        <w:rFonts w:hint="default"/>
        <w:u w:val="none"/>
      </w:rPr>
    </w:lvl>
    <w:lvl w:ilvl="5">
      <w:start w:val="1"/>
      <w:numFmt w:val="decimal"/>
      <w:lvlText w:val="%1.%2.%3.%4.%5.%6"/>
      <w:lvlJc w:val="left"/>
      <w:pPr>
        <w:ind w:left="4260" w:hanging="1080"/>
      </w:pPr>
      <w:rPr>
        <w:rFonts w:hint="default"/>
        <w:u w:val="none"/>
      </w:rPr>
    </w:lvl>
    <w:lvl w:ilvl="6">
      <w:start w:val="1"/>
      <w:numFmt w:val="decimal"/>
      <w:lvlText w:val="%1.%2.%3.%4.%5.%6.%7"/>
      <w:lvlJc w:val="left"/>
      <w:pPr>
        <w:ind w:left="5256" w:hanging="1440"/>
      </w:pPr>
      <w:rPr>
        <w:rFonts w:hint="default"/>
        <w:u w:val="none"/>
      </w:rPr>
    </w:lvl>
    <w:lvl w:ilvl="7">
      <w:start w:val="1"/>
      <w:numFmt w:val="decimal"/>
      <w:lvlText w:val="%1.%2.%3.%4.%5.%6.%7.%8"/>
      <w:lvlJc w:val="left"/>
      <w:pPr>
        <w:ind w:left="5892" w:hanging="1440"/>
      </w:pPr>
      <w:rPr>
        <w:rFonts w:hint="default"/>
        <w:u w:val="none"/>
      </w:rPr>
    </w:lvl>
    <w:lvl w:ilvl="8">
      <w:start w:val="1"/>
      <w:numFmt w:val="decimal"/>
      <w:lvlText w:val="%1.%2.%3.%4.%5.%6.%7.%8.%9"/>
      <w:lvlJc w:val="left"/>
      <w:pPr>
        <w:ind w:left="6528" w:hanging="1440"/>
      </w:pPr>
      <w:rPr>
        <w:rFonts w:hint="default"/>
        <w:u w:val="none"/>
      </w:rPr>
    </w:lvl>
  </w:abstractNum>
  <w:abstractNum w:abstractNumId="3" w15:restartNumberingAfterBreak="0">
    <w:nsid w:val="04BD7DDD"/>
    <w:multiLevelType w:val="multilevel"/>
    <w:tmpl w:val="E834D43E"/>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4" w15:restartNumberingAfterBreak="0">
    <w:nsid w:val="053D2AAA"/>
    <w:multiLevelType w:val="hybridMultilevel"/>
    <w:tmpl w:val="DD603378"/>
    <w:lvl w:ilvl="0" w:tplc="5C163BA0">
      <w:start w:val="3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 w15:restartNumberingAfterBreak="0">
    <w:nsid w:val="067568D4"/>
    <w:multiLevelType w:val="multilevel"/>
    <w:tmpl w:val="D298B546"/>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6" w15:restartNumberingAfterBreak="0">
    <w:nsid w:val="06DA0555"/>
    <w:multiLevelType w:val="multilevel"/>
    <w:tmpl w:val="DD3CCDAA"/>
    <w:lvl w:ilvl="0">
      <w:start w:val="1"/>
      <w:numFmt w:val="decimal"/>
      <w:lvlText w:val="%1."/>
      <w:lvlJc w:val="left"/>
      <w:pPr>
        <w:tabs>
          <w:tab w:val="num" w:pos="567"/>
        </w:tabs>
        <w:ind w:left="567" w:right="567" w:hanging="567"/>
      </w:pPr>
      <w:rPr>
        <w:rFonts w:hint="default"/>
        <w:sz w:val="24"/>
      </w:rPr>
    </w:lvl>
    <w:lvl w:ilvl="1">
      <w:start w:val="1"/>
      <w:numFmt w:val="decimal"/>
      <w:isLgl/>
      <w:lvlText w:val="%1.%2."/>
      <w:lvlJc w:val="left"/>
      <w:pPr>
        <w:tabs>
          <w:tab w:val="num" w:pos="1134"/>
        </w:tabs>
        <w:ind w:left="1134" w:right="1134" w:hanging="737"/>
      </w:pPr>
      <w:rPr>
        <w:rFonts w:cs="David" w:hint="default"/>
        <w:szCs w:val="24"/>
      </w:rPr>
    </w:lvl>
    <w:lvl w:ilvl="2">
      <w:start w:val="1"/>
      <w:numFmt w:val="decimal"/>
      <w:isLgl/>
      <w:lvlText w:val="%1.%2.%3."/>
      <w:lvlJc w:val="left"/>
      <w:pPr>
        <w:tabs>
          <w:tab w:val="num" w:pos="1701"/>
        </w:tabs>
        <w:ind w:left="1701" w:right="1701" w:hanging="850"/>
      </w:pPr>
      <w:rPr>
        <w:rFonts w:hint="default"/>
      </w:rPr>
    </w:lvl>
    <w:lvl w:ilvl="3">
      <w:start w:val="1"/>
      <w:numFmt w:val="lowerLetter"/>
      <w:lvlText w:val="%4."/>
      <w:lvlJc w:val="left"/>
      <w:pPr>
        <w:tabs>
          <w:tab w:val="num" w:pos="2061"/>
        </w:tabs>
        <w:ind w:left="1985" w:right="1985" w:hanging="284"/>
      </w:pPr>
      <w:rPr>
        <w:rFonts w:hint="default"/>
      </w:rPr>
    </w:lvl>
    <w:lvl w:ilvl="4">
      <w:start w:val="1"/>
      <w:numFmt w:val="none"/>
      <w:isLgl/>
      <w:lvlText w:val=""/>
      <w:lvlJc w:val="left"/>
      <w:pPr>
        <w:tabs>
          <w:tab w:val="num" w:pos="2820"/>
        </w:tabs>
        <w:ind w:left="2820" w:right="2820" w:hanging="1080"/>
      </w:pPr>
      <w:rPr>
        <w:rFonts w:hint="default"/>
      </w:rPr>
    </w:lvl>
    <w:lvl w:ilvl="5">
      <w:start w:val="1"/>
      <w:numFmt w:val="decimal"/>
      <w:isLgl/>
      <w:lvlText w:val="%1.%2.%3.%4.%5.%6."/>
      <w:lvlJc w:val="left"/>
      <w:pPr>
        <w:tabs>
          <w:tab w:val="num" w:pos="3255"/>
        </w:tabs>
        <w:ind w:left="3255" w:right="3255" w:hanging="1080"/>
      </w:pPr>
      <w:rPr>
        <w:rFonts w:hint="default"/>
      </w:rPr>
    </w:lvl>
    <w:lvl w:ilvl="6">
      <w:start w:val="1"/>
      <w:numFmt w:val="decimal"/>
      <w:isLgl/>
      <w:lvlText w:val="%1.%2.%3.%4.%5.%6.%7."/>
      <w:lvlJc w:val="left"/>
      <w:pPr>
        <w:tabs>
          <w:tab w:val="num" w:pos="4050"/>
        </w:tabs>
        <w:ind w:left="4050" w:right="4050" w:hanging="1440"/>
      </w:pPr>
      <w:rPr>
        <w:rFonts w:hint="default"/>
      </w:rPr>
    </w:lvl>
    <w:lvl w:ilvl="7">
      <w:start w:val="1"/>
      <w:numFmt w:val="decimal"/>
      <w:isLgl/>
      <w:lvlText w:val="%1.%2.%3.%4.%5.%6.%7.%8."/>
      <w:lvlJc w:val="left"/>
      <w:pPr>
        <w:tabs>
          <w:tab w:val="num" w:pos="4485"/>
        </w:tabs>
        <w:ind w:left="4485" w:right="4485" w:hanging="1440"/>
      </w:pPr>
      <w:rPr>
        <w:rFonts w:hint="default"/>
      </w:rPr>
    </w:lvl>
    <w:lvl w:ilvl="8">
      <w:start w:val="1"/>
      <w:numFmt w:val="decimal"/>
      <w:isLgl/>
      <w:lvlText w:val="%1.%2.%3.%4.%5.%6.%7.%8.%9."/>
      <w:lvlJc w:val="left"/>
      <w:pPr>
        <w:tabs>
          <w:tab w:val="num" w:pos="4920"/>
        </w:tabs>
        <w:ind w:left="4920" w:right="4920" w:hanging="1440"/>
      </w:pPr>
      <w:rPr>
        <w:rFonts w:hint="default"/>
      </w:rPr>
    </w:lvl>
  </w:abstractNum>
  <w:abstractNum w:abstractNumId="7" w15:restartNumberingAfterBreak="0">
    <w:nsid w:val="0B9E6BA8"/>
    <w:multiLevelType w:val="multilevel"/>
    <w:tmpl w:val="94B8C866"/>
    <w:lvl w:ilvl="0">
      <w:start w:val="18"/>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8" w15:restartNumberingAfterBreak="0">
    <w:nsid w:val="0BC11519"/>
    <w:multiLevelType w:val="multilevel"/>
    <w:tmpl w:val="E834D43E"/>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9" w15:restartNumberingAfterBreak="0">
    <w:nsid w:val="0C1F2977"/>
    <w:multiLevelType w:val="hybridMultilevel"/>
    <w:tmpl w:val="038A271E"/>
    <w:lvl w:ilvl="0" w:tplc="20ACC604">
      <w:start w:val="1"/>
      <w:numFmt w:val="decimal"/>
      <w:lvlText w:val="%1."/>
      <w:lvlJc w:val="left"/>
      <w:pPr>
        <w:tabs>
          <w:tab w:val="num" w:pos="720"/>
        </w:tabs>
        <w:ind w:left="720" w:right="720" w:hanging="360"/>
      </w:pPr>
      <w:rPr>
        <w:rFonts w:hint="cs"/>
      </w:rPr>
    </w:lvl>
    <w:lvl w:ilvl="1" w:tplc="0A4C44F8">
      <w:start w:val="15"/>
      <w:numFmt w:val="bullet"/>
      <w:lvlText w:val="-"/>
      <w:lvlJc w:val="left"/>
      <w:pPr>
        <w:tabs>
          <w:tab w:val="num" w:pos="1440"/>
        </w:tabs>
        <w:ind w:left="1440" w:right="1440" w:hanging="360"/>
      </w:pPr>
      <w:rPr>
        <w:rFonts w:ascii="Times New Roman" w:eastAsia="Times New Roman" w:hAnsi="Times New Roman" w:cs="David" w:hint="default"/>
      </w:r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0"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11" w15:restartNumberingAfterBreak="0">
    <w:nsid w:val="153D7C9B"/>
    <w:multiLevelType w:val="hybridMultilevel"/>
    <w:tmpl w:val="492C944C"/>
    <w:lvl w:ilvl="0" w:tplc="E332906E">
      <w:start w:val="29"/>
      <w:numFmt w:val="bullet"/>
      <w:lvlText w:val=""/>
      <w:lvlJc w:val="left"/>
      <w:pPr>
        <w:ind w:left="926" w:hanging="360"/>
      </w:pPr>
      <w:rPr>
        <w:rFonts w:ascii="Symbol" w:eastAsia="Times New Roman" w:hAnsi="Symbol" w:cs="David"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2" w15:restartNumberingAfterBreak="0">
    <w:nsid w:val="160D2E94"/>
    <w:multiLevelType w:val="hybridMultilevel"/>
    <w:tmpl w:val="E556C0DC"/>
    <w:lvl w:ilvl="0" w:tplc="D16213BE">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3" w15:restartNumberingAfterBreak="0">
    <w:nsid w:val="16DC18E0"/>
    <w:multiLevelType w:val="hybridMultilevel"/>
    <w:tmpl w:val="3634B6E4"/>
    <w:lvl w:ilvl="0" w:tplc="6E005332">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172C1D43"/>
    <w:multiLevelType w:val="hybridMultilevel"/>
    <w:tmpl w:val="E2D22D50"/>
    <w:lvl w:ilvl="0" w:tplc="CF9E8E9E">
      <w:start w:val="1"/>
      <w:numFmt w:val="bullet"/>
      <w:lvlText w:val=""/>
      <w:lvlJc w:val="left"/>
      <w:pPr>
        <w:ind w:left="741" w:hanging="360"/>
      </w:pPr>
      <w:rPr>
        <w:rFonts w:ascii="Symbol" w:eastAsia="Times New Roman" w:hAnsi="Symbol" w:cs="David" w:hint="default"/>
        <w:sz w:val="24"/>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15" w15:restartNumberingAfterBreak="0">
    <w:nsid w:val="17BD6690"/>
    <w:multiLevelType w:val="multilevel"/>
    <w:tmpl w:val="0C10FCEC"/>
    <w:lvl w:ilvl="0">
      <w:start w:val="1"/>
      <w:numFmt w:val="decimal"/>
      <w:isLgl/>
      <w:lvlText w:val="%1."/>
      <w:lvlJc w:val="left"/>
      <w:pPr>
        <w:tabs>
          <w:tab w:val="num" w:pos="648"/>
        </w:tabs>
        <w:ind w:left="360" w:right="360" w:hanging="72"/>
      </w:pPr>
    </w:lvl>
    <w:lvl w:ilvl="1">
      <w:start w:val="1"/>
      <w:numFmt w:val="decimal"/>
      <w:lvlText w:val="%1.%2."/>
      <w:lvlJc w:val="left"/>
      <w:pPr>
        <w:tabs>
          <w:tab w:val="num" w:pos="1191"/>
        </w:tabs>
        <w:ind w:left="1191" w:right="1191" w:hanging="907"/>
      </w:pPr>
    </w:lvl>
    <w:lvl w:ilvl="2">
      <w:start w:val="1"/>
      <w:numFmt w:val="decimal"/>
      <w:lvlText w:val="%1.%2.%3."/>
      <w:lvlJc w:val="left"/>
      <w:pPr>
        <w:tabs>
          <w:tab w:val="num" w:pos="1701"/>
        </w:tabs>
        <w:ind w:left="1701" w:right="1701" w:hanging="981"/>
      </w:pPr>
    </w:lvl>
    <w:lvl w:ilvl="3">
      <w:start w:val="1"/>
      <w:numFmt w:val="decimal"/>
      <w:lvlText w:val="%1.%2.%3.%4."/>
      <w:lvlJc w:val="center"/>
      <w:pPr>
        <w:tabs>
          <w:tab w:val="num" w:pos="1728"/>
        </w:tabs>
        <w:ind w:left="1728" w:right="1728" w:hanging="648"/>
      </w:pPr>
    </w:lvl>
    <w:lvl w:ilvl="4">
      <w:start w:val="1"/>
      <w:numFmt w:val="decimal"/>
      <w:lvlText w:val="%1.%2.%3.%4.%5."/>
      <w:lvlJc w:val="center"/>
      <w:pPr>
        <w:tabs>
          <w:tab w:val="num" w:pos="2232"/>
        </w:tabs>
        <w:ind w:left="2232" w:right="2232" w:hanging="792"/>
      </w:pPr>
    </w:lvl>
    <w:lvl w:ilvl="5">
      <w:start w:val="1"/>
      <w:numFmt w:val="decimal"/>
      <w:lvlText w:val="%1.%2.%3.%4.%5.%6."/>
      <w:lvlJc w:val="center"/>
      <w:pPr>
        <w:tabs>
          <w:tab w:val="num" w:pos="2736"/>
        </w:tabs>
        <w:ind w:left="2736" w:right="2736" w:hanging="936"/>
      </w:pPr>
    </w:lvl>
    <w:lvl w:ilvl="6">
      <w:start w:val="1"/>
      <w:numFmt w:val="decimal"/>
      <w:lvlText w:val="%1.%2.%3.%4.%5.%6.%7."/>
      <w:lvlJc w:val="center"/>
      <w:pPr>
        <w:tabs>
          <w:tab w:val="num" w:pos="3240"/>
        </w:tabs>
        <w:ind w:left="3240" w:right="3240" w:hanging="1080"/>
      </w:pPr>
    </w:lvl>
    <w:lvl w:ilvl="7">
      <w:start w:val="1"/>
      <w:numFmt w:val="decimal"/>
      <w:lvlText w:val="%1.%2.%3.%4.%5.%6.%7.%8."/>
      <w:lvlJc w:val="center"/>
      <w:pPr>
        <w:tabs>
          <w:tab w:val="num" w:pos="3744"/>
        </w:tabs>
        <w:ind w:left="3744" w:right="3744" w:hanging="1224"/>
      </w:pPr>
    </w:lvl>
    <w:lvl w:ilvl="8">
      <w:start w:val="1"/>
      <w:numFmt w:val="decimal"/>
      <w:lvlText w:val="%1.%2.%3.%4.%5.%6.%7.%8.%9."/>
      <w:lvlJc w:val="center"/>
      <w:pPr>
        <w:tabs>
          <w:tab w:val="num" w:pos="4320"/>
        </w:tabs>
        <w:ind w:left="4320" w:right="4320" w:hanging="1440"/>
      </w:pPr>
    </w:lvl>
  </w:abstractNum>
  <w:abstractNum w:abstractNumId="16"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644"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7" w15:restartNumberingAfterBreak="0">
    <w:nsid w:val="1A445DBA"/>
    <w:multiLevelType w:val="multilevel"/>
    <w:tmpl w:val="D0921F52"/>
    <w:lvl w:ilvl="0">
      <w:start w:val="48"/>
      <w:numFmt w:val="decimal"/>
      <w:lvlText w:val="%1."/>
      <w:lvlJc w:val="left"/>
      <w:pPr>
        <w:ind w:left="360" w:hanging="360"/>
      </w:pPr>
      <w:rPr>
        <w:rFonts w:ascii="David" w:hAnsi="David" w:hint="default"/>
      </w:rPr>
    </w:lvl>
    <w:lvl w:ilvl="1">
      <w:start w:val="1"/>
      <w:numFmt w:val="decimal"/>
      <w:lvlText w:val="%1.%2."/>
      <w:lvlJc w:val="left"/>
      <w:pPr>
        <w:ind w:left="1080" w:hanging="360"/>
      </w:pPr>
      <w:rPr>
        <w:rFonts w:ascii="David" w:hAnsi="David" w:hint="default"/>
      </w:rPr>
    </w:lvl>
    <w:lvl w:ilvl="2">
      <w:start w:val="1"/>
      <w:numFmt w:val="decimal"/>
      <w:lvlText w:val="%1.%2.%3."/>
      <w:lvlJc w:val="left"/>
      <w:pPr>
        <w:ind w:left="2160" w:hanging="720"/>
      </w:pPr>
      <w:rPr>
        <w:rFonts w:ascii="David" w:hAnsi="David" w:hint="default"/>
      </w:rPr>
    </w:lvl>
    <w:lvl w:ilvl="3">
      <w:start w:val="1"/>
      <w:numFmt w:val="decimal"/>
      <w:lvlText w:val="%1.%2.%3.%4."/>
      <w:lvlJc w:val="left"/>
      <w:pPr>
        <w:ind w:left="2880" w:hanging="720"/>
      </w:pPr>
      <w:rPr>
        <w:rFonts w:ascii="David" w:hAnsi="David" w:hint="default"/>
      </w:rPr>
    </w:lvl>
    <w:lvl w:ilvl="4">
      <w:start w:val="1"/>
      <w:numFmt w:val="decimal"/>
      <w:lvlText w:val="%1.%2.%3.%4.%5."/>
      <w:lvlJc w:val="left"/>
      <w:pPr>
        <w:ind w:left="3960" w:hanging="1080"/>
      </w:pPr>
      <w:rPr>
        <w:rFonts w:ascii="David" w:hAnsi="David" w:hint="default"/>
      </w:rPr>
    </w:lvl>
    <w:lvl w:ilvl="5">
      <w:start w:val="1"/>
      <w:numFmt w:val="decimal"/>
      <w:lvlText w:val="%1.%2.%3.%4.%5.%6."/>
      <w:lvlJc w:val="left"/>
      <w:pPr>
        <w:ind w:left="4680" w:hanging="1080"/>
      </w:pPr>
      <w:rPr>
        <w:rFonts w:ascii="David" w:hAnsi="David" w:hint="default"/>
      </w:rPr>
    </w:lvl>
    <w:lvl w:ilvl="6">
      <w:start w:val="1"/>
      <w:numFmt w:val="decimal"/>
      <w:lvlText w:val="%1.%2.%3.%4.%5.%6.%7."/>
      <w:lvlJc w:val="left"/>
      <w:pPr>
        <w:ind w:left="5760" w:hanging="1440"/>
      </w:pPr>
      <w:rPr>
        <w:rFonts w:ascii="David" w:hAnsi="David" w:hint="default"/>
      </w:rPr>
    </w:lvl>
    <w:lvl w:ilvl="7">
      <w:start w:val="1"/>
      <w:numFmt w:val="decimal"/>
      <w:lvlText w:val="%1.%2.%3.%4.%5.%6.%7.%8."/>
      <w:lvlJc w:val="left"/>
      <w:pPr>
        <w:ind w:left="6480" w:hanging="1440"/>
      </w:pPr>
      <w:rPr>
        <w:rFonts w:ascii="David" w:hAnsi="David" w:hint="default"/>
      </w:rPr>
    </w:lvl>
    <w:lvl w:ilvl="8">
      <w:start w:val="1"/>
      <w:numFmt w:val="decimal"/>
      <w:lvlText w:val="%1.%2.%3.%4.%5.%6.%7.%8.%9."/>
      <w:lvlJc w:val="left"/>
      <w:pPr>
        <w:ind w:left="7200" w:hanging="1440"/>
      </w:pPr>
      <w:rPr>
        <w:rFonts w:ascii="David" w:hAnsi="David" w:hint="default"/>
      </w:rPr>
    </w:lvl>
  </w:abstractNum>
  <w:abstractNum w:abstractNumId="18"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20673D7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11568C1"/>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21" w15:restartNumberingAfterBreak="0">
    <w:nsid w:val="22C64773"/>
    <w:multiLevelType w:val="multilevel"/>
    <w:tmpl w:val="324050CC"/>
    <w:lvl w:ilvl="0">
      <w:start w:val="1"/>
      <w:numFmt w:val="decimal"/>
      <w:lvlText w:val="%1."/>
      <w:lvlJc w:val="left"/>
      <w:pPr>
        <w:tabs>
          <w:tab w:val="num" w:pos="360"/>
        </w:tabs>
        <w:ind w:left="360" w:right="360" w:hanging="360"/>
      </w:pPr>
      <w:rPr>
        <w:rFonts w:cs="David" w:hint="cs"/>
      </w:rPr>
    </w:lvl>
    <w:lvl w:ilvl="1">
      <w:start w:val="1"/>
      <w:numFmt w:val="decimal"/>
      <w:lvlText w:val="%1.%2."/>
      <w:lvlJc w:val="left"/>
      <w:pPr>
        <w:tabs>
          <w:tab w:val="num" w:pos="792"/>
        </w:tabs>
        <w:ind w:left="792" w:right="792" w:hanging="432"/>
      </w:pPr>
      <w:rPr>
        <w:rFonts w:cs="Times New Roman"/>
      </w:rPr>
    </w:lvl>
    <w:lvl w:ilvl="2">
      <w:start w:val="1"/>
      <w:numFmt w:val="decimal"/>
      <w:lvlText w:val="%1.%2.%3."/>
      <w:lvlJc w:val="left"/>
      <w:pPr>
        <w:tabs>
          <w:tab w:val="num" w:pos="1224"/>
        </w:tabs>
        <w:ind w:left="1224" w:right="1224" w:hanging="504"/>
      </w:pPr>
      <w:rPr>
        <w:rFonts w:cs="Times New Roman"/>
      </w:rPr>
    </w:lvl>
    <w:lvl w:ilvl="3">
      <w:start w:val="1"/>
      <w:numFmt w:val="decimal"/>
      <w:lvlText w:val="%1.%2.%3.%4."/>
      <w:lvlJc w:val="left"/>
      <w:pPr>
        <w:tabs>
          <w:tab w:val="num" w:pos="1800"/>
        </w:tabs>
        <w:ind w:left="1728" w:right="1728" w:hanging="648"/>
      </w:pPr>
      <w:rPr>
        <w:rFonts w:cs="Times New Roman"/>
      </w:rPr>
    </w:lvl>
    <w:lvl w:ilvl="4">
      <w:start w:val="1"/>
      <w:numFmt w:val="decimal"/>
      <w:lvlText w:val="%1.%2.%3.%4.%5."/>
      <w:lvlJc w:val="left"/>
      <w:pPr>
        <w:tabs>
          <w:tab w:val="num" w:pos="2520"/>
        </w:tabs>
        <w:ind w:left="2232" w:right="2232" w:hanging="792"/>
      </w:pPr>
      <w:rPr>
        <w:rFonts w:cs="Times New Roman"/>
      </w:rPr>
    </w:lvl>
    <w:lvl w:ilvl="5">
      <w:start w:val="1"/>
      <w:numFmt w:val="decimal"/>
      <w:lvlText w:val="%1.%2.%3.%4.%5.%6."/>
      <w:lvlJc w:val="left"/>
      <w:pPr>
        <w:tabs>
          <w:tab w:val="num" w:pos="2880"/>
        </w:tabs>
        <w:ind w:left="2736" w:right="2736" w:hanging="936"/>
      </w:pPr>
      <w:rPr>
        <w:rFonts w:cs="Times New Roman"/>
      </w:rPr>
    </w:lvl>
    <w:lvl w:ilvl="6">
      <w:start w:val="1"/>
      <w:numFmt w:val="decimal"/>
      <w:lvlText w:val="%1.%2.%3.%4.%5.%6.%7."/>
      <w:lvlJc w:val="left"/>
      <w:pPr>
        <w:tabs>
          <w:tab w:val="num" w:pos="3600"/>
        </w:tabs>
        <w:ind w:left="3240" w:right="3240" w:hanging="1080"/>
      </w:pPr>
      <w:rPr>
        <w:rFonts w:cs="Times New Roman"/>
      </w:rPr>
    </w:lvl>
    <w:lvl w:ilvl="7">
      <w:start w:val="1"/>
      <w:numFmt w:val="decimal"/>
      <w:lvlText w:val="%1.%2.%3.%4.%5.%6.%7.%8."/>
      <w:lvlJc w:val="left"/>
      <w:pPr>
        <w:tabs>
          <w:tab w:val="num" w:pos="3960"/>
        </w:tabs>
        <w:ind w:left="3744" w:right="3744" w:hanging="1224"/>
      </w:pPr>
      <w:rPr>
        <w:rFonts w:cs="Times New Roman"/>
      </w:rPr>
    </w:lvl>
    <w:lvl w:ilvl="8">
      <w:start w:val="1"/>
      <w:numFmt w:val="decimal"/>
      <w:lvlText w:val="%1.%2.%3.%4.%5.%6.%7.%8.%9."/>
      <w:lvlJc w:val="left"/>
      <w:pPr>
        <w:tabs>
          <w:tab w:val="num" w:pos="4680"/>
        </w:tabs>
        <w:ind w:left="4320" w:right="4320" w:hanging="1440"/>
      </w:pPr>
      <w:rPr>
        <w:rFonts w:cs="Times New Roman"/>
      </w:rPr>
    </w:lvl>
  </w:abstractNum>
  <w:abstractNum w:abstractNumId="22" w15:restartNumberingAfterBreak="0">
    <w:nsid w:val="25D81A8F"/>
    <w:multiLevelType w:val="hybridMultilevel"/>
    <w:tmpl w:val="F61A0AC2"/>
    <w:lvl w:ilvl="0" w:tplc="156A065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153C2C"/>
    <w:multiLevelType w:val="hybridMultilevel"/>
    <w:tmpl w:val="867A8BE4"/>
    <w:lvl w:ilvl="0" w:tplc="3F724926">
      <w:start w:val="45"/>
      <w:numFmt w:val="bullet"/>
      <w:lvlText w:val=""/>
      <w:lvlJc w:val="left"/>
      <w:pPr>
        <w:ind w:left="1080" w:hanging="360"/>
      </w:pPr>
      <w:rPr>
        <w:rFonts w:ascii="Symbol" w:eastAsia="Times New Roman" w:hAnsi="Symbol"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8283872"/>
    <w:multiLevelType w:val="multilevel"/>
    <w:tmpl w:val="A8F2ED96"/>
    <w:lvl w:ilvl="0">
      <w:start w:val="48"/>
      <w:numFmt w:val="decimal"/>
      <w:lvlText w:val="%1."/>
      <w:lvlJc w:val="left"/>
      <w:pPr>
        <w:ind w:left="360" w:hanging="360"/>
      </w:pPr>
      <w:rPr>
        <w:rFonts w:ascii="David" w:hAnsi="David" w:hint="default"/>
        <w:b w:val="0"/>
        <w:bCs w:val="0"/>
        <w:sz w:val="24"/>
        <w:szCs w:val="24"/>
      </w:rPr>
    </w:lvl>
    <w:lvl w:ilvl="1">
      <w:start w:val="1"/>
      <w:numFmt w:val="decimal"/>
      <w:lvlText w:val="%1.%2."/>
      <w:lvlJc w:val="left"/>
      <w:pPr>
        <w:ind w:left="2061" w:hanging="360"/>
      </w:pPr>
      <w:rPr>
        <w:rFonts w:ascii="David" w:hAnsi="David" w:hint="default"/>
      </w:rPr>
    </w:lvl>
    <w:lvl w:ilvl="2">
      <w:start w:val="1"/>
      <w:numFmt w:val="decimal"/>
      <w:lvlText w:val="%1.%2.%3."/>
      <w:lvlJc w:val="left"/>
      <w:pPr>
        <w:ind w:left="3270" w:hanging="720"/>
      </w:pPr>
      <w:rPr>
        <w:rFonts w:ascii="David" w:hAnsi="David" w:hint="default"/>
      </w:rPr>
    </w:lvl>
    <w:lvl w:ilvl="3">
      <w:start w:val="1"/>
      <w:numFmt w:val="decimal"/>
      <w:lvlText w:val="%1.%2.%3.%4."/>
      <w:lvlJc w:val="left"/>
      <w:pPr>
        <w:ind w:left="4545" w:hanging="720"/>
      </w:pPr>
      <w:rPr>
        <w:rFonts w:ascii="David" w:hAnsi="David" w:hint="default"/>
      </w:rPr>
    </w:lvl>
    <w:lvl w:ilvl="4">
      <w:start w:val="1"/>
      <w:numFmt w:val="decimal"/>
      <w:lvlText w:val="%1.%2.%3.%4.%5."/>
      <w:lvlJc w:val="left"/>
      <w:pPr>
        <w:ind w:left="6180" w:hanging="1080"/>
      </w:pPr>
      <w:rPr>
        <w:rFonts w:ascii="David" w:hAnsi="David" w:hint="default"/>
      </w:rPr>
    </w:lvl>
    <w:lvl w:ilvl="5">
      <w:start w:val="1"/>
      <w:numFmt w:val="decimal"/>
      <w:lvlText w:val="%1.%2.%3.%4.%5.%6."/>
      <w:lvlJc w:val="left"/>
      <w:pPr>
        <w:ind w:left="7455" w:hanging="1080"/>
      </w:pPr>
      <w:rPr>
        <w:rFonts w:ascii="David" w:hAnsi="David" w:hint="default"/>
      </w:rPr>
    </w:lvl>
    <w:lvl w:ilvl="6">
      <w:start w:val="1"/>
      <w:numFmt w:val="decimal"/>
      <w:lvlText w:val="%1.%2.%3.%4.%5.%6.%7."/>
      <w:lvlJc w:val="left"/>
      <w:pPr>
        <w:ind w:left="9090" w:hanging="1440"/>
      </w:pPr>
      <w:rPr>
        <w:rFonts w:ascii="David" w:hAnsi="David" w:hint="default"/>
      </w:rPr>
    </w:lvl>
    <w:lvl w:ilvl="7">
      <w:start w:val="1"/>
      <w:numFmt w:val="decimal"/>
      <w:lvlText w:val="%1.%2.%3.%4.%5.%6.%7.%8."/>
      <w:lvlJc w:val="left"/>
      <w:pPr>
        <w:ind w:left="10365" w:hanging="1440"/>
      </w:pPr>
      <w:rPr>
        <w:rFonts w:ascii="David" w:hAnsi="David" w:hint="default"/>
      </w:rPr>
    </w:lvl>
    <w:lvl w:ilvl="8">
      <w:start w:val="1"/>
      <w:numFmt w:val="decimal"/>
      <w:lvlText w:val="%1.%2.%3.%4.%5.%6.%7.%8.%9."/>
      <w:lvlJc w:val="left"/>
      <w:pPr>
        <w:ind w:left="11640" w:hanging="1440"/>
      </w:pPr>
      <w:rPr>
        <w:rFonts w:ascii="David" w:hAnsi="David" w:hint="default"/>
      </w:rPr>
    </w:lvl>
  </w:abstractNum>
  <w:abstractNum w:abstractNumId="25" w15:restartNumberingAfterBreak="0">
    <w:nsid w:val="282A014C"/>
    <w:multiLevelType w:val="hybridMultilevel"/>
    <w:tmpl w:val="1408FD86"/>
    <w:lvl w:ilvl="0" w:tplc="F5462EC8">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6" w15:restartNumberingAfterBreak="0">
    <w:nsid w:val="28E16817"/>
    <w:multiLevelType w:val="hybridMultilevel"/>
    <w:tmpl w:val="CBA0729A"/>
    <w:lvl w:ilvl="0" w:tplc="690C6CAE">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27" w15:restartNumberingAfterBreak="0">
    <w:nsid w:val="2A966883"/>
    <w:multiLevelType w:val="hybridMultilevel"/>
    <w:tmpl w:val="42B6B2AE"/>
    <w:lvl w:ilvl="0" w:tplc="15A6D044">
      <w:numFmt w:val="bullet"/>
      <w:lvlText w:val=""/>
      <w:lvlJc w:val="left"/>
      <w:pPr>
        <w:ind w:left="501" w:hanging="360"/>
      </w:pPr>
      <w:rPr>
        <w:rFonts w:ascii="Symbol" w:eastAsia="Times New Roman" w:hAnsi="Symbol" w:cs="David" w:hint="default"/>
        <w:sz w:val="24"/>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28" w15:restartNumberingAfterBreak="0">
    <w:nsid w:val="2CB84B5C"/>
    <w:multiLevelType w:val="hybridMultilevel"/>
    <w:tmpl w:val="9C1C82BE"/>
    <w:lvl w:ilvl="0" w:tplc="4BF66F1A">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9" w15:restartNumberingAfterBreak="0">
    <w:nsid w:val="35A66C0F"/>
    <w:multiLevelType w:val="multilevel"/>
    <w:tmpl w:val="811A27D0"/>
    <w:lvl w:ilvl="0">
      <w:start w:val="48"/>
      <w:numFmt w:val="decimal"/>
      <w:lvlText w:val="%1"/>
      <w:lvlJc w:val="left"/>
      <w:pPr>
        <w:ind w:left="360" w:hanging="360"/>
      </w:pPr>
      <w:rPr>
        <w:rFonts w:hint="default"/>
        <w:sz w:val="24"/>
      </w:rPr>
    </w:lvl>
    <w:lvl w:ilvl="1">
      <w:start w:val="2"/>
      <w:numFmt w:val="decimal"/>
      <w:lvlText w:val="%1.%2"/>
      <w:lvlJc w:val="left"/>
      <w:pPr>
        <w:ind w:left="927" w:hanging="360"/>
      </w:pPr>
      <w:rPr>
        <w:rFonts w:hint="default"/>
        <w:sz w:val="24"/>
      </w:rPr>
    </w:lvl>
    <w:lvl w:ilvl="2">
      <w:start w:val="1"/>
      <w:numFmt w:val="decimal"/>
      <w:lvlText w:val="%1.%2.%3"/>
      <w:lvlJc w:val="left"/>
      <w:pPr>
        <w:ind w:left="1110" w:hanging="720"/>
      </w:pPr>
      <w:rPr>
        <w:rFonts w:hint="default"/>
        <w:sz w:val="24"/>
      </w:rPr>
    </w:lvl>
    <w:lvl w:ilvl="3">
      <w:start w:val="1"/>
      <w:numFmt w:val="decimal"/>
      <w:lvlText w:val="%1.%2.%3.%4"/>
      <w:lvlJc w:val="left"/>
      <w:pPr>
        <w:ind w:left="1305" w:hanging="720"/>
      </w:pPr>
      <w:rPr>
        <w:rFonts w:hint="default"/>
        <w:sz w:val="24"/>
      </w:rPr>
    </w:lvl>
    <w:lvl w:ilvl="4">
      <w:start w:val="1"/>
      <w:numFmt w:val="decimal"/>
      <w:lvlText w:val="%1.%2.%3.%4.%5"/>
      <w:lvlJc w:val="left"/>
      <w:pPr>
        <w:ind w:left="1860" w:hanging="1080"/>
      </w:pPr>
      <w:rPr>
        <w:rFonts w:hint="default"/>
        <w:sz w:val="24"/>
      </w:rPr>
    </w:lvl>
    <w:lvl w:ilvl="5">
      <w:start w:val="1"/>
      <w:numFmt w:val="decimal"/>
      <w:lvlText w:val="%1.%2.%3.%4.%5.%6"/>
      <w:lvlJc w:val="left"/>
      <w:pPr>
        <w:ind w:left="2055" w:hanging="1080"/>
      </w:pPr>
      <w:rPr>
        <w:rFonts w:hint="default"/>
        <w:sz w:val="24"/>
      </w:rPr>
    </w:lvl>
    <w:lvl w:ilvl="6">
      <w:start w:val="1"/>
      <w:numFmt w:val="decimal"/>
      <w:lvlText w:val="%1.%2.%3.%4.%5.%6.%7"/>
      <w:lvlJc w:val="left"/>
      <w:pPr>
        <w:ind w:left="2610" w:hanging="1440"/>
      </w:pPr>
      <w:rPr>
        <w:rFonts w:hint="default"/>
        <w:sz w:val="24"/>
      </w:rPr>
    </w:lvl>
    <w:lvl w:ilvl="7">
      <w:start w:val="1"/>
      <w:numFmt w:val="decimal"/>
      <w:lvlText w:val="%1.%2.%3.%4.%5.%6.%7.%8"/>
      <w:lvlJc w:val="left"/>
      <w:pPr>
        <w:ind w:left="2805" w:hanging="1440"/>
      </w:pPr>
      <w:rPr>
        <w:rFonts w:hint="default"/>
        <w:sz w:val="24"/>
      </w:rPr>
    </w:lvl>
    <w:lvl w:ilvl="8">
      <w:start w:val="1"/>
      <w:numFmt w:val="decimal"/>
      <w:lvlText w:val="%1.%2.%3.%4.%5.%6.%7.%8.%9"/>
      <w:lvlJc w:val="left"/>
      <w:pPr>
        <w:ind w:left="3360" w:hanging="1800"/>
      </w:pPr>
      <w:rPr>
        <w:rFonts w:hint="default"/>
        <w:sz w:val="24"/>
      </w:rPr>
    </w:lvl>
  </w:abstractNum>
  <w:abstractNum w:abstractNumId="30" w15:restartNumberingAfterBreak="0">
    <w:nsid w:val="383E6FF6"/>
    <w:multiLevelType w:val="hybridMultilevel"/>
    <w:tmpl w:val="0FAE04E2"/>
    <w:lvl w:ilvl="0" w:tplc="20B8A896">
      <w:start w:val="1"/>
      <w:numFmt w:val="decimal"/>
      <w:lvlText w:val="%1."/>
      <w:lvlJc w:val="left"/>
      <w:pPr>
        <w:tabs>
          <w:tab w:val="num" w:pos="702"/>
        </w:tabs>
        <w:ind w:left="702" w:hanging="3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31" w15:restartNumberingAfterBreak="0">
    <w:nsid w:val="38B66AEF"/>
    <w:multiLevelType w:val="hybridMultilevel"/>
    <w:tmpl w:val="443C2C46"/>
    <w:lvl w:ilvl="0" w:tplc="7710041E">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C8180E"/>
    <w:multiLevelType w:val="multilevel"/>
    <w:tmpl w:val="541E5774"/>
    <w:lvl w:ilvl="0">
      <w:start w:val="45"/>
      <w:numFmt w:val="decimal"/>
      <w:lvlText w:val="%1."/>
      <w:lvlJc w:val="left"/>
      <w:pPr>
        <w:tabs>
          <w:tab w:val="num" w:pos="360"/>
        </w:tabs>
        <w:ind w:left="360" w:hanging="360"/>
      </w:pPr>
      <w:rPr>
        <w:rFonts w:hint="default"/>
        <w:i w:val="0"/>
        <w:iCs w:val="0"/>
        <w:color w:val="auto"/>
      </w:rPr>
    </w:lvl>
    <w:lvl w:ilvl="1">
      <w:start w:val="1"/>
      <w:numFmt w:val="decimal"/>
      <w:lvlText w:val="%1.%2."/>
      <w:lvlJc w:val="left"/>
      <w:pPr>
        <w:tabs>
          <w:tab w:val="num" w:pos="708"/>
        </w:tabs>
        <w:ind w:left="708" w:hanging="432"/>
      </w:pPr>
      <w:rPr>
        <w:rFonts w:hint="default"/>
      </w:rPr>
    </w:lvl>
    <w:lvl w:ilvl="2">
      <w:start w:val="1"/>
      <w:numFmt w:val="decimal"/>
      <w:lvlText w:val="%1.%2.%3."/>
      <w:lvlJc w:val="left"/>
      <w:pPr>
        <w:tabs>
          <w:tab w:val="num" w:pos="1356"/>
        </w:tabs>
        <w:ind w:left="1140" w:hanging="504"/>
      </w:pPr>
      <w:rPr>
        <w:rFonts w:hint="default"/>
      </w:rPr>
    </w:lvl>
    <w:lvl w:ilvl="3">
      <w:start w:val="1"/>
      <w:numFmt w:val="decimal"/>
      <w:lvlText w:val="%1.%2.%3.%4."/>
      <w:lvlJc w:val="left"/>
      <w:pPr>
        <w:tabs>
          <w:tab w:val="num" w:pos="1716"/>
        </w:tabs>
        <w:ind w:left="1644" w:hanging="648"/>
      </w:pPr>
      <w:rPr>
        <w:rFonts w:hint="default"/>
      </w:rPr>
    </w:lvl>
    <w:lvl w:ilvl="4">
      <w:start w:val="1"/>
      <w:numFmt w:val="decimal"/>
      <w:lvlText w:val="%1.%2.%3.%4.%5."/>
      <w:lvlJc w:val="left"/>
      <w:pPr>
        <w:tabs>
          <w:tab w:val="num" w:pos="2436"/>
        </w:tabs>
        <w:ind w:left="2148" w:hanging="792"/>
      </w:pPr>
      <w:rPr>
        <w:rFonts w:hint="default"/>
      </w:rPr>
    </w:lvl>
    <w:lvl w:ilvl="5">
      <w:start w:val="1"/>
      <w:numFmt w:val="decimal"/>
      <w:lvlText w:val="%1.%2.%3.%4.%5.%6."/>
      <w:lvlJc w:val="left"/>
      <w:pPr>
        <w:tabs>
          <w:tab w:val="num" w:pos="2796"/>
        </w:tabs>
        <w:ind w:left="2652" w:hanging="936"/>
      </w:pPr>
      <w:rPr>
        <w:rFonts w:hint="default"/>
      </w:rPr>
    </w:lvl>
    <w:lvl w:ilvl="6">
      <w:start w:val="1"/>
      <w:numFmt w:val="decimal"/>
      <w:lvlText w:val="%1.%2.%3.%4.%5.%6.%7."/>
      <w:lvlJc w:val="left"/>
      <w:pPr>
        <w:tabs>
          <w:tab w:val="num" w:pos="3516"/>
        </w:tabs>
        <w:ind w:left="3156" w:hanging="1080"/>
      </w:pPr>
      <w:rPr>
        <w:rFonts w:hint="default"/>
      </w:rPr>
    </w:lvl>
    <w:lvl w:ilvl="7">
      <w:start w:val="1"/>
      <w:numFmt w:val="decimal"/>
      <w:lvlText w:val="%1.%2.%3.%4.%5.%6.%7.%8."/>
      <w:lvlJc w:val="left"/>
      <w:pPr>
        <w:tabs>
          <w:tab w:val="num" w:pos="3876"/>
        </w:tabs>
        <w:ind w:left="3660" w:hanging="1224"/>
      </w:pPr>
      <w:rPr>
        <w:rFonts w:hint="default"/>
      </w:rPr>
    </w:lvl>
    <w:lvl w:ilvl="8">
      <w:numFmt w:val="none"/>
      <w:lvlText w:val=""/>
      <w:lvlJc w:val="left"/>
      <w:pPr>
        <w:tabs>
          <w:tab w:val="num" w:pos="276"/>
        </w:tabs>
        <w:ind w:left="0" w:firstLine="0"/>
      </w:pPr>
      <w:rPr>
        <w:rFonts w:hint="default"/>
      </w:rPr>
    </w:lvl>
  </w:abstractNum>
  <w:abstractNum w:abstractNumId="33" w15:restartNumberingAfterBreak="0">
    <w:nsid w:val="39251120"/>
    <w:multiLevelType w:val="hybridMultilevel"/>
    <w:tmpl w:val="211ED572"/>
    <w:lvl w:ilvl="0" w:tplc="C484A6BC">
      <w:start w:val="1"/>
      <w:numFmt w:val="bullet"/>
      <w:lvlText w:val=""/>
      <w:lvlJc w:val="left"/>
      <w:pPr>
        <w:ind w:left="458" w:hanging="360"/>
      </w:pPr>
      <w:rPr>
        <w:rFonts w:ascii="Symbol" w:eastAsia="Times New Roman" w:hAnsi="Symbol" w:cs="David" w:hint="default"/>
      </w:rPr>
    </w:lvl>
    <w:lvl w:ilvl="1" w:tplc="04090003" w:tentative="1">
      <w:start w:val="1"/>
      <w:numFmt w:val="bullet"/>
      <w:lvlText w:val="o"/>
      <w:lvlJc w:val="left"/>
      <w:pPr>
        <w:ind w:left="1178" w:hanging="360"/>
      </w:pPr>
      <w:rPr>
        <w:rFonts w:ascii="Courier New" w:hAnsi="Courier New" w:cs="Courier New" w:hint="default"/>
      </w:rPr>
    </w:lvl>
    <w:lvl w:ilvl="2" w:tplc="04090005" w:tentative="1">
      <w:start w:val="1"/>
      <w:numFmt w:val="bullet"/>
      <w:lvlText w:val=""/>
      <w:lvlJc w:val="left"/>
      <w:pPr>
        <w:ind w:left="1898" w:hanging="360"/>
      </w:pPr>
      <w:rPr>
        <w:rFonts w:ascii="Wingdings" w:hAnsi="Wingdings" w:hint="default"/>
      </w:rPr>
    </w:lvl>
    <w:lvl w:ilvl="3" w:tplc="04090001" w:tentative="1">
      <w:start w:val="1"/>
      <w:numFmt w:val="bullet"/>
      <w:lvlText w:val=""/>
      <w:lvlJc w:val="left"/>
      <w:pPr>
        <w:ind w:left="2618" w:hanging="360"/>
      </w:pPr>
      <w:rPr>
        <w:rFonts w:ascii="Symbol" w:hAnsi="Symbol" w:hint="default"/>
      </w:rPr>
    </w:lvl>
    <w:lvl w:ilvl="4" w:tplc="04090003" w:tentative="1">
      <w:start w:val="1"/>
      <w:numFmt w:val="bullet"/>
      <w:lvlText w:val="o"/>
      <w:lvlJc w:val="left"/>
      <w:pPr>
        <w:ind w:left="3338" w:hanging="360"/>
      </w:pPr>
      <w:rPr>
        <w:rFonts w:ascii="Courier New" w:hAnsi="Courier New" w:cs="Courier New" w:hint="default"/>
      </w:rPr>
    </w:lvl>
    <w:lvl w:ilvl="5" w:tplc="04090005" w:tentative="1">
      <w:start w:val="1"/>
      <w:numFmt w:val="bullet"/>
      <w:lvlText w:val=""/>
      <w:lvlJc w:val="left"/>
      <w:pPr>
        <w:ind w:left="4058" w:hanging="360"/>
      </w:pPr>
      <w:rPr>
        <w:rFonts w:ascii="Wingdings" w:hAnsi="Wingdings" w:hint="default"/>
      </w:rPr>
    </w:lvl>
    <w:lvl w:ilvl="6" w:tplc="04090001" w:tentative="1">
      <w:start w:val="1"/>
      <w:numFmt w:val="bullet"/>
      <w:lvlText w:val=""/>
      <w:lvlJc w:val="left"/>
      <w:pPr>
        <w:ind w:left="4778" w:hanging="360"/>
      </w:pPr>
      <w:rPr>
        <w:rFonts w:ascii="Symbol" w:hAnsi="Symbol" w:hint="default"/>
      </w:rPr>
    </w:lvl>
    <w:lvl w:ilvl="7" w:tplc="04090003" w:tentative="1">
      <w:start w:val="1"/>
      <w:numFmt w:val="bullet"/>
      <w:lvlText w:val="o"/>
      <w:lvlJc w:val="left"/>
      <w:pPr>
        <w:ind w:left="5498" w:hanging="360"/>
      </w:pPr>
      <w:rPr>
        <w:rFonts w:ascii="Courier New" w:hAnsi="Courier New" w:cs="Courier New" w:hint="default"/>
      </w:rPr>
    </w:lvl>
    <w:lvl w:ilvl="8" w:tplc="04090005" w:tentative="1">
      <w:start w:val="1"/>
      <w:numFmt w:val="bullet"/>
      <w:lvlText w:val=""/>
      <w:lvlJc w:val="left"/>
      <w:pPr>
        <w:ind w:left="6218" w:hanging="360"/>
      </w:pPr>
      <w:rPr>
        <w:rFonts w:ascii="Wingdings" w:hAnsi="Wingdings" w:hint="default"/>
      </w:rPr>
    </w:lvl>
  </w:abstractNum>
  <w:abstractNum w:abstractNumId="34" w15:restartNumberingAfterBreak="0">
    <w:nsid w:val="39F52ECF"/>
    <w:multiLevelType w:val="multilevel"/>
    <w:tmpl w:val="82661148"/>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574"/>
        </w:tabs>
        <w:ind w:left="574"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35" w15:restartNumberingAfterBreak="0">
    <w:nsid w:val="3D2A2DF8"/>
    <w:multiLevelType w:val="multilevel"/>
    <w:tmpl w:val="64069726"/>
    <w:lvl w:ilvl="0">
      <w:start w:val="45"/>
      <w:numFmt w:val="decimal"/>
      <w:lvlText w:val="%1"/>
      <w:lvlJc w:val="left"/>
      <w:pPr>
        <w:ind w:left="360" w:hanging="360"/>
      </w:pPr>
      <w:rPr>
        <w:rFonts w:hint="default"/>
        <w:sz w:val="24"/>
      </w:rPr>
    </w:lvl>
    <w:lvl w:ilvl="1">
      <w:start w:val="2"/>
      <w:numFmt w:val="decimal"/>
      <w:lvlText w:val="%1.%2"/>
      <w:lvlJc w:val="left"/>
      <w:pPr>
        <w:ind w:left="1122" w:hanging="360"/>
      </w:pPr>
      <w:rPr>
        <w:rFonts w:hint="default"/>
        <w:sz w:val="24"/>
      </w:rPr>
    </w:lvl>
    <w:lvl w:ilvl="2">
      <w:start w:val="1"/>
      <w:numFmt w:val="decimal"/>
      <w:lvlText w:val="%1.%2.%3"/>
      <w:lvlJc w:val="left"/>
      <w:pPr>
        <w:ind w:left="2244" w:hanging="720"/>
      </w:pPr>
      <w:rPr>
        <w:rFonts w:hint="default"/>
        <w:sz w:val="24"/>
      </w:rPr>
    </w:lvl>
    <w:lvl w:ilvl="3">
      <w:start w:val="1"/>
      <w:numFmt w:val="decimal"/>
      <w:lvlText w:val="%1.%2.%3.%4"/>
      <w:lvlJc w:val="left"/>
      <w:pPr>
        <w:ind w:left="3006" w:hanging="720"/>
      </w:pPr>
      <w:rPr>
        <w:rFonts w:hint="default"/>
        <w:sz w:val="24"/>
      </w:rPr>
    </w:lvl>
    <w:lvl w:ilvl="4">
      <w:start w:val="1"/>
      <w:numFmt w:val="decimal"/>
      <w:lvlText w:val="%1.%2.%3.%4.%5"/>
      <w:lvlJc w:val="left"/>
      <w:pPr>
        <w:ind w:left="4128" w:hanging="1080"/>
      </w:pPr>
      <w:rPr>
        <w:rFonts w:hint="default"/>
        <w:sz w:val="24"/>
      </w:rPr>
    </w:lvl>
    <w:lvl w:ilvl="5">
      <w:start w:val="1"/>
      <w:numFmt w:val="decimal"/>
      <w:lvlText w:val="%1.%2.%3.%4.%5.%6"/>
      <w:lvlJc w:val="left"/>
      <w:pPr>
        <w:ind w:left="4890" w:hanging="1080"/>
      </w:pPr>
      <w:rPr>
        <w:rFonts w:hint="default"/>
        <w:sz w:val="24"/>
      </w:rPr>
    </w:lvl>
    <w:lvl w:ilvl="6">
      <w:start w:val="1"/>
      <w:numFmt w:val="decimal"/>
      <w:lvlText w:val="%1.%2.%3.%4.%5.%6.%7"/>
      <w:lvlJc w:val="left"/>
      <w:pPr>
        <w:ind w:left="6012" w:hanging="1440"/>
      </w:pPr>
      <w:rPr>
        <w:rFonts w:hint="default"/>
        <w:sz w:val="24"/>
      </w:rPr>
    </w:lvl>
    <w:lvl w:ilvl="7">
      <w:start w:val="1"/>
      <w:numFmt w:val="decimal"/>
      <w:lvlText w:val="%1.%2.%3.%4.%5.%6.%7.%8"/>
      <w:lvlJc w:val="left"/>
      <w:pPr>
        <w:ind w:left="6774" w:hanging="1440"/>
      </w:pPr>
      <w:rPr>
        <w:rFonts w:hint="default"/>
        <w:sz w:val="24"/>
      </w:rPr>
    </w:lvl>
    <w:lvl w:ilvl="8">
      <w:start w:val="1"/>
      <w:numFmt w:val="decimal"/>
      <w:lvlText w:val="%1.%2.%3.%4.%5.%6.%7.%8.%9"/>
      <w:lvlJc w:val="left"/>
      <w:pPr>
        <w:ind w:left="7896" w:hanging="1800"/>
      </w:pPr>
      <w:rPr>
        <w:rFonts w:hint="default"/>
        <w:sz w:val="24"/>
      </w:rPr>
    </w:lvl>
  </w:abstractNum>
  <w:abstractNum w:abstractNumId="36" w15:restartNumberingAfterBreak="0">
    <w:nsid w:val="3D540237"/>
    <w:multiLevelType w:val="hybridMultilevel"/>
    <w:tmpl w:val="D0C80678"/>
    <w:lvl w:ilvl="0" w:tplc="8B56D20C">
      <w:start w:val="3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7" w15:restartNumberingAfterBreak="0">
    <w:nsid w:val="3D6E69C9"/>
    <w:multiLevelType w:val="hybridMultilevel"/>
    <w:tmpl w:val="811E0282"/>
    <w:lvl w:ilvl="0" w:tplc="76AAF0FC">
      <w:start w:val="1"/>
      <w:numFmt w:val="decimal"/>
      <w:lvlText w:val="%1."/>
      <w:lvlJc w:val="left"/>
      <w:pPr>
        <w:tabs>
          <w:tab w:val="num" w:pos="2880"/>
        </w:tabs>
        <w:ind w:left="2880" w:hanging="630"/>
      </w:pPr>
      <w:rPr>
        <w:rFonts w:hint="default"/>
      </w:rPr>
    </w:lvl>
    <w:lvl w:ilvl="1" w:tplc="04090019" w:tentative="1">
      <w:start w:val="1"/>
      <w:numFmt w:val="lowerLetter"/>
      <w:lvlText w:val="%2."/>
      <w:lvlJc w:val="left"/>
      <w:pPr>
        <w:tabs>
          <w:tab w:val="num" w:pos="3330"/>
        </w:tabs>
        <w:ind w:left="3330" w:hanging="360"/>
      </w:pPr>
    </w:lvl>
    <w:lvl w:ilvl="2" w:tplc="0409001B" w:tentative="1">
      <w:start w:val="1"/>
      <w:numFmt w:val="lowerRoman"/>
      <w:lvlText w:val="%3."/>
      <w:lvlJc w:val="right"/>
      <w:pPr>
        <w:tabs>
          <w:tab w:val="num" w:pos="4050"/>
        </w:tabs>
        <w:ind w:left="4050" w:hanging="180"/>
      </w:pPr>
    </w:lvl>
    <w:lvl w:ilvl="3" w:tplc="0409000F" w:tentative="1">
      <w:start w:val="1"/>
      <w:numFmt w:val="decimal"/>
      <w:lvlText w:val="%4."/>
      <w:lvlJc w:val="left"/>
      <w:pPr>
        <w:tabs>
          <w:tab w:val="num" w:pos="4770"/>
        </w:tabs>
        <w:ind w:left="4770" w:hanging="360"/>
      </w:pPr>
    </w:lvl>
    <w:lvl w:ilvl="4" w:tplc="04090019" w:tentative="1">
      <w:start w:val="1"/>
      <w:numFmt w:val="lowerLetter"/>
      <w:lvlText w:val="%5."/>
      <w:lvlJc w:val="left"/>
      <w:pPr>
        <w:tabs>
          <w:tab w:val="num" w:pos="5490"/>
        </w:tabs>
        <w:ind w:left="5490" w:hanging="360"/>
      </w:pPr>
    </w:lvl>
    <w:lvl w:ilvl="5" w:tplc="0409001B" w:tentative="1">
      <w:start w:val="1"/>
      <w:numFmt w:val="lowerRoman"/>
      <w:lvlText w:val="%6."/>
      <w:lvlJc w:val="right"/>
      <w:pPr>
        <w:tabs>
          <w:tab w:val="num" w:pos="6210"/>
        </w:tabs>
        <w:ind w:left="6210" w:hanging="180"/>
      </w:pPr>
    </w:lvl>
    <w:lvl w:ilvl="6" w:tplc="0409000F" w:tentative="1">
      <w:start w:val="1"/>
      <w:numFmt w:val="decimal"/>
      <w:lvlText w:val="%7."/>
      <w:lvlJc w:val="left"/>
      <w:pPr>
        <w:tabs>
          <w:tab w:val="num" w:pos="6930"/>
        </w:tabs>
        <w:ind w:left="6930" w:hanging="360"/>
      </w:pPr>
    </w:lvl>
    <w:lvl w:ilvl="7" w:tplc="04090019" w:tentative="1">
      <w:start w:val="1"/>
      <w:numFmt w:val="lowerLetter"/>
      <w:lvlText w:val="%8."/>
      <w:lvlJc w:val="left"/>
      <w:pPr>
        <w:tabs>
          <w:tab w:val="num" w:pos="7650"/>
        </w:tabs>
        <w:ind w:left="7650" w:hanging="360"/>
      </w:pPr>
    </w:lvl>
    <w:lvl w:ilvl="8" w:tplc="0409001B" w:tentative="1">
      <w:start w:val="1"/>
      <w:numFmt w:val="lowerRoman"/>
      <w:lvlText w:val="%9."/>
      <w:lvlJc w:val="right"/>
      <w:pPr>
        <w:tabs>
          <w:tab w:val="num" w:pos="8370"/>
        </w:tabs>
        <w:ind w:left="8370" w:hanging="180"/>
      </w:pPr>
    </w:lvl>
  </w:abstractNum>
  <w:abstractNum w:abstractNumId="38" w15:restartNumberingAfterBreak="0">
    <w:nsid w:val="3E032BD2"/>
    <w:multiLevelType w:val="hybridMultilevel"/>
    <w:tmpl w:val="3F9EF0F4"/>
    <w:lvl w:ilvl="0" w:tplc="55A88EE4">
      <w:start w:val="2"/>
      <w:numFmt w:val="bullet"/>
      <w:lvlText w:val=""/>
      <w:lvlJc w:val="left"/>
      <w:pPr>
        <w:ind w:left="720" w:hanging="360"/>
      </w:pPr>
      <w:rPr>
        <w:rFonts w:ascii="Symbol" w:eastAsia="Times New Roman" w:hAnsi="Symbol" w:cs="David"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F055A28"/>
    <w:multiLevelType w:val="hybridMultilevel"/>
    <w:tmpl w:val="F6443E7C"/>
    <w:lvl w:ilvl="0" w:tplc="7284B1F0">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0" w15:restartNumberingAfterBreak="0">
    <w:nsid w:val="3F2075A7"/>
    <w:multiLevelType w:val="hybridMultilevel"/>
    <w:tmpl w:val="B9EABE42"/>
    <w:lvl w:ilvl="0" w:tplc="040D000F">
      <w:start w:val="1"/>
      <w:numFmt w:val="decimal"/>
      <w:lvlText w:val="%1."/>
      <w:lvlJc w:val="left"/>
      <w:pPr>
        <w:tabs>
          <w:tab w:val="num" w:pos="360"/>
        </w:tabs>
        <w:ind w:left="360" w:right="360" w:hanging="360"/>
      </w:pPr>
    </w:lvl>
    <w:lvl w:ilvl="1" w:tplc="040D0019" w:tentative="1">
      <w:start w:val="1"/>
      <w:numFmt w:val="lowerLetter"/>
      <w:lvlText w:val="%2."/>
      <w:lvlJc w:val="left"/>
      <w:pPr>
        <w:tabs>
          <w:tab w:val="num" w:pos="1080"/>
        </w:tabs>
        <w:ind w:left="1080" w:right="1080" w:hanging="360"/>
      </w:pPr>
    </w:lvl>
    <w:lvl w:ilvl="2" w:tplc="040D001B" w:tentative="1">
      <w:start w:val="1"/>
      <w:numFmt w:val="lowerRoman"/>
      <w:lvlText w:val="%3."/>
      <w:lvlJc w:val="right"/>
      <w:pPr>
        <w:tabs>
          <w:tab w:val="num" w:pos="1800"/>
        </w:tabs>
        <w:ind w:left="1800" w:right="1800" w:hanging="180"/>
      </w:pPr>
    </w:lvl>
    <w:lvl w:ilvl="3" w:tplc="040D000F" w:tentative="1">
      <w:start w:val="1"/>
      <w:numFmt w:val="decimal"/>
      <w:lvlText w:val="%4."/>
      <w:lvlJc w:val="left"/>
      <w:pPr>
        <w:tabs>
          <w:tab w:val="num" w:pos="2520"/>
        </w:tabs>
        <w:ind w:left="2520" w:right="2520" w:hanging="360"/>
      </w:pPr>
    </w:lvl>
    <w:lvl w:ilvl="4" w:tplc="040D0019" w:tentative="1">
      <w:start w:val="1"/>
      <w:numFmt w:val="lowerLetter"/>
      <w:lvlText w:val="%5."/>
      <w:lvlJc w:val="left"/>
      <w:pPr>
        <w:tabs>
          <w:tab w:val="num" w:pos="3240"/>
        </w:tabs>
        <w:ind w:left="3240" w:right="3240" w:hanging="360"/>
      </w:pPr>
    </w:lvl>
    <w:lvl w:ilvl="5" w:tplc="040D001B" w:tentative="1">
      <w:start w:val="1"/>
      <w:numFmt w:val="lowerRoman"/>
      <w:lvlText w:val="%6."/>
      <w:lvlJc w:val="right"/>
      <w:pPr>
        <w:tabs>
          <w:tab w:val="num" w:pos="3960"/>
        </w:tabs>
        <w:ind w:left="3960" w:right="3960" w:hanging="180"/>
      </w:pPr>
    </w:lvl>
    <w:lvl w:ilvl="6" w:tplc="040D000F" w:tentative="1">
      <w:start w:val="1"/>
      <w:numFmt w:val="decimal"/>
      <w:lvlText w:val="%7."/>
      <w:lvlJc w:val="left"/>
      <w:pPr>
        <w:tabs>
          <w:tab w:val="num" w:pos="4680"/>
        </w:tabs>
        <w:ind w:left="4680" w:right="4680" w:hanging="360"/>
      </w:pPr>
    </w:lvl>
    <w:lvl w:ilvl="7" w:tplc="040D0019" w:tentative="1">
      <w:start w:val="1"/>
      <w:numFmt w:val="lowerLetter"/>
      <w:lvlText w:val="%8."/>
      <w:lvlJc w:val="left"/>
      <w:pPr>
        <w:tabs>
          <w:tab w:val="num" w:pos="5400"/>
        </w:tabs>
        <w:ind w:left="5400" w:right="5400" w:hanging="360"/>
      </w:pPr>
    </w:lvl>
    <w:lvl w:ilvl="8" w:tplc="040D001B" w:tentative="1">
      <w:start w:val="1"/>
      <w:numFmt w:val="lowerRoman"/>
      <w:lvlText w:val="%9."/>
      <w:lvlJc w:val="right"/>
      <w:pPr>
        <w:tabs>
          <w:tab w:val="num" w:pos="6120"/>
        </w:tabs>
        <w:ind w:left="6120" w:right="6120" w:hanging="180"/>
      </w:pPr>
    </w:lvl>
  </w:abstractNum>
  <w:abstractNum w:abstractNumId="41" w15:restartNumberingAfterBreak="0">
    <w:nsid w:val="432A53A7"/>
    <w:multiLevelType w:val="hybridMultilevel"/>
    <w:tmpl w:val="E7E01702"/>
    <w:lvl w:ilvl="0" w:tplc="BEC4F40A">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2" w15:restartNumberingAfterBreak="0">
    <w:nsid w:val="432B0AC7"/>
    <w:multiLevelType w:val="singleLevel"/>
    <w:tmpl w:val="668223AE"/>
    <w:lvl w:ilvl="0">
      <w:start w:val="1"/>
      <w:numFmt w:val="hebrew1"/>
      <w:lvlText w:val="%1."/>
      <w:lvlJc w:val="left"/>
      <w:pPr>
        <w:tabs>
          <w:tab w:val="num" w:pos="570"/>
        </w:tabs>
        <w:ind w:left="570" w:right="570" w:hanging="570"/>
      </w:pPr>
      <w:rPr>
        <w:rFonts w:hint="cs"/>
      </w:rPr>
    </w:lvl>
  </w:abstractNum>
  <w:abstractNum w:abstractNumId="43" w15:restartNumberingAfterBreak="0">
    <w:nsid w:val="44C03634"/>
    <w:multiLevelType w:val="multilevel"/>
    <w:tmpl w:val="D9CAAD84"/>
    <w:lvl w:ilvl="0">
      <w:start w:val="45"/>
      <w:numFmt w:val="decimal"/>
      <w:lvlText w:val="%1."/>
      <w:lvlJc w:val="left"/>
      <w:pPr>
        <w:ind w:left="360" w:hanging="360"/>
      </w:pPr>
      <w:rPr>
        <w:rFonts w:ascii="David" w:hAnsi="David" w:cs="David" w:hint="default"/>
        <w:sz w:val="24"/>
        <w:szCs w:val="24"/>
      </w:rPr>
    </w:lvl>
    <w:lvl w:ilvl="1">
      <w:start w:val="5"/>
      <w:numFmt w:val="decimal"/>
      <w:lvlText w:val="%1.%2."/>
      <w:lvlJc w:val="left"/>
      <w:pPr>
        <w:ind w:left="1429" w:hanging="720"/>
      </w:pPr>
      <w:rPr>
        <w:rFonts w:hint="default"/>
        <w:sz w:val="24"/>
      </w:rPr>
    </w:lvl>
    <w:lvl w:ilvl="2">
      <w:start w:val="1"/>
      <w:numFmt w:val="decimal"/>
      <w:lvlText w:val="%1.%2.%3."/>
      <w:lvlJc w:val="left"/>
      <w:pPr>
        <w:ind w:left="1394" w:hanging="720"/>
      </w:pPr>
      <w:rPr>
        <w:rFonts w:hint="default"/>
        <w:sz w:val="24"/>
      </w:rPr>
    </w:lvl>
    <w:lvl w:ilvl="3">
      <w:start w:val="1"/>
      <w:numFmt w:val="decimal"/>
      <w:lvlText w:val="%1.%2.%3.%4."/>
      <w:lvlJc w:val="left"/>
      <w:pPr>
        <w:ind w:left="2091" w:hanging="1080"/>
      </w:pPr>
      <w:rPr>
        <w:rFonts w:hint="default"/>
        <w:sz w:val="24"/>
      </w:rPr>
    </w:lvl>
    <w:lvl w:ilvl="4">
      <w:start w:val="1"/>
      <w:numFmt w:val="decimal"/>
      <w:lvlText w:val="%1.%2.%3.%4.%5."/>
      <w:lvlJc w:val="left"/>
      <w:pPr>
        <w:ind w:left="2428" w:hanging="1080"/>
      </w:pPr>
      <w:rPr>
        <w:rFonts w:hint="default"/>
        <w:sz w:val="24"/>
      </w:rPr>
    </w:lvl>
    <w:lvl w:ilvl="5">
      <w:start w:val="1"/>
      <w:numFmt w:val="decimal"/>
      <w:lvlText w:val="%1.%2.%3.%4.%5.%6."/>
      <w:lvlJc w:val="left"/>
      <w:pPr>
        <w:ind w:left="3125" w:hanging="1440"/>
      </w:pPr>
      <w:rPr>
        <w:rFonts w:hint="default"/>
        <w:sz w:val="24"/>
      </w:rPr>
    </w:lvl>
    <w:lvl w:ilvl="6">
      <w:start w:val="1"/>
      <w:numFmt w:val="decimal"/>
      <w:lvlText w:val="%1.%2.%3.%4.%5.%6.%7."/>
      <w:lvlJc w:val="left"/>
      <w:pPr>
        <w:ind w:left="3462" w:hanging="1440"/>
      </w:pPr>
      <w:rPr>
        <w:rFonts w:hint="default"/>
        <w:sz w:val="24"/>
      </w:rPr>
    </w:lvl>
    <w:lvl w:ilvl="7">
      <w:start w:val="1"/>
      <w:numFmt w:val="decimal"/>
      <w:lvlText w:val="%1.%2.%3.%4.%5.%6.%7.%8."/>
      <w:lvlJc w:val="left"/>
      <w:pPr>
        <w:ind w:left="4159" w:hanging="1800"/>
      </w:pPr>
      <w:rPr>
        <w:rFonts w:hint="default"/>
        <w:sz w:val="24"/>
      </w:rPr>
    </w:lvl>
    <w:lvl w:ilvl="8">
      <w:start w:val="1"/>
      <w:numFmt w:val="decimal"/>
      <w:lvlText w:val="%1.%2.%3.%4.%5.%6.%7.%8.%9."/>
      <w:lvlJc w:val="left"/>
      <w:pPr>
        <w:ind w:left="4496" w:hanging="1800"/>
      </w:pPr>
      <w:rPr>
        <w:rFonts w:hint="default"/>
        <w:sz w:val="24"/>
      </w:rPr>
    </w:lvl>
  </w:abstractNum>
  <w:abstractNum w:abstractNumId="44" w15:restartNumberingAfterBreak="0">
    <w:nsid w:val="4603278E"/>
    <w:multiLevelType w:val="hybridMultilevel"/>
    <w:tmpl w:val="9926E84E"/>
    <w:lvl w:ilvl="0" w:tplc="6F72DF2E">
      <w:start w:val="45"/>
      <w:numFmt w:val="bullet"/>
      <w:lvlText w:val=""/>
      <w:lvlJc w:val="left"/>
      <w:pPr>
        <w:ind w:left="805" w:hanging="360"/>
      </w:pPr>
      <w:rPr>
        <w:rFonts w:ascii="Symbol" w:eastAsia="Times New Roman" w:hAnsi="Symbol" w:cs="David"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45" w15:restartNumberingAfterBreak="0">
    <w:nsid w:val="47054E3F"/>
    <w:multiLevelType w:val="multilevel"/>
    <w:tmpl w:val="0486D568"/>
    <w:lvl w:ilvl="0">
      <w:start w:val="79"/>
      <w:numFmt w:val="decimal"/>
      <w:lvlText w:val="%1"/>
      <w:lvlJc w:val="left"/>
      <w:pPr>
        <w:tabs>
          <w:tab w:val="num" w:pos="375"/>
        </w:tabs>
        <w:ind w:left="375" w:right="375" w:hanging="375"/>
      </w:pPr>
      <w:rPr>
        <w:rFonts w:hint="cs"/>
        <w:b/>
      </w:rPr>
    </w:lvl>
    <w:lvl w:ilvl="1">
      <w:start w:val="1"/>
      <w:numFmt w:val="decimal"/>
      <w:lvlText w:val="%1.%2"/>
      <w:lvlJc w:val="left"/>
      <w:pPr>
        <w:tabs>
          <w:tab w:val="num" w:pos="1095"/>
        </w:tabs>
        <w:ind w:left="1095" w:right="1095" w:hanging="375"/>
      </w:pPr>
      <w:rPr>
        <w:rFonts w:hint="cs"/>
        <w:b/>
      </w:rPr>
    </w:lvl>
    <w:lvl w:ilvl="2">
      <w:start w:val="1"/>
      <w:numFmt w:val="decimal"/>
      <w:lvlText w:val="%1.%2.%3"/>
      <w:lvlJc w:val="left"/>
      <w:pPr>
        <w:tabs>
          <w:tab w:val="num" w:pos="2160"/>
        </w:tabs>
        <w:ind w:left="2160" w:right="2160" w:hanging="720"/>
      </w:pPr>
      <w:rPr>
        <w:rFonts w:hint="cs"/>
        <w:b/>
      </w:rPr>
    </w:lvl>
    <w:lvl w:ilvl="3">
      <w:start w:val="1"/>
      <w:numFmt w:val="decimal"/>
      <w:lvlText w:val="%1.%2.%3.%4"/>
      <w:lvlJc w:val="left"/>
      <w:pPr>
        <w:tabs>
          <w:tab w:val="num" w:pos="2880"/>
        </w:tabs>
        <w:ind w:left="2880" w:right="2880" w:hanging="720"/>
      </w:pPr>
      <w:rPr>
        <w:rFonts w:hint="cs"/>
        <w:b/>
      </w:rPr>
    </w:lvl>
    <w:lvl w:ilvl="4">
      <w:start w:val="1"/>
      <w:numFmt w:val="decimal"/>
      <w:lvlText w:val="%1.%2.%3.%4.%5"/>
      <w:lvlJc w:val="left"/>
      <w:pPr>
        <w:tabs>
          <w:tab w:val="num" w:pos="3960"/>
        </w:tabs>
        <w:ind w:left="3960" w:right="3960" w:hanging="1080"/>
      </w:pPr>
      <w:rPr>
        <w:rFonts w:hint="cs"/>
        <w:b/>
      </w:rPr>
    </w:lvl>
    <w:lvl w:ilvl="5">
      <w:start w:val="1"/>
      <w:numFmt w:val="decimal"/>
      <w:lvlText w:val="%1.%2.%3.%4.%5.%6"/>
      <w:lvlJc w:val="left"/>
      <w:pPr>
        <w:tabs>
          <w:tab w:val="num" w:pos="4680"/>
        </w:tabs>
        <w:ind w:left="4680" w:right="4680" w:hanging="1080"/>
      </w:pPr>
      <w:rPr>
        <w:rFonts w:hint="cs"/>
        <w:b/>
      </w:rPr>
    </w:lvl>
    <w:lvl w:ilvl="6">
      <w:start w:val="1"/>
      <w:numFmt w:val="decimal"/>
      <w:lvlText w:val="%1.%2.%3.%4.%5.%6.%7"/>
      <w:lvlJc w:val="left"/>
      <w:pPr>
        <w:tabs>
          <w:tab w:val="num" w:pos="5760"/>
        </w:tabs>
        <w:ind w:left="5760" w:right="5760" w:hanging="1440"/>
      </w:pPr>
      <w:rPr>
        <w:rFonts w:hint="cs"/>
        <w:b/>
      </w:rPr>
    </w:lvl>
    <w:lvl w:ilvl="7">
      <w:start w:val="1"/>
      <w:numFmt w:val="decimal"/>
      <w:lvlText w:val="%1.%2.%3.%4.%5.%6.%7.%8"/>
      <w:lvlJc w:val="left"/>
      <w:pPr>
        <w:tabs>
          <w:tab w:val="num" w:pos="6480"/>
        </w:tabs>
        <w:ind w:left="6480" w:right="6480" w:hanging="1440"/>
      </w:pPr>
      <w:rPr>
        <w:rFonts w:hint="cs"/>
        <w:b/>
      </w:rPr>
    </w:lvl>
    <w:lvl w:ilvl="8">
      <w:start w:val="1"/>
      <w:numFmt w:val="decimal"/>
      <w:lvlText w:val="%1.%2.%3.%4.%5.%6.%7.%8.%9"/>
      <w:lvlJc w:val="left"/>
      <w:pPr>
        <w:tabs>
          <w:tab w:val="num" w:pos="7560"/>
        </w:tabs>
        <w:ind w:left="7560" w:right="7560" w:hanging="1800"/>
      </w:pPr>
      <w:rPr>
        <w:rFonts w:hint="cs"/>
        <w:b/>
      </w:rPr>
    </w:lvl>
  </w:abstractNum>
  <w:abstractNum w:abstractNumId="46" w15:restartNumberingAfterBreak="0">
    <w:nsid w:val="49FE4D36"/>
    <w:multiLevelType w:val="multilevel"/>
    <w:tmpl w:val="0409001F"/>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92"/>
        </w:tabs>
        <w:ind w:left="792" w:hanging="432"/>
      </w:pPr>
      <w:rPr>
        <w:rFonts w:hint="cs"/>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4BBC410F"/>
    <w:multiLevelType w:val="hybridMultilevel"/>
    <w:tmpl w:val="9C863F98"/>
    <w:lvl w:ilvl="0" w:tplc="F7D686C4">
      <w:numFmt w:val="bullet"/>
      <w:lvlText w:val=""/>
      <w:lvlJc w:val="left"/>
      <w:pPr>
        <w:ind w:left="540" w:hanging="360"/>
      </w:pPr>
      <w:rPr>
        <w:rFonts w:ascii="Symbol" w:eastAsia="Times New Roman" w:hAnsi="Symbol" w:cs="David"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8" w15:restartNumberingAfterBreak="0">
    <w:nsid w:val="4C5A7054"/>
    <w:multiLevelType w:val="hybridMultilevel"/>
    <w:tmpl w:val="7696D806"/>
    <w:lvl w:ilvl="0" w:tplc="BAE459B2">
      <w:start w:val="2"/>
      <w:numFmt w:val="bullet"/>
      <w:lvlText w:val="-"/>
      <w:lvlJc w:val="left"/>
      <w:pPr>
        <w:ind w:left="890" w:hanging="360"/>
      </w:pPr>
      <w:rPr>
        <w:rFonts w:ascii="David" w:eastAsia="Times New Roman" w:hAnsi="David" w:cs="David" w:hint="default"/>
        <w:u w:val="single"/>
      </w:rPr>
    </w:lvl>
    <w:lvl w:ilvl="1" w:tplc="04090003" w:tentative="1">
      <w:start w:val="1"/>
      <w:numFmt w:val="bullet"/>
      <w:lvlText w:val="o"/>
      <w:lvlJc w:val="left"/>
      <w:pPr>
        <w:ind w:left="1610" w:hanging="360"/>
      </w:pPr>
      <w:rPr>
        <w:rFonts w:ascii="Courier New" w:hAnsi="Courier New" w:cs="Courier New" w:hint="default"/>
      </w:rPr>
    </w:lvl>
    <w:lvl w:ilvl="2" w:tplc="04090005" w:tentative="1">
      <w:start w:val="1"/>
      <w:numFmt w:val="bullet"/>
      <w:lvlText w:val=""/>
      <w:lvlJc w:val="left"/>
      <w:pPr>
        <w:ind w:left="2330" w:hanging="360"/>
      </w:pPr>
      <w:rPr>
        <w:rFonts w:ascii="Wingdings" w:hAnsi="Wingdings" w:hint="default"/>
      </w:rPr>
    </w:lvl>
    <w:lvl w:ilvl="3" w:tplc="04090001" w:tentative="1">
      <w:start w:val="1"/>
      <w:numFmt w:val="bullet"/>
      <w:lvlText w:val=""/>
      <w:lvlJc w:val="left"/>
      <w:pPr>
        <w:ind w:left="3050" w:hanging="360"/>
      </w:pPr>
      <w:rPr>
        <w:rFonts w:ascii="Symbol" w:hAnsi="Symbol" w:hint="default"/>
      </w:rPr>
    </w:lvl>
    <w:lvl w:ilvl="4" w:tplc="04090003" w:tentative="1">
      <w:start w:val="1"/>
      <w:numFmt w:val="bullet"/>
      <w:lvlText w:val="o"/>
      <w:lvlJc w:val="left"/>
      <w:pPr>
        <w:ind w:left="3770" w:hanging="360"/>
      </w:pPr>
      <w:rPr>
        <w:rFonts w:ascii="Courier New" w:hAnsi="Courier New" w:cs="Courier New" w:hint="default"/>
      </w:rPr>
    </w:lvl>
    <w:lvl w:ilvl="5" w:tplc="04090005" w:tentative="1">
      <w:start w:val="1"/>
      <w:numFmt w:val="bullet"/>
      <w:lvlText w:val=""/>
      <w:lvlJc w:val="left"/>
      <w:pPr>
        <w:ind w:left="4490" w:hanging="360"/>
      </w:pPr>
      <w:rPr>
        <w:rFonts w:ascii="Wingdings" w:hAnsi="Wingdings" w:hint="default"/>
      </w:rPr>
    </w:lvl>
    <w:lvl w:ilvl="6" w:tplc="04090001" w:tentative="1">
      <w:start w:val="1"/>
      <w:numFmt w:val="bullet"/>
      <w:lvlText w:val=""/>
      <w:lvlJc w:val="left"/>
      <w:pPr>
        <w:ind w:left="5210" w:hanging="360"/>
      </w:pPr>
      <w:rPr>
        <w:rFonts w:ascii="Symbol" w:hAnsi="Symbol" w:hint="default"/>
      </w:rPr>
    </w:lvl>
    <w:lvl w:ilvl="7" w:tplc="04090003" w:tentative="1">
      <w:start w:val="1"/>
      <w:numFmt w:val="bullet"/>
      <w:lvlText w:val="o"/>
      <w:lvlJc w:val="left"/>
      <w:pPr>
        <w:ind w:left="5930" w:hanging="360"/>
      </w:pPr>
      <w:rPr>
        <w:rFonts w:ascii="Courier New" w:hAnsi="Courier New" w:cs="Courier New" w:hint="default"/>
      </w:rPr>
    </w:lvl>
    <w:lvl w:ilvl="8" w:tplc="04090005" w:tentative="1">
      <w:start w:val="1"/>
      <w:numFmt w:val="bullet"/>
      <w:lvlText w:val=""/>
      <w:lvlJc w:val="left"/>
      <w:pPr>
        <w:ind w:left="6650" w:hanging="360"/>
      </w:pPr>
      <w:rPr>
        <w:rFonts w:ascii="Wingdings" w:hAnsi="Wingdings" w:hint="default"/>
      </w:rPr>
    </w:lvl>
  </w:abstractNum>
  <w:abstractNum w:abstractNumId="49" w15:restartNumberingAfterBreak="0">
    <w:nsid w:val="4D1327F5"/>
    <w:multiLevelType w:val="multilevel"/>
    <w:tmpl w:val="2C483B8A"/>
    <w:lvl w:ilvl="0">
      <w:start w:val="48"/>
      <w:numFmt w:val="decimal"/>
      <w:lvlText w:val="%1."/>
      <w:lvlJc w:val="left"/>
      <w:pPr>
        <w:ind w:left="360" w:hanging="360"/>
      </w:pPr>
      <w:rPr>
        <w:rFonts w:hint="default"/>
        <w:sz w:val="24"/>
      </w:rPr>
    </w:lvl>
    <w:lvl w:ilvl="1">
      <w:start w:val="5"/>
      <w:numFmt w:val="decimal"/>
      <w:lvlText w:val="%1.%2."/>
      <w:lvlJc w:val="left"/>
      <w:pPr>
        <w:ind w:left="1145" w:hanging="720"/>
      </w:pPr>
      <w:rPr>
        <w:rFonts w:hint="default"/>
        <w:sz w:val="24"/>
      </w:rPr>
    </w:lvl>
    <w:lvl w:ilvl="2">
      <w:start w:val="1"/>
      <w:numFmt w:val="decimal"/>
      <w:lvlText w:val="%1.%2.%3."/>
      <w:lvlJc w:val="left"/>
      <w:pPr>
        <w:ind w:left="2550" w:hanging="720"/>
      </w:pPr>
      <w:rPr>
        <w:rFonts w:hint="default"/>
        <w:sz w:val="24"/>
      </w:rPr>
    </w:lvl>
    <w:lvl w:ilvl="3">
      <w:start w:val="1"/>
      <w:numFmt w:val="decimal"/>
      <w:lvlText w:val="%1.%2.%3.%4."/>
      <w:lvlJc w:val="left"/>
      <w:pPr>
        <w:ind w:left="3825" w:hanging="1080"/>
      </w:pPr>
      <w:rPr>
        <w:rFonts w:hint="default"/>
        <w:sz w:val="24"/>
      </w:rPr>
    </w:lvl>
    <w:lvl w:ilvl="4">
      <w:start w:val="1"/>
      <w:numFmt w:val="decimal"/>
      <w:lvlText w:val="%1.%2.%3.%4.%5."/>
      <w:lvlJc w:val="left"/>
      <w:pPr>
        <w:ind w:left="4740" w:hanging="1080"/>
      </w:pPr>
      <w:rPr>
        <w:rFonts w:hint="default"/>
        <w:sz w:val="24"/>
      </w:rPr>
    </w:lvl>
    <w:lvl w:ilvl="5">
      <w:start w:val="1"/>
      <w:numFmt w:val="decimal"/>
      <w:lvlText w:val="%1.%2.%3.%4.%5.%6."/>
      <w:lvlJc w:val="left"/>
      <w:pPr>
        <w:ind w:left="6015" w:hanging="1440"/>
      </w:pPr>
      <w:rPr>
        <w:rFonts w:hint="default"/>
        <w:sz w:val="24"/>
      </w:rPr>
    </w:lvl>
    <w:lvl w:ilvl="6">
      <w:start w:val="1"/>
      <w:numFmt w:val="decimal"/>
      <w:lvlText w:val="%1.%2.%3.%4.%5.%6.%7."/>
      <w:lvlJc w:val="left"/>
      <w:pPr>
        <w:ind w:left="6930" w:hanging="1440"/>
      </w:pPr>
      <w:rPr>
        <w:rFonts w:hint="default"/>
        <w:sz w:val="24"/>
      </w:rPr>
    </w:lvl>
    <w:lvl w:ilvl="7">
      <w:start w:val="1"/>
      <w:numFmt w:val="decimal"/>
      <w:lvlText w:val="%1.%2.%3.%4.%5.%6.%7.%8."/>
      <w:lvlJc w:val="left"/>
      <w:pPr>
        <w:ind w:left="8205" w:hanging="1800"/>
      </w:pPr>
      <w:rPr>
        <w:rFonts w:hint="default"/>
        <w:sz w:val="24"/>
      </w:rPr>
    </w:lvl>
    <w:lvl w:ilvl="8">
      <w:start w:val="1"/>
      <w:numFmt w:val="decimal"/>
      <w:lvlText w:val="%1.%2.%3.%4.%5.%6.%7.%8.%9."/>
      <w:lvlJc w:val="left"/>
      <w:pPr>
        <w:ind w:left="9120" w:hanging="1800"/>
      </w:pPr>
      <w:rPr>
        <w:rFonts w:hint="default"/>
        <w:sz w:val="24"/>
      </w:rPr>
    </w:lvl>
  </w:abstractNum>
  <w:abstractNum w:abstractNumId="50" w15:restartNumberingAfterBreak="0">
    <w:nsid w:val="4EEA36E0"/>
    <w:multiLevelType w:val="hybridMultilevel"/>
    <w:tmpl w:val="DA78B676"/>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1" w15:restartNumberingAfterBreak="0">
    <w:nsid w:val="4F3C03DE"/>
    <w:multiLevelType w:val="hybridMultilevel"/>
    <w:tmpl w:val="F9E6852A"/>
    <w:lvl w:ilvl="0" w:tplc="554001A2">
      <w:start w:val="2"/>
      <w:numFmt w:val="bullet"/>
      <w:lvlText w:val=""/>
      <w:lvlJc w:val="left"/>
      <w:pPr>
        <w:ind w:left="741" w:hanging="360"/>
      </w:pPr>
      <w:rPr>
        <w:rFonts w:ascii="Symbol" w:eastAsia="Times New Roman" w:hAnsi="Symbol" w:cs="David" w:hint="default"/>
      </w:rPr>
    </w:lvl>
    <w:lvl w:ilvl="1" w:tplc="04090003" w:tentative="1">
      <w:start w:val="1"/>
      <w:numFmt w:val="bullet"/>
      <w:lvlText w:val="o"/>
      <w:lvlJc w:val="left"/>
      <w:pPr>
        <w:ind w:left="1461" w:hanging="360"/>
      </w:pPr>
      <w:rPr>
        <w:rFonts w:ascii="Courier New" w:hAnsi="Courier New" w:cs="Courier New" w:hint="default"/>
      </w:rPr>
    </w:lvl>
    <w:lvl w:ilvl="2" w:tplc="04090005" w:tentative="1">
      <w:start w:val="1"/>
      <w:numFmt w:val="bullet"/>
      <w:lvlText w:val=""/>
      <w:lvlJc w:val="left"/>
      <w:pPr>
        <w:ind w:left="2181" w:hanging="360"/>
      </w:pPr>
      <w:rPr>
        <w:rFonts w:ascii="Wingdings" w:hAnsi="Wingdings" w:hint="default"/>
      </w:rPr>
    </w:lvl>
    <w:lvl w:ilvl="3" w:tplc="04090001" w:tentative="1">
      <w:start w:val="1"/>
      <w:numFmt w:val="bullet"/>
      <w:lvlText w:val=""/>
      <w:lvlJc w:val="left"/>
      <w:pPr>
        <w:ind w:left="2901" w:hanging="360"/>
      </w:pPr>
      <w:rPr>
        <w:rFonts w:ascii="Symbol" w:hAnsi="Symbol" w:hint="default"/>
      </w:rPr>
    </w:lvl>
    <w:lvl w:ilvl="4" w:tplc="04090003" w:tentative="1">
      <w:start w:val="1"/>
      <w:numFmt w:val="bullet"/>
      <w:lvlText w:val="o"/>
      <w:lvlJc w:val="left"/>
      <w:pPr>
        <w:ind w:left="3621" w:hanging="360"/>
      </w:pPr>
      <w:rPr>
        <w:rFonts w:ascii="Courier New" w:hAnsi="Courier New" w:cs="Courier New" w:hint="default"/>
      </w:rPr>
    </w:lvl>
    <w:lvl w:ilvl="5" w:tplc="04090005" w:tentative="1">
      <w:start w:val="1"/>
      <w:numFmt w:val="bullet"/>
      <w:lvlText w:val=""/>
      <w:lvlJc w:val="left"/>
      <w:pPr>
        <w:ind w:left="4341" w:hanging="360"/>
      </w:pPr>
      <w:rPr>
        <w:rFonts w:ascii="Wingdings" w:hAnsi="Wingdings" w:hint="default"/>
      </w:rPr>
    </w:lvl>
    <w:lvl w:ilvl="6" w:tplc="04090001" w:tentative="1">
      <w:start w:val="1"/>
      <w:numFmt w:val="bullet"/>
      <w:lvlText w:val=""/>
      <w:lvlJc w:val="left"/>
      <w:pPr>
        <w:ind w:left="5061" w:hanging="360"/>
      </w:pPr>
      <w:rPr>
        <w:rFonts w:ascii="Symbol" w:hAnsi="Symbol" w:hint="default"/>
      </w:rPr>
    </w:lvl>
    <w:lvl w:ilvl="7" w:tplc="04090003" w:tentative="1">
      <w:start w:val="1"/>
      <w:numFmt w:val="bullet"/>
      <w:lvlText w:val="o"/>
      <w:lvlJc w:val="left"/>
      <w:pPr>
        <w:ind w:left="5781" w:hanging="360"/>
      </w:pPr>
      <w:rPr>
        <w:rFonts w:ascii="Courier New" w:hAnsi="Courier New" w:cs="Courier New" w:hint="default"/>
      </w:rPr>
    </w:lvl>
    <w:lvl w:ilvl="8" w:tplc="04090005" w:tentative="1">
      <w:start w:val="1"/>
      <w:numFmt w:val="bullet"/>
      <w:lvlText w:val=""/>
      <w:lvlJc w:val="left"/>
      <w:pPr>
        <w:ind w:left="6501" w:hanging="360"/>
      </w:pPr>
      <w:rPr>
        <w:rFonts w:ascii="Wingdings" w:hAnsi="Wingdings" w:hint="default"/>
      </w:rPr>
    </w:lvl>
  </w:abstractNum>
  <w:abstractNum w:abstractNumId="52" w15:restartNumberingAfterBreak="0">
    <w:nsid w:val="4F74609A"/>
    <w:multiLevelType w:val="hybridMultilevel"/>
    <w:tmpl w:val="469AD8F6"/>
    <w:lvl w:ilvl="0" w:tplc="00ECCBA2">
      <w:numFmt w:val="bullet"/>
      <w:lvlText w:val=""/>
      <w:lvlJc w:val="left"/>
      <w:pPr>
        <w:ind w:left="643" w:hanging="360"/>
      </w:pPr>
      <w:rPr>
        <w:rFonts w:ascii="Symbol" w:eastAsia="Times New Roman" w:hAnsi="Symbol" w:cs="David" w:hint="default"/>
        <w:sz w:val="24"/>
        <w:lang w:bidi="he-IL"/>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53" w15:restartNumberingAfterBreak="0">
    <w:nsid w:val="510903E2"/>
    <w:multiLevelType w:val="multilevel"/>
    <w:tmpl w:val="80C6D39C"/>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999"/>
        </w:tabs>
        <w:ind w:left="99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54" w15:restartNumberingAfterBreak="0">
    <w:nsid w:val="53CC7781"/>
    <w:multiLevelType w:val="hybridMultilevel"/>
    <w:tmpl w:val="92508052"/>
    <w:lvl w:ilvl="0" w:tplc="27F06F2E">
      <w:numFmt w:val="bullet"/>
      <w:lvlText w:val="-"/>
      <w:lvlJc w:val="left"/>
      <w:pPr>
        <w:ind w:left="1448" w:hanging="360"/>
      </w:pPr>
      <w:rPr>
        <w:rFonts w:ascii="David" w:eastAsia="Times New Roman" w:hAnsi="David" w:cs="David"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55" w15:restartNumberingAfterBreak="0">
    <w:nsid w:val="54CE395C"/>
    <w:multiLevelType w:val="hybridMultilevel"/>
    <w:tmpl w:val="AB6261F2"/>
    <w:lvl w:ilvl="0" w:tplc="864C9E8A">
      <w:start w:val="45"/>
      <w:numFmt w:val="bullet"/>
      <w:lvlText w:val=""/>
      <w:lvlJc w:val="left"/>
      <w:pPr>
        <w:ind w:left="1880" w:hanging="360"/>
      </w:pPr>
      <w:rPr>
        <w:rFonts w:ascii="Symbol" w:eastAsia="Times New Roman" w:hAnsi="Symbol" w:cs="David" w:hint="default"/>
      </w:rPr>
    </w:lvl>
    <w:lvl w:ilvl="1" w:tplc="04090003" w:tentative="1">
      <w:start w:val="1"/>
      <w:numFmt w:val="bullet"/>
      <w:lvlText w:val="o"/>
      <w:lvlJc w:val="left"/>
      <w:pPr>
        <w:ind w:left="2600" w:hanging="360"/>
      </w:pPr>
      <w:rPr>
        <w:rFonts w:ascii="Courier New" w:hAnsi="Courier New" w:cs="Courier New" w:hint="default"/>
      </w:rPr>
    </w:lvl>
    <w:lvl w:ilvl="2" w:tplc="04090005" w:tentative="1">
      <w:start w:val="1"/>
      <w:numFmt w:val="bullet"/>
      <w:lvlText w:val=""/>
      <w:lvlJc w:val="left"/>
      <w:pPr>
        <w:ind w:left="3320" w:hanging="360"/>
      </w:pPr>
      <w:rPr>
        <w:rFonts w:ascii="Wingdings" w:hAnsi="Wingdings" w:hint="default"/>
      </w:rPr>
    </w:lvl>
    <w:lvl w:ilvl="3" w:tplc="04090001" w:tentative="1">
      <w:start w:val="1"/>
      <w:numFmt w:val="bullet"/>
      <w:lvlText w:val=""/>
      <w:lvlJc w:val="left"/>
      <w:pPr>
        <w:ind w:left="4040" w:hanging="360"/>
      </w:pPr>
      <w:rPr>
        <w:rFonts w:ascii="Symbol" w:hAnsi="Symbol" w:hint="default"/>
      </w:rPr>
    </w:lvl>
    <w:lvl w:ilvl="4" w:tplc="04090003" w:tentative="1">
      <w:start w:val="1"/>
      <w:numFmt w:val="bullet"/>
      <w:lvlText w:val="o"/>
      <w:lvlJc w:val="left"/>
      <w:pPr>
        <w:ind w:left="4760" w:hanging="360"/>
      </w:pPr>
      <w:rPr>
        <w:rFonts w:ascii="Courier New" w:hAnsi="Courier New" w:cs="Courier New" w:hint="default"/>
      </w:rPr>
    </w:lvl>
    <w:lvl w:ilvl="5" w:tplc="04090005" w:tentative="1">
      <w:start w:val="1"/>
      <w:numFmt w:val="bullet"/>
      <w:lvlText w:val=""/>
      <w:lvlJc w:val="left"/>
      <w:pPr>
        <w:ind w:left="5480" w:hanging="360"/>
      </w:pPr>
      <w:rPr>
        <w:rFonts w:ascii="Wingdings" w:hAnsi="Wingdings" w:hint="default"/>
      </w:rPr>
    </w:lvl>
    <w:lvl w:ilvl="6" w:tplc="04090001" w:tentative="1">
      <w:start w:val="1"/>
      <w:numFmt w:val="bullet"/>
      <w:lvlText w:val=""/>
      <w:lvlJc w:val="left"/>
      <w:pPr>
        <w:ind w:left="6200" w:hanging="360"/>
      </w:pPr>
      <w:rPr>
        <w:rFonts w:ascii="Symbol" w:hAnsi="Symbol" w:hint="default"/>
      </w:rPr>
    </w:lvl>
    <w:lvl w:ilvl="7" w:tplc="04090003" w:tentative="1">
      <w:start w:val="1"/>
      <w:numFmt w:val="bullet"/>
      <w:lvlText w:val="o"/>
      <w:lvlJc w:val="left"/>
      <w:pPr>
        <w:ind w:left="6920" w:hanging="360"/>
      </w:pPr>
      <w:rPr>
        <w:rFonts w:ascii="Courier New" w:hAnsi="Courier New" w:cs="Courier New" w:hint="default"/>
      </w:rPr>
    </w:lvl>
    <w:lvl w:ilvl="8" w:tplc="04090005" w:tentative="1">
      <w:start w:val="1"/>
      <w:numFmt w:val="bullet"/>
      <w:lvlText w:val=""/>
      <w:lvlJc w:val="left"/>
      <w:pPr>
        <w:ind w:left="7640" w:hanging="360"/>
      </w:pPr>
      <w:rPr>
        <w:rFonts w:ascii="Wingdings" w:hAnsi="Wingdings" w:hint="default"/>
      </w:rPr>
    </w:lvl>
  </w:abstractNum>
  <w:abstractNum w:abstractNumId="56" w15:restartNumberingAfterBreak="0">
    <w:nsid w:val="550D1843"/>
    <w:multiLevelType w:val="multilevel"/>
    <w:tmpl w:val="59E28D08"/>
    <w:lvl w:ilvl="0">
      <w:start w:val="48"/>
      <w:numFmt w:val="decimal"/>
      <w:lvlText w:val="%1."/>
      <w:lvlJc w:val="left"/>
      <w:pPr>
        <w:ind w:left="360" w:hanging="360"/>
      </w:pPr>
      <w:rPr>
        <w:rFonts w:ascii="David" w:hAnsi="David" w:hint="default"/>
        <w:b w:val="0"/>
        <w:bCs w:val="0"/>
        <w:sz w:val="24"/>
        <w:szCs w:val="24"/>
        <w:lang w:bidi="he-IL"/>
      </w:rPr>
    </w:lvl>
    <w:lvl w:ilvl="1">
      <w:start w:val="1"/>
      <w:numFmt w:val="decimal"/>
      <w:lvlText w:val="%1.%2."/>
      <w:lvlJc w:val="left"/>
      <w:pPr>
        <w:ind w:left="2061" w:hanging="360"/>
      </w:pPr>
      <w:rPr>
        <w:rFonts w:ascii="David" w:hAnsi="David" w:hint="default"/>
      </w:rPr>
    </w:lvl>
    <w:lvl w:ilvl="2">
      <w:start w:val="1"/>
      <w:numFmt w:val="decimal"/>
      <w:lvlText w:val="%1.%2.%3."/>
      <w:lvlJc w:val="left"/>
      <w:pPr>
        <w:ind w:left="3270" w:hanging="720"/>
      </w:pPr>
      <w:rPr>
        <w:rFonts w:ascii="David" w:hAnsi="David" w:hint="default"/>
      </w:rPr>
    </w:lvl>
    <w:lvl w:ilvl="3">
      <w:start w:val="1"/>
      <w:numFmt w:val="decimal"/>
      <w:lvlText w:val="%1.%2.%3.%4."/>
      <w:lvlJc w:val="left"/>
      <w:pPr>
        <w:ind w:left="4545" w:hanging="720"/>
      </w:pPr>
      <w:rPr>
        <w:rFonts w:ascii="David" w:hAnsi="David" w:hint="default"/>
      </w:rPr>
    </w:lvl>
    <w:lvl w:ilvl="4">
      <w:start w:val="1"/>
      <w:numFmt w:val="decimal"/>
      <w:lvlText w:val="%1.%2.%3.%4.%5."/>
      <w:lvlJc w:val="left"/>
      <w:pPr>
        <w:ind w:left="6180" w:hanging="1080"/>
      </w:pPr>
      <w:rPr>
        <w:rFonts w:ascii="David" w:hAnsi="David" w:hint="default"/>
      </w:rPr>
    </w:lvl>
    <w:lvl w:ilvl="5">
      <w:start w:val="1"/>
      <w:numFmt w:val="decimal"/>
      <w:lvlText w:val="%1.%2.%3.%4.%5.%6."/>
      <w:lvlJc w:val="left"/>
      <w:pPr>
        <w:ind w:left="7455" w:hanging="1080"/>
      </w:pPr>
      <w:rPr>
        <w:rFonts w:ascii="David" w:hAnsi="David" w:hint="default"/>
      </w:rPr>
    </w:lvl>
    <w:lvl w:ilvl="6">
      <w:start w:val="1"/>
      <w:numFmt w:val="decimal"/>
      <w:lvlText w:val="%1.%2.%3.%4.%5.%6.%7."/>
      <w:lvlJc w:val="left"/>
      <w:pPr>
        <w:ind w:left="9090" w:hanging="1440"/>
      </w:pPr>
      <w:rPr>
        <w:rFonts w:ascii="David" w:hAnsi="David" w:hint="default"/>
      </w:rPr>
    </w:lvl>
    <w:lvl w:ilvl="7">
      <w:start w:val="1"/>
      <w:numFmt w:val="decimal"/>
      <w:lvlText w:val="%1.%2.%3.%4.%5.%6.%7.%8."/>
      <w:lvlJc w:val="left"/>
      <w:pPr>
        <w:ind w:left="10365" w:hanging="1440"/>
      </w:pPr>
      <w:rPr>
        <w:rFonts w:ascii="David" w:hAnsi="David" w:hint="default"/>
      </w:rPr>
    </w:lvl>
    <w:lvl w:ilvl="8">
      <w:start w:val="1"/>
      <w:numFmt w:val="decimal"/>
      <w:lvlText w:val="%1.%2.%3.%4.%5.%6.%7.%8.%9."/>
      <w:lvlJc w:val="left"/>
      <w:pPr>
        <w:ind w:left="11640" w:hanging="1440"/>
      </w:pPr>
      <w:rPr>
        <w:rFonts w:ascii="David" w:hAnsi="David" w:hint="default"/>
      </w:rPr>
    </w:lvl>
  </w:abstractNum>
  <w:abstractNum w:abstractNumId="57" w15:restartNumberingAfterBreak="0">
    <w:nsid w:val="56067301"/>
    <w:multiLevelType w:val="hybridMultilevel"/>
    <w:tmpl w:val="592C468A"/>
    <w:lvl w:ilvl="0" w:tplc="ED347FC0">
      <w:start w:val="3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8" w15:restartNumberingAfterBreak="0">
    <w:nsid w:val="58766B1D"/>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59" w15:restartNumberingAfterBreak="0">
    <w:nsid w:val="58C25CB8"/>
    <w:multiLevelType w:val="multilevel"/>
    <w:tmpl w:val="1ABAB49E"/>
    <w:lvl w:ilvl="0">
      <w:start w:val="1"/>
      <w:numFmt w:val="decimal"/>
      <w:lvlText w:val="%1."/>
      <w:lvlJc w:val="left"/>
      <w:pPr>
        <w:tabs>
          <w:tab w:val="num" w:pos="386"/>
        </w:tabs>
        <w:ind w:left="386" w:right="386" w:hanging="360"/>
      </w:pPr>
      <w:rPr>
        <w:rFonts w:hint="cs"/>
      </w:rPr>
    </w:lvl>
    <w:lvl w:ilvl="1">
      <w:start w:val="1"/>
      <w:numFmt w:val="hebrew1"/>
      <w:lvlText w:val="%2."/>
      <w:lvlJc w:val="left"/>
      <w:pPr>
        <w:tabs>
          <w:tab w:val="num" w:pos="1106"/>
        </w:tabs>
        <w:ind w:left="1106" w:right="1106" w:hanging="360"/>
      </w:pPr>
      <w:rPr>
        <w:rFonts w:hint="cs"/>
      </w:rPr>
    </w:lvl>
    <w:lvl w:ilvl="2">
      <w:start w:val="1"/>
      <w:numFmt w:val="bullet"/>
      <w:lvlText w:val=""/>
      <w:lvlJc w:val="left"/>
      <w:pPr>
        <w:tabs>
          <w:tab w:val="num" w:pos="2006"/>
        </w:tabs>
        <w:ind w:left="2006" w:right="2006" w:hanging="360"/>
      </w:pPr>
      <w:rPr>
        <w:rFonts w:ascii="Wingdings" w:hAnsi="Wingdings" w:hint="default"/>
        <w:sz w:val="16"/>
      </w:rPr>
    </w:lvl>
    <w:lvl w:ilvl="3">
      <w:start w:val="1"/>
      <w:numFmt w:val="bullet"/>
      <w:lvlText w:val="-"/>
      <w:lvlJc w:val="left"/>
      <w:pPr>
        <w:tabs>
          <w:tab w:val="num" w:pos="2546"/>
        </w:tabs>
        <w:ind w:left="2546" w:right="2546" w:hanging="360"/>
      </w:pPr>
      <w:rPr>
        <w:rFonts w:ascii="Arial" w:eastAsia="Times New Roman" w:hAnsi="Arial" w:cs="David" w:hint="default"/>
      </w:rPr>
    </w:lvl>
    <w:lvl w:ilvl="4">
      <w:start w:val="1"/>
      <w:numFmt w:val="lowerLetter"/>
      <w:lvlText w:val="%5."/>
      <w:lvlJc w:val="left"/>
      <w:pPr>
        <w:tabs>
          <w:tab w:val="num" w:pos="3266"/>
        </w:tabs>
        <w:ind w:left="3266" w:right="3266" w:hanging="360"/>
      </w:pPr>
    </w:lvl>
    <w:lvl w:ilvl="5">
      <w:start w:val="1"/>
      <w:numFmt w:val="lowerRoman"/>
      <w:lvlText w:val="%6."/>
      <w:lvlJc w:val="right"/>
      <w:pPr>
        <w:tabs>
          <w:tab w:val="num" w:pos="3986"/>
        </w:tabs>
        <w:ind w:left="3986" w:right="3986" w:hanging="180"/>
      </w:pPr>
    </w:lvl>
    <w:lvl w:ilvl="6">
      <w:start w:val="1"/>
      <w:numFmt w:val="decimal"/>
      <w:lvlText w:val="%7."/>
      <w:lvlJc w:val="left"/>
      <w:pPr>
        <w:tabs>
          <w:tab w:val="num" w:pos="4706"/>
        </w:tabs>
        <w:ind w:left="4706" w:right="4706" w:hanging="360"/>
      </w:pPr>
    </w:lvl>
    <w:lvl w:ilvl="7">
      <w:start w:val="1"/>
      <w:numFmt w:val="lowerLetter"/>
      <w:lvlText w:val="%8."/>
      <w:lvlJc w:val="left"/>
      <w:pPr>
        <w:tabs>
          <w:tab w:val="num" w:pos="5426"/>
        </w:tabs>
        <w:ind w:left="5426" w:right="5426" w:hanging="360"/>
      </w:pPr>
    </w:lvl>
    <w:lvl w:ilvl="8">
      <w:start w:val="1"/>
      <w:numFmt w:val="lowerRoman"/>
      <w:lvlText w:val="%9."/>
      <w:lvlJc w:val="right"/>
      <w:pPr>
        <w:tabs>
          <w:tab w:val="num" w:pos="6146"/>
        </w:tabs>
        <w:ind w:left="6146" w:right="6146" w:hanging="180"/>
      </w:pPr>
    </w:lvl>
  </w:abstractNum>
  <w:abstractNum w:abstractNumId="60" w15:restartNumberingAfterBreak="0">
    <w:nsid w:val="59D45DDE"/>
    <w:multiLevelType w:val="multilevel"/>
    <w:tmpl w:val="090ECB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rPr>
    </w:lvl>
    <w:lvl w:ilvl="1">
      <w:start w:val="1"/>
      <w:numFmt w:val="decimal"/>
      <w:lvlText w:val="%1.%2."/>
      <w:lvlJc w:val="left"/>
      <w:pPr>
        <w:tabs>
          <w:tab w:val="num" w:pos="792"/>
        </w:tabs>
        <w:ind w:left="792" w:right="792" w:hanging="432"/>
      </w:pPr>
      <w:rPr>
        <w:b w:val="0"/>
        <w:bCs w:val="0"/>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61" w15:restartNumberingAfterBreak="0">
    <w:nsid w:val="5AE140CB"/>
    <w:multiLevelType w:val="hybridMultilevel"/>
    <w:tmpl w:val="B37C1AAE"/>
    <w:lvl w:ilvl="0" w:tplc="6FCE8B2C">
      <w:numFmt w:val="bullet"/>
      <w:lvlText w:val="-"/>
      <w:lvlJc w:val="left"/>
      <w:pPr>
        <w:ind w:left="870" w:hanging="360"/>
      </w:pPr>
      <w:rPr>
        <w:rFonts w:ascii="Arial" w:eastAsia="Times New Roman" w:hAnsi="Arial" w:cs="David"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62" w15:restartNumberingAfterBreak="0">
    <w:nsid w:val="5B9361DF"/>
    <w:multiLevelType w:val="hybridMultilevel"/>
    <w:tmpl w:val="DC36B8BC"/>
    <w:lvl w:ilvl="0" w:tplc="7EB8EFAA">
      <w:start w:val="2"/>
      <w:numFmt w:val="bullet"/>
      <w:lvlText w:val=""/>
      <w:lvlJc w:val="left"/>
      <w:pPr>
        <w:ind w:left="316" w:hanging="360"/>
      </w:pPr>
      <w:rPr>
        <w:rFonts w:ascii="Symbol" w:eastAsia="Times New Roman" w:hAnsi="Symbol" w:cs="David" w:hint="default"/>
        <w:sz w:val="24"/>
      </w:rPr>
    </w:lvl>
    <w:lvl w:ilvl="1" w:tplc="04090003" w:tentative="1">
      <w:start w:val="1"/>
      <w:numFmt w:val="bullet"/>
      <w:lvlText w:val="o"/>
      <w:lvlJc w:val="left"/>
      <w:pPr>
        <w:ind w:left="1036" w:hanging="360"/>
      </w:pPr>
      <w:rPr>
        <w:rFonts w:ascii="Courier New" w:hAnsi="Courier New" w:cs="Courier New" w:hint="default"/>
      </w:rPr>
    </w:lvl>
    <w:lvl w:ilvl="2" w:tplc="04090005" w:tentative="1">
      <w:start w:val="1"/>
      <w:numFmt w:val="bullet"/>
      <w:lvlText w:val=""/>
      <w:lvlJc w:val="left"/>
      <w:pPr>
        <w:ind w:left="1756" w:hanging="360"/>
      </w:pPr>
      <w:rPr>
        <w:rFonts w:ascii="Wingdings" w:hAnsi="Wingdings" w:hint="default"/>
      </w:rPr>
    </w:lvl>
    <w:lvl w:ilvl="3" w:tplc="04090001" w:tentative="1">
      <w:start w:val="1"/>
      <w:numFmt w:val="bullet"/>
      <w:lvlText w:val=""/>
      <w:lvlJc w:val="left"/>
      <w:pPr>
        <w:ind w:left="2476" w:hanging="360"/>
      </w:pPr>
      <w:rPr>
        <w:rFonts w:ascii="Symbol" w:hAnsi="Symbol" w:hint="default"/>
      </w:rPr>
    </w:lvl>
    <w:lvl w:ilvl="4" w:tplc="04090003" w:tentative="1">
      <w:start w:val="1"/>
      <w:numFmt w:val="bullet"/>
      <w:lvlText w:val="o"/>
      <w:lvlJc w:val="left"/>
      <w:pPr>
        <w:ind w:left="3196" w:hanging="360"/>
      </w:pPr>
      <w:rPr>
        <w:rFonts w:ascii="Courier New" w:hAnsi="Courier New" w:cs="Courier New" w:hint="default"/>
      </w:rPr>
    </w:lvl>
    <w:lvl w:ilvl="5" w:tplc="04090005" w:tentative="1">
      <w:start w:val="1"/>
      <w:numFmt w:val="bullet"/>
      <w:lvlText w:val=""/>
      <w:lvlJc w:val="left"/>
      <w:pPr>
        <w:ind w:left="3916" w:hanging="360"/>
      </w:pPr>
      <w:rPr>
        <w:rFonts w:ascii="Wingdings" w:hAnsi="Wingdings" w:hint="default"/>
      </w:rPr>
    </w:lvl>
    <w:lvl w:ilvl="6" w:tplc="04090001" w:tentative="1">
      <w:start w:val="1"/>
      <w:numFmt w:val="bullet"/>
      <w:lvlText w:val=""/>
      <w:lvlJc w:val="left"/>
      <w:pPr>
        <w:ind w:left="4636" w:hanging="360"/>
      </w:pPr>
      <w:rPr>
        <w:rFonts w:ascii="Symbol" w:hAnsi="Symbol" w:hint="default"/>
      </w:rPr>
    </w:lvl>
    <w:lvl w:ilvl="7" w:tplc="04090003" w:tentative="1">
      <w:start w:val="1"/>
      <w:numFmt w:val="bullet"/>
      <w:lvlText w:val="o"/>
      <w:lvlJc w:val="left"/>
      <w:pPr>
        <w:ind w:left="5356" w:hanging="360"/>
      </w:pPr>
      <w:rPr>
        <w:rFonts w:ascii="Courier New" w:hAnsi="Courier New" w:cs="Courier New" w:hint="default"/>
      </w:rPr>
    </w:lvl>
    <w:lvl w:ilvl="8" w:tplc="04090005" w:tentative="1">
      <w:start w:val="1"/>
      <w:numFmt w:val="bullet"/>
      <w:lvlText w:val=""/>
      <w:lvlJc w:val="left"/>
      <w:pPr>
        <w:ind w:left="6076" w:hanging="360"/>
      </w:pPr>
      <w:rPr>
        <w:rFonts w:ascii="Wingdings" w:hAnsi="Wingdings" w:hint="default"/>
      </w:rPr>
    </w:lvl>
  </w:abstractNum>
  <w:abstractNum w:abstractNumId="63" w15:restartNumberingAfterBreak="0">
    <w:nsid w:val="5C403C87"/>
    <w:multiLevelType w:val="hybridMultilevel"/>
    <w:tmpl w:val="4F6C43A8"/>
    <w:lvl w:ilvl="0" w:tplc="133C2B58">
      <w:start w:val="1"/>
      <w:numFmt w:val="hebrew1"/>
      <w:lvlText w:val="(%1)"/>
      <w:lvlJc w:val="left"/>
      <w:pPr>
        <w:ind w:left="1719" w:hanging="360"/>
      </w:pPr>
      <w:rPr>
        <w:rFonts w:hint="default"/>
        <w:b w:val="0"/>
        <w:bCs w:val="0"/>
      </w:rPr>
    </w:lvl>
    <w:lvl w:ilvl="1" w:tplc="04090019" w:tentative="1">
      <w:start w:val="1"/>
      <w:numFmt w:val="lowerLetter"/>
      <w:lvlText w:val="%2."/>
      <w:lvlJc w:val="left"/>
      <w:pPr>
        <w:ind w:left="2439" w:hanging="360"/>
      </w:pPr>
    </w:lvl>
    <w:lvl w:ilvl="2" w:tplc="0409001B" w:tentative="1">
      <w:start w:val="1"/>
      <w:numFmt w:val="lowerRoman"/>
      <w:lvlText w:val="%3."/>
      <w:lvlJc w:val="right"/>
      <w:pPr>
        <w:ind w:left="3159" w:hanging="180"/>
      </w:pPr>
    </w:lvl>
    <w:lvl w:ilvl="3" w:tplc="0409000F" w:tentative="1">
      <w:start w:val="1"/>
      <w:numFmt w:val="decimal"/>
      <w:lvlText w:val="%4."/>
      <w:lvlJc w:val="left"/>
      <w:pPr>
        <w:ind w:left="3879" w:hanging="360"/>
      </w:pPr>
    </w:lvl>
    <w:lvl w:ilvl="4" w:tplc="04090019" w:tentative="1">
      <w:start w:val="1"/>
      <w:numFmt w:val="lowerLetter"/>
      <w:lvlText w:val="%5."/>
      <w:lvlJc w:val="left"/>
      <w:pPr>
        <w:ind w:left="4599" w:hanging="360"/>
      </w:pPr>
    </w:lvl>
    <w:lvl w:ilvl="5" w:tplc="0409001B" w:tentative="1">
      <w:start w:val="1"/>
      <w:numFmt w:val="lowerRoman"/>
      <w:lvlText w:val="%6."/>
      <w:lvlJc w:val="right"/>
      <w:pPr>
        <w:ind w:left="5319" w:hanging="180"/>
      </w:pPr>
    </w:lvl>
    <w:lvl w:ilvl="6" w:tplc="0409000F" w:tentative="1">
      <w:start w:val="1"/>
      <w:numFmt w:val="decimal"/>
      <w:lvlText w:val="%7."/>
      <w:lvlJc w:val="left"/>
      <w:pPr>
        <w:ind w:left="6039" w:hanging="360"/>
      </w:pPr>
    </w:lvl>
    <w:lvl w:ilvl="7" w:tplc="04090019" w:tentative="1">
      <w:start w:val="1"/>
      <w:numFmt w:val="lowerLetter"/>
      <w:lvlText w:val="%8."/>
      <w:lvlJc w:val="left"/>
      <w:pPr>
        <w:ind w:left="6759" w:hanging="360"/>
      </w:pPr>
    </w:lvl>
    <w:lvl w:ilvl="8" w:tplc="0409001B" w:tentative="1">
      <w:start w:val="1"/>
      <w:numFmt w:val="lowerRoman"/>
      <w:lvlText w:val="%9."/>
      <w:lvlJc w:val="right"/>
      <w:pPr>
        <w:ind w:left="7479" w:hanging="180"/>
      </w:pPr>
    </w:lvl>
  </w:abstractNum>
  <w:abstractNum w:abstractNumId="64"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cs="David" w:hint="default"/>
        <w:b/>
      </w:rPr>
    </w:lvl>
    <w:lvl w:ilvl="1" w:tplc="04090003" w:tentative="1">
      <w:start w:val="1"/>
      <w:numFmt w:val="bullet"/>
      <w:lvlText w:val="o"/>
      <w:lvlJc w:val="left"/>
      <w:pPr>
        <w:ind w:left="2054" w:hanging="360"/>
      </w:pPr>
      <w:rPr>
        <w:rFonts w:ascii="Courier New" w:hAnsi="Courier New" w:cs="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cs="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cs="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65" w15:restartNumberingAfterBreak="0">
    <w:nsid w:val="606B2C13"/>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66" w15:restartNumberingAfterBreak="0">
    <w:nsid w:val="665767D1"/>
    <w:multiLevelType w:val="hybridMultilevel"/>
    <w:tmpl w:val="C42A1444"/>
    <w:lvl w:ilvl="0" w:tplc="D2524C40">
      <w:numFmt w:val="bullet"/>
      <w:lvlText w:val=""/>
      <w:lvlJc w:val="left"/>
      <w:pPr>
        <w:ind w:left="870" w:hanging="360"/>
      </w:pPr>
      <w:rPr>
        <w:rFonts w:ascii="Symbol" w:eastAsia="Times New Roman" w:hAnsi="Symbol" w:cs="David" w:hint="default"/>
        <w:sz w:val="24"/>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67" w15:restartNumberingAfterBreak="0">
    <w:nsid w:val="68D86907"/>
    <w:multiLevelType w:val="multilevel"/>
    <w:tmpl w:val="80C6D39C"/>
    <w:lvl w:ilvl="0">
      <w:start w:val="1"/>
      <w:numFmt w:val="decimal"/>
      <w:lvlText w:val="%1."/>
      <w:lvlJc w:val="left"/>
      <w:pPr>
        <w:tabs>
          <w:tab w:val="num" w:pos="502"/>
        </w:tabs>
        <w:ind w:left="502"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lang w:bidi="he-IL"/>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68" w15:restartNumberingAfterBreak="0">
    <w:nsid w:val="693F5EDC"/>
    <w:multiLevelType w:val="multilevel"/>
    <w:tmpl w:val="EDA6A4B6"/>
    <w:lvl w:ilvl="0">
      <w:start w:val="29"/>
      <w:numFmt w:val="decimal"/>
      <w:lvlText w:val="%1"/>
      <w:lvlJc w:val="left"/>
      <w:pPr>
        <w:ind w:left="450" w:hanging="450"/>
      </w:pPr>
      <w:rPr>
        <w:rFonts w:hint="default"/>
        <w:sz w:val="24"/>
      </w:rPr>
    </w:lvl>
    <w:lvl w:ilvl="1">
      <w:start w:val="5"/>
      <w:numFmt w:val="decimal"/>
      <w:lvlText w:val="%1.%2"/>
      <w:lvlJc w:val="left"/>
      <w:pPr>
        <w:ind w:left="910" w:hanging="450"/>
      </w:pPr>
      <w:rPr>
        <w:rFonts w:hint="default"/>
        <w:sz w:val="24"/>
      </w:rPr>
    </w:lvl>
    <w:lvl w:ilvl="2">
      <w:start w:val="17"/>
      <w:numFmt w:val="decimal"/>
      <w:lvlText w:val="%1.%2.%3"/>
      <w:lvlJc w:val="left"/>
      <w:pPr>
        <w:ind w:left="1640" w:hanging="720"/>
      </w:pPr>
      <w:rPr>
        <w:rFonts w:hint="default"/>
        <w:sz w:val="24"/>
      </w:rPr>
    </w:lvl>
    <w:lvl w:ilvl="3">
      <w:start w:val="1"/>
      <w:numFmt w:val="decimal"/>
      <w:lvlText w:val="%1.%2.%3.%4"/>
      <w:lvlJc w:val="left"/>
      <w:pPr>
        <w:ind w:left="2100" w:hanging="720"/>
      </w:pPr>
      <w:rPr>
        <w:rFonts w:hint="default"/>
        <w:sz w:val="24"/>
      </w:rPr>
    </w:lvl>
    <w:lvl w:ilvl="4">
      <w:start w:val="1"/>
      <w:numFmt w:val="decimal"/>
      <w:lvlText w:val="%1.%2.%3.%4.%5"/>
      <w:lvlJc w:val="left"/>
      <w:pPr>
        <w:ind w:left="2560" w:hanging="720"/>
      </w:pPr>
      <w:rPr>
        <w:rFonts w:hint="default"/>
        <w:sz w:val="24"/>
      </w:rPr>
    </w:lvl>
    <w:lvl w:ilvl="5">
      <w:start w:val="1"/>
      <w:numFmt w:val="decimal"/>
      <w:lvlText w:val="%1.%2.%3.%4.%5.%6"/>
      <w:lvlJc w:val="left"/>
      <w:pPr>
        <w:ind w:left="3380" w:hanging="1080"/>
      </w:pPr>
      <w:rPr>
        <w:rFonts w:hint="default"/>
        <w:sz w:val="24"/>
      </w:rPr>
    </w:lvl>
    <w:lvl w:ilvl="6">
      <w:start w:val="1"/>
      <w:numFmt w:val="decimal"/>
      <w:lvlText w:val="%1.%2.%3.%4.%5.%6.%7"/>
      <w:lvlJc w:val="left"/>
      <w:pPr>
        <w:ind w:left="3840" w:hanging="1080"/>
      </w:pPr>
      <w:rPr>
        <w:rFonts w:hint="default"/>
        <w:sz w:val="24"/>
      </w:rPr>
    </w:lvl>
    <w:lvl w:ilvl="7">
      <w:start w:val="1"/>
      <w:numFmt w:val="decimal"/>
      <w:lvlText w:val="%1.%2.%3.%4.%5.%6.%7.%8"/>
      <w:lvlJc w:val="left"/>
      <w:pPr>
        <w:ind w:left="4660" w:hanging="1440"/>
      </w:pPr>
      <w:rPr>
        <w:rFonts w:hint="default"/>
        <w:sz w:val="24"/>
      </w:rPr>
    </w:lvl>
    <w:lvl w:ilvl="8">
      <w:start w:val="1"/>
      <w:numFmt w:val="decimal"/>
      <w:lvlText w:val="%1.%2.%3.%4.%5.%6.%7.%8.%9"/>
      <w:lvlJc w:val="left"/>
      <w:pPr>
        <w:ind w:left="5120" w:hanging="1440"/>
      </w:pPr>
      <w:rPr>
        <w:rFonts w:hint="default"/>
        <w:sz w:val="24"/>
      </w:rPr>
    </w:lvl>
  </w:abstractNum>
  <w:abstractNum w:abstractNumId="69" w15:restartNumberingAfterBreak="0">
    <w:nsid w:val="6A6B5D55"/>
    <w:multiLevelType w:val="hybridMultilevel"/>
    <w:tmpl w:val="990CEF20"/>
    <w:lvl w:ilvl="0" w:tplc="0494E00A">
      <w:start w:val="2"/>
      <w:numFmt w:val="bullet"/>
      <w:lvlText w:val=""/>
      <w:lvlJc w:val="left"/>
      <w:pPr>
        <w:ind w:left="1080" w:hanging="360"/>
      </w:pPr>
      <w:rPr>
        <w:rFonts w:ascii="Symbol" w:eastAsia="Times New Roman" w:hAnsi="Symbol" w:cs="David"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71" w15:restartNumberingAfterBreak="0">
    <w:nsid w:val="6C0C63E7"/>
    <w:multiLevelType w:val="hybridMultilevel"/>
    <w:tmpl w:val="26EC82E8"/>
    <w:lvl w:ilvl="0" w:tplc="37BA3080">
      <w:start w:val="1"/>
      <w:numFmt w:val="decimal"/>
      <w:lvlText w:val="(%1)"/>
      <w:lvlJc w:val="left"/>
      <w:pPr>
        <w:ind w:left="870" w:hanging="360"/>
      </w:pPr>
      <w:rPr>
        <w:rFonts w:hint="default"/>
        <w:sz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2" w15:restartNumberingAfterBreak="0">
    <w:nsid w:val="6CA9639D"/>
    <w:multiLevelType w:val="hybridMultilevel"/>
    <w:tmpl w:val="55528362"/>
    <w:lvl w:ilvl="0" w:tplc="A97A36C2">
      <w:start w:val="1"/>
      <w:numFmt w:val="hebrew1"/>
      <w:lvlText w:val="%1."/>
      <w:lvlJc w:val="left"/>
      <w:pPr>
        <w:tabs>
          <w:tab w:val="num" w:pos="720"/>
        </w:tabs>
        <w:ind w:left="720" w:right="720" w:hanging="360"/>
      </w:pPr>
      <w:rPr>
        <w:rFonts w:cs="David" w:hint="default"/>
      </w:rPr>
    </w:lvl>
    <w:lvl w:ilvl="1" w:tplc="040D0019">
      <w:start w:val="1"/>
      <w:numFmt w:val="lowerLetter"/>
      <w:lvlText w:val="%2."/>
      <w:lvlJc w:val="left"/>
      <w:pPr>
        <w:tabs>
          <w:tab w:val="num" w:pos="1440"/>
        </w:tabs>
        <w:ind w:left="1440" w:right="1440" w:hanging="360"/>
      </w:pPr>
      <w:rPr>
        <w:rFonts w:cs="Times New Roman"/>
      </w:rPr>
    </w:lvl>
    <w:lvl w:ilvl="2" w:tplc="040D001B">
      <w:start w:val="1"/>
      <w:numFmt w:val="lowerRoman"/>
      <w:lvlText w:val="%3."/>
      <w:lvlJc w:val="right"/>
      <w:pPr>
        <w:tabs>
          <w:tab w:val="num" w:pos="2160"/>
        </w:tabs>
        <w:ind w:left="2160" w:right="2160" w:hanging="180"/>
      </w:pPr>
      <w:rPr>
        <w:rFonts w:cs="Times New Roman"/>
      </w:rPr>
    </w:lvl>
    <w:lvl w:ilvl="3" w:tplc="040D000F">
      <w:start w:val="1"/>
      <w:numFmt w:val="decimal"/>
      <w:lvlText w:val="%4."/>
      <w:lvlJc w:val="left"/>
      <w:pPr>
        <w:tabs>
          <w:tab w:val="num" w:pos="360"/>
        </w:tabs>
        <w:ind w:left="360" w:right="360" w:hanging="360"/>
      </w:pPr>
    </w:lvl>
    <w:lvl w:ilvl="4" w:tplc="040D0019">
      <w:start w:val="1"/>
      <w:numFmt w:val="lowerLetter"/>
      <w:lvlText w:val="%5."/>
      <w:lvlJc w:val="left"/>
      <w:pPr>
        <w:tabs>
          <w:tab w:val="num" w:pos="3600"/>
        </w:tabs>
        <w:ind w:left="3600" w:right="3600" w:hanging="360"/>
      </w:pPr>
      <w:rPr>
        <w:rFonts w:cs="Times New Roman"/>
      </w:rPr>
    </w:lvl>
    <w:lvl w:ilvl="5" w:tplc="040D001B">
      <w:start w:val="1"/>
      <w:numFmt w:val="lowerRoman"/>
      <w:lvlText w:val="%6."/>
      <w:lvlJc w:val="right"/>
      <w:pPr>
        <w:tabs>
          <w:tab w:val="num" w:pos="4320"/>
        </w:tabs>
        <w:ind w:left="4320" w:right="4320" w:hanging="180"/>
      </w:pPr>
      <w:rPr>
        <w:rFonts w:cs="Times New Roman"/>
      </w:rPr>
    </w:lvl>
    <w:lvl w:ilvl="6" w:tplc="040D000F">
      <w:start w:val="1"/>
      <w:numFmt w:val="decimal"/>
      <w:lvlText w:val="%7."/>
      <w:lvlJc w:val="left"/>
      <w:pPr>
        <w:tabs>
          <w:tab w:val="num" w:pos="5040"/>
        </w:tabs>
        <w:ind w:left="5040" w:right="5040" w:hanging="360"/>
      </w:pPr>
      <w:rPr>
        <w:rFonts w:cs="Times New Roman"/>
      </w:rPr>
    </w:lvl>
    <w:lvl w:ilvl="7" w:tplc="040D0019">
      <w:start w:val="1"/>
      <w:numFmt w:val="lowerLetter"/>
      <w:lvlText w:val="%8."/>
      <w:lvlJc w:val="left"/>
      <w:pPr>
        <w:tabs>
          <w:tab w:val="num" w:pos="5760"/>
        </w:tabs>
        <w:ind w:left="5760" w:right="5760" w:hanging="360"/>
      </w:pPr>
      <w:rPr>
        <w:rFonts w:cs="Times New Roman"/>
      </w:rPr>
    </w:lvl>
    <w:lvl w:ilvl="8" w:tplc="040D001B">
      <w:start w:val="1"/>
      <w:numFmt w:val="lowerRoman"/>
      <w:lvlText w:val="%9."/>
      <w:lvlJc w:val="right"/>
      <w:pPr>
        <w:tabs>
          <w:tab w:val="num" w:pos="6480"/>
        </w:tabs>
        <w:ind w:left="6480" w:right="6480" w:hanging="180"/>
      </w:pPr>
      <w:rPr>
        <w:rFonts w:cs="Times New Roman"/>
      </w:rPr>
    </w:lvl>
  </w:abstractNum>
  <w:abstractNum w:abstractNumId="73" w15:restartNumberingAfterBreak="0">
    <w:nsid w:val="6D977C64"/>
    <w:multiLevelType w:val="hybridMultilevel"/>
    <w:tmpl w:val="A964D38A"/>
    <w:lvl w:ilvl="0" w:tplc="ADE01030">
      <w:start w:val="1"/>
      <w:numFmt w:val="hebrew1"/>
      <w:lvlText w:val="(%1)"/>
      <w:lvlJc w:val="left"/>
      <w:pPr>
        <w:ind w:left="171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DE77B5A"/>
    <w:multiLevelType w:val="hybridMultilevel"/>
    <w:tmpl w:val="D02A7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2C41791"/>
    <w:multiLevelType w:val="hybridMultilevel"/>
    <w:tmpl w:val="66D8CE4E"/>
    <w:lvl w:ilvl="0" w:tplc="61C41EF0">
      <w:start w:val="54"/>
      <w:numFmt w:val="bullet"/>
      <w:lvlText w:val=""/>
      <w:lvlJc w:val="left"/>
      <w:pPr>
        <w:ind w:left="530" w:hanging="360"/>
      </w:pPr>
      <w:rPr>
        <w:rFonts w:ascii="Symbol" w:eastAsia="Times New Roman" w:hAnsi="Symbol" w:cs="David"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76" w15:restartNumberingAfterBreak="0">
    <w:nsid w:val="72E216A4"/>
    <w:multiLevelType w:val="multilevel"/>
    <w:tmpl w:val="D9808946"/>
    <w:lvl w:ilvl="0">
      <w:start w:val="1"/>
      <w:numFmt w:val="decimal"/>
      <w:lvlText w:val="%1."/>
      <w:lvlJc w:val="left"/>
      <w:pPr>
        <w:tabs>
          <w:tab w:val="num" w:pos="1440"/>
        </w:tabs>
        <w:ind w:left="1440" w:right="360" w:hanging="360"/>
      </w:pPr>
      <w:rPr>
        <w:rFonts w:ascii="David" w:hAnsi="David" w:cs="David" w:hint="default"/>
        <w:b w:val="0"/>
        <w:bCs w:val="0"/>
        <w:i w:val="0"/>
        <w:iCs w:val="0"/>
        <w:sz w:val="24"/>
        <w:szCs w:val="24"/>
        <w:lang w:val="en-US" w:bidi="he-IL"/>
      </w:rPr>
    </w:lvl>
    <w:lvl w:ilvl="1">
      <w:start w:val="1"/>
      <w:numFmt w:val="decimal"/>
      <w:lvlText w:val="%1.%2."/>
      <w:lvlJc w:val="left"/>
      <w:pPr>
        <w:tabs>
          <w:tab w:val="num" w:pos="792"/>
        </w:tabs>
        <w:ind w:left="792" w:right="792" w:hanging="432"/>
      </w:pPr>
      <w:rPr>
        <w:b w:val="0"/>
        <w:bCs w:val="0"/>
        <w:lang w:bidi="he-IL"/>
      </w:rPr>
    </w:lvl>
    <w:lvl w:ilvl="2">
      <w:start w:val="1"/>
      <w:numFmt w:val="decimal"/>
      <w:lvlText w:val="%1.%2.%3."/>
      <w:lvlJc w:val="left"/>
      <w:pPr>
        <w:tabs>
          <w:tab w:val="num" w:pos="1440"/>
        </w:tabs>
        <w:ind w:left="1224" w:right="1224" w:hanging="504"/>
      </w:pPr>
    </w:lvl>
    <w:lvl w:ilvl="3">
      <w:start w:val="1"/>
      <w:numFmt w:val="decimal"/>
      <w:lvlText w:val="%1.%2.%3.%4."/>
      <w:lvlJc w:val="left"/>
      <w:pPr>
        <w:tabs>
          <w:tab w:val="num" w:pos="1800"/>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numFmt w:val="none"/>
      <w:lvlText w:val=""/>
      <w:lvlJc w:val="left"/>
      <w:pPr>
        <w:tabs>
          <w:tab w:val="num" w:pos="360"/>
        </w:tabs>
      </w:pPr>
    </w:lvl>
  </w:abstractNum>
  <w:abstractNum w:abstractNumId="77" w15:restartNumberingAfterBreak="0">
    <w:nsid w:val="73542CB5"/>
    <w:multiLevelType w:val="hybridMultilevel"/>
    <w:tmpl w:val="5E2E87D0"/>
    <w:lvl w:ilvl="0" w:tplc="49E64CD8">
      <w:numFmt w:val="bullet"/>
      <w:lvlText w:val=""/>
      <w:lvlJc w:val="left"/>
      <w:pPr>
        <w:ind w:left="643" w:hanging="360"/>
      </w:pPr>
      <w:rPr>
        <w:rFonts w:ascii="Symbol" w:eastAsia="Times New Roman" w:hAnsi="Symbol" w:cs="David" w:hint="default"/>
        <w:sz w:val="24"/>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78" w15:restartNumberingAfterBreak="0">
    <w:nsid w:val="75422783"/>
    <w:multiLevelType w:val="hybridMultilevel"/>
    <w:tmpl w:val="C43CEE4C"/>
    <w:lvl w:ilvl="0" w:tplc="B01EEFD0">
      <w:start w:val="1"/>
      <w:numFmt w:val="bullet"/>
      <w:lvlText w:val=""/>
      <w:lvlJc w:val="left"/>
      <w:pPr>
        <w:ind w:left="881" w:hanging="360"/>
      </w:pPr>
      <w:rPr>
        <w:rFonts w:ascii="Symbol" w:eastAsia="Times New Roman" w:hAnsi="Symbol" w:cs="David" w:hint="default"/>
        <w:sz w:val="24"/>
      </w:rPr>
    </w:lvl>
    <w:lvl w:ilvl="1" w:tplc="04090003" w:tentative="1">
      <w:start w:val="1"/>
      <w:numFmt w:val="bullet"/>
      <w:lvlText w:val="o"/>
      <w:lvlJc w:val="left"/>
      <w:pPr>
        <w:ind w:left="1601" w:hanging="360"/>
      </w:pPr>
      <w:rPr>
        <w:rFonts w:ascii="Courier New" w:hAnsi="Courier New" w:cs="Courier New" w:hint="default"/>
      </w:rPr>
    </w:lvl>
    <w:lvl w:ilvl="2" w:tplc="04090005" w:tentative="1">
      <w:start w:val="1"/>
      <w:numFmt w:val="bullet"/>
      <w:lvlText w:val=""/>
      <w:lvlJc w:val="left"/>
      <w:pPr>
        <w:ind w:left="2321" w:hanging="360"/>
      </w:pPr>
      <w:rPr>
        <w:rFonts w:ascii="Wingdings" w:hAnsi="Wingdings" w:hint="default"/>
      </w:rPr>
    </w:lvl>
    <w:lvl w:ilvl="3" w:tplc="04090001" w:tentative="1">
      <w:start w:val="1"/>
      <w:numFmt w:val="bullet"/>
      <w:lvlText w:val=""/>
      <w:lvlJc w:val="left"/>
      <w:pPr>
        <w:ind w:left="3041" w:hanging="360"/>
      </w:pPr>
      <w:rPr>
        <w:rFonts w:ascii="Symbol" w:hAnsi="Symbol" w:hint="default"/>
      </w:rPr>
    </w:lvl>
    <w:lvl w:ilvl="4" w:tplc="04090003" w:tentative="1">
      <w:start w:val="1"/>
      <w:numFmt w:val="bullet"/>
      <w:lvlText w:val="o"/>
      <w:lvlJc w:val="left"/>
      <w:pPr>
        <w:ind w:left="3761" w:hanging="360"/>
      </w:pPr>
      <w:rPr>
        <w:rFonts w:ascii="Courier New" w:hAnsi="Courier New" w:cs="Courier New" w:hint="default"/>
      </w:rPr>
    </w:lvl>
    <w:lvl w:ilvl="5" w:tplc="04090005" w:tentative="1">
      <w:start w:val="1"/>
      <w:numFmt w:val="bullet"/>
      <w:lvlText w:val=""/>
      <w:lvlJc w:val="left"/>
      <w:pPr>
        <w:ind w:left="4481" w:hanging="360"/>
      </w:pPr>
      <w:rPr>
        <w:rFonts w:ascii="Wingdings" w:hAnsi="Wingdings" w:hint="default"/>
      </w:rPr>
    </w:lvl>
    <w:lvl w:ilvl="6" w:tplc="04090001" w:tentative="1">
      <w:start w:val="1"/>
      <w:numFmt w:val="bullet"/>
      <w:lvlText w:val=""/>
      <w:lvlJc w:val="left"/>
      <w:pPr>
        <w:ind w:left="5201" w:hanging="360"/>
      </w:pPr>
      <w:rPr>
        <w:rFonts w:ascii="Symbol" w:hAnsi="Symbol" w:hint="default"/>
      </w:rPr>
    </w:lvl>
    <w:lvl w:ilvl="7" w:tplc="04090003" w:tentative="1">
      <w:start w:val="1"/>
      <w:numFmt w:val="bullet"/>
      <w:lvlText w:val="o"/>
      <w:lvlJc w:val="left"/>
      <w:pPr>
        <w:ind w:left="5921" w:hanging="360"/>
      </w:pPr>
      <w:rPr>
        <w:rFonts w:ascii="Courier New" w:hAnsi="Courier New" w:cs="Courier New" w:hint="default"/>
      </w:rPr>
    </w:lvl>
    <w:lvl w:ilvl="8" w:tplc="04090005" w:tentative="1">
      <w:start w:val="1"/>
      <w:numFmt w:val="bullet"/>
      <w:lvlText w:val=""/>
      <w:lvlJc w:val="left"/>
      <w:pPr>
        <w:ind w:left="6641" w:hanging="360"/>
      </w:pPr>
      <w:rPr>
        <w:rFonts w:ascii="Wingdings" w:hAnsi="Wingdings" w:hint="default"/>
      </w:rPr>
    </w:lvl>
  </w:abstractNum>
  <w:abstractNum w:abstractNumId="79" w15:restartNumberingAfterBreak="0">
    <w:nsid w:val="77B65F02"/>
    <w:multiLevelType w:val="multilevel"/>
    <w:tmpl w:val="1EFADD3C"/>
    <w:lvl w:ilvl="0">
      <w:start w:val="45"/>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lang w:val="en-US"/>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1920" w:hanging="108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80" w15:restartNumberingAfterBreak="0">
    <w:nsid w:val="7B30282C"/>
    <w:multiLevelType w:val="multilevel"/>
    <w:tmpl w:val="090ECB46"/>
    <w:lvl w:ilvl="0">
      <w:start w:val="1"/>
      <w:numFmt w:val="decimal"/>
      <w:lvlText w:val="%1."/>
      <w:lvlJc w:val="left"/>
      <w:pPr>
        <w:tabs>
          <w:tab w:val="num" w:pos="1800"/>
        </w:tabs>
        <w:ind w:left="1800" w:right="360" w:hanging="360"/>
      </w:pPr>
      <w:rPr>
        <w:rFonts w:ascii="David" w:hAnsi="David" w:cs="David" w:hint="default"/>
        <w:b w:val="0"/>
        <w:bCs w:val="0"/>
        <w:i w:val="0"/>
        <w:iCs w:val="0"/>
        <w:sz w:val="24"/>
        <w:szCs w:val="24"/>
      </w:rPr>
    </w:lvl>
    <w:lvl w:ilvl="1">
      <w:start w:val="1"/>
      <w:numFmt w:val="decimal"/>
      <w:lvlText w:val="%1.%2."/>
      <w:lvlJc w:val="left"/>
      <w:pPr>
        <w:tabs>
          <w:tab w:val="num" w:pos="1359"/>
        </w:tabs>
        <w:ind w:left="1359" w:right="792" w:hanging="432"/>
      </w:pPr>
      <w:rPr>
        <w:b w:val="0"/>
        <w:bCs w:val="0"/>
      </w:rPr>
    </w:lvl>
    <w:lvl w:ilvl="2">
      <w:start w:val="1"/>
      <w:numFmt w:val="decimal"/>
      <w:lvlText w:val="%1.%2.%3."/>
      <w:lvlJc w:val="left"/>
      <w:pPr>
        <w:tabs>
          <w:tab w:val="num" w:pos="1800"/>
        </w:tabs>
        <w:ind w:left="1584" w:right="1224" w:hanging="504"/>
      </w:pPr>
    </w:lvl>
    <w:lvl w:ilvl="3">
      <w:start w:val="1"/>
      <w:numFmt w:val="decimal"/>
      <w:lvlText w:val="%1.%2.%3.%4."/>
      <w:lvlJc w:val="left"/>
      <w:pPr>
        <w:tabs>
          <w:tab w:val="num" w:pos="2160"/>
        </w:tabs>
        <w:ind w:left="2088" w:right="1728" w:hanging="648"/>
      </w:pPr>
    </w:lvl>
    <w:lvl w:ilvl="4">
      <w:start w:val="1"/>
      <w:numFmt w:val="decimal"/>
      <w:lvlText w:val="%1.%2.%3.%4.%5."/>
      <w:lvlJc w:val="left"/>
      <w:pPr>
        <w:tabs>
          <w:tab w:val="num" w:pos="2880"/>
        </w:tabs>
        <w:ind w:left="2592" w:right="2232" w:hanging="792"/>
      </w:pPr>
    </w:lvl>
    <w:lvl w:ilvl="5">
      <w:start w:val="1"/>
      <w:numFmt w:val="decimal"/>
      <w:lvlText w:val="%1.%2.%3.%4.%5.%6."/>
      <w:lvlJc w:val="left"/>
      <w:pPr>
        <w:tabs>
          <w:tab w:val="num" w:pos="3240"/>
        </w:tabs>
        <w:ind w:left="3096" w:right="2736" w:hanging="936"/>
      </w:pPr>
    </w:lvl>
    <w:lvl w:ilvl="6">
      <w:start w:val="1"/>
      <w:numFmt w:val="decimal"/>
      <w:lvlText w:val="%1.%2.%3.%4.%5.%6.%7."/>
      <w:lvlJc w:val="left"/>
      <w:pPr>
        <w:tabs>
          <w:tab w:val="num" w:pos="3960"/>
        </w:tabs>
        <w:ind w:left="3600" w:right="3240" w:hanging="1080"/>
      </w:pPr>
    </w:lvl>
    <w:lvl w:ilvl="7">
      <w:start w:val="1"/>
      <w:numFmt w:val="decimal"/>
      <w:lvlText w:val="%1.%2.%3.%4.%5.%6.%7.%8."/>
      <w:lvlJc w:val="left"/>
      <w:pPr>
        <w:tabs>
          <w:tab w:val="num" w:pos="4320"/>
        </w:tabs>
        <w:ind w:left="4104" w:right="3744" w:hanging="1224"/>
      </w:pPr>
    </w:lvl>
    <w:lvl w:ilvl="8">
      <w:numFmt w:val="none"/>
      <w:lvlText w:val=""/>
      <w:lvlJc w:val="left"/>
      <w:pPr>
        <w:tabs>
          <w:tab w:val="num" w:pos="720"/>
        </w:tabs>
      </w:pPr>
    </w:lvl>
  </w:abstractNum>
  <w:abstractNum w:abstractNumId="81" w15:restartNumberingAfterBreak="0">
    <w:nsid w:val="7BD9094D"/>
    <w:multiLevelType w:val="hybridMultilevel"/>
    <w:tmpl w:val="1D1ADF94"/>
    <w:lvl w:ilvl="0" w:tplc="88686FD8">
      <w:start w:val="1"/>
      <w:numFmt w:val="hebrew1"/>
      <w:lvlText w:val="%1."/>
      <w:lvlJc w:val="left"/>
      <w:pPr>
        <w:tabs>
          <w:tab w:val="num" w:pos="3580"/>
        </w:tabs>
        <w:ind w:left="3580" w:right="3580" w:hanging="720"/>
      </w:pPr>
      <w:rPr>
        <w:rFonts w:hint="cs"/>
      </w:rPr>
    </w:lvl>
    <w:lvl w:ilvl="1" w:tplc="040D0019">
      <w:start w:val="1"/>
      <w:numFmt w:val="lowerLetter"/>
      <w:lvlText w:val="%2."/>
      <w:lvlJc w:val="left"/>
      <w:pPr>
        <w:tabs>
          <w:tab w:val="num" w:pos="3940"/>
        </w:tabs>
        <w:ind w:left="3940" w:right="3940" w:hanging="360"/>
      </w:pPr>
    </w:lvl>
    <w:lvl w:ilvl="2" w:tplc="040D001B" w:tentative="1">
      <w:start w:val="1"/>
      <w:numFmt w:val="lowerRoman"/>
      <w:lvlText w:val="%3."/>
      <w:lvlJc w:val="right"/>
      <w:pPr>
        <w:tabs>
          <w:tab w:val="num" w:pos="4660"/>
        </w:tabs>
        <w:ind w:left="4660" w:right="4660" w:hanging="180"/>
      </w:pPr>
    </w:lvl>
    <w:lvl w:ilvl="3" w:tplc="040D000F" w:tentative="1">
      <w:start w:val="1"/>
      <w:numFmt w:val="decimal"/>
      <w:lvlText w:val="%4."/>
      <w:lvlJc w:val="left"/>
      <w:pPr>
        <w:tabs>
          <w:tab w:val="num" w:pos="5380"/>
        </w:tabs>
        <w:ind w:left="5380" w:right="5380" w:hanging="360"/>
      </w:pPr>
    </w:lvl>
    <w:lvl w:ilvl="4" w:tplc="040D0019" w:tentative="1">
      <w:start w:val="1"/>
      <w:numFmt w:val="lowerLetter"/>
      <w:lvlText w:val="%5."/>
      <w:lvlJc w:val="left"/>
      <w:pPr>
        <w:tabs>
          <w:tab w:val="num" w:pos="6100"/>
        </w:tabs>
        <w:ind w:left="6100" w:right="6100" w:hanging="360"/>
      </w:pPr>
    </w:lvl>
    <w:lvl w:ilvl="5" w:tplc="040D001B" w:tentative="1">
      <w:start w:val="1"/>
      <w:numFmt w:val="lowerRoman"/>
      <w:lvlText w:val="%6."/>
      <w:lvlJc w:val="right"/>
      <w:pPr>
        <w:tabs>
          <w:tab w:val="num" w:pos="6820"/>
        </w:tabs>
        <w:ind w:left="6820" w:right="6820" w:hanging="180"/>
      </w:pPr>
    </w:lvl>
    <w:lvl w:ilvl="6" w:tplc="040D000F" w:tentative="1">
      <w:start w:val="1"/>
      <w:numFmt w:val="decimal"/>
      <w:lvlText w:val="%7."/>
      <w:lvlJc w:val="left"/>
      <w:pPr>
        <w:tabs>
          <w:tab w:val="num" w:pos="7540"/>
        </w:tabs>
        <w:ind w:left="7540" w:right="7540" w:hanging="360"/>
      </w:pPr>
    </w:lvl>
    <w:lvl w:ilvl="7" w:tplc="040D0019" w:tentative="1">
      <w:start w:val="1"/>
      <w:numFmt w:val="lowerLetter"/>
      <w:lvlText w:val="%8."/>
      <w:lvlJc w:val="left"/>
      <w:pPr>
        <w:tabs>
          <w:tab w:val="num" w:pos="8260"/>
        </w:tabs>
        <w:ind w:left="8260" w:right="8260" w:hanging="360"/>
      </w:pPr>
    </w:lvl>
    <w:lvl w:ilvl="8" w:tplc="040D001B" w:tentative="1">
      <w:start w:val="1"/>
      <w:numFmt w:val="lowerRoman"/>
      <w:lvlText w:val="%9."/>
      <w:lvlJc w:val="right"/>
      <w:pPr>
        <w:tabs>
          <w:tab w:val="num" w:pos="8980"/>
        </w:tabs>
        <w:ind w:left="8980" w:right="8980" w:hanging="180"/>
      </w:pPr>
    </w:lvl>
  </w:abstractNum>
  <w:num w:numId="1">
    <w:abstractNumId w:val="81"/>
  </w:num>
  <w:num w:numId="2">
    <w:abstractNumId w:val="40"/>
  </w:num>
  <w:num w:numId="3">
    <w:abstractNumId w:val="46"/>
  </w:num>
  <w:num w:numId="4">
    <w:abstractNumId w:val="10"/>
  </w:num>
  <w:num w:numId="5">
    <w:abstractNumId w:val="15"/>
  </w:num>
  <w:num w:numId="6">
    <w:abstractNumId w:val="6"/>
  </w:num>
  <w:num w:numId="7">
    <w:abstractNumId w:val="42"/>
  </w:num>
  <w:num w:numId="8">
    <w:abstractNumId w:val="72"/>
  </w:num>
  <w:num w:numId="9">
    <w:abstractNumId w:val="21"/>
  </w:num>
  <w:num w:numId="10">
    <w:abstractNumId w:val="7"/>
  </w:num>
  <w:num w:numId="11">
    <w:abstractNumId w:val="45"/>
  </w:num>
  <w:num w:numId="12">
    <w:abstractNumId w:val="30"/>
  </w:num>
  <w:num w:numId="13">
    <w:abstractNumId w:val="59"/>
  </w:num>
  <w:num w:numId="14">
    <w:abstractNumId w:val="34"/>
  </w:num>
  <w:num w:numId="15">
    <w:abstractNumId w:val="9"/>
  </w:num>
  <w:num w:numId="16">
    <w:abstractNumId w:val="37"/>
  </w:num>
  <w:num w:numId="17">
    <w:abstractNumId w:val="19"/>
  </w:num>
  <w:num w:numId="18">
    <w:abstractNumId w:val="16"/>
  </w:num>
  <w:num w:numId="19">
    <w:abstractNumId w:val="71"/>
  </w:num>
  <w:num w:numId="20">
    <w:abstractNumId w:val="61"/>
  </w:num>
  <w:num w:numId="21">
    <w:abstractNumId w:val="32"/>
  </w:num>
  <w:num w:numId="22">
    <w:abstractNumId w:val="2"/>
  </w:num>
  <w:num w:numId="23">
    <w:abstractNumId w:val="74"/>
  </w:num>
  <w:num w:numId="24">
    <w:abstractNumId w:val="27"/>
  </w:num>
  <w:num w:numId="25">
    <w:abstractNumId w:val="31"/>
  </w:num>
  <w:num w:numId="26">
    <w:abstractNumId w:val="66"/>
  </w:num>
  <w:num w:numId="27">
    <w:abstractNumId w:val="25"/>
  </w:num>
  <w:num w:numId="28">
    <w:abstractNumId w:val="47"/>
  </w:num>
  <w:num w:numId="29">
    <w:abstractNumId w:val="28"/>
  </w:num>
  <w:num w:numId="30">
    <w:abstractNumId w:val="12"/>
  </w:num>
  <w:num w:numId="31">
    <w:abstractNumId w:val="13"/>
  </w:num>
  <w:num w:numId="32">
    <w:abstractNumId w:val="77"/>
  </w:num>
  <w:num w:numId="33">
    <w:abstractNumId w:val="52"/>
  </w:num>
  <w:num w:numId="34">
    <w:abstractNumId w:val="70"/>
  </w:num>
  <w:num w:numId="35">
    <w:abstractNumId w:val="1"/>
  </w:num>
  <w:num w:numId="36">
    <w:abstractNumId w:val="60"/>
  </w:num>
  <w:num w:numId="37">
    <w:abstractNumId w:val="68"/>
  </w:num>
  <w:num w:numId="38">
    <w:abstractNumId w:val="76"/>
  </w:num>
  <w:num w:numId="39">
    <w:abstractNumId w:val="63"/>
  </w:num>
  <w:num w:numId="40">
    <w:abstractNumId w:val="73"/>
  </w:num>
  <w:num w:numId="41">
    <w:abstractNumId w:val="54"/>
  </w:num>
  <w:num w:numId="42">
    <w:abstractNumId w:val="75"/>
  </w:num>
  <w:num w:numId="43">
    <w:abstractNumId w:val="64"/>
  </w:num>
  <w:num w:numId="44">
    <w:abstractNumId w:val="80"/>
  </w:num>
  <w:num w:numId="45">
    <w:abstractNumId w:val="20"/>
  </w:num>
  <w:num w:numId="46">
    <w:abstractNumId w:val="22"/>
  </w:num>
  <w:num w:numId="47">
    <w:abstractNumId w:val="67"/>
  </w:num>
  <w:num w:numId="48">
    <w:abstractNumId w:val="5"/>
  </w:num>
  <w:num w:numId="49">
    <w:abstractNumId w:val="79"/>
  </w:num>
  <w:num w:numId="50">
    <w:abstractNumId w:val="35"/>
  </w:num>
  <w:num w:numId="51">
    <w:abstractNumId w:val="43"/>
  </w:num>
  <w:num w:numId="52">
    <w:abstractNumId w:val="44"/>
  </w:num>
  <w:num w:numId="53">
    <w:abstractNumId w:val="41"/>
  </w:num>
  <w:num w:numId="54">
    <w:abstractNumId w:val="26"/>
  </w:num>
  <w:num w:numId="55">
    <w:abstractNumId w:val="23"/>
  </w:num>
  <w:num w:numId="56">
    <w:abstractNumId w:val="39"/>
  </w:num>
  <w:num w:numId="57">
    <w:abstractNumId w:val="0"/>
  </w:num>
  <w:num w:numId="58">
    <w:abstractNumId w:val="55"/>
  </w:num>
  <w:num w:numId="59">
    <w:abstractNumId w:val="17"/>
  </w:num>
  <w:num w:numId="60">
    <w:abstractNumId w:val="56"/>
  </w:num>
  <w:num w:numId="61">
    <w:abstractNumId w:val="29"/>
  </w:num>
  <w:num w:numId="62">
    <w:abstractNumId w:val="49"/>
  </w:num>
  <w:num w:numId="63">
    <w:abstractNumId w:val="53"/>
  </w:num>
  <w:num w:numId="64">
    <w:abstractNumId w:val="50"/>
  </w:num>
  <w:num w:numId="65">
    <w:abstractNumId w:val="3"/>
  </w:num>
  <w:num w:numId="66">
    <w:abstractNumId w:val="8"/>
  </w:num>
  <w:num w:numId="67">
    <w:abstractNumId w:val="18"/>
  </w:num>
  <w:num w:numId="68">
    <w:abstractNumId w:val="38"/>
  </w:num>
  <w:num w:numId="69">
    <w:abstractNumId w:val="69"/>
  </w:num>
  <w:num w:numId="70">
    <w:abstractNumId w:val="62"/>
  </w:num>
  <w:num w:numId="71">
    <w:abstractNumId w:val="51"/>
  </w:num>
  <w:num w:numId="72">
    <w:abstractNumId w:val="58"/>
  </w:num>
  <w:num w:numId="73">
    <w:abstractNumId w:val="65"/>
  </w:num>
  <w:num w:numId="74">
    <w:abstractNumId w:val="11"/>
  </w:num>
  <w:num w:numId="75">
    <w:abstractNumId w:val="4"/>
  </w:num>
  <w:num w:numId="76">
    <w:abstractNumId w:val="57"/>
  </w:num>
  <w:num w:numId="77">
    <w:abstractNumId w:val="36"/>
  </w:num>
  <w:num w:numId="78">
    <w:abstractNumId w:val="78"/>
  </w:num>
  <w:num w:numId="79">
    <w:abstractNumId w:val="14"/>
  </w:num>
  <w:num w:numId="80">
    <w:abstractNumId w:val="33"/>
  </w:num>
  <w:num w:numId="81">
    <w:abstractNumId w:val="24"/>
  </w:num>
  <w:num w:numId="82">
    <w:abstractNumId w:val="48"/>
  </w:num>
  <w:numIdMacAtCleanup w:val="8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אופיר טל">
    <w15:presenceInfo w15:providerId="AD" w15:userId="S-1-5-21-2799177620-2538048266-1444736648-1141"/>
  </w15:person>
  <w15:person w15:author="Shimon">
    <w15:presenceInfo w15:providerId="Windows Live" w15:userId="f43a972542190737"/>
  </w15:person>
  <w15:person w15:author="אביה שקורי">
    <w15:presenceInfo w15:providerId="AD" w15:userId="S-1-5-21-2799177620-2538048266-1444736648-12686"/>
  </w15:person>
  <w15:person w15:author="Ofir Tal">
    <w15:presenceInfo w15:providerId="AD" w15:userId="S-1-5-21-2799177620-2538048266-1444736648-1141"/>
  </w15:person>
  <w15:person w15:author="Shimon [2]">
    <w15:presenceInfo w15:providerId="None" w15:userId="Shim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B3C"/>
    <w:rsid w:val="00004E72"/>
    <w:rsid w:val="00006CB7"/>
    <w:rsid w:val="000117DD"/>
    <w:rsid w:val="0001738D"/>
    <w:rsid w:val="00021172"/>
    <w:rsid w:val="000240F9"/>
    <w:rsid w:val="00026909"/>
    <w:rsid w:val="000306BC"/>
    <w:rsid w:val="0003141A"/>
    <w:rsid w:val="000316EA"/>
    <w:rsid w:val="00034D36"/>
    <w:rsid w:val="00034FF4"/>
    <w:rsid w:val="000354CC"/>
    <w:rsid w:val="000405D0"/>
    <w:rsid w:val="000451CA"/>
    <w:rsid w:val="00045236"/>
    <w:rsid w:val="00045433"/>
    <w:rsid w:val="00046181"/>
    <w:rsid w:val="00046B9D"/>
    <w:rsid w:val="000524FA"/>
    <w:rsid w:val="00053D63"/>
    <w:rsid w:val="00053FA6"/>
    <w:rsid w:val="00055CF4"/>
    <w:rsid w:val="0006057F"/>
    <w:rsid w:val="0006117A"/>
    <w:rsid w:val="000632A8"/>
    <w:rsid w:val="00070E0A"/>
    <w:rsid w:val="000714A2"/>
    <w:rsid w:val="0007197D"/>
    <w:rsid w:val="00071DBD"/>
    <w:rsid w:val="00074E04"/>
    <w:rsid w:val="00074EC3"/>
    <w:rsid w:val="00076401"/>
    <w:rsid w:val="00077680"/>
    <w:rsid w:val="0008103E"/>
    <w:rsid w:val="00081B27"/>
    <w:rsid w:val="00081D57"/>
    <w:rsid w:val="00082164"/>
    <w:rsid w:val="000828A5"/>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94F15"/>
    <w:rsid w:val="000A1612"/>
    <w:rsid w:val="000A186D"/>
    <w:rsid w:val="000A1DAB"/>
    <w:rsid w:val="000A76F3"/>
    <w:rsid w:val="000B20AC"/>
    <w:rsid w:val="000B2E51"/>
    <w:rsid w:val="000B56AB"/>
    <w:rsid w:val="000B6FEB"/>
    <w:rsid w:val="000C09D5"/>
    <w:rsid w:val="000C2393"/>
    <w:rsid w:val="000C48F9"/>
    <w:rsid w:val="000C4FC5"/>
    <w:rsid w:val="000C64A0"/>
    <w:rsid w:val="000C74E1"/>
    <w:rsid w:val="000D0471"/>
    <w:rsid w:val="000D04D6"/>
    <w:rsid w:val="000D2DB0"/>
    <w:rsid w:val="000E1EA5"/>
    <w:rsid w:val="000E22EF"/>
    <w:rsid w:val="000E3AA3"/>
    <w:rsid w:val="000E68D8"/>
    <w:rsid w:val="000E73E3"/>
    <w:rsid w:val="000F308B"/>
    <w:rsid w:val="000F33AE"/>
    <w:rsid w:val="000F3CD9"/>
    <w:rsid w:val="000F3EDC"/>
    <w:rsid w:val="000F458D"/>
    <w:rsid w:val="000F6345"/>
    <w:rsid w:val="00100933"/>
    <w:rsid w:val="001075EC"/>
    <w:rsid w:val="00107AB0"/>
    <w:rsid w:val="00112840"/>
    <w:rsid w:val="001139EE"/>
    <w:rsid w:val="00113F7A"/>
    <w:rsid w:val="001146E2"/>
    <w:rsid w:val="00114707"/>
    <w:rsid w:val="001159C8"/>
    <w:rsid w:val="001170AA"/>
    <w:rsid w:val="00120EED"/>
    <w:rsid w:val="00121400"/>
    <w:rsid w:val="00124814"/>
    <w:rsid w:val="00125CB5"/>
    <w:rsid w:val="001306F9"/>
    <w:rsid w:val="001313BE"/>
    <w:rsid w:val="00132012"/>
    <w:rsid w:val="00132695"/>
    <w:rsid w:val="00132B88"/>
    <w:rsid w:val="001376B1"/>
    <w:rsid w:val="001409E7"/>
    <w:rsid w:val="00142C89"/>
    <w:rsid w:val="001451C8"/>
    <w:rsid w:val="00145445"/>
    <w:rsid w:val="00147F2A"/>
    <w:rsid w:val="001500BD"/>
    <w:rsid w:val="00152065"/>
    <w:rsid w:val="00152315"/>
    <w:rsid w:val="00152A00"/>
    <w:rsid w:val="00152B42"/>
    <w:rsid w:val="0015442C"/>
    <w:rsid w:val="001548E1"/>
    <w:rsid w:val="001563CC"/>
    <w:rsid w:val="00156400"/>
    <w:rsid w:val="00156F22"/>
    <w:rsid w:val="0016111F"/>
    <w:rsid w:val="0016172F"/>
    <w:rsid w:val="00162D88"/>
    <w:rsid w:val="00167050"/>
    <w:rsid w:val="00167DF0"/>
    <w:rsid w:val="001705DA"/>
    <w:rsid w:val="00171636"/>
    <w:rsid w:val="00171B73"/>
    <w:rsid w:val="00171EE2"/>
    <w:rsid w:val="0017266A"/>
    <w:rsid w:val="00173E98"/>
    <w:rsid w:val="001763F6"/>
    <w:rsid w:val="00176D16"/>
    <w:rsid w:val="001805E0"/>
    <w:rsid w:val="00180B33"/>
    <w:rsid w:val="00180CAF"/>
    <w:rsid w:val="00183028"/>
    <w:rsid w:val="00184354"/>
    <w:rsid w:val="001847D8"/>
    <w:rsid w:val="001907C8"/>
    <w:rsid w:val="001909C5"/>
    <w:rsid w:val="00191D0B"/>
    <w:rsid w:val="00193B9F"/>
    <w:rsid w:val="001943FF"/>
    <w:rsid w:val="00194E8B"/>
    <w:rsid w:val="001A00C4"/>
    <w:rsid w:val="001A0F5C"/>
    <w:rsid w:val="001A1122"/>
    <w:rsid w:val="001A1A0D"/>
    <w:rsid w:val="001A2329"/>
    <w:rsid w:val="001A2631"/>
    <w:rsid w:val="001A3FC9"/>
    <w:rsid w:val="001A415A"/>
    <w:rsid w:val="001A550D"/>
    <w:rsid w:val="001A58F4"/>
    <w:rsid w:val="001A7C68"/>
    <w:rsid w:val="001B0526"/>
    <w:rsid w:val="001B0E0D"/>
    <w:rsid w:val="001B3CDE"/>
    <w:rsid w:val="001B750D"/>
    <w:rsid w:val="001B77C6"/>
    <w:rsid w:val="001C0C2A"/>
    <w:rsid w:val="001C10E1"/>
    <w:rsid w:val="001C2637"/>
    <w:rsid w:val="001C2A99"/>
    <w:rsid w:val="001C3ABF"/>
    <w:rsid w:val="001C4413"/>
    <w:rsid w:val="001C59F0"/>
    <w:rsid w:val="001C7046"/>
    <w:rsid w:val="001D0395"/>
    <w:rsid w:val="001D11F2"/>
    <w:rsid w:val="001D1668"/>
    <w:rsid w:val="001D5168"/>
    <w:rsid w:val="001D59B0"/>
    <w:rsid w:val="001D5FE3"/>
    <w:rsid w:val="001D6937"/>
    <w:rsid w:val="001D7262"/>
    <w:rsid w:val="001E1E01"/>
    <w:rsid w:val="001E362D"/>
    <w:rsid w:val="001E490E"/>
    <w:rsid w:val="001E51CA"/>
    <w:rsid w:val="001E5CA8"/>
    <w:rsid w:val="001F10DA"/>
    <w:rsid w:val="001F13F6"/>
    <w:rsid w:val="001F1871"/>
    <w:rsid w:val="001F275B"/>
    <w:rsid w:val="001F37BE"/>
    <w:rsid w:val="001F49BA"/>
    <w:rsid w:val="001F73DF"/>
    <w:rsid w:val="001F7AC7"/>
    <w:rsid w:val="002002DF"/>
    <w:rsid w:val="00201CFF"/>
    <w:rsid w:val="00202B04"/>
    <w:rsid w:val="0020490D"/>
    <w:rsid w:val="0020568E"/>
    <w:rsid w:val="00205E04"/>
    <w:rsid w:val="00206D5A"/>
    <w:rsid w:val="00210E7C"/>
    <w:rsid w:val="00211F05"/>
    <w:rsid w:val="0021246B"/>
    <w:rsid w:val="00212550"/>
    <w:rsid w:val="00214B7A"/>
    <w:rsid w:val="0022071D"/>
    <w:rsid w:val="002215BF"/>
    <w:rsid w:val="002248D7"/>
    <w:rsid w:val="00225E4B"/>
    <w:rsid w:val="0023000C"/>
    <w:rsid w:val="00232423"/>
    <w:rsid w:val="002334C3"/>
    <w:rsid w:val="00233904"/>
    <w:rsid w:val="00236FE8"/>
    <w:rsid w:val="00240167"/>
    <w:rsid w:val="00244DB0"/>
    <w:rsid w:val="00245788"/>
    <w:rsid w:val="00245C70"/>
    <w:rsid w:val="0024719A"/>
    <w:rsid w:val="00251E9B"/>
    <w:rsid w:val="00252246"/>
    <w:rsid w:val="00255A87"/>
    <w:rsid w:val="002564D5"/>
    <w:rsid w:val="00260381"/>
    <w:rsid w:val="00260DD7"/>
    <w:rsid w:val="00262792"/>
    <w:rsid w:val="0026383D"/>
    <w:rsid w:val="002654B3"/>
    <w:rsid w:val="00271D58"/>
    <w:rsid w:val="0027362F"/>
    <w:rsid w:val="00274D64"/>
    <w:rsid w:val="002802F5"/>
    <w:rsid w:val="0028058C"/>
    <w:rsid w:val="00280CF4"/>
    <w:rsid w:val="00282732"/>
    <w:rsid w:val="0028407F"/>
    <w:rsid w:val="0028436C"/>
    <w:rsid w:val="00285537"/>
    <w:rsid w:val="00285BA6"/>
    <w:rsid w:val="002907C4"/>
    <w:rsid w:val="00291522"/>
    <w:rsid w:val="002919E0"/>
    <w:rsid w:val="002929C5"/>
    <w:rsid w:val="002977A1"/>
    <w:rsid w:val="002A0874"/>
    <w:rsid w:val="002A0CA1"/>
    <w:rsid w:val="002A11AE"/>
    <w:rsid w:val="002A4AF5"/>
    <w:rsid w:val="002A5FA6"/>
    <w:rsid w:val="002A778B"/>
    <w:rsid w:val="002B142B"/>
    <w:rsid w:val="002B21F6"/>
    <w:rsid w:val="002B2B58"/>
    <w:rsid w:val="002B39F1"/>
    <w:rsid w:val="002B43BF"/>
    <w:rsid w:val="002B47FE"/>
    <w:rsid w:val="002B68A1"/>
    <w:rsid w:val="002B752A"/>
    <w:rsid w:val="002C3012"/>
    <w:rsid w:val="002C3F71"/>
    <w:rsid w:val="002C43CA"/>
    <w:rsid w:val="002C555D"/>
    <w:rsid w:val="002C7102"/>
    <w:rsid w:val="002D1667"/>
    <w:rsid w:val="002D1CF1"/>
    <w:rsid w:val="002D37F3"/>
    <w:rsid w:val="002D4881"/>
    <w:rsid w:val="002D5A61"/>
    <w:rsid w:val="002E0CB3"/>
    <w:rsid w:val="002E0E44"/>
    <w:rsid w:val="002E0FD2"/>
    <w:rsid w:val="002E2E0E"/>
    <w:rsid w:val="002E3A53"/>
    <w:rsid w:val="002E4F54"/>
    <w:rsid w:val="002E597B"/>
    <w:rsid w:val="002E5E84"/>
    <w:rsid w:val="002E753B"/>
    <w:rsid w:val="002E780A"/>
    <w:rsid w:val="002F17A1"/>
    <w:rsid w:val="002F2CE7"/>
    <w:rsid w:val="002F6095"/>
    <w:rsid w:val="00303211"/>
    <w:rsid w:val="00305613"/>
    <w:rsid w:val="0030799E"/>
    <w:rsid w:val="00311146"/>
    <w:rsid w:val="003172EF"/>
    <w:rsid w:val="00317E41"/>
    <w:rsid w:val="0032017F"/>
    <w:rsid w:val="003216EE"/>
    <w:rsid w:val="00321D6F"/>
    <w:rsid w:val="0032310A"/>
    <w:rsid w:val="0032328C"/>
    <w:rsid w:val="00324C7F"/>
    <w:rsid w:val="00324E00"/>
    <w:rsid w:val="003268FA"/>
    <w:rsid w:val="00332BBE"/>
    <w:rsid w:val="00332E36"/>
    <w:rsid w:val="00332FD9"/>
    <w:rsid w:val="00333040"/>
    <w:rsid w:val="00333784"/>
    <w:rsid w:val="00334F82"/>
    <w:rsid w:val="00335403"/>
    <w:rsid w:val="00336978"/>
    <w:rsid w:val="00337EAF"/>
    <w:rsid w:val="00337F2F"/>
    <w:rsid w:val="00341798"/>
    <w:rsid w:val="00341966"/>
    <w:rsid w:val="00345EE5"/>
    <w:rsid w:val="00346AE4"/>
    <w:rsid w:val="00353EF1"/>
    <w:rsid w:val="00356E31"/>
    <w:rsid w:val="00356E51"/>
    <w:rsid w:val="00362E59"/>
    <w:rsid w:val="0036443D"/>
    <w:rsid w:val="00365660"/>
    <w:rsid w:val="0036765B"/>
    <w:rsid w:val="00370613"/>
    <w:rsid w:val="003713F0"/>
    <w:rsid w:val="003765AA"/>
    <w:rsid w:val="003766B4"/>
    <w:rsid w:val="00381267"/>
    <w:rsid w:val="00381D03"/>
    <w:rsid w:val="00383382"/>
    <w:rsid w:val="003865E9"/>
    <w:rsid w:val="003905E5"/>
    <w:rsid w:val="00390800"/>
    <w:rsid w:val="0039162B"/>
    <w:rsid w:val="00391F23"/>
    <w:rsid w:val="00392678"/>
    <w:rsid w:val="003961AE"/>
    <w:rsid w:val="003A08FB"/>
    <w:rsid w:val="003A24D7"/>
    <w:rsid w:val="003A2E11"/>
    <w:rsid w:val="003A5B5B"/>
    <w:rsid w:val="003A72DA"/>
    <w:rsid w:val="003A7345"/>
    <w:rsid w:val="003B1574"/>
    <w:rsid w:val="003B19BF"/>
    <w:rsid w:val="003B377B"/>
    <w:rsid w:val="003B3ED9"/>
    <w:rsid w:val="003B5FF5"/>
    <w:rsid w:val="003B6C0C"/>
    <w:rsid w:val="003C2148"/>
    <w:rsid w:val="003C5229"/>
    <w:rsid w:val="003C6B23"/>
    <w:rsid w:val="003D096D"/>
    <w:rsid w:val="003D1997"/>
    <w:rsid w:val="003D24EB"/>
    <w:rsid w:val="003D2BBF"/>
    <w:rsid w:val="003D3A1B"/>
    <w:rsid w:val="003D6F86"/>
    <w:rsid w:val="003D7E09"/>
    <w:rsid w:val="003D7F8B"/>
    <w:rsid w:val="003E02EE"/>
    <w:rsid w:val="003E0852"/>
    <w:rsid w:val="003E26D3"/>
    <w:rsid w:val="003E3C4A"/>
    <w:rsid w:val="003E3C89"/>
    <w:rsid w:val="003E44F5"/>
    <w:rsid w:val="003E6A2D"/>
    <w:rsid w:val="003F098E"/>
    <w:rsid w:val="003F308A"/>
    <w:rsid w:val="003F30E8"/>
    <w:rsid w:val="003F37B7"/>
    <w:rsid w:val="003F6C4F"/>
    <w:rsid w:val="003F7A5F"/>
    <w:rsid w:val="0040120D"/>
    <w:rsid w:val="00404297"/>
    <w:rsid w:val="0041038F"/>
    <w:rsid w:val="0041215B"/>
    <w:rsid w:val="00412447"/>
    <w:rsid w:val="0041277A"/>
    <w:rsid w:val="00412A8B"/>
    <w:rsid w:val="00414B9D"/>
    <w:rsid w:val="004154E5"/>
    <w:rsid w:val="00416135"/>
    <w:rsid w:val="00416509"/>
    <w:rsid w:val="00416CB8"/>
    <w:rsid w:val="00417465"/>
    <w:rsid w:val="004205FF"/>
    <w:rsid w:val="00421926"/>
    <w:rsid w:val="0042330D"/>
    <w:rsid w:val="00423E6F"/>
    <w:rsid w:val="00423FED"/>
    <w:rsid w:val="00424FA9"/>
    <w:rsid w:val="004266E2"/>
    <w:rsid w:val="00426D69"/>
    <w:rsid w:val="00430A54"/>
    <w:rsid w:val="00435A41"/>
    <w:rsid w:val="00435BF2"/>
    <w:rsid w:val="00435D70"/>
    <w:rsid w:val="0043748B"/>
    <w:rsid w:val="00437A2C"/>
    <w:rsid w:val="00441213"/>
    <w:rsid w:val="004414A8"/>
    <w:rsid w:val="00442A84"/>
    <w:rsid w:val="00442D58"/>
    <w:rsid w:val="00442FD1"/>
    <w:rsid w:val="00444D9B"/>
    <w:rsid w:val="00445599"/>
    <w:rsid w:val="004463AC"/>
    <w:rsid w:val="00446D6E"/>
    <w:rsid w:val="0044763B"/>
    <w:rsid w:val="00447719"/>
    <w:rsid w:val="004477BE"/>
    <w:rsid w:val="004513E5"/>
    <w:rsid w:val="004525D9"/>
    <w:rsid w:val="004529D9"/>
    <w:rsid w:val="004550D5"/>
    <w:rsid w:val="004552FE"/>
    <w:rsid w:val="004564EF"/>
    <w:rsid w:val="00456768"/>
    <w:rsid w:val="004577FD"/>
    <w:rsid w:val="00457D04"/>
    <w:rsid w:val="004637A5"/>
    <w:rsid w:val="004644D4"/>
    <w:rsid w:val="00465E35"/>
    <w:rsid w:val="004669B0"/>
    <w:rsid w:val="0047229D"/>
    <w:rsid w:val="004736AA"/>
    <w:rsid w:val="00474A42"/>
    <w:rsid w:val="00481A86"/>
    <w:rsid w:val="0048216F"/>
    <w:rsid w:val="004839D9"/>
    <w:rsid w:val="00484161"/>
    <w:rsid w:val="00484542"/>
    <w:rsid w:val="00484901"/>
    <w:rsid w:val="00485DE7"/>
    <w:rsid w:val="00490314"/>
    <w:rsid w:val="00490455"/>
    <w:rsid w:val="00491E9C"/>
    <w:rsid w:val="00492DFD"/>
    <w:rsid w:val="0049482F"/>
    <w:rsid w:val="004968EE"/>
    <w:rsid w:val="00496D2D"/>
    <w:rsid w:val="00497575"/>
    <w:rsid w:val="004A02BB"/>
    <w:rsid w:val="004A047B"/>
    <w:rsid w:val="004A07A1"/>
    <w:rsid w:val="004A1376"/>
    <w:rsid w:val="004A1D52"/>
    <w:rsid w:val="004A6302"/>
    <w:rsid w:val="004A74EA"/>
    <w:rsid w:val="004B0673"/>
    <w:rsid w:val="004B0E51"/>
    <w:rsid w:val="004B1925"/>
    <w:rsid w:val="004B20F2"/>
    <w:rsid w:val="004B73B2"/>
    <w:rsid w:val="004C0180"/>
    <w:rsid w:val="004D0B07"/>
    <w:rsid w:val="004D2426"/>
    <w:rsid w:val="004D6A48"/>
    <w:rsid w:val="004E0280"/>
    <w:rsid w:val="004E2E0C"/>
    <w:rsid w:val="004E3856"/>
    <w:rsid w:val="004E3ABC"/>
    <w:rsid w:val="004E512C"/>
    <w:rsid w:val="004E55A0"/>
    <w:rsid w:val="004E689E"/>
    <w:rsid w:val="004E6BD2"/>
    <w:rsid w:val="004E7EF8"/>
    <w:rsid w:val="004F28FB"/>
    <w:rsid w:val="004F4E48"/>
    <w:rsid w:val="0050013A"/>
    <w:rsid w:val="00500150"/>
    <w:rsid w:val="005011CD"/>
    <w:rsid w:val="00501BE3"/>
    <w:rsid w:val="00503084"/>
    <w:rsid w:val="005038BE"/>
    <w:rsid w:val="00506C84"/>
    <w:rsid w:val="00506D9C"/>
    <w:rsid w:val="00515230"/>
    <w:rsid w:val="00521047"/>
    <w:rsid w:val="005210A2"/>
    <w:rsid w:val="0052271B"/>
    <w:rsid w:val="005233FF"/>
    <w:rsid w:val="005247C6"/>
    <w:rsid w:val="005249AE"/>
    <w:rsid w:val="0052519A"/>
    <w:rsid w:val="005252F7"/>
    <w:rsid w:val="00526DC1"/>
    <w:rsid w:val="00527BE0"/>
    <w:rsid w:val="0053298C"/>
    <w:rsid w:val="00536EC9"/>
    <w:rsid w:val="00542C7B"/>
    <w:rsid w:val="00542FB6"/>
    <w:rsid w:val="005430D4"/>
    <w:rsid w:val="00546156"/>
    <w:rsid w:val="00546405"/>
    <w:rsid w:val="005504C7"/>
    <w:rsid w:val="0055062F"/>
    <w:rsid w:val="00550DBF"/>
    <w:rsid w:val="00551383"/>
    <w:rsid w:val="00551AC9"/>
    <w:rsid w:val="0055302F"/>
    <w:rsid w:val="005532DB"/>
    <w:rsid w:val="00554117"/>
    <w:rsid w:val="00561BC2"/>
    <w:rsid w:val="005656BD"/>
    <w:rsid w:val="00566493"/>
    <w:rsid w:val="0056704D"/>
    <w:rsid w:val="00567D30"/>
    <w:rsid w:val="00570A4A"/>
    <w:rsid w:val="00571692"/>
    <w:rsid w:val="00576FCF"/>
    <w:rsid w:val="00577511"/>
    <w:rsid w:val="00580461"/>
    <w:rsid w:val="00582D11"/>
    <w:rsid w:val="005850C9"/>
    <w:rsid w:val="00587F6E"/>
    <w:rsid w:val="005907EC"/>
    <w:rsid w:val="00590E02"/>
    <w:rsid w:val="00592A2A"/>
    <w:rsid w:val="00594EB3"/>
    <w:rsid w:val="00597E35"/>
    <w:rsid w:val="005A0139"/>
    <w:rsid w:val="005A0E07"/>
    <w:rsid w:val="005A3166"/>
    <w:rsid w:val="005A35B3"/>
    <w:rsid w:val="005A44F1"/>
    <w:rsid w:val="005A4601"/>
    <w:rsid w:val="005A63FE"/>
    <w:rsid w:val="005B0589"/>
    <w:rsid w:val="005B59AF"/>
    <w:rsid w:val="005B7AA3"/>
    <w:rsid w:val="005C06C4"/>
    <w:rsid w:val="005C32A9"/>
    <w:rsid w:val="005C50DF"/>
    <w:rsid w:val="005C5500"/>
    <w:rsid w:val="005C645F"/>
    <w:rsid w:val="005C6BAE"/>
    <w:rsid w:val="005C7BA3"/>
    <w:rsid w:val="005D011A"/>
    <w:rsid w:val="005D0315"/>
    <w:rsid w:val="005D0AE1"/>
    <w:rsid w:val="005D0CE5"/>
    <w:rsid w:val="005D4177"/>
    <w:rsid w:val="005D4DA4"/>
    <w:rsid w:val="005D4E73"/>
    <w:rsid w:val="005D5F57"/>
    <w:rsid w:val="005D704E"/>
    <w:rsid w:val="005D775A"/>
    <w:rsid w:val="005D7DAE"/>
    <w:rsid w:val="005E1572"/>
    <w:rsid w:val="005E7245"/>
    <w:rsid w:val="005F034D"/>
    <w:rsid w:val="005F0E21"/>
    <w:rsid w:val="005F1260"/>
    <w:rsid w:val="005F1EC6"/>
    <w:rsid w:val="005F206E"/>
    <w:rsid w:val="005F2371"/>
    <w:rsid w:val="005F3041"/>
    <w:rsid w:val="005F4D25"/>
    <w:rsid w:val="005F5681"/>
    <w:rsid w:val="005F6500"/>
    <w:rsid w:val="005F7703"/>
    <w:rsid w:val="00601232"/>
    <w:rsid w:val="0060229D"/>
    <w:rsid w:val="00602B7C"/>
    <w:rsid w:val="00603B2D"/>
    <w:rsid w:val="006054C8"/>
    <w:rsid w:val="00606CEF"/>
    <w:rsid w:val="00606FA7"/>
    <w:rsid w:val="0060732F"/>
    <w:rsid w:val="006079C5"/>
    <w:rsid w:val="00610578"/>
    <w:rsid w:val="0061194F"/>
    <w:rsid w:val="00613E74"/>
    <w:rsid w:val="0061446F"/>
    <w:rsid w:val="006152A1"/>
    <w:rsid w:val="00617BF9"/>
    <w:rsid w:val="006203EC"/>
    <w:rsid w:val="0062110A"/>
    <w:rsid w:val="006229BE"/>
    <w:rsid w:val="0062335D"/>
    <w:rsid w:val="0062518C"/>
    <w:rsid w:val="00633FAE"/>
    <w:rsid w:val="00636C6A"/>
    <w:rsid w:val="00636CA7"/>
    <w:rsid w:val="00642B10"/>
    <w:rsid w:val="00642F36"/>
    <w:rsid w:val="00643CD6"/>
    <w:rsid w:val="00643E6B"/>
    <w:rsid w:val="006455D3"/>
    <w:rsid w:val="00646E5E"/>
    <w:rsid w:val="00653201"/>
    <w:rsid w:val="00653911"/>
    <w:rsid w:val="0065425E"/>
    <w:rsid w:val="00660FF7"/>
    <w:rsid w:val="006610F3"/>
    <w:rsid w:val="0066168D"/>
    <w:rsid w:val="00663677"/>
    <w:rsid w:val="00664359"/>
    <w:rsid w:val="00664F8E"/>
    <w:rsid w:val="00665014"/>
    <w:rsid w:val="006650C5"/>
    <w:rsid w:val="00666881"/>
    <w:rsid w:val="00666974"/>
    <w:rsid w:val="00666C0A"/>
    <w:rsid w:val="00672EE8"/>
    <w:rsid w:val="00674924"/>
    <w:rsid w:val="00675E15"/>
    <w:rsid w:val="00675EF7"/>
    <w:rsid w:val="006770C2"/>
    <w:rsid w:val="0067733C"/>
    <w:rsid w:val="00677EC0"/>
    <w:rsid w:val="0068007C"/>
    <w:rsid w:val="006808AB"/>
    <w:rsid w:val="006817AD"/>
    <w:rsid w:val="00682792"/>
    <w:rsid w:val="00682CC6"/>
    <w:rsid w:val="00684A63"/>
    <w:rsid w:val="00684B42"/>
    <w:rsid w:val="006855E4"/>
    <w:rsid w:val="00685E3C"/>
    <w:rsid w:val="006909AB"/>
    <w:rsid w:val="006929FD"/>
    <w:rsid w:val="00692C0A"/>
    <w:rsid w:val="0069391A"/>
    <w:rsid w:val="0069414B"/>
    <w:rsid w:val="00694A56"/>
    <w:rsid w:val="00694BA0"/>
    <w:rsid w:val="00694BF1"/>
    <w:rsid w:val="0069538D"/>
    <w:rsid w:val="00695ABC"/>
    <w:rsid w:val="00695C16"/>
    <w:rsid w:val="0069718D"/>
    <w:rsid w:val="006A0320"/>
    <w:rsid w:val="006A08F6"/>
    <w:rsid w:val="006A1DB1"/>
    <w:rsid w:val="006A2CCC"/>
    <w:rsid w:val="006A79C4"/>
    <w:rsid w:val="006B0A31"/>
    <w:rsid w:val="006B25CF"/>
    <w:rsid w:val="006B2DAB"/>
    <w:rsid w:val="006B34AC"/>
    <w:rsid w:val="006B42A9"/>
    <w:rsid w:val="006B6226"/>
    <w:rsid w:val="006B6A13"/>
    <w:rsid w:val="006B6C9B"/>
    <w:rsid w:val="006B716B"/>
    <w:rsid w:val="006B7965"/>
    <w:rsid w:val="006B7FE7"/>
    <w:rsid w:val="006C0C45"/>
    <w:rsid w:val="006C245F"/>
    <w:rsid w:val="006C2E00"/>
    <w:rsid w:val="006C36DF"/>
    <w:rsid w:val="006C5D0E"/>
    <w:rsid w:val="006C5D46"/>
    <w:rsid w:val="006C7327"/>
    <w:rsid w:val="006C7789"/>
    <w:rsid w:val="006D2867"/>
    <w:rsid w:val="006D2989"/>
    <w:rsid w:val="006D2E74"/>
    <w:rsid w:val="006D31FC"/>
    <w:rsid w:val="006D49D9"/>
    <w:rsid w:val="006D4C56"/>
    <w:rsid w:val="006D7652"/>
    <w:rsid w:val="006E09C6"/>
    <w:rsid w:val="006E5D4F"/>
    <w:rsid w:val="006E7D6C"/>
    <w:rsid w:val="006E7E2B"/>
    <w:rsid w:val="006F0824"/>
    <w:rsid w:val="006F0929"/>
    <w:rsid w:val="006F2B97"/>
    <w:rsid w:val="006F35CF"/>
    <w:rsid w:val="006F45E6"/>
    <w:rsid w:val="006F4E5C"/>
    <w:rsid w:val="00700098"/>
    <w:rsid w:val="007025C5"/>
    <w:rsid w:val="00702A6A"/>
    <w:rsid w:val="00703BDA"/>
    <w:rsid w:val="0070493C"/>
    <w:rsid w:val="0070635F"/>
    <w:rsid w:val="00710C42"/>
    <w:rsid w:val="007119FB"/>
    <w:rsid w:val="00713F69"/>
    <w:rsid w:val="00716815"/>
    <w:rsid w:val="0071685F"/>
    <w:rsid w:val="007178EC"/>
    <w:rsid w:val="007201FA"/>
    <w:rsid w:val="00721470"/>
    <w:rsid w:val="00722B5B"/>
    <w:rsid w:val="007239A7"/>
    <w:rsid w:val="0072401A"/>
    <w:rsid w:val="00725589"/>
    <w:rsid w:val="00726756"/>
    <w:rsid w:val="00727C38"/>
    <w:rsid w:val="00730EF4"/>
    <w:rsid w:val="0073389D"/>
    <w:rsid w:val="00737F2D"/>
    <w:rsid w:val="00741C1E"/>
    <w:rsid w:val="00741F56"/>
    <w:rsid w:val="00742FEB"/>
    <w:rsid w:val="007444B4"/>
    <w:rsid w:val="0074668B"/>
    <w:rsid w:val="00746887"/>
    <w:rsid w:val="007478C0"/>
    <w:rsid w:val="00747E0D"/>
    <w:rsid w:val="007523E3"/>
    <w:rsid w:val="007525B9"/>
    <w:rsid w:val="007533B2"/>
    <w:rsid w:val="0076067F"/>
    <w:rsid w:val="00762F3B"/>
    <w:rsid w:val="00764A6A"/>
    <w:rsid w:val="00767AE5"/>
    <w:rsid w:val="00771425"/>
    <w:rsid w:val="0077343B"/>
    <w:rsid w:val="00777E65"/>
    <w:rsid w:val="00780DEA"/>
    <w:rsid w:val="00783C70"/>
    <w:rsid w:val="0078605A"/>
    <w:rsid w:val="007914C1"/>
    <w:rsid w:val="007927E6"/>
    <w:rsid w:val="00792962"/>
    <w:rsid w:val="00794A53"/>
    <w:rsid w:val="007965C8"/>
    <w:rsid w:val="007A0D2C"/>
    <w:rsid w:val="007A204F"/>
    <w:rsid w:val="007A2F87"/>
    <w:rsid w:val="007A4548"/>
    <w:rsid w:val="007A5A86"/>
    <w:rsid w:val="007A660E"/>
    <w:rsid w:val="007B1E48"/>
    <w:rsid w:val="007B3EED"/>
    <w:rsid w:val="007B575D"/>
    <w:rsid w:val="007B59E2"/>
    <w:rsid w:val="007C0B1F"/>
    <w:rsid w:val="007C0EC8"/>
    <w:rsid w:val="007C2E4B"/>
    <w:rsid w:val="007C3C3F"/>
    <w:rsid w:val="007C4E65"/>
    <w:rsid w:val="007C59F6"/>
    <w:rsid w:val="007C5A79"/>
    <w:rsid w:val="007D01A0"/>
    <w:rsid w:val="007D3355"/>
    <w:rsid w:val="007D365B"/>
    <w:rsid w:val="007D52AE"/>
    <w:rsid w:val="007D623B"/>
    <w:rsid w:val="007D69CB"/>
    <w:rsid w:val="007D7756"/>
    <w:rsid w:val="007E01CC"/>
    <w:rsid w:val="007E1304"/>
    <w:rsid w:val="007E2C8C"/>
    <w:rsid w:val="007E401F"/>
    <w:rsid w:val="007E4529"/>
    <w:rsid w:val="007E5580"/>
    <w:rsid w:val="007E5E26"/>
    <w:rsid w:val="007E60C2"/>
    <w:rsid w:val="007E73E1"/>
    <w:rsid w:val="007F0592"/>
    <w:rsid w:val="007F104F"/>
    <w:rsid w:val="007F2129"/>
    <w:rsid w:val="007F411C"/>
    <w:rsid w:val="007F470C"/>
    <w:rsid w:val="007F4BD9"/>
    <w:rsid w:val="007F4E8D"/>
    <w:rsid w:val="007F69DD"/>
    <w:rsid w:val="00800A4D"/>
    <w:rsid w:val="00800CCE"/>
    <w:rsid w:val="00801BAC"/>
    <w:rsid w:val="008021A7"/>
    <w:rsid w:val="0080264F"/>
    <w:rsid w:val="0080293A"/>
    <w:rsid w:val="00803690"/>
    <w:rsid w:val="00804434"/>
    <w:rsid w:val="00805EFE"/>
    <w:rsid w:val="00810A8C"/>
    <w:rsid w:val="00811054"/>
    <w:rsid w:val="00811DA9"/>
    <w:rsid w:val="008130C8"/>
    <w:rsid w:val="0081413D"/>
    <w:rsid w:val="008211B6"/>
    <w:rsid w:val="00822790"/>
    <w:rsid w:val="00822B40"/>
    <w:rsid w:val="00824FCC"/>
    <w:rsid w:val="0082556E"/>
    <w:rsid w:val="0082693D"/>
    <w:rsid w:val="00826CBB"/>
    <w:rsid w:val="0082775A"/>
    <w:rsid w:val="00827ECA"/>
    <w:rsid w:val="00830037"/>
    <w:rsid w:val="00834064"/>
    <w:rsid w:val="00834531"/>
    <w:rsid w:val="00835922"/>
    <w:rsid w:val="008367DA"/>
    <w:rsid w:val="008367DB"/>
    <w:rsid w:val="008371C0"/>
    <w:rsid w:val="0083798F"/>
    <w:rsid w:val="008407A3"/>
    <w:rsid w:val="00843A4A"/>
    <w:rsid w:val="00843CC0"/>
    <w:rsid w:val="0084507D"/>
    <w:rsid w:val="008453A3"/>
    <w:rsid w:val="00850894"/>
    <w:rsid w:val="00850959"/>
    <w:rsid w:val="008521DF"/>
    <w:rsid w:val="00852C44"/>
    <w:rsid w:val="0085432E"/>
    <w:rsid w:val="00855A44"/>
    <w:rsid w:val="0085789F"/>
    <w:rsid w:val="00857B2F"/>
    <w:rsid w:val="008602A6"/>
    <w:rsid w:val="008619D2"/>
    <w:rsid w:val="00863A6D"/>
    <w:rsid w:val="00864B2F"/>
    <w:rsid w:val="00865FD6"/>
    <w:rsid w:val="008675FE"/>
    <w:rsid w:val="00870037"/>
    <w:rsid w:val="00873207"/>
    <w:rsid w:val="0087325C"/>
    <w:rsid w:val="00874815"/>
    <w:rsid w:val="0087574D"/>
    <w:rsid w:val="00880231"/>
    <w:rsid w:val="008828D4"/>
    <w:rsid w:val="0088393A"/>
    <w:rsid w:val="00883B84"/>
    <w:rsid w:val="00883FCD"/>
    <w:rsid w:val="0088520B"/>
    <w:rsid w:val="008879DC"/>
    <w:rsid w:val="008937EE"/>
    <w:rsid w:val="00893E16"/>
    <w:rsid w:val="00895329"/>
    <w:rsid w:val="008954AF"/>
    <w:rsid w:val="008958B9"/>
    <w:rsid w:val="00896879"/>
    <w:rsid w:val="0089692F"/>
    <w:rsid w:val="00897ECD"/>
    <w:rsid w:val="008A0514"/>
    <w:rsid w:val="008A1815"/>
    <w:rsid w:val="008A2332"/>
    <w:rsid w:val="008A2C98"/>
    <w:rsid w:val="008A4599"/>
    <w:rsid w:val="008A71FF"/>
    <w:rsid w:val="008A787E"/>
    <w:rsid w:val="008A79C9"/>
    <w:rsid w:val="008B1CEE"/>
    <w:rsid w:val="008B34C4"/>
    <w:rsid w:val="008B3616"/>
    <w:rsid w:val="008B6D66"/>
    <w:rsid w:val="008C0216"/>
    <w:rsid w:val="008C273E"/>
    <w:rsid w:val="008C395C"/>
    <w:rsid w:val="008C3C98"/>
    <w:rsid w:val="008C3CE1"/>
    <w:rsid w:val="008C510C"/>
    <w:rsid w:val="008C5325"/>
    <w:rsid w:val="008C587F"/>
    <w:rsid w:val="008D00E4"/>
    <w:rsid w:val="008D0434"/>
    <w:rsid w:val="008D3640"/>
    <w:rsid w:val="008D3980"/>
    <w:rsid w:val="008D5FDB"/>
    <w:rsid w:val="008D6654"/>
    <w:rsid w:val="008D7743"/>
    <w:rsid w:val="008D785F"/>
    <w:rsid w:val="008E0D43"/>
    <w:rsid w:val="008E165F"/>
    <w:rsid w:val="008E1CDA"/>
    <w:rsid w:val="008E5BF9"/>
    <w:rsid w:val="008E6FA5"/>
    <w:rsid w:val="008F56E4"/>
    <w:rsid w:val="008F6405"/>
    <w:rsid w:val="008F6CF7"/>
    <w:rsid w:val="009008EE"/>
    <w:rsid w:val="00901A33"/>
    <w:rsid w:val="00901E76"/>
    <w:rsid w:val="00903EDA"/>
    <w:rsid w:val="00904ECA"/>
    <w:rsid w:val="00907F97"/>
    <w:rsid w:val="0091036E"/>
    <w:rsid w:val="00911BDD"/>
    <w:rsid w:val="00913CD0"/>
    <w:rsid w:val="00916238"/>
    <w:rsid w:val="009162EC"/>
    <w:rsid w:val="00916996"/>
    <w:rsid w:val="00917C45"/>
    <w:rsid w:val="00920314"/>
    <w:rsid w:val="009229B9"/>
    <w:rsid w:val="00925FA2"/>
    <w:rsid w:val="0092613E"/>
    <w:rsid w:val="00926F04"/>
    <w:rsid w:val="0093008E"/>
    <w:rsid w:val="00934643"/>
    <w:rsid w:val="00936F2C"/>
    <w:rsid w:val="0094396C"/>
    <w:rsid w:val="00944D5B"/>
    <w:rsid w:val="009465ED"/>
    <w:rsid w:val="00946A22"/>
    <w:rsid w:val="00952B82"/>
    <w:rsid w:val="00956073"/>
    <w:rsid w:val="00960BEC"/>
    <w:rsid w:val="00961674"/>
    <w:rsid w:val="00961AD3"/>
    <w:rsid w:val="00962D33"/>
    <w:rsid w:val="00963FD0"/>
    <w:rsid w:val="00964B62"/>
    <w:rsid w:val="00965745"/>
    <w:rsid w:val="009670CA"/>
    <w:rsid w:val="0096773B"/>
    <w:rsid w:val="0097181E"/>
    <w:rsid w:val="00972383"/>
    <w:rsid w:val="00973F7B"/>
    <w:rsid w:val="0097562C"/>
    <w:rsid w:val="009762BB"/>
    <w:rsid w:val="00976AD7"/>
    <w:rsid w:val="00977EBF"/>
    <w:rsid w:val="009807DA"/>
    <w:rsid w:val="00981628"/>
    <w:rsid w:val="009835AC"/>
    <w:rsid w:val="009915E9"/>
    <w:rsid w:val="00991D7F"/>
    <w:rsid w:val="00993AC7"/>
    <w:rsid w:val="00993C25"/>
    <w:rsid w:val="00995296"/>
    <w:rsid w:val="00995DA8"/>
    <w:rsid w:val="0099655B"/>
    <w:rsid w:val="00996B3C"/>
    <w:rsid w:val="009A088B"/>
    <w:rsid w:val="009A12F1"/>
    <w:rsid w:val="009A1EF5"/>
    <w:rsid w:val="009A34D6"/>
    <w:rsid w:val="009A43C3"/>
    <w:rsid w:val="009A573A"/>
    <w:rsid w:val="009A69A8"/>
    <w:rsid w:val="009A69B3"/>
    <w:rsid w:val="009A71FF"/>
    <w:rsid w:val="009B108F"/>
    <w:rsid w:val="009B2DD9"/>
    <w:rsid w:val="009B3CCF"/>
    <w:rsid w:val="009B4697"/>
    <w:rsid w:val="009B48BB"/>
    <w:rsid w:val="009B50D3"/>
    <w:rsid w:val="009B6E01"/>
    <w:rsid w:val="009B74B7"/>
    <w:rsid w:val="009C1FD3"/>
    <w:rsid w:val="009C284C"/>
    <w:rsid w:val="009C2E08"/>
    <w:rsid w:val="009C3D22"/>
    <w:rsid w:val="009C6981"/>
    <w:rsid w:val="009C7469"/>
    <w:rsid w:val="009D01CC"/>
    <w:rsid w:val="009D1D8D"/>
    <w:rsid w:val="009D357B"/>
    <w:rsid w:val="009D44F9"/>
    <w:rsid w:val="009D4868"/>
    <w:rsid w:val="009D4F11"/>
    <w:rsid w:val="009D504B"/>
    <w:rsid w:val="009D50D9"/>
    <w:rsid w:val="009D6AF8"/>
    <w:rsid w:val="009E0B7C"/>
    <w:rsid w:val="009E1704"/>
    <w:rsid w:val="009E18C8"/>
    <w:rsid w:val="009E40B8"/>
    <w:rsid w:val="009E4D90"/>
    <w:rsid w:val="009E4DAE"/>
    <w:rsid w:val="009E7865"/>
    <w:rsid w:val="009F1632"/>
    <w:rsid w:val="009F1C8D"/>
    <w:rsid w:val="009F27E8"/>
    <w:rsid w:val="009F3158"/>
    <w:rsid w:val="009F5F82"/>
    <w:rsid w:val="009F62F1"/>
    <w:rsid w:val="009F6B13"/>
    <w:rsid w:val="00A00783"/>
    <w:rsid w:val="00A00D04"/>
    <w:rsid w:val="00A00DE1"/>
    <w:rsid w:val="00A011F5"/>
    <w:rsid w:val="00A03534"/>
    <w:rsid w:val="00A07BD9"/>
    <w:rsid w:val="00A11C76"/>
    <w:rsid w:val="00A11E36"/>
    <w:rsid w:val="00A15B81"/>
    <w:rsid w:val="00A16AF2"/>
    <w:rsid w:val="00A16D9D"/>
    <w:rsid w:val="00A16E94"/>
    <w:rsid w:val="00A21037"/>
    <w:rsid w:val="00A216B3"/>
    <w:rsid w:val="00A23774"/>
    <w:rsid w:val="00A23FC8"/>
    <w:rsid w:val="00A242D7"/>
    <w:rsid w:val="00A26956"/>
    <w:rsid w:val="00A26DC6"/>
    <w:rsid w:val="00A317A4"/>
    <w:rsid w:val="00A32029"/>
    <w:rsid w:val="00A32255"/>
    <w:rsid w:val="00A32DA9"/>
    <w:rsid w:val="00A33200"/>
    <w:rsid w:val="00A33BBF"/>
    <w:rsid w:val="00A35B76"/>
    <w:rsid w:val="00A4069E"/>
    <w:rsid w:val="00A467B9"/>
    <w:rsid w:val="00A46C12"/>
    <w:rsid w:val="00A47D55"/>
    <w:rsid w:val="00A501D9"/>
    <w:rsid w:val="00A52389"/>
    <w:rsid w:val="00A53B0D"/>
    <w:rsid w:val="00A5417C"/>
    <w:rsid w:val="00A57AE0"/>
    <w:rsid w:val="00A60AF2"/>
    <w:rsid w:val="00A62375"/>
    <w:rsid w:val="00A6398F"/>
    <w:rsid w:val="00A63EFD"/>
    <w:rsid w:val="00A651E6"/>
    <w:rsid w:val="00A65C2C"/>
    <w:rsid w:val="00A671C2"/>
    <w:rsid w:val="00A672B7"/>
    <w:rsid w:val="00A6743D"/>
    <w:rsid w:val="00A7171D"/>
    <w:rsid w:val="00A72145"/>
    <w:rsid w:val="00A728AE"/>
    <w:rsid w:val="00A73452"/>
    <w:rsid w:val="00A739A5"/>
    <w:rsid w:val="00A740F0"/>
    <w:rsid w:val="00A8046D"/>
    <w:rsid w:val="00A81302"/>
    <w:rsid w:val="00A83496"/>
    <w:rsid w:val="00A84126"/>
    <w:rsid w:val="00A87DBF"/>
    <w:rsid w:val="00A90007"/>
    <w:rsid w:val="00A9089A"/>
    <w:rsid w:val="00A9264B"/>
    <w:rsid w:val="00A9280D"/>
    <w:rsid w:val="00A92B70"/>
    <w:rsid w:val="00A972B1"/>
    <w:rsid w:val="00AA1069"/>
    <w:rsid w:val="00AA3D1B"/>
    <w:rsid w:val="00AA4B92"/>
    <w:rsid w:val="00AA4C05"/>
    <w:rsid w:val="00AA4EC7"/>
    <w:rsid w:val="00AB3131"/>
    <w:rsid w:val="00AB3F3B"/>
    <w:rsid w:val="00AB458C"/>
    <w:rsid w:val="00AB6316"/>
    <w:rsid w:val="00AC0333"/>
    <w:rsid w:val="00AC1E13"/>
    <w:rsid w:val="00AC2EE5"/>
    <w:rsid w:val="00AC346A"/>
    <w:rsid w:val="00AC3783"/>
    <w:rsid w:val="00AC44ED"/>
    <w:rsid w:val="00AC718E"/>
    <w:rsid w:val="00AD1AC8"/>
    <w:rsid w:val="00AD461B"/>
    <w:rsid w:val="00AD5442"/>
    <w:rsid w:val="00AD5AA8"/>
    <w:rsid w:val="00AD7989"/>
    <w:rsid w:val="00AE0414"/>
    <w:rsid w:val="00AE22BD"/>
    <w:rsid w:val="00AE23F6"/>
    <w:rsid w:val="00AE2EDF"/>
    <w:rsid w:val="00AE4C53"/>
    <w:rsid w:val="00AE53B6"/>
    <w:rsid w:val="00AF11A6"/>
    <w:rsid w:val="00AF22CA"/>
    <w:rsid w:val="00AF3B10"/>
    <w:rsid w:val="00AF49BE"/>
    <w:rsid w:val="00B0114F"/>
    <w:rsid w:val="00B02F33"/>
    <w:rsid w:val="00B10814"/>
    <w:rsid w:val="00B112CE"/>
    <w:rsid w:val="00B120BA"/>
    <w:rsid w:val="00B12520"/>
    <w:rsid w:val="00B1261D"/>
    <w:rsid w:val="00B1540E"/>
    <w:rsid w:val="00B15A3C"/>
    <w:rsid w:val="00B15CF3"/>
    <w:rsid w:val="00B1653D"/>
    <w:rsid w:val="00B16CB3"/>
    <w:rsid w:val="00B17FA2"/>
    <w:rsid w:val="00B224DA"/>
    <w:rsid w:val="00B23203"/>
    <w:rsid w:val="00B25671"/>
    <w:rsid w:val="00B25FFE"/>
    <w:rsid w:val="00B27D4F"/>
    <w:rsid w:val="00B314F0"/>
    <w:rsid w:val="00B31A3F"/>
    <w:rsid w:val="00B31F28"/>
    <w:rsid w:val="00B33A21"/>
    <w:rsid w:val="00B35087"/>
    <w:rsid w:val="00B3588B"/>
    <w:rsid w:val="00B404E8"/>
    <w:rsid w:val="00B40C55"/>
    <w:rsid w:val="00B42DBB"/>
    <w:rsid w:val="00B448A4"/>
    <w:rsid w:val="00B44915"/>
    <w:rsid w:val="00B44C01"/>
    <w:rsid w:val="00B509D9"/>
    <w:rsid w:val="00B53D6D"/>
    <w:rsid w:val="00B55072"/>
    <w:rsid w:val="00B561AA"/>
    <w:rsid w:val="00B5650A"/>
    <w:rsid w:val="00B568AE"/>
    <w:rsid w:val="00B56E13"/>
    <w:rsid w:val="00B5742D"/>
    <w:rsid w:val="00B574E1"/>
    <w:rsid w:val="00B6070B"/>
    <w:rsid w:val="00B63209"/>
    <w:rsid w:val="00B6348C"/>
    <w:rsid w:val="00B636EE"/>
    <w:rsid w:val="00B64B9E"/>
    <w:rsid w:val="00B65362"/>
    <w:rsid w:val="00B66634"/>
    <w:rsid w:val="00B67C81"/>
    <w:rsid w:val="00B67D7A"/>
    <w:rsid w:val="00B72CE5"/>
    <w:rsid w:val="00B733A0"/>
    <w:rsid w:val="00B74BF6"/>
    <w:rsid w:val="00B74C7B"/>
    <w:rsid w:val="00B777DE"/>
    <w:rsid w:val="00B82724"/>
    <w:rsid w:val="00B82823"/>
    <w:rsid w:val="00B83ED8"/>
    <w:rsid w:val="00B86B04"/>
    <w:rsid w:val="00B871DD"/>
    <w:rsid w:val="00B875B3"/>
    <w:rsid w:val="00B926CB"/>
    <w:rsid w:val="00B9328F"/>
    <w:rsid w:val="00B9487C"/>
    <w:rsid w:val="00B95C16"/>
    <w:rsid w:val="00BA0423"/>
    <w:rsid w:val="00BA0A94"/>
    <w:rsid w:val="00BA0BBC"/>
    <w:rsid w:val="00BA1786"/>
    <w:rsid w:val="00BA2B80"/>
    <w:rsid w:val="00BA3110"/>
    <w:rsid w:val="00BA34AC"/>
    <w:rsid w:val="00BA4273"/>
    <w:rsid w:val="00BA7726"/>
    <w:rsid w:val="00BB1ACC"/>
    <w:rsid w:val="00BB45BD"/>
    <w:rsid w:val="00BB4FE9"/>
    <w:rsid w:val="00BB5A78"/>
    <w:rsid w:val="00BC0D34"/>
    <w:rsid w:val="00BC1488"/>
    <w:rsid w:val="00BC17B9"/>
    <w:rsid w:val="00BC3713"/>
    <w:rsid w:val="00BC3FFD"/>
    <w:rsid w:val="00BC4ABB"/>
    <w:rsid w:val="00BD0A93"/>
    <w:rsid w:val="00BD6378"/>
    <w:rsid w:val="00BE0DEA"/>
    <w:rsid w:val="00BE14DA"/>
    <w:rsid w:val="00BE28C8"/>
    <w:rsid w:val="00BE42FD"/>
    <w:rsid w:val="00BE6DA4"/>
    <w:rsid w:val="00BF2885"/>
    <w:rsid w:val="00BF341F"/>
    <w:rsid w:val="00BF3B43"/>
    <w:rsid w:val="00BF46CB"/>
    <w:rsid w:val="00BF4B78"/>
    <w:rsid w:val="00BF5EB8"/>
    <w:rsid w:val="00C00281"/>
    <w:rsid w:val="00C01CE5"/>
    <w:rsid w:val="00C02505"/>
    <w:rsid w:val="00C03C6A"/>
    <w:rsid w:val="00C03D84"/>
    <w:rsid w:val="00C043D5"/>
    <w:rsid w:val="00C054FC"/>
    <w:rsid w:val="00C0656C"/>
    <w:rsid w:val="00C145FB"/>
    <w:rsid w:val="00C14753"/>
    <w:rsid w:val="00C1588C"/>
    <w:rsid w:val="00C21B94"/>
    <w:rsid w:val="00C21D00"/>
    <w:rsid w:val="00C22051"/>
    <w:rsid w:val="00C22B84"/>
    <w:rsid w:val="00C23F4B"/>
    <w:rsid w:val="00C26088"/>
    <w:rsid w:val="00C273A2"/>
    <w:rsid w:val="00C31E32"/>
    <w:rsid w:val="00C3316D"/>
    <w:rsid w:val="00C35228"/>
    <w:rsid w:val="00C35906"/>
    <w:rsid w:val="00C36583"/>
    <w:rsid w:val="00C36AF3"/>
    <w:rsid w:val="00C42C49"/>
    <w:rsid w:val="00C42EBE"/>
    <w:rsid w:val="00C452CC"/>
    <w:rsid w:val="00C461DF"/>
    <w:rsid w:val="00C46C7B"/>
    <w:rsid w:val="00C50C43"/>
    <w:rsid w:val="00C517D1"/>
    <w:rsid w:val="00C51C96"/>
    <w:rsid w:val="00C52427"/>
    <w:rsid w:val="00C524E0"/>
    <w:rsid w:val="00C54447"/>
    <w:rsid w:val="00C554BA"/>
    <w:rsid w:val="00C55EF8"/>
    <w:rsid w:val="00C56736"/>
    <w:rsid w:val="00C5772F"/>
    <w:rsid w:val="00C57DA5"/>
    <w:rsid w:val="00C604ED"/>
    <w:rsid w:val="00C633AA"/>
    <w:rsid w:val="00C648DF"/>
    <w:rsid w:val="00C6766A"/>
    <w:rsid w:val="00C71F6A"/>
    <w:rsid w:val="00C723FA"/>
    <w:rsid w:val="00C73D4F"/>
    <w:rsid w:val="00C747EA"/>
    <w:rsid w:val="00C763F9"/>
    <w:rsid w:val="00C807C6"/>
    <w:rsid w:val="00C817BC"/>
    <w:rsid w:val="00C83291"/>
    <w:rsid w:val="00C83E37"/>
    <w:rsid w:val="00C8681B"/>
    <w:rsid w:val="00C86916"/>
    <w:rsid w:val="00C87532"/>
    <w:rsid w:val="00C90607"/>
    <w:rsid w:val="00C926D8"/>
    <w:rsid w:val="00C92CBC"/>
    <w:rsid w:val="00C92FE1"/>
    <w:rsid w:val="00C950A9"/>
    <w:rsid w:val="00C97253"/>
    <w:rsid w:val="00CA01DF"/>
    <w:rsid w:val="00CA1070"/>
    <w:rsid w:val="00CA1776"/>
    <w:rsid w:val="00CA265B"/>
    <w:rsid w:val="00CA3894"/>
    <w:rsid w:val="00CA58FD"/>
    <w:rsid w:val="00CA6D3F"/>
    <w:rsid w:val="00CB0829"/>
    <w:rsid w:val="00CB1486"/>
    <w:rsid w:val="00CB409D"/>
    <w:rsid w:val="00CB6856"/>
    <w:rsid w:val="00CB6E1F"/>
    <w:rsid w:val="00CC07CA"/>
    <w:rsid w:val="00CC0DDB"/>
    <w:rsid w:val="00CC317C"/>
    <w:rsid w:val="00CC350F"/>
    <w:rsid w:val="00CC48AF"/>
    <w:rsid w:val="00CC75CA"/>
    <w:rsid w:val="00CC7ABF"/>
    <w:rsid w:val="00CD2677"/>
    <w:rsid w:val="00CD3445"/>
    <w:rsid w:val="00CD4235"/>
    <w:rsid w:val="00CD4EA7"/>
    <w:rsid w:val="00CD659C"/>
    <w:rsid w:val="00CD65FF"/>
    <w:rsid w:val="00CD69DB"/>
    <w:rsid w:val="00CD6B01"/>
    <w:rsid w:val="00CE05E0"/>
    <w:rsid w:val="00CE0A64"/>
    <w:rsid w:val="00CE1688"/>
    <w:rsid w:val="00CE1974"/>
    <w:rsid w:val="00CE2845"/>
    <w:rsid w:val="00CE37D9"/>
    <w:rsid w:val="00CE78C1"/>
    <w:rsid w:val="00CE7FF4"/>
    <w:rsid w:val="00CF0772"/>
    <w:rsid w:val="00CF08CF"/>
    <w:rsid w:val="00CF2198"/>
    <w:rsid w:val="00CF23AD"/>
    <w:rsid w:val="00CF4C40"/>
    <w:rsid w:val="00CF6377"/>
    <w:rsid w:val="00CF6FE4"/>
    <w:rsid w:val="00D00945"/>
    <w:rsid w:val="00D02117"/>
    <w:rsid w:val="00D02C4E"/>
    <w:rsid w:val="00D04712"/>
    <w:rsid w:val="00D05229"/>
    <w:rsid w:val="00D05C34"/>
    <w:rsid w:val="00D1050C"/>
    <w:rsid w:val="00D10B10"/>
    <w:rsid w:val="00D10C0C"/>
    <w:rsid w:val="00D11D4F"/>
    <w:rsid w:val="00D12032"/>
    <w:rsid w:val="00D14191"/>
    <w:rsid w:val="00D14404"/>
    <w:rsid w:val="00D14CDF"/>
    <w:rsid w:val="00D1623C"/>
    <w:rsid w:val="00D17D8E"/>
    <w:rsid w:val="00D2068E"/>
    <w:rsid w:val="00D20F8D"/>
    <w:rsid w:val="00D221EE"/>
    <w:rsid w:val="00D22340"/>
    <w:rsid w:val="00D2259D"/>
    <w:rsid w:val="00D23137"/>
    <w:rsid w:val="00D26EA4"/>
    <w:rsid w:val="00D27A33"/>
    <w:rsid w:val="00D31648"/>
    <w:rsid w:val="00D323EF"/>
    <w:rsid w:val="00D336E4"/>
    <w:rsid w:val="00D33932"/>
    <w:rsid w:val="00D34C53"/>
    <w:rsid w:val="00D351BB"/>
    <w:rsid w:val="00D37164"/>
    <w:rsid w:val="00D4156E"/>
    <w:rsid w:val="00D416D9"/>
    <w:rsid w:val="00D41841"/>
    <w:rsid w:val="00D43997"/>
    <w:rsid w:val="00D44EFA"/>
    <w:rsid w:val="00D47964"/>
    <w:rsid w:val="00D50B5D"/>
    <w:rsid w:val="00D51CEB"/>
    <w:rsid w:val="00D51F1C"/>
    <w:rsid w:val="00D52615"/>
    <w:rsid w:val="00D5324B"/>
    <w:rsid w:val="00D5474C"/>
    <w:rsid w:val="00D563D3"/>
    <w:rsid w:val="00D56542"/>
    <w:rsid w:val="00D576DB"/>
    <w:rsid w:val="00D61B3D"/>
    <w:rsid w:val="00D6374E"/>
    <w:rsid w:val="00D65BD4"/>
    <w:rsid w:val="00D662AE"/>
    <w:rsid w:val="00D66CFB"/>
    <w:rsid w:val="00D71EE5"/>
    <w:rsid w:val="00D72A94"/>
    <w:rsid w:val="00D74361"/>
    <w:rsid w:val="00D7457C"/>
    <w:rsid w:val="00D74F54"/>
    <w:rsid w:val="00D759A4"/>
    <w:rsid w:val="00D80BD4"/>
    <w:rsid w:val="00D8154B"/>
    <w:rsid w:val="00D81763"/>
    <w:rsid w:val="00D8199D"/>
    <w:rsid w:val="00D82416"/>
    <w:rsid w:val="00D82939"/>
    <w:rsid w:val="00D83BF0"/>
    <w:rsid w:val="00D85373"/>
    <w:rsid w:val="00D85911"/>
    <w:rsid w:val="00D86579"/>
    <w:rsid w:val="00D86EF1"/>
    <w:rsid w:val="00D86F62"/>
    <w:rsid w:val="00D9028E"/>
    <w:rsid w:val="00D908EC"/>
    <w:rsid w:val="00D92583"/>
    <w:rsid w:val="00D9407F"/>
    <w:rsid w:val="00D94196"/>
    <w:rsid w:val="00DA111D"/>
    <w:rsid w:val="00DA1833"/>
    <w:rsid w:val="00DA21AC"/>
    <w:rsid w:val="00DA639E"/>
    <w:rsid w:val="00DA6D1F"/>
    <w:rsid w:val="00DA6F54"/>
    <w:rsid w:val="00DB1C41"/>
    <w:rsid w:val="00DB4732"/>
    <w:rsid w:val="00DB6A63"/>
    <w:rsid w:val="00DB765E"/>
    <w:rsid w:val="00DC077C"/>
    <w:rsid w:val="00DC132A"/>
    <w:rsid w:val="00DC14E2"/>
    <w:rsid w:val="00DC34C3"/>
    <w:rsid w:val="00DD3601"/>
    <w:rsid w:val="00DD6C77"/>
    <w:rsid w:val="00DD71E5"/>
    <w:rsid w:val="00DD7205"/>
    <w:rsid w:val="00DD7305"/>
    <w:rsid w:val="00DE03A4"/>
    <w:rsid w:val="00DE2135"/>
    <w:rsid w:val="00DE2EC9"/>
    <w:rsid w:val="00DE3DD7"/>
    <w:rsid w:val="00DE40F1"/>
    <w:rsid w:val="00DE48B2"/>
    <w:rsid w:val="00DE5850"/>
    <w:rsid w:val="00DF03AB"/>
    <w:rsid w:val="00DF077E"/>
    <w:rsid w:val="00DF090D"/>
    <w:rsid w:val="00DF0C41"/>
    <w:rsid w:val="00DF1723"/>
    <w:rsid w:val="00DF4080"/>
    <w:rsid w:val="00DF60DF"/>
    <w:rsid w:val="00DF6C6E"/>
    <w:rsid w:val="00DF6DBB"/>
    <w:rsid w:val="00E02DB3"/>
    <w:rsid w:val="00E02E02"/>
    <w:rsid w:val="00E034EB"/>
    <w:rsid w:val="00E04F16"/>
    <w:rsid w:val="00E1080D"/>
    <w:rsid w:val="00E13F41"/>
    <w:rsid w:val="00E14773"/>
    <w:rsid w:val="00E14885"/>
    <w:rsid w:val="00E14A21"/>
    <w:rsid w:val="00E214B9"/>
    <w:rsid w:val="00E21D10"/>
    <w:rsid w:val="00E26087"/>
    <w:rsid w:val="00E2643A"/>
    <w:rsid w:val="00E2689E"/>
    <w:rsid w:val="00E26AE7"/>
    <w:rsid w:val="00E26C3B"/>
    <w:rsid w:val="00E2705E"/>
    <w:rsid w:val="00E274C6"/>
    <w:rsid w:val="00E27BAC"/>
    <w:rsid w:val="00E30409"/>
    <w:rsid w:val="00E305FC"/>
    <w:rsid w:val="00E3131C"/>
    <w:rsid w:val="00E31B58"/>
    <w:rsid w:val="00E31F92"/>
    <w:rsid w:val="00E33AF7"/>
    <w:rsid w:val="00E357D6"/>
    <w:rsid w:val="00E36058"/>
    <w:rsid w:val="00E36C75"/>
    <w:rsid w:val="00E37103"/>
    <w:rsid w:val="00E429B0"/>
    <w:rsid w:val="00E42B98"/>
    <w:rsid w:val="00E42C77"/>
    <w:rsid w:val="00E50111"/>
    <w:rsid w:val="00E50A2C"/>
    <w:rsid w:val="00E5176E"/>
    <w:rsid w:val="00E51CAB"/>
    <w:rsid w:val="00E5350D"/>
    <w:rsid w:val="00E555AB"/>
    <w:rsid w:val="00E62147"/>
    <w:rsid w:val="00E644A2"/>
    <w:rsid w:val="00E64CCC"/>
    <w:rsid w:val="00E671F2"/>
    <w:rsid w:val="00E677EB"/>
    <w:rsid w:val="00E755E9"/>
    <w:rsid w:val="00E75DC5"/>
    <w:rsid w:val="00E75F78"/>
    <w:rsid w:val="00E76459"/>
    <w:rsid w:val="00E800C9"/>
    <w:rsid w:val="00E80199"/>
    <w:rsid w:val="00E81D26"/>
    <w:rsid w:val="00E81EC3"/>
    <w:rsid w:val="00E83B75"/>
    <w:rsid w:val="00E84D05"/>
    <w:rsid w:val="00E85E6D"/>
    <w:rsid w:val="00E87CAC"/>
    <w:rsid w:val="00E90066"/>
    <w:rsid w:val="00E90A92"/>
    <w:rsid w:val="00E91DE8"/>
    <w:rsid w:val="00E92285"/>
    <w:rsid w:val="00E92390"/>
    <w:rsid w:val="00E929E6"/>
    <w:rsid w:val="00E948FB"/>
    <w:rsid w:val="00E953DE"/>
    <w:rsid w:val="00E95D1B"/>
    <w:rsid w:val="00E974F5"/>
    <w:rsid w:val="00EA0756"/>
    <w:rsid w:val="00EA1E8D"/>
    <w:rsid w:val="00EA5F3E"/>
    <w:rsid w:val="00EA68A9"/>
    <w:rsid w:val="00EA6E4B"/>
    <w:rsid w:val="00EB06C7"/>
    <w:rsid w:val="00EB2BC3"/>
    <w:rsid w:val="00EB3925"/>
    <w:rsid w:val="00EB3F2E"/>
    <w:rsid w:val="00EB7DEA"/>
    <w:rsid w:val="00EC04F3"/>
    <w:rsid w:val="00EC132D"/>
    <w:rsid w:val="00EC1996"/>
    <w:rsid w:val="00EC4280"/>
    <w:rsid w:val="00EC5A47"/>
    <w:rsid w:val="00EC5E31"/>
    <w:rsid w:val="00EC60D9"/>
    <w:rsid w:val="00EC64F3"/>
    <w:rsid w:val="00EC70C9"/>
    <w:rsid w:val="00ED08CB"/>
    <w:rsid w:val="00ED12A3"/>
    <w:rsid w:val="00ED1AD3"/>
    <w:rsid w:val="00ED28AC"/>
    <w:rsid w:val="00ED3043"/>
    <w:rsid w:val="00ED31C0"/>
    <w:rsid w:val="00ED3CD4"/>
    <w:rsid w:val="00ED58EF"/>
    <w:rsid w:val="00ED5957"/>
    <w:rsid w:val="00ED5AA9"/>
    <w:rsid w:val="00EE04B4"/>
    <w:rsid w:val="00EE11A3"/>
    <w:rsid w:val="00EE1C6E"/>
    <w:rsid w:val="00EE3E86"/>
    <w:rsid w:val="00EE4B7B"/>
    <w:rsid w:val="00EE4FE3"/>
    <w:rsid w:val="00EE626C"/>
    <w:rsid w:val="00EE6F2E"/>
    <w:rsid w:val="00EF1C17"/>
    <w:rsid w:val="00EF2E38"/>
    <w:rsid w:val="00EF4F3B"/>
    <w:rsid w:val="00F01615"/>
    <w:rsid w:val="00F01D59"/>
    <w:rsid w:val="00F04246"/>
    <w:rsid w:val="00F06653"/>
    <w:rsid w:val="00F06BD9"/>
    <w:rsid w:val="00F07675"/>
    <w:rsid w:val="00F11C5A"/>
    <w:rsid w:val="00F1253C"/>
    <w:rsid w:val="00F159A8"/>
    <w:rsid w:val="00F15ABF"/>
    <w:rsid w:val="00F177F0"/>
    <w:rsid w:val="00F2121B"/>
    <w:rsid w:val="00F22363"/>
    <w:rsid w:val="00F235F2"/>
    <w:rsid w:val="00F25E32"/>
    <w:rsid w:val="00F26CF6"/>
    <w:rsid w:val="00F27BE7"/>
    <w:rsid w:val="00F301C9"/>
    <w:rsid w:val="00F30D65"/>
    <w:rsid w:val="00F3140D"/>
    <w:rsid w:val="00F33E56"/>
    <w:rsid w:val="00F34E76"/>
    <w:rsid w:val="00F35AA0"/>
    <w:rsid w:val="00F36AC5"/>
    <w:rsid w:val="00F42C96"/>
    <w:rsid w:val="00F4300C"/>
    <w:rsid w:val="00F47968"/>
    <w:rsid w:val="00F47CB5"/>
    <w:rsid w:val="00F47E91"/>
    <w:rsid w:val="00F51471"/>
    <w:rsid w:val="00F539C1"/>
    <w:rsid w:val="00F5507C"/>
    <w:rsid w:val="00F5604B"/>
    <w:rsid w:val="00F60DD1"/>
    <w:rsid w:val="00F613A3"/>
    <w:rsid w:val="00F7184E"/>
    <w:rsid w:val="00F74B8A"/>
    <w:rsid w:val="00F76678"/>
    <w:rsid w:val="00F76B74"/>
    <w:rsid w:val="00F7754F"/>
    <w:rsid w:val="00F77E5E"/>
    <w:rsid w:val="00F83CF6"/>
    <w:rsid w:val="00F84329"/>
    <w:rsid w:val="00F85298"/>
    <w:rsid w:val="00F86C9F"/>
    <w:rsid w:val="00F87ABD"/>
    <w:rsid w:val="00F87B80"/>
    <w:rsid w:val="00F87E8C"/>
    <w:rsid w:val="00F9574E"/>
    <w:rsid w:val="00F963A8"/>
    <w:rsid w:val="00F96DE8"/>
    <w:rsid w:val="00F96F36"/>
    <w:rsid w:val="00F972DB"/>
    <w:rsid w:val="00FA08EA"/>
    <w:rsid w:val="00FA10A7"/>
    <w:rsid w:val="00FA1CEA"/>
    <w:rsid w:val="00FA238B"/>
    <w:rsid w:val="00FA4BFD"/>
    <w:rsid w:val="00FB04F6"/>
    <w:rsid w:val="00FB07BD"/>
    <w:rsid w:val="00FB09FD"/>
    <w:rsid w:val="00FB166B"/>
    <w:rsid w:val="00FB4945"/>
    <w:rsid w:val="00FB4D60"/>
    <w:rsid w:val="00FB4DEC"/>
    <w:rsid w:val="00FB6663"/>
    <w:rsid w:val="00FB7854"/>
    <w:rsid w:val="00FC0C54"/>
    <w:rsid w:val="00FC24F2"/>
    <w:rsid w:val="00FC3840"/>
    <w:rsid w:val="00FC3EFA"/>
    <w:rsid w:val="00FC5238"/>
    <w:rsid w:val="00FC537C"/>
    <w:rsid w:val="00FC5B3C"/>
    <w:rsid w:val="00FD014E"/>
    <w:rsid w:val="00FD06A7"/>
    <w:rsid w:val="00FD2070"/>
    <w:rsid w:val="00FD2AE1"/>
    <w:rsid w:val="00FD311E"/>
    <w:rsid w:val="00FD5A13"/>
    <w:rsid w:val="00FD624D"/>
    <w:rsid w:val="00FD7F05"/>
    <w:rsid w:val="00FE0206"/>
    <w:rsid w:val="00FE31BC"/>
    <w:rsid w:val="00FE4D5B"/>
    <w:rsid w:val="00FF0D57"/>
    <w:rsid w:val="00FF2134"/>
    <w:rsid w:val="00FF2179"/>
    <w:rsid w:val="00FF2213"/>
    <w:rsid w:val="00FF4FDC"/>
    <w:rsid w:val="00FF747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3E2AF447-927B-4D2D-AF21-208EFAE34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5">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6">
    <w:name w:val="annotation reference"/>
    <w:rsid w:val="00FB166B"/>
    <w:rPr>
      <w:sz w:val="16"/>
      <w:szCs w:val="16"/>
    </w:rPr>
  </w:style>
  <w:style w:type="paragraph" w:styleId="a7">
    <w:name w:val="annotation text"/>
    <w:basedOn w:val="a"/>
    <w:link w:val="a8"/>
    <w:rsid w:val="00FB166B"/>
    <w:rPr>
      <w:sz w:val="20"/>
      <w:szCs w:val="20"/>
    </w:rPr>
  </w:style>
  <w:style w:type="character" w:customStyle="1" w:styleId="a8">
    <w:name w:val="טקסט הערה תו"/>
    <w:link w:val="a7"/>
    <w:rsid w:val="00FB166B"/>
    <w:rPr>
      <w:lang w:eastAsia="he-IL"/>
    </w:rPr>
  </w:style>
  <w:style w:type="paragraph" w:styleId="a9">
    <w:name w:val="annotation subject"/>
    <w:basedOn w:val="a7"/>
    <w:next w:val="a7"/>
    <w:link w:val="aa"/>
    <w:rsid w:val="00FB166B"/>
    <w:rPr>
      <w:b/>
      <w:bCs/>
    </w:rPr>
  </w:style>
  <w:style w:type="character" w:customStyle="1" w:styleId="aa">
    <w:name w:val="נושא הערה תו"/>
    <w:link w:val="a9"/>
    <w:rsid w:val="00FB166B"/>
    <w:rPr>
      <w:b/>
      <w:bCs/>
      <w:lang w:eastAsia="he-IL"/>
    </w:rPr>
  </w:style>
  <w:style w:type="character" w:styleId="ab">
    <w:name w:val="page number"/>
    <w:basedOn w:val="a0"/>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c">
    <w:name w:val="footnote text"/>
    <w:basedOn w:val="a"/>
    <w:link w:val="ad"/>
    <w:rsid w:val="005210A2"/>
    <w:rPr>
      <w:sz w:val="20"/>
      <w:szCs w:val="20"/>
    </w:rPr>
  </w:style>
  <w:style w:type="character" w:customStyle="1" w:styleId="ad">
    <w:name w:val="טקסט הערת שוליים תו"/>
    <w:link w:val="ac"/>
    <w:rsid w:val="005210A2"/>
    <w:rPr>
      <w:lang w:eastAsia="he-IL"/>
    </w:rPr>
  </w:style>
  <w:style w:type="character" w:styleId="ae">
    <w:name w:val="footnote reference"/>
    <w:rsid w:val="005210A2"/>
    <w:rPr>
      <w:vertAlign w:val="superscript"/>
    </w:rPr>
  </w:style>
  <w:style w:type="paragraph" w:styleId="af">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0">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paragraph" w:styleId="af1">
    <w:name w:val="footer"/>
    <w:basedOn w:val="a"/>
    <w:link w:val="af2"/>
    <w:rsid w:val="00741F56"/>
    <w:pPr>
      <w:tabs>
        <w:tab w:val="center" w:pos="4153"/>
        <w:tab w:val="right" w:pos="8306"/>
      </w:tabs>
    </w:pPr>
  </w:style>
  <w:style w:type="character" w:customStyle="1" w:styleId="af2">
    <w:name w:val="כותרת תחתונה תו"/>
    <w:basedOn w:val="a0"/>
    <w:link w:val="af1"/>
    <w:rsid w:val="00741F56"/>
    <w:rPr>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1863548409">
      <w:bodyDiv w:val="1"/>
      <w:marLeft w:val="0"/>
      <w:marRight w:val="0"/>
      <w:marTop w:val="0"/>
      <w:marBottom w:val="0"/>
      <w:divBdr>
        <w:top w:val="none" w:sz="0" w:space="0" w:color="auto"/>
        <w:left w:val="none" w:sz="0" w:space="0" w:color="auto"/>
        <w:bottom w:val="none" w:sz="0" w:space="0" w:color="auto"/>
        <w:right w:val="none" w:sz="0" w:space="0" w:color="auto"/>
      </w:divBdr>
    </w:div>
    <w:div w:id="1962808112">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81BAD-5BDA-41BF-B1C1-0A1EA4497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16063</Words>
  <Characters>80319</Characters>
  <Application>Microsoft Office Word</Application>
  <DocSecurity>0</DocSecurity>
  <Lines>669</Lines>
  <Paragraphs>192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96190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2022-01-09T07:49:00Z</cp:lastPrinted>
  <dcterms:created xsi:type="dcterms:W3CDTF">2022-01-09T16:44:00Z</dcterms:created>
  <dcterms:modified xsi:type="dcterms:W3CDTF">2022-01-09T16:44:00Z</dcterms:modified>
</cp:coreProperties>
</file>